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5E1163" w14:textId="77777777" w:rsidR="003443E8" w:rsidRPr="003443E8" w:rsidRDefault="003443E8" w:rsidP="003443E8">
      <w:pPr>
        <w:shd w:val="clear" w:color="auto" w:fill="FFFFFF"/>
        <w:suppressAutoHyphens/>
        <w:spacing w:after="0" w:line="240" w:lineRule="auto"/>
        <w:jc w:val="both"/>
        <w:rPr>
          <w:rFonts w:ascii="Times New Roman" w:eastAsia="Times New Roman" w:hAnsi="Times New Roman" w:cs="Times New Roman"/>
          <w:b/>
          <w:sz w:val="28"/>
          <w:szCs w:val="20"/>
          <w:lang w:eastAsia="zh-CN"/>
        </w:rPr>
      </w:pPr>
      <w:r w:rsidRPr="003443E8">
        <w:rPr>
          <w:rFonts w:ascii="Times New Roman" w:eastAsia="Times New Roman" w:hAnsi="Times New Roman" w:cs="Times New Roman"/>
          <w:bCs/>
          <w:sz w:val="28"/>
          <w:szCs w:val="20"/>
          <w:lang w:eastAsia="zh-CN"/>
        </w:rPr>
        <w:t>Про   оголошення   конкурсу     з</w:t>
      </w:r>
    </w:p>
    <w:p w14:paraId="3ECDAB34" w14:textId="77777777" w:rsidR="003443E8" w:rsidRPr="003443E8" w:rsidRDefault="003443E8" w:rsidP="003443E8">
      <w:pPr>
        <w:shd w:val="clear" w:color="auto" w:fill="FFFFFF"/>
        <w:suppressAutoHyphens/>
        <w:spacing w:after="0" w:line="240" w:lineRule="auto"/>
        <w:jc w:val="both"/>
        <w:rPr>
          <w:rFonts w:ascii="Times New Roman" w:eastAsia="Times New Roman" w:hAnsi="Times New Roman" w:cs="Times New Roman"/>
          <w:b/>
          <w:sz w:val="28"/>
          <w:szCs w:val="20"/>
          <w:lang w:eastAsia="zh-CN"/>
        </w:rPr>
      </w:pPr>
      <w:r w:rsidRPr="003443E8">
        <w:rPr>
          <w:rFonts w:ascii="Times New Roman" w:eastAsia="Times New Roman" w:hAnsi="Times New Roman" w:cs="Times New Roman"/>
          <w:bCs/>
          <w:sz w:val="28"/>
          <w:szCs w:val="20"/>
          <w:lang w:eastAsia="zh-CN"/>
        </w:rPr>
        <w:t>визначення офіційної символіки</w:t>
      </w:r>
    </w:p>
    <w:p w14:paraId="732DB21E" w14:textId="77777777" w:rsidR="003443E8" w:rsidRPr="003443E8" w:rsidRDefault="003443E8" w:rsidP="003443E8">
      <w:pPr>
        <w:shd w:val="clear" w:color="auto" w:fill="FFFFFF"/>
        <w:suppressAutoHyphens/>
        <w:spacing w:after="0" w:line="240" w:lineRule="auto"/>
        <w:jc w:val="both"/>
        <w:rPr>
          <w:rFonts w:ascii="Times New Roman" w:eastAsia="Times New Roman" w:hAnsi="Times New Roman" w:cs="Times New Roman"/>
          <w:bCs/>
          <w:sz w:val="28"/>
          <w:szCs w:val="20"/>
          <w:lang w:eastAsia="zh-CN"/>
        </w:rPr>
      </w:pPr>
      <w:r w:rsidRPr="003443E8">
        <w:rPr>
          <w:rFonts w:ascii="Times New Roman" w:eastAsia="Times New Roman" w:hAnsi="Times New Roman" w:cs="Times New Roman"/>
          <w:bCs/>
          <w:sz w:val="28"/>
          <w:szCs w:val="20"/>
          <w:lang w:eastAsia="zh-CN"/>
        </w:rPr>
        <w:t xml:space="preserve">Сіверської міської  територіальної  </w:t>
      </w:r>
    </w:p>
    <w:p w14:paraId="3B172CFF" w14:textId="77777777" w:rsidR="003443E8" w:rsidRPr="003443E8" w:rsidRDefault="003443E8" w:rsidP="003443E8">
      <w:pPr>
        <w:shd w:val="clear" w:color="auto" w:fill="FFFFFF"/>
        <w:suppressAutoHyphens/>
        <w:spacing w:after="0" w:line="240" w:lineRule="auto"/>
        <w:jc w:val="both"/>
        <w:rPr>
          <w:rFonts w:ascii="Times New Roman" w:eastAsia="Times New Roman" w:hAnsi="Times New Roman" w:cs="Times New Roman"/>
          <w:b/>
          <w:bCs/>
          <w:sz w:val="24"/>
          <w:szCs w:val="24"/>
          <w:lang w:eastAsia="zh-CN"/>
        </w:rPr>
      </w:pPr>
      <w:r w:rsidRPr="003443E8">
        <w:rPr>
          <w:rFonts w:ascii="Times New Roman" w:eastAsia="Times New Roman" w:hAnsi="Times New Roman" w:cs="Times New Roman"/>
          <w:bCs/>
          <w:sz w:val="28"/>
          <w:szCs w:val="20"/>
          <w:lang w:eastAsia="zh-CN"/>
        </w:rPr>
        <w:t>громади</w:t>
      </w:r>
      <w:r w:rsidRPr="003443E8">
        <w:rPr>
          <w:rFonts w:ascii="Times New Roman" w:eastAsia="Times New Roman" w:hAnsi="Times New Roman" w:cs="Times New Roman"/>
          <w:sz w:val="20"/>
          <w:szCs w:val="20"/>
          <w:lang w:eastAsia="zh-CN"/>
        </w:rPr>
        <w:t>  </w:t>
      </w:r>
    </w:p>
    <w:p w14:paraId="03261579" w14:textId="77777777" w:rsidR="003443E8" w:rsidRPr="003443E8" w:rsidRDefault="003443E8" w:rsidP="003443E8">
      <w:pPr>
        <w:shd w:val="clear" w:color="auto" w:fill="FFFFFF"/>
        <w:suppressAutoHyphens/>
        <w:spacing w:before="280" w:after="280" w:line="240" w:lineRule="auto"/>
        <w:ind w:left="-15"/>
        <w:jc w:val="both"/>
        <w:rPr>
          <w:rFonts w:ascii="Times New Roman" w:eastAsia="Times New Roman" w:hAnsi="Times New Roman" w:cs="Times New Roman"/>
          <w:sz w:val="28"/>
          <w:szCs w:val="20"/>
          <w:lang w:eastAsia="zh-CN"/>
        </w:rPr>
      </w:pPr>
      <w:r w:rsidRPr="003443E8">
        <w:rPr>
          <w:rFonts w:ascii="Times New Roman" w:eastAsia="Times New Roman" w:hAnsi="Times New Roman" w:cs="Times New Roman"/>
          <w:sz w:val="28"/>
          <w:szCs w:val="20"/>
          <w:lang w:eastAsia="zh-CN"/>
        </w:rPr>
        <w:t>          З метою збереження історичних, культурних, соціально-економічних та інших місцевих особливостей і традицій Сіверської міської територіальної  громади, сприяння розвитку туризму та визначення найкращих конкурсних робіт із створення офіційної символіки Сіверської міської територіальної громади, враховуючи доповідну записку заступника міського голови з питань діяльності виконавчих органів ради Коваленко І.Є., керуючись статтями  22,26 Закону України «Про місцеве самоврядування в Україні» міська рада</w:t>
      </w:r>
      <w:r w:rsidRPr="003443E8">
        <w:rPr>
          <w:rFonts w:ascii="Times New Roman" w:eastAsia="Times New Roman" w:hAnsi="Times New Roman" w:cs="Times New Roman"/>
          <w:sz w:val="20"/>
          <w:szCs w:val="20"/>
          <w:lang w:eastAsia="zh-CN"/>
        </w:rPr>
        <w:t> </w:t>
      </w:r>
    </w:p>
    <w:p w14:paraId="67126679" w14:textId="77777777" w:rsidR="003443E8" w:rsidRPr="003443E8" w:rsidRDefault="003443E8" w:rsidP="003443E8">
      <w:pPr>
        <w:shd w:val="clear" w:color="auto" w:fill="FFFFFF"/>
        <w:suppressAutoHyphens/>
        <w:spacing w:before="280" w:after="280" w:line="240" w:lineRule="auto"/>
        <w:jc w:val="both"/>
        <w:rPr>
          <w:rFonts w:ascii="Times New Roman" w:eastAsia="Times New Roman" w:hAnsi="Times New Roman" w:cs="Times New Roman"/>
          <w:sz w:val="28"/>
          <w:szCs w:val="20"/>
          <w:lang w:eastAsia="zh-CN"/>
        </w:rPr>
      </w:pPr>
      <w:r w:rsidRPr="003443E8">
        <w:rPr>
          <w:rFonts w:ascii="Times New Roman" w:eastAsia="Times New Roman" w:hAnsi="Times New Roman" w:cs="Times New Roman"/>
          <w:sz w:val="28"/>
          <w:szCs w:val="20"/>
          <w:lang w:eastAsia="zh-CN"/>
        </w:rPr>
        <w:t>ВИРІШИЛА:</w:t>
      </w:r>
    </w:p>
    <w:p w14:paraId="47F20D8B" w14:textId="77777777" w:rsidR="003443E8" w:rsidRPr="003443E8" w:rsidRDefault="003443E8" w:rsidP="003443E8">
      <w:pPr>
        <w:shd w:val="clear" w:color="auto" w:fill="FFFFFF"/>
        <w:suppressAutoHyphens/>
        <w:spacing w:before="280" w:after="280" w:line="240" w:lineRule="auto"/>
        <w:ind w:firstLine="851"/>
        <w:jc w:val="both"/>
        <w:rPr>
          <w:rFonts w:ascii="Times New Roman" w:eastAsia="Times New Roman" w:hAnsi="Times New Roman" w:cs="Times New Roman"/>
          <w:sz w:val="28"/>
          <w:szCs w:val="20"/>
          <w:lang w:eastAsia="zh-CN"/>
        </w:rPr>
      </w:pPr>
      <w:r w:rsidRPr="003443E8">
        <w:rPr>
          <w:rFonts w:ascii="Times New Roman" w:eastAsia="Times New Roman" w:hAnsi="Times New Roman" w:cs="Times New Roman"/>
          <w:sz w:val="28"/>
          <w:szCs w:val="20"/>
          <w:lang w:eastAsia="zh-CN"/>
        </w:rPr>
        <w:t>1. Оголосити конкурс з визначення офіційної символіки Сіверської міської територіальної громади.</w:t>
      </w:r>
    </w:p>
    <w:p w14:paraId="2BFE7952" w14:textId="77777777" w:rsidR="003443E8" w:rsidRPr="003443E8" w:rsidRDefault="003443E8" w:rsidP="003443E8">
      <w:pPr>
        <w:shd w:val="clear" w:color="auto" w:fill="FFFFFF"/>
        <w:suppressAutoHyphens/>
        <w:spacing w:before="280" w:after="280" w:line="240" w:lineRule="auto"/>
        <w:jc w:val="both"/>
        <w:rPr>
          <w:rFonts w:ascii="Times New Roman" w:eastAsia="Times New Roman" w:hAnsi="Times New Roman" w:cs="Times New Roman"/>
          <w:sz w:val="28"/>
          <w:szCs w:val="20"/>
          <w:lang w:eastAsia="zh-CN"/>
        </w:rPr>
      </w:pPr>
      <w:r w:rsidRPr="003443E8">
        <w:rPr>
          <w:rFonts w:ascii="Times New Roman" w:eastAsia="Times New Roman" w:hAnsi="Times New Roman" w:cs="Times New Roman"/>
          <w:sz w:val="28"/>
          <w:szCs w:val="20"/>
          <w:lang w:eastAsia="zh-CN"/>
        </w:rPr>
        <w:t> </w:t>
      </w:r>
      <w:r w:rsidRPr="003443E8">
        <w:rPr>
          <w:rFonts w:ascii="Times New Roman" w:eastAsia="Times New Roman" w:hAnsi="Times New Roman" w:cs="Times New Roman"/>
          <w:sz w:val="28"/>
          <w:szCs w:val="20"/>
          <w:lang w:eastAsia="zh-CN"/>
        </w:rPr>
        <w:tab/>
        <w:t xml:space="preserve">  2. Утворити конкурсну комісію для проведення конкурсу з визначення офіційної символіки Сіверської міської територіальної громади у складі 15 осіб (додаток 1).</w:t>
      </w:r>
    </w:p>
    <w:p w14:paraId="5C8100E0" w14:textId="77777777" w:rsidR="003443E8" w:rsidRPr="003443E8" w:rsidRDefault="003443E8" w:rsidP="003443E8">
      <w:pPr>
        <w:shd w:val="clear" w:color="auto" w:fill="FFFFFF"/>
        <w:suppressAutoHyphens/>
        <w:spacing w:before="280" w:after="280" w:line="240" w:lineRule="auto"/>
        <w:ind w:firstLine="851"/>
        <w:jc w:val="both"/>
        <w:rPr>
          <w:rFonts w:ascii="Times New Roman" w:eastAsia="Times New Roman" w:hAnsi="Times New Roman" w:cs="Times New Roman"/>
          <w:sz w:val="28"/>
          <w:szCs w:val="20"/>
          <w:lang w:eastAsia="zh-CN"/>
        </w:rPr>
      </w:pPr>
      <w:r w:rsidRPr="003443E8">
        <w:rPr>
          <w:rFonts w:ascii="Times New Roman" w:eastAsia="Times New Roman" w:hAnsi="Times New Roman" w:cs="Times New Roman"/>
          <w:sz w:val="28"/>
          <w:szCs w:val="20"/>
          <w:lang w:eastAsia="zh-CN"/>
        </w:rPr>
        <w:t>3. Затвердити Положення про проведення конкурсу з визначення офіційної символіки Сіверської міської територіальної громади (додаток 2).</w:t>
      </w:r>
    </w:p>
    <w:p w14:paraId="5C0B7328" w14:textId="77777777" w:rsidR="003443E8" w:rsidRPr="003443E8" w:rsidRDefault="003443E8" w:rsidP="003443E8">
      <w:pPr>
        <w:spacing w:after="0" w:line="240" w:lineRule="auto"/>
        <w:ind w:right="38" w:firstLine="708"/>
        <w:jc w:val="both"/>
        <w:rPr>
          <w:rFonts w:ascii="Times New Roman" w:eastAsia="Times New Roman" w:hAnsi="Times New Roman" w:cs="Times New Roman"/>
          <w:sz w:val="28"/>
          <w:szCs w:val="28"/>
          <w:lang w:eastAsia="ru-RU"/>
        </w:rPr>
      </w:pPr>
      <w:r w:rsidRPr="003443E8">
        <w:rPr>
          <w:rFonts w:ascii="Times New Roman" w:eastAsia="Times New Roman" w:hAnsi="Times New Roman" w:cs="Times New Roman"/>
          <w:sz w:val="28"/>
          <w:szCs w:val="28"/>
          <w:lang w:eastAsia="ru-RU"/>
        </w:rPr>
        <w:t xml:space="preserve">   4. Контроль за виконанням цього рішення покласти на постійну комісію з питань соціально-правової політики та депутатської діяльності (Бабенко).</w:t>
      </w:r>
    </w:p>
    <w:p w14:paraId="3E4DA0F2" w14:textId="77777777" w:rsidR="003443E8" w:rsidRPr="003443E8" w:rsidRDefault="003443E8" w:rsidP="003443E8">
      <w:pPr>
        <w:shd w:val="clear" w:color="auto" w:fill="FFFFFF"/>
        <w:suppressAutoHyphens/>
        <w:spacing w:before="280" w:after="280" w:line="240" w:lineRule="auto"/>
        <w:jc w:val="both"/>
        <w:rPr>
          <w:rFonts w:ascii="Times New Roman" w:eastAsia="Times New Roman" w:hAnsi="Times New Roman" w:cs="Times New Roman"/>
          <w:sz w:val="28"/>
          <w:szCs w:val="28"/>
          <w:lang w:eastAsia="zh-CN"/>
        </w:rPr>
      </w:pPr>
      <w:r w:rsidRPr="003443E8">
        <w:rPr>
          <w:rFonts w:ascii="Times New Roman" w:eastAsia="Times New Roman" w:hAnsi="Times New Roman" w:cs="Times New Roman"/>
          <w:sz w:val="28"/>
          <w:szCs w:val="28"/>
          <w:lang w:eastAsia="zh-CN"/>
        </w:rPr>
        <w:t>  </w:t>
      </w:r>
    </w:p>
    <w:p w14:paraId="5E17812B" w14:textId="729EC03C" w:rsidR="003443E8" w:rsidRDefault="003443E8" w:rsidP="003443E8">
      <w:pPr>
        <w:spacing w:after="0" w:line="240" w:lineRule="auto"/>
        <w:jc w:val="both"/>
        <w:rPr>
          <w:rFonts w:ascii="Times New Roman" w:eastAsia="Times New Roman" w:hAnsi="Times New Roman" w:cs="Times New Roman"/>
          <w:sz w:val="28"/>
          <w:szCs w:val="28"/>
          <w:lang w:eastAsia="ru-RU"/>
        </w:rPr>
      </w:pPr>
    </w:p>
    <w:p w14:paraId="4F41B5AE" w14:textId="77777777" w:rsidR="003443E8" w:rsidRPr="003443E8" w:rsidRDefault="003443E8" w:rsidP="003443E8">
      <w:pPr>
        <w:spacing w:after="0" w:line="240" w:lineRule="auto"/>
        <w:jc w:val="both"/>
        <w:rPr>
          <w:rFonts w:ascii="Times New Roman" w:eastAsia="Times New Roman" w:hAnsi="Times New Roman" w:cs="Times New Roman"/>
          <w:color w:val="1C1C1C"/>
          <w:sz w:val="20"/>
          <w:szCs w:val="20"/>
          <w:lang w:eastAsia="zh-CN"/>
        </w:rPr>
      </w:pPr>
    </w:p>
    <w:p w14:paraId="46C324B7" w14:textId="77777777" w:rsidR="003443E8" w:rsidRP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47644F01" w14:textId="77777777" w:rsidR="003443E8" w:rsidRP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6E37C0FD" w14:textId="49D820E6" w:rsidR="003443E8" w:rsidRDefault="003443E8" w:rsidP="003443E8">
      <w:pPr>
        <w:spacing w:after="0" w:line="240" w:lineRule="auto"/>
        <w:rPr>
          <w:rFonts w:ascii="Times New Roman" w:eastAsia="Times New Roman" w:hAnsi="Times New Roman" w:cs="Times New Roman"/>
          <w:color w:val="000000"/>
          <w:sz w:val="24"/>
          <w:szCs w:val="24"/>
          <w:lang w:eastAsia="ru-RU"/>
        </w:rPr>
      </w:pPr>
      <w:r w:rsidRPr="003443E8">
        <w:rPr>
          <w:rFonts w:ascii="Times New Roman" w:eastAsia="Times New Roman" w:hAnsi="Times New Roman" w:cs="Times New Roman"/>
          <w:color w:val="000000"/>
          <w:sz w:val="24"/>
          <w:szCs w:val="24"/>
          <w:lang w:eastAsia="ru-RU"/>
        </w:rPr>
        <w:t xml:space="preserve"> </w:t>
      </w:r>
    </w:p>
    <w:p w14:paraId="037304A8" w14:textId="6E864020" w:rsid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2F56F414" w14:textId="35DE5ED6" w:rsid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2EE8FABB" w14:textId="3AE79A3F" w:rsid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62153335" w14:textId="625A6DAA" w:rsid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422E04CD" w14:textId="7A7AF17A" w:rsid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598EE0B0" w14:textId="594E9415" w:rsid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3693C2CB" w14:textId="5DA4C56E" w:rsid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1536E514" w14:textId="75FEFB1E" w:rsid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51F49958" w14:textId="2FABB117" w:rsid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68B59D50" w14:textId="1A60FDBA" w:rsid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15F27F1F" w14:textId="130384BB" w:rsid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0907C3D1" w14:textId="09EFE027" w:rsid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5276E69F" w14:textId="367A5347" w:rsid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0DD9ABC1" w14:textId="77777777" w:rsidR="003443E8" w:rsidRP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6BF38BC4" w14:textId="77777777" w:rsidR="003443E8" w:rsidRPr="003443E8" w:rsidRDefault="003443E8" w:rsidP="003443E8">
      <w:pPr>
        <w:spacing w:after="0" w:line="240" w:lineRule="auto"/>
        <w:ind w:left="6372"/>
        <w:rPr>
          <w:rFonts w:ascii="Times New Roman" w:eastAsia="Times New Roman" w:hAnsi="Times New Roman" w:cs="Times New Roman"/>
          <w:color w:val="000000"/>
          <w:sz w:val="24"/>
          <w:szCs w:val="24"/>
          <w:lang w:eastAsia="ru-RU"/>
        </w:rPr>
      </w:pPr>
    </w:p>
    <w:p w14:paraId="7945C0BB" w14:textId="77777777" w:rsidR="003443E8" w:rsidRPr="003443E8" w:rsidRDefault="003443E8" w:rsidP="003443E8">
      <w:pPr>
        <w:spacing w:after="0" w:line="240" w:lineRule="auto"/>
        <w:ind w:left="6372"/>
        <w:rPr>
          <w:rFonts w:ascii="Times New Roman" w:eastAsia="Times New Roman" w:hAnsi="Times New Roman" w:cs="Times New Roman"/>
          <w:color w:val="000000"/>
          <w:sz w:val="24"/>
          <w:szCs w:val="24"/>
          <w:lang w:eastAsia="ru-RU"/>
        </w:rPr>
      </w:pPr>
    </w:p>
    <w:p w14:paraId="03FFC0BF" w14:textId="77777777" w:rsidR="003443E8" w:rsidRPr="003443E8" w:rsidRDefault="003443E8" w:rsidP="003443E8">
      <w:pPr>
        <w:spacing w:after="0" w:line="240" w:lineRule="auto"/>
        <w:ind w:left="6372"/>
        <w:rPr>
          <w:rFonts w:ascii="Times New Roman" w:eastAsia="Times New Roman" w:hAnsi="Times New Roman" w:cs="Times New Roman"/>
          <w:color w:val="000000"/>
          <w:sz w:val="24"/>
          <w:szCs w:val="24"/>
          <w:lang w:eastAsia="ru-RU"/>
        </w:rPr>
      </w:pPr>
      <w:r w:rsidRPr="003443E8">
        <w:rPr>
          <w:rFonts w:ascii="Times New Roman" w:eastAsia="Times New Roman" w:hAnsi="Times New Roman" w:cs="Times New Roman"/>
          <w:color w:val="000000"/>
          <w:sz w:val="24"/>
          <w:szCs w:val="24"/>
          <w:lang w:eastAsia="ru-RU"/>
        </w:rPr>
        <w:t>Додаток 1</w:t>
      </w:r>
    </w:p>
    <w:p w14:paraId="059207C7" w14:textId="77777777" w:rsidR="003443E8" w:rsidRPr="003443E8" w:rsidRDefault="003443E8" w:rsidP="003443E8">
      <w:pPr>
        <w:spacing w:after="0" w:line="240" w:lineRule="auto"/>
        <w:ind w:left="5664"/>
        <w:rPr>
          <w:rFonts w:ascii="Times New Roman" w:eastAsia="Times New Roman" w:hAnsi="Times New Roman" w:cs="Times New Roman"/>
          <w:color w:val="000000"/>
          <w:sz w:val="24"/>
          <w:szCs w:val="24"/>
          <w:lang w:eastAsia="ru-RU"/>
        </w:rPr>
      </w:pPr>
      <w:r w:rsidRPr="003443E8">
        <w:rPr>
          <w:rFonts w:ascii="Times New Roman" w:eastAsia="Times New Roman" w:hAnsi="Times New Roman" w:cs="Times New Roman"/>
          <w:color w:val="000000"/>
          <w:sz w:val="24"/>
          <w:szCs w:val="24"/>
          <w:lang w:eastAsia="ru-RU"/>
        </w:rPr>
        <w:t>      </w:t>
      </w:r>
      <w:r w:rsidRPr="003443E8">
        <w:rPr>
          <w:rFonts w:ascii="Times New Roman" w:eastAsia="Times New Roman" w:hAnsi="Times New Roman" w:cs="Times New Roman"/>
          <w:color w:val="000000"/>
          <w:sz w:val="24"/>
          <w:szCs w:val="24"/>
          <w:lang w:eastAsia="ru-RU"/>
        </w:rPr>
        <w:tab/>
        <w:t>до рішення міської  ради</w:t>
      </w:r>
    </w:p>
    <w:p w14:paraId="4E410D19" w14:textId="77777777" w:rsidR="003443E8" w:rsidRPr="003443E8" w:rsidRDefault="003443E8" w:rsidP="003443E8">
      <w:pPr>
        <w:shd w:val="clear" w:color="auto" w:fill="FFFFFF"/>
        <w:suppressAutoHyphens/>
        <w:spacing w:after="0" w:line="240" w:lineRule="auto"/>
        <w:jc w:val="center"/>
        <w:rPr>
          <w:rFonts w:ascii="Times New Roman" w:eastAsia="Times New Roman" w:hAnsi="Times New Roman" w:cs="Times New Roman"/>
          <w:bCs/>
          <w:color w:val="000000"/>
          <w:sz w:val="24"/>
          <w:szCs w:val="24"/>
          <w:lang w:eastAsia="zh-CN"/>
        </w:rPr>
      </w:pPr>
      <w:r w:rsidRPr="003443E8">
        <w:rPr>
          <w:rFonts w:ascii="Times New Roman" w:eastAsia="Times New Roman" w:hAnsi="Times New Roman" w:cs="Times New Roman"/>
          <w:bCs/>
          <w:color w:val="000000"/>
          <w:sz w:val="24"/>
          <w:szCs w:val="24"/>
          <w:lang w:eastAsia="zh-CN"/>
        </w:rPr>
        <w:t>                                                                                   ____________________</w:t>
      </w:r>
    </w:p>
    <w:p w14:paraId="30A04D94" w14:textId="77777777" w:rsidR="003443E8" w:rsidRPr="003443E8" w:rsidRDefault="003443E8" w:rsidP="003443E8">
      <w:pPr>
        <w:shd w:val="clear" w:color="auto" w:fill="FFFFFF"/>
        <w:suppressAutoHyphens/>
        <w:spacing w:after="0" w:line="240" w:lineRule="auto"/>
        <w:jc w:val="center"/>
        <w:rPr>
          <w:rFonts w:ascii="Times New Roman" w:eastAsia="Times New Roman" w:hAnsi="Times New Roman" w:cs="Times New Roman"/>
          <w:color w:val="000000"/>
          <w:sz w:val="24"/>
          <w:szCs w:val="24"/>
          <w:lang w:eastAsia="zh-CN"/>
        </w:rPr>
      </w:pPr>
      <w:r w:rsidRPr="003443E8">
        <w:rPr>
          <w:rFonts w:ascii="Times New Roman" w:eastAsia="Times New Roman" w:hAnsi="Times New Roman" w:cs="Times New Roman"/>
          <w:color w:val="000000"/>
          <w:sz w:val="24"/>
          <w:szCs w:val="24"/>
          <w:lang w:eastAsia="zh-CN"/>
        </w:rPr>
        <w:t> </w:t>
      </w:r>
    </w:p>
    <w:p w14:paraId="10CCE3E9" w14:textId="77777777" w:rsidR="003443E8" w:rsidRPr="003443E8" w:rsidRDefault="003443E8" w:rsidP="003443E8">
      <w:pPr>
        <w:shd w:val="clear" w:color="auto" w:fill="FFFFFF"/>
        <w:suppressAutoHyphens/>
        <w:spacing w:after="0" w:line="240" w:lineRule="auto"/>
        <w:jc w:val="center"/>
        <w:rPr>
          <w:rFonts w:ascii="Times New Roman" w:eastAsia="Times New Roman" w:hAnsi="Times New Roman" w:cs="Times New Roman"/>
          <w:color w:val="1C1C1C"/>
          <w:sz w:val="24"/>
          <w:szCs w:val="24"/>
          <w:lang w:eastAsia="zh-CN"/>
        </w:rPr>
      </w:pPr>
      <w:r w:rsidRPr="003443E8">
        <w:rPr>
          <w:rFonts w:ascii="Times New Roman" w:eastAsia="Times New Roman" w:hAnsi="Times New Roman" w:cs="Times New Roman"/>
          <w:color w:val="000000"/>
          <w:sz w:val="24"/>
          <w:szCs w:val="24"/>
          <w:lang w:eastAsia="zh-CN"/>
        </w:rPr>
        <w:t> </w:t>
      </w:r>
      <w:r w:rsidRPr="003443E8">
        <w:rPr>
          <w:rFonts w:ascii="Times New Roman" w:eastAsia="Times New Roman" w:hAnsi="Times New Roman" w:cs="Times New Roman"/>
          <w:bCs/>
          <w:color w:val="1C1C1C"/>
          <w:sz w:val="24"/>
          <w:szCs w:val="24"/>
          <w:lang w:eastAsia="zh-CN"/>
        </w:rPr>
        <w:t>Склад</w:t>
      </w:r>
    </w:p>
    <w:p w14:paraId="1F501D84" w14:textId="77777777" w:rsidR="003443E8" w:rsidRPr="003443E8" w:rsidRDefault="003443E8" w:rsidP="003443E8">
      <w:pPr>
        <w:shd w:val="clear" w:color="auto" w:fill="FFFFFF"/>
        <w:suppressAutoHyphens/>
        <w:spacing w:after="0" w:line="240" w:lineRule="auto"/>
        <w:jc w:val="center"/>
        <w:rPr>
          <w:rFonts w:ascii="Times New Roman" w:eastAsia="Times New Roman" w:hAnsi="Times New Roman" w:cs="Times New Roman"/>
          <w:color w:val="1C1C1C"/>
          <w:sz w:val="24"/>
          <w:szCs w:val="24"/>
          <w:lang w:eastAsia="zh-CN"/>
        </w:rPr>
      </w:pPr>
      <w:r w:rsidRPr="003443E8">
        <w:rPr>
          <w:rFonts w:ascii="Times New Roman" w:eastAsia="Times New Roman" w:hAnsi="Times New Roman" w:cs="Times New Roman"/>
          <w:bCs/>
          <w:color w:val="1C1C1C"/>
          <w:sz w:val="24"/>
          <w:szCs w:val="24"/>
          <w:lang w:eastAsia="zh-CN"/>
        </w:rPr>
        <w:t xml:space="preserve">конкурсної комісії для проведення конкурсу з визначення офіційної символіки </w:t>
      </w:r>
      <w:r w:rsidRPr="003443E8">
        <w:rPr>
          <w:rFonts w:ascii="Times New Roman" w:eastAsia="Times New Roman" w:hAnsi="Times New Roman" w:cs="Times New Roman"/>
          <w:color w:val="1C1C1C"/>
          <w:sz w:val="24"/>
          <w:szCs w:val="24"/>
          <w:lang w:eastAsia="zh-CN"/>
        </w:rPr>
        <w:t>Сіверської міської територіальної громади </w:t>
      </w:r>
    </w:p>
    <w:p w14:paraId="5F890973" w14:textId="77777777" w:rsidR="003443E8" w:rsidRPr="003443E8" w:rsidRDefault="003443E8" w:rsidP="003443E8">
      <w:pPr>
        <w:shd w:val="clear" w:color="auto" w:fill="FFFFFF"/>
        <w:suppressAutoHyphens/>
        <w:spacing w:after="0" w:line="240" w:lineRule="auto"/>
        <w:jc w:val="center"/>
        <w:rPr>
          <w:rFonts w:ascii="Times New Roman" w:eastAsia="Times New Roman" w:hAnsi="Times New Roman" w:cs="Times New Roman"/>
          <w:b/>
          <w:color w:val="1C1C1C"/>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27"/>
        <w:gridCol w:w="5217"/>
      </w:tblGrid>
      <w:tr w:rsidR="003443E8" w:rsidRPr="003443E8" w14:paraId="10D18C3A" w14:textId="77777777" w:rsidTr="00E74781">
        <w:tc>
          <w:tcPr>
            <w:tcW w:w="4219" w:type="dxa"/>
            <w:tcBorders>
              <w:top w:val="single" w:sz="4" w:space="0" w:color="auto"/>
              <w:left w:val="single" w:sz="4" w:space="0" w:color="auto"/>
              <w:bottom w:val="single" w:sz="4" w:space="0" w:color="auto"/>
              <w:right w:val="single" w:sz="4" w:space="0" w:color="auto"/>
            </w:tcBorders>
            <w:hideMark/>
          </w:tcPr>
          <w:p w14:paraId="273C58F8" w14:textId="77777777" w:rsidR="003443E8" w:rsidRPr="003443E8" w:rsidRDefault="003443E8" w:rsidP="003443E8">
            <w:pPr>
              <w:spacing w:after="0" w:line="240" w:lineRule="auto"/>
              <w:contextualSpacing/>
              <w:jc w:val="both"/>
              <w:rPr>
                <w:rFonts w:ascii="Times New Roman" w:eastAsia="Calibri" w:hAnsi="Times New Roman" w:cs="Times New Roman"/>
                <w:sz w:val="24"/>
                <w:szCs w:val="24"/>
              </w:rPr>
            </w:pPr>
            <w:r w:rsidRPr="003443E8">
              <w:rPr>
                <w:rFonts w:ascii="Times New Roman" w:eastAsia="Calibri" w:hAnsi="Times New Roman" w:cs="Times New Roman"/>
                <w:sz w:val="24"/>
                <w:szCs w:val="24"/>
              </w:rPr>
              <w:t>1. Волошина Тетяна Вікторівна</w:t>
            </w:r>
          </w:p>
        </w:tc>
        <w:tc>
          <w:tcPr>
            <w:tcW w:w="5352" w:type="dxa"/>
            <w:tcBorders>
              <w:top w:val="single" w:sz="4" w:space="0" w:color="auto"/>
              <w:left w:val="single" w:sz="4" w:space="0" w:color="auto"/>
              <w:bottom w:val="single" w:sz="4" w:space="0" w:color="auto"/>
              <w:right w:val="single" w:sz="4" w:space="0" w:color="auto"/>
            </w:tcBorders>
          </w:tcPr>
          <w:p w14:paraId="512DF3EA" w14:textId="77777777" w:rsidR="003443E8" w:rsidRPr="003443E8" w:rsidRDefault="003443E8" w:rsidP="003443E8">
            <w:pPr>
              <w:spacing w:after="0" w:line="240" w:lineRule="auto"/>
              <w:contextualSpacing/>
              <w:jc w:val="both"/>
              <w:rPr>
                <w:rFonts w:ascii="Times New Roman" w:eastAsia="Calibri" w:hAnsi="Times New Roman" w:cs="Times New Roman"/>
                <w:color w:val="000000"/>
                <w:sz w:val="24"/>
                <w:szCs w:val="24"/>
                <w:lang w:eastAsia="ru-RU"/>
              </w:rPr>
            </w:pPr>
            <w:r w:rsidRPr="003443E8">
              <w:rPr>
                <w:rFonts w:ascii="Times New Roman" w:eastAsia="Calibri" w:hAnsi="Times New Roman" w:cs="Times New Roman"/>
                <w:color w:val="000000"/>
                <w:sz w:val="24"/>
                <w:szCs w:val="24"/>
                <w:lang w:eastAsia="ru-RU"/>
              </w:rPr>
              <w:t>- секретар міської ради, голова робочої групи</w:t>
            </w:r>
          </w:p>
          <w:p w14:paraId="6AF33F55" w14:textId="77777777" w:rsidR="003443E8" w:rsidRPr="003443E8" w:rsidRDefault="003443E8" w:rsidP="003443E8">
            <w:pPr>
              <w:spacing w:after="0" w:line="240" w:lineRule="auto"/>
              <w:contextualSpacing/>
              <w:jc w:val="both"/>
              <w:rPr>
                <w:rFonts w:ascii="Times New Roman" w:eastAsia="Calibri" w:hAnsi="Times New Roman" w:cs="Times New Roman"/>
                <w:sz w:val="24"/>
                <w:szCs w:val="24"/>
              </w:rPr>
            </w:pPr>
          </w:p>
        </w:tc>
      </w:tr>
      <w:tr w:rsidR="003443E8" w:rsidRPr="003443E8" w14:paraId="621A228A" w14:textId="77777777" w:rsidTr="00E74781">
        <w:tc>
          <w:tcPr>
            <w:tcW w:w="4219" w:type="dxa"/>
            <w:tcBorders>
              <w:top w:val="single" w:sz="4" w:space="0" w:color="auto"/>
              <w:left w:val="single" w:sz="4" w:space="0" w:color="auto"/>
              <w:bottom w:val="single" w:sz="4" w:space="0" w:color="auto"/>
              <w:right w:val="single" w:sz="4" w:space="0" w:color="auto"/>
            </w:tcBorders>
            <w:hideMark/>
          </w:tcPr>
          <w:p w14:paraId="51FD59B9" w14:textId="77777777" w:rsidR="003443E8" w:rsidRPr="003443E8" w:rsidRDefault="003443E8" w:rsidP="003443E8">
            <w:pPr>
              <w:spacing w:after="0" w:line="240" w:lineRule="auto"/>
              <w:rPr>
                <w:rFonts w:ascii="Times New Roman" w:eastAsia="Times New Roman" w:hAnsi="Times New Roman" w:cs="Times New Roman"/>
                <w:color w:val="000000"/>
                <w:sz w:val="24"/>
                <w:szCs w:val="24"/>
                <w:lang w:eastAsia="ru-RU"/>
              </w:rPr>
            </w:pPr>
            <w:r w:rsidRPr="003443E8">
              <w:rPr>
                <w:rFonts w:ascii="Times New Roman" w:eastAsia="Times New Roman" w:hAnsi="Times New Roman" w:cs="Times New Roman"/>
                <w:sz w:val="24"/>
                <w:szCs w:val="24"/>
                <w:lang w:eastAsia="ru-RU"/>
              </w:rPr>
              <w:t xml:space="preserve">2. </w:t>
            </w:r>
            <w:proofErr w:type="spellStart"/>
            <w:r w:rsidRPr="003443E8">
              <w:rPr>
                <w:rFonts w:ascii="Times New Roman" w:eastAsia="Times New Roman" w:hAnsi="Times New Roman" w:cs="Times New Roman"/>
                <w:sz w:val="24"/>
                <w:szCs w:val="24"/>
                <w:lang w:eastAsia="ru-RU"/>
              </w:rPr>
              <w:t>Гатченко</w:t>
            </w:r>
            <w:proofErr w:type="spellEnd"/>
            <w:r w:rsidRPr="003443E8">
              <w:rPr>
                <w:rFonts w:ascii="Times New Roman" w:eastAsia="Times New Roman" w:hAnsi="Times New Roman" w:cs="Times New Roman"/>
                <w:sz w:val="24"/>
                <w:szCs w:val="24"/>
                <w:lang w:eastAsia="ru-RU"/>
              </w:rPr>
              <w:t xml:space="preserve"> Віталій Анатолійович</w:t>
            </w:r>
          </w:p>
        </w:tc>
        <w:tc>
          <w:tcPr>
            <w:tcW w:w="5352" w:type="dxa"/>
            <w:tcBorders>
              <w:top w:val="single" w:sz="4" w:space="0" w:color="auto"/>
              <w:left w:val="single" w:sz="4" w:space="0" w:color="auto"/>
              <w:bottom w:val="single" w:sz="4" w:space="0" w:color="auto"/>
              <w:right w:val="single" w:sz="4" w:space="0" w:color="auto"/>
            </w:tcBorders>
          </w:tcPr>
          <w:p w14:paraId="7F67E113" w14:textId="77777777" w:rsidR="003443E8" w:rsidRPr="003443E8" w:rsidRDefault="003443E8" w:rsidP="003443E8">
            <w:pPr>
              <w:spacing w:after="0" w:line="240" w:lineRule="auto"/>
              <w:rPr>
                <w:rFonts w:ascii="Times New Roman" w:eastAsia="Times New Roman" w:hAnsi="Times New Roman" w:cs="Times New Roman"/>
                <w:color w:val="000000"/>
                <w:sz w:val="24"/>
                <w:szCs w:val="24"/>
                <w:lang w:eastAsia="ru-RU"/>
              </w:rPr>
            </w:pPr>
            <w:r w:rsidRPr="003443E8">
              <w:rPr>
                <w:rFonts w:ascii="Times New Roman" w:eastAsia="Times New Roman" w:hAnsi="Times New Roman" w:cs="Times New Roman"/>
                <w:sz w:val="24"/>
                <w:szCs w:val="24"/>
                <w:lang w:eastAsia="ru-RU"/>
              </w:rPr>
              <w:t>-</w:t>
            </w:r>
            <w:r w:rsidRPr="003443E8">
              <w:rPr>
                <w:rFonts w:ascii="Times New Roman" w:eastAsia="Times New Roman" w:hAnsi="Times New Roman" w:cs="Times New Roman"/>
                <w:color w:val="000000"/>
                <w:sz w:val="24"/>
                <w:szCs w:val="24"/>
                <w:lang w:eastAsia="ru-RU"/>
              </w:rPr>
              <w:t xml:space="preserve"> перший заступник міського голови, заступник голови робочої групи</w:t>
            </w:r>
          </w:p>
          <w:p w14:paraId="4F32920F" w14:textId="77777777" w:rsidR="003443E8" w:rsidRPr="003443E8" w:rsidRDefault="003443E8" w:rsidP="003443E8">
            <w:pPr>
              <w:spacing w:after="0" w:line="240" w:lineRule="auto"/>
              <w:rPr>
                <w:rFonts w:ascii="Times New Roman" w:eastAsia="Times New Roman" w:hAnsi="Times New Roman" w:cs="Times New Roman"/>
                <w:color w:val="000000"/>
                <w:sz w:val="24"/>
                <w:szCs w:val="24"/>
                <w:lang w:eastAsia="ru-RU"/>
              </w:rPr>
            </w:pPr>
          </w:p>
        </w:tc>
      </w:tr>
      <w:tr w:rsidR="003443E8" w:rsidRPr="003443E8" w14:paraId="19449A05" w14:textId="77777777" w:rsidTr="00E74781">
        <w:tc>
          <w:tcPr>
            <w:tcW w:w="4219" w:type="dxa"/>
            <w:tcBorders>
              <w:top w:val="single" w:sz="4" w:space="0" w:color="auto"/>
              <w:left w:val="single" w:sz="4" w:space="0" w:color="auto"/>
              <w:bottom w:val="single" w:sz="4" w:space="0" w:color="auto"/>
              <w:right w:val="single" w:sz="4" w:space="0" w:color="auto"/>
            </w:tcBorders>
            <w:hideMark/>
          </w:tcPr>
          <w:p w14:paraId="1FABE0DA" w14:textId="77777777" w:rsidR="003443E8" w:rsidRPr="003443E8" w:rsidRDefault="003443E8" w:rsidP="003443E8">
            <w:pPr>
              <w:spacing w:after="0" w:line="240" w:lineRule="auto"/>
              <w:rPr>
                <w:rFonts w:ascii="Times New Roman" w:eastAsia="Times New Roman" w:hAnsi="Times New Roman" w:cs="Times New Roman"/>
                <w:color w:val="000000"/>
                <w:sz w:val="24"/>
                <w:szCs w:val="24"/>
                <w:lang w:eastAsia="ru-RU"/>
              </w:rPr>
            </w:pPr>
            <w:r w:rsidRPr="003443E8">
              <w:rPr>
                <w:rFonts w:ascii="Times New Roman" w:eastAsia="Times New Roman" w:hAnsi="Times New Roman" w:cs="Times New Roman"/>
                <w:color w:val="000000"/>
                <w:sz w:val="24"/>
                <w:szCs w:val="24"/>
                <w:lang w:eastAsia="ru-RU"/>
              </w:rPr>
              <w:t>3. Сологуб Вікторія Євгенівна</w:t>
            </w:r>
          </w:p>
        </w:tc>
        <w:tc>
          <w:tcPr>
            <w:tcW w:w="5352" w:type="dxa"/>
            <w:tcBorders>
              <w:top w:val="single" w:sz="4" w:space="0" w:color="auto"/>
              <w:left w:val="single" w:sz="4" w:space="0" w:color="auto"/>
              <w:bottom w:val="single" w:sz="4" w:space="0" w:color="auto"/>
              <w:right w:val="single" w:sz="4" w:space="0" w:color="auto"/>
            </w:tcBorders>
            <w:hideMark/>
          </w:tcPr>
          <w:p w14:paraId="1FDDC112" w14:textId="77777777" w:rsidR="003443E8" w:rsidRPr="003443E8" w:rsidRDefault="003443E8" w:rsidP="003443E8">
            <w:pPr>
              <w:spacing w:after="0" w:line="240" w:lineRule="auto"/>
              <w:contextualSpacing/>
              <w:jc w:val="both"/>
              <w:rPr>
                <w:rFonts w:ascii="Times New Roman" w:eastAsia="Calibri" w:hAnsi="Times New Roman" w:cs="Times New Roman"/>
                <w:color w:val="000000"/>
                <w:sz w:val="24"/>
                <w:szCs w:val="24"/>
              </w:rPr>
            </w:pPr>
            <w:r w:rsidRPr="003443E8">
              <w:rPr>
                <w:rFonts w:ascii="Times New Roman" w:eastAsia="Calibri" w:hAnsi="Times New Roman" w:cs="Times New Roman"/>
                <w:sz w:val="24"/>
                <w:szCs w:val="24"/>
              </w:rPr>
              <w:t xml:space="preserve">- провідний спеціаліст з питань культури та туризму </w:t>
            </w:r>
            <w:r w:rsidRPr="003443E8">
              <w:rPr>
                <w:rFonts w:ascii="Times New Roman" w:eastAsia="Calibri" w:hAnsi="Times New Roman" w:cs="Times New Roman"/>
                <w:color w:val="000000"/>
                <w:sz w:val="24"/>
                <w:szCs w:val="24"/>
              </w:rPr>
              <w:t xml:space="preserve">виконкому міської ради, </w:t>
            </w:r>
            <w:r w:rsidRPr="003443E8">
              <w:rPr>
                <w:rFonts w:ascii="Times New Roman" w:eastAsia="Calibri" w:hAnsi="Times New Roman" w:cs="Times New Roman"/>
                <w:sz w:val="24"/>
                <w:szCs w:val="24"/>
              </w:rPr>
              <w:t>секретар робочої групи</w:t>
            </w:r>
          </w:p>
        </w:tc>
      </w:tr>
      <w:tr w:rsidR="003443E8" w:rsidRPr="003443E8" w14:paraId="7BAF18ED" w14:textId="77777777" w:rsidTr="00E74781">
        <w:tc>
          <w:tcPr>
            <w:tcW w:w="9571" w:type="dxa"/>
            <w:gridSpan w:val="2"/>
            <w:tcBorders>
              <w:top w:val="single" w:sz="4" w:space="0" w:color="auto"/>
              <w:left w:val="single" w:sz="4" w:space="0" w:color="auto"/>
              <w:bottom w:val="single" w:sz="4" w:space="0" w:color="auto"/>
              <w:right w:val="single" w:sz="4" w:space="0" w:color="auto"/>
            </w:tcBorders>
          </w:tcPr>
          <w:p w14:paraId="77D57A6B" w14:textId="77777777" w:rsidR="003443E8" w:rsidRPr="003443E8" w:rsidRDefault="003443E8" w:rsidP="003443E8">
            <w:pPr>
              <w:spacing w:after="0" w:line="240" w:lineRule="auto"/>
              <w:contextualSpacing/>
              <w:jc w:val="both"/>
              <w:rPr>
                <w:rFonts w:ascii="Times New Roman" w:eastAsia="Calibri" w:hAnsi="Times New Roman" w:cs="Times New Roman"/>
                <w:sz w:val="24"/>
                <w:szCs w:val="24"/>
              </w:rPr>
            </w:pPr>
            <w:r w:rsidRPr="003443E8">
              <w:rPr>
                <w:rFonts w:ascii="Times New Roman" w:eastAsia="Calibri" w:hAnsi="Times New Roman" w:cs="Times New Roman"/>
                <w:sz w:val="24"/>
                <w:szCs w:val="24"/>
              </w:rPr>
              <w:t>Члени комісії:</w:t>
            </w:r>
          </w:p>
          <w:p w14:paraId="53C65B72" w14:textId="77777777" w:rsidR="003443E8" w:rsidRPr="003443E8" w:rsidRDefault="003443E8" w:rsidP="003443E8">
            <w:pPr>
              <w:spacing w:after="0" w:line="240" w:lineRule="auto"/>
              <w:contextualSpacing/>
              <w:jc w:val="both"/>
              <w:rPr>
                <w:rFonts w:ascii="Times New Roman" w:eastAsia="Calibri" w:hAnsi="Times New Roman" w:cs="Times New Roman"/>
                <w:sz w:val="24"/>
                <w:szCs w:val="24"/>
              </w:rPr>
            </w:pPr>
          </w:p>
        </w:tc>
      </w:tr>
      <w:tr w:rsidR="003443E8" w:rsidRPr="003443E8" w14:paraId="28F342CC" w14:textId="77777777" w:rsidTr="00E74781">
        <w:tc>
          <w:tcPr>
            <w:tcW w:w="4219" w:type="dxa"/>
            <w:tcBorders>
              <w:top w:val="single" w:sz="4" w:space="0" w:color="auto"/>
              <w:left w:val="single" w:sz="4" w:space="0" w:color="auto"/>
              <w:bottom w:val="single" w:sz="4" w:space="0" w:color="auto"/>
              <w:right w:val="single" w:sz="4" w:space="0" w:color="auto"/>
            </w:tcBorders>
            <w:hideMark/>
          </w:tcPr>
          <w:p w14:paraId="075C2740" w14:textId="77777777" w:rsidR="003443E8" w:rsidRPr="003443E8" w:rsidRDefault="003443E8" w:rsidP="003443E8">
            <w:pPr>
              <w:spacing w:after="0" w:line="240" w:lineRule="auto"/>
              <w:contextualSpacing/>
              <w:rPr>
                <w:rFonts w:ascii="Times New Roman" w:eastAsia="Calibri" w:hAnsi="Times New Roman" w:cs="Times New Roman"/>
                <w:sz w:val="24"/>
                <w:szCs w:val="24"/>
              </w:rPr>
            </w:pPr>
            <w:r w:rsidRPr="003443E8">
              <w:rPr>
                <w:rFonts w:ascii="Times New Roman" w:eastAsia="Calibri" w:hAnsi="Times New Roman" w:cs="Times New Roman"/>
                <w:sz w:val="24"/>
                <w:szCs w:val="24"/>
              </w:rPr>
              <w:t xml:space="preserve">4. </w:t>
            </w:r>
            <w:proofErr w:type="spellStart"/>
            <w:r w:rsidRPr="003443E8">
              <w:rPr>
                <w:rFonts w:ascii="Times New Roman" w:eastAsia="Calibri" w:hAnsi="Times New Roman" w:cs="Times New Roman"/>
                <w:sz w:val="24"/>
                <w:szCs w:val="24"/>
              </w:rPr>
              <w:t>Балабухін</w:t>
            </w:r>
            <w:proofErr w:type="spellEnd"/>
            <w:r w:rsidRPr="003443E8">
              <w:rPr>
                <w:rFonts w:ascii="Times New Roman" w:eastAsia="Calibri" w:hAnsi="Times New Roman" w:cs="Times New Roman"/>
                <w:sz w:val="24"/>
                <w:szCs w:val="24"/>
              </w:rPr>
              <w:t xml:space="preserve"> Олександр Олександрович</w:t>
            </w:r>
          </w:p>
        </w:tc>
        <w:tc>
          <w:tcPr>
            <w:tcW w:w="5352" w:type="dxa"/>
            <w:tcBorders>
              <w:top w:val="single" w:sz="4" w:space="0" w:color="auto"/>
              <w:left w:val="single" w:sz="4" w:space="0" w:color="auto"/>
              <w:bottom w:val="single" w:sz="4" w:space="0" w:color="auto"/>
              <w:right w:val="single" w:sz="4" w:space="0" w:color="auto"/>
            </w:tcBorders>
          </w:tcPr>
          <w:p w14:paraId="755A6C22" w14:textId="77777777" w:rsidR="003443E8" w:rsidRPr="003443E8" w:rsidRDefault="003443E8" w:rsidP="003443E8">
            <w:pPr>
              <w:spacing w:after="0" w:line="240" w:lineRule="auto"/>
              <w:contextualSpacing/>
              <w:rPr>
                <w:rFonts w:ascii="Times New Roman" w:eastAsia="Calibri" w:hAnsi="Times New Roman" w:cs="Times New Roman"/>
                <w:sz w:val="24"/>
                <w:szCs w:val="24"/>
              </w:rPr>
            </w:pPr>
            <w:r w:rsidRPr="003443E8">
              <w:rPr>
                <w:rFonts w:ascii="Times New Roman" w:eastAsia="Calibri" w:hAnsi="Times New Roman" w:cs="Times New Roman"/>
                <w:color w:val="000000"/>
                <w:sz w:val="24"/>
                <w:szCs w:val="24"/>
              </w:rPr>
              <w:t xml:space="preserve">- староста </w:t>
            </w:r>
            <w:proofErr w:type="spellStart"/>
            <w:r w:rsidRPr="003443E8">
              <w:rPr>
                <w:rFonts w:ascii="Times New Roman" w:eastAsia="Calibri" w:hAnsi="Times New Roman" w:cs="Times New Roman"/>
                <w:color w:val="000000"/>
                <w:sz w:val="24"/>
                <w:szCs w:val="24"/>
              </w:rPr>
              <w:t>Дронівського</w:t>
            </w:r>
            <w:proofErr w:type="spellEnd"/>
            <w:r w:rsidRPr="003443E8">
              <w:rPr>
                <w:rFonts w:ascii="Times New Roman" w:eastAsia="Calibri" w:hAnsi="Times New Roman" w:cs="Times New Roman"/>
                <w:color w:val="000000"/>
                <w:sz w:val="24"/>
                <w:szCs w:val="24"/>
              </w:rPr>
              <w:t xml:space="preserve"> </w:t>
            </w:r>
            <w:proofErr w:type="spellStart"/>
            <w:r w:rsidRPr="003443E8">
              <w:rPr>
                <w:rFonts w:ascii="Times New Roman" w:eastAsia="Calibri" w:hAnsi="Times New Roman" w:cs="Times New Roman"/>
                <w:color w:val="000000"/>
                <w:sz w:val="24"/>
                <w:szCs w:val="24"/>
              </w:rPr>
              <w:t>старостинського</w:t>
            </w:r>
            <w:proofErr w:type="spellEnd"/>
            <w:r w:rsidRPr="003443E8">
              <w:rPr>
                <w:rFonts w:ascii="Times New Roman" w:eastAsia="Calibri" w:hAnsi="Times New Roman" w:cs="Times New Roman"/>
                <w:color w:val="000000"/>
                <w:sz w:val="24"/>
                <w:szCs w:val="24"/>
              </w:rPr>
              <w:t xml:space="preserve"> округу</w:t>
            </w:r>
          </w:p>
        </w:tc>
      </w:tr>
      <w:tr w:rsidR="003443E8" w:rsidRPr="003443E8" w14:paraId="64ED6619" w14:textId="77777777" w:rsidTr="00E74781">
        <w:trPr>
          <w:trHeight w:val="709"/>
        </w:trPr>
        <w:tc>
          <w:tcPr>
            <w:tcW w:w="4219" w:type="dxa"/>
            <w:tcBorders>
              <w:top w:val="single" w:sz="4" w:space="0" w:color="auto"/>
              <w:left w:val="single" w:sz="4" w:space="0" w:color="auto"/>
              <w:bottom w:val="single" w:sz="4" w:space="0" w:color="auto"/>
              <w:right w:val="single" w:sz="4" w:space="0" w:color="auto"/>
            </w:tcBorders>
            <w:hideMark/>
          </w:tcPr>
          <w:p w14:paraId="17565C10" w14:textId="77777777" w:rsidR="003443E8" w:rsidRPr="003443E8" w:rsidRDefault="003443E8" w:rsidP="003443E8">
            <w:pPr>
              <w:spacing w:after="0" w:line="240" w:lineRule="auto"/>
              <w:contextualSpacing/>
              <w:jc w:val="both"/>
              <w:rPr>
                <w:rFonts w:ascii="Times New Roman" w:eastAsia="Calibri" w:hAnsi="Times New Roman" w:cs="Times New Roman"/>
                <w:sz w:val="24"/>
                <w:szCs w:val="24"/>
              </w:rPr>
            </w:pPr>
            <w:r w:rsidRPr="003443E8">
              <w:rPr>
                <w:rFonts w:ascii="Times New Roman" w:eastAsia="Calibri" w:hAnsi="Times New Roman" w:cs="Times New Roman"/>
                <w:sz w:val="24"/>
                <w:szCs w:val="24"/>
              </w:rPr>
              <w:t>5. Бабенко Людмила Петрівна</w:t>
            </w:r>
          </w:p>
        </w:tc>
        <w:tc>
          <w:tcPr>
            <w:tcW w:w="5352" w:type="dxa"/>
            <w:tcBorders>
              <w:top w:val="single" w:sz="4" w:space="0" w:color="auto"/>
              <w:left w:val="single" w:sz="4" w:space="0" w:color="auto"/>
              <w:bottom w:val="single" w:sz="4" w:space="0" w:color="auto"/>
              <w:right w:val="single" w:sz="4" w:space="0" w:color="auto"/>
            </w:tcBorders>
            <w:hideMark/>
          </w:tcPr>
          <w:p w14:paraId="67167E05" w14:textId="77777777" w:rsidR="003443E8" w:rsidRPr="003443E8" w:rsidRDefault="003443E8" w:rsidP="003443E8">
            <w:pPr>
              <w:spacing w:after="0" w:line="240" w:lineRule="auto"/>
              <w:contextualSpacing/>
              <w:rPr>
                <w:rFonts w:ascii="Times New Roman" w:eastAsia="Calibri" w:hAnsi="Times New Roman" w:cs="Times New Roman"/>
                <w:sz w:val="24"/>
                <w:szCs w:val="24"/>
              </w:rPr>
            </w:pPr>
            <w:r w:rsidRPr="003443E8">
              <w:rPr>
                <w:rFonts w:ascii="Times New Roman" w:eastAsia="Calibri" w:hAnsi="Times New Roman" w:cs="Times New Roman"/>
                <w:color w:val="000000"/>
                <w:sz w:val="24"/>
                <w:szCs w:val="24"/>
              </w:rPr>
              <w:t>- депутат міської ради (за згодою)</w:t>
            </w:r>
          </w:p>
        </w:tc>
      </w:tr>
      <w:tr w:rsidR="003443E8" w:rsidRPr="003443E8" w14:paraId="14A64B53" w14:textId="77777777" w:rsidTr="00E74781">
        <w:tc>
          <w:tcPr>
            <w:tcW w:w="4219" w:type="dxa"/>
            <w:tcBorders>
              <w:top w:val="single" w:sz="4" w:space="0" w:color="auto"/>
              <w:left w:val="single" w:sz="4" w:space="0" w:color="auto"/>
              <w:bottom w:val="single" w:sz="4" w:space="0" w:color="auto"/>
              <w:right w:val="single" w:sz="4" w:space="0" w:color="auto"/>
            </w:tcBorders>
            <w:hideMark/>
          </w:tcPr>
          <w:p w14:paraId="0272B696" w14:textId="77777777" w:rsidR="003443E8" w:rsidRPr="003443E8" w:rsidRDefault="003443E8" w:rsidP="003443E8">
            <w:pPr>
              <w:spacing w:after="0" w:line="240" w:lineRule="auto"/>
              <w:contextualSpacing/>
              <w:rPr>
                <w:rFonts w:ascii="Times New Roman" w:eastAsia="Calibri" w:hAnsi="Times New Roman" w:cs="Times New Roman"/>
                <w:sz w:val="24"/>
                <w:szCs w:val="24"/>
              </w:rPr>
            </w:pPr>
            <w:r w:rsidRPr="003443E8">
              <w:rPr>
                <w:rFonts w:ascii="Times New Roman" w:eastAsia="Calibri" w:hAnsi="Times New Roman" w:cs="Times New Roman"/>
                <w:sz w:val="24"/>
                <w:szCs w:val="24"/>
              </w:rPr>
              <w:t>6. Вовченко Володимир Володимирович</w:t>
            </w:r>
          </w:p>
        </w:tc>
        <w:tc>
          <w:tcPr>
            <w:tcW w:w="5352" w:type="dxa"/>
            <w:tcBorders>
              <w:top w:val="single" w:sz="4" w:space="0" w:color="auto"/>
              <w:left w:val="single" w:sz="4" w:space="0" w:color="auto"/>
              <w:bottom w:val="single" w:sz="4" w:space="0" w:color="auto"/>
              <w:right w:val="single" w:sz="4" w:space="0" w:color="auto"/>
            </w:tcBorders>
            <w:hideMark/>
          </w:tcPr>
          <w:p w14:paraId="05D34262" w14:textId="77777777" w:rsidR="003443E8" w:rsidRPr="003443E8" w:rsidRDefault="003443E8" w:rsidP="003443E8">
            <w:pPr>
              <w:spacing w:after="0" w:line="240" w:lineRule="auto"/>
              <w:contextualSpacing/>
              <w:jc w:val="both"/>
              <w:rPr>
                <w:rFonts w:ascii="Times New Roman" w:eastAsia="Calibri" w:hAnsi="Times New Roman" w:cs="Times New Roman"/>
                <w:color w:val="000000"/>
                <w:sz w:val="24"/>
                <w:szCs w:val="24"/>
              </w:rPr>
            </w:pPr>
            <w:r w:rsidRPr="003443E8">
              <w:rPr>
                <w:rFonts w:ascii="Times New Roman" w:eastAsia="Calibri" w:hAnsi="Times New Roman" w:cs="Times New Roman"/>
                <w:color w:val="000000"/>
                <w:sz w:val="24"/>
                <w:szCs w:val="24"/>
              </w:rPr>
              <w:t>- голова громадської організації «Сузір’я» (за згодою)</w:t>
            </w:r>
          </w:p>
        </w:tc>
      </w:tr>
      <w:tr w:rsidR="003443E8" w:rsidRPr="003443E8" w14:paraId="00A2F815" w14:textId="77777777" w:rsidTr="00E74781">
        <w:trPr>
          <w:trHeight w:val="827"/>
        </w:trPr>
        <w:tc>
          <w:tcPr>
            <w:tcW w:w="4219" w:type="dxa"/>
            <w:tcBorders>
              <w:top w:val="single" w:sz="4" w:space="0" w:color="auto"/>
              <w:left w:val="single" w:sz="4" w:space="0" w:color="auto"/>
              <w:bottom w:val="single" w:sz="4" w:space="0" w:color="auto"/>
              <w:right w:val="single" w:sz="4" w:space="0" w:color="auto"/>
            </w:tcBorders>
            <w:hideMark/>
          </w:tcPr>
          <w:p w14:paraId="4AA46F95" w14:textId="77777777" w:rsidR="003443E8" w:rsidRPr="003443E8" w:rsidRDefault="003443E8" w:rsidP="003443E8">
            <w:pPr>
              <w:spacing w:after="0" w:line="240" w:lineRule="auto"/>
              <w:contextualSpacing/>
              <w:jc w:val="both"/>
              <w:rPr>
                <w:rFonts w:ascii="Times New Roman" w:eastAsia="Calibri" w:hAnsi="Times New Roman" w:cs="Times New Roman"/>
                <w:sz w:val="24"/>
                <w:szCs w:val="24"/>
              </w:rPr>
            </w:pPr>
            <w:r w:rsidRPr="003443E8">
              <w:rPr>
                <w:rFonts w:ascii="Times New Roman" w:eastAsia="Calibri" w:hAnsi="Times New Roman" w:cs="Times New Roman"/>
                <w:sz w:val="24"/>
                <w:szCs w:val="24"/>
              </w:rPr>
              <w:t xml:space="preserve">7. </w:t>
            </w:r>
            <w:proofErr w:type="spellStart"/>
            <w:r w:rsidRPr="003443E8">
              <w:rPr>
                <w:rFonts w:ascii="Times New Roman" w:eastAsia="Calibri" w:hAnsi="Times New Roman" w:cs="Times New Roman"/>
                <w:sz w:val="24"/>
                <w:szCs w:val="24"/>
              </w:rPr>
              <w:t>Гура</w:t>
            </w:r>
            <w:proofErr w:type="spellEnd"/>
            <w:r w:rsidRPr="003443E8">
              <w:rPr>
                <w:rFonts w:ascii="Times New Roman" w:eastAsia="Calibri" w:hAnsi="Times New Roman" w:cs="Times New Roman"/>
                <w:sz w:val="24"/>
                <w:szCs w:val="24"/>
              </w:rPr>
              <w:t xml:space="preserve"> Світлана Павлівна </w:t>
            </w:r>
          </w:p>
        </w:tc>
        <w:tc>
          <w:tcPr>
            <w:tcW w:w="5352" w:type="dxa"/>
            <w:tcBorders>
              <w:top w:val="single" w:sz="4" w:space="0" w:color="auto"/>
              <w:left w:val="single" w:sz="4" w:space="0" w:color="auto"/>
              <w:bottom w:val="single" w:sz="4" w:space="0" w:color="auto"/>
              <w:right w:val="single" w:sz="4" w:space="0" w:color="auto"/>
            </w:tcBorders>
            <w:hideMark/>
          </w:tcPr>
          <w:p w14:paraId="215979D1" w14:textId="77777777" w:rsidR="003443E8" w:rsidRPr="003443E8" w:rsidRDefault="003443E8" w:rsidP="003443E8">
            <w:pPr>
              <w:spacing w:after="0" w:line="240" w:lineRule="auto"/>
              <w:contextualSpacing/>
              <w:jc w:val="both"/>
              <w:rPr>
                <w:rFonts w:ascii="Times New Roman" w:eastAsia="Calibri" w:hAnsi="Times New Roman" w:cs="Times New Roman"/>
                <w:sz w:val="24"/>
                <w:szCs w:val="24"/>
              </w:rPr>
            </w:pPr>
            <w:r w:rsidRPr="003443E8">
              <w:rPr>
                <w:rFonts w:ascii="Times New Roman" w:eastAsia="Calibri" w:hAnsi="Times New Roman" w:cs="Times New Roman"/>
                <w:color w:val="000000"/>
                <w:sz w:val="24"/>
                <w:szCs w:val="24"/>
              </w:rPr>
              <w:t>- в.о. директора КУ «Центр культури та дозвілля Сіверської міської ради»</w:t>
            </w:r>
          </w:p>
        </w:tc>
      </w:tr>
      <w:tr w:rsidR="003443E8" w:rsidRPr="003443E8" w14:paraId="14C15580" w14:textId="77777777" w:rsidTr="00E74781">
        <w:trPr>
          <w:trHeight w:val="827"/>
        </w:trPr>
        <w:tc>
          <w:tcPr>
            <w:tcW w:w="4219" w:type="dxa"/>
            <w:tcBorders>
              <w:top w:val="single" w:sz="4" w:space="0" w:color="auto"/>
              <w:left w:val="single" w:sz="4" w:space="0" w:color="auto"/>
              <w:bottom w:val="single" w:sz="4" w:space="0" w:color="auto"/>
              <w:right w:val="single" w:sz="4" w:space="0" w:color="auto"/>
            </w:tcBorders>
            <w:hideMark/>
          </w:tcPr>
          <w:p w14:paraId="0713F71A" w14:textId="77777777" w:rsidR="003443E8" w:rsidRPr="003443E8" w:rsidRDefault="003443E8" w:rsidP="003443E8">
            <w:pPr>
              <w:spacing w:after="0" w:line="240" w:lineRule="auto"/>
              <w:contextualSpacing/>
              <w:jc w:val="both"/>
              <w:rPr>
                <w:rFonts w:ascii="Times New Roman" w:eastAsia="Calibri" w:hAnsi="Times New Roman" w:cs="Times New Roman"/>
                <w:sz w:val="24"/>
                <w:szCs w:val="24"/>
              </w:rPr>
            </w:pPr>
            <w:r w:rsidRPr="003443E8">
              <w:rPr>
                <w:rFonts w:ascii="Times New Roman" w:eastAsia="Calibri" w:hAnsi="Times New Roman" w:cs="Times New Roman"/>
                <w:sz w:val="24"/>
                <w:szCs w:val="24"/>
              </w:rPr>
              <w:t>8. Іванов Олексій Володимирович</w:t>
            </w:r>
          </w:p>
        </w:tc>
        <w:tc>
          <w:tcPr>
            <w:tcW w:w="5352" w:type="dxa"/>
            <w:tcBorders>
              <w:top w:val="single" w:sz="4" w:space="0" w:color="auto"/>
              <w:left w:val="single" w:sz="4" w:space="0" w:color="auto"/>
              <w:bottom w:val="single" w:sz="4" w:space="0" w:color="auto"/>
              <w:right w:val="single" w:sz="4" w:space="0" w:color="auto"/>
            </w:tcBorders>
          </w:tcPr>
          <w:p w14:paraId="23FB6023" w14:textId="77777777" w:rsidR="003443E8" w:rsidRPr="003443E8" w:rsidRDefault="003443E8" w:rsidP="003443E8">
            <w:pPr>
              <w:spacing w:after="0" w:line="240" w:lineRule="auto"/>
              <w:contextualSpacing/>
              <w:jc w:val="both"/>
              <w:rPr>
                <w:rFonts w:ascii="Times New Roman" w:eastAsia="Calibri" w:hAnsi="Times New Roman" w:cs="Times New Roman"/>
                <w:sz w:val="24"/>
                <w:szCs w:val="24"/>
              </w:rPr>
            </w:pPr>
            <w:r w:rsidRPr="003443E8">
              <w:rPr>
                <w:rFonts w:ascii="Times New Roman" w:eastAsia="Calibri" w:hAnsi="Times New Roman" w:cs="Times New Roman"/>
                <w:sz w:val="24"/>
                <w:szCs w:val="24"/>
              </w:rPr>
              <w:t xml:space="preserve">- депутат міської ради (за згодою) </w:t>
            </w:r>
          </w:p>
          <w:p w14:paraId="7DA3ECD3" w14:textId="77777777" w:rsidR="003443E8" w:rsidRPr="003443E8" w:rsidRDefault="003443E8" w:rsidP="003443E8">
            <w:pPr>
              <w:spacing w:after="0" w:line="240" w:lineRule="auto"/>
              <w:contextualSpacing/>
              <w:jc w:val="both"/>
              <w:rPr>
                <w:rFonts w:ascii="Times New Roman" w:eastAsia="Calibri" w:hAnsi="Times New Roman" w:cs="Times New Roman"/>
                <w:sz w:val="24"/>
                <w:szCs w:val="24"/>
              </w:rPr>
            </w:pPr>
          </w:p>
        </w:tc>
      </w:tr>
      <w:tr w:rsidR="003443E8" w:rsidRPr="003443E8" w14:paraId="7EC2E852" w14:textId="77777777" w:rsidTr="00E74781">
        <w:trPr>
          <w:trHeight w:val="827"/>
        </w:trPr>
        <w:tc>
          <w:tcPr>
            <w:tcW w:w="4219" w:type="dxa"/>
            <w:tcBorders>
              <w:top w:val="single" w:sz="4" w:space="0" w:color="auto"/>
              <w:left w:val="single" w:sz="4" w:space="0" w:color="auto"/>
              <w:bottom w:val="single" w:sz="4" w:space="0" w:color="auto"/>
              <w:right w:val="single" w:sz="4" w:space="0" w:color="auto"/>
            </w:tcBorders>
            <w:hideMark/>
          </w:tcPr>
          <w:p w14:paraId="57F9CE83" w14:textId="77777777" w:rsidR="003443E8" w:rsidRPr="003443E8" w:rsidRDefault="003443E8" w:rsidP="003443E8">
            <w:pPr>
              <w:spacing w:after="0" w:line="240" w:lineRule="auto"/>
              <w:contextualSpacing/>
              <w:jc w:val="both"/>
              <w:rPr>
                <w:rFonts w:ascii="Times New Roman" w:eastAsia="Calibri" w:hAnsi="Times New Roman" w:cs="Times New Roman"/>
                <w:sz w:val="24"/>
                <w:szCs w:val="24"/>
              </w:rPr>
            </w:pPr>
            <w:r w:rsidRPr="003443E8">
              <w:rPr>
                <w:rFonts w:ascii="Times New Roman" w:eastAsia="Calibri" w:hAnsi="Times New Roman" w:cs="Times New Roman"/>
                <w:sz w:val="24"/>
                <w:szCs w:val="24"/>
              </w:rPr>
              <w:t xml:space="preserve">9. </w:t>
            </w:r>
            <w:proofErr w:type="spellStart"/>
            <w:r w:rsidRPr="003443E8">
              <w:rPr>
                <w:rFonts w:ascii="Times New Roman" w:eastAsia="Calibri" w:hAnsi="Times New Roman" w:cs="Times New Roman"/>
                <w:sz w:val="24"/>
                <w:szCs w:val="24"/>
              </w:rPr>
              <w:t>Капінус</w:t>
            </w:r>
            <w:proofErr w:type="spellEnd"/>
            <w:r w:rsidRPr="003443E8">
              <w:rPr>
                <w:rFonts w:ascii="Times New Roman" w:eastAsia="Calibri" w:hAnsi="Times New Roman" w:cs="Times New Roman"/>
                <w:sz w:val="24"/>
                <w:szCs w:val="24"/>
              </w:rPr>
              <w:t xml:space="preserve"> Наталя Вікторівна </w:t>
            </w:r>
          </w:p>
        </w:tc>
        <w:tc>
          <w:tcPr>
            <w:tcW w:w="5352" w:type="dxa"/>
            <w:tcBorders>
              <w:top w:val="single" w:sz="4" w:space="0" w:color="auto"/>
              <w:left w:val="single" w:sz="4" w:space="0" w:color="auto"/>
              <w:bottom w:val="single" w:sz="4" w:space="0" w:color="auto"/>
              <w:right w:val="single" w:sz="4" w:space="0" w:color="auto"/>
            </w:tcBorders>
            <w:hideMark/>
          </w:tcPr>
          <w:p w14:paraId="25746E94" w14:textId="77777777" w:rsidR="003443E8" w:rsidRPr="003443E8" w:rsidRDefault="003443E8" w:rsidP="003443E8">
            <w:pPr>
              <w:spacing w:after="0" w:line="240" w:lineRule="auto"/>
              <w:contextualSpacing/>
              <w:jc w:val="both"/>
              <w:rPr>
                <w:rFonts w:ascii="Times New Roman" w:eastAsia="Calibri" w:hAnsi="Times New Roman" w:cs="Times New Roman"/>
                <w:color w:val="000000"/>
                <w:sz w:val="24"/>
                <w:szCs w:val="24"/>
              </w:rPr>
            </w:pPr>
            <w:r w:rsidRPr="003443E8">
              <w:rPr>
                <w:rFonts w:ascii="Times New Roman" w:eastAsia="Calibri" w:hAnsi="Times New Roman" w:cs="Times New Roman"/>
                <w:color w:val="000000"/>
                <w:sz w:val="24"/>
                <w:szCs w:val="24"/>
              </w:rPr>
              <w:t>- начальник відділу економічного розвитку, торгівлі та інвестицій виконкому міської ради</w:t>
            </w:r>
          </w:p>
        </w:tc>
      </w:tr>
      <w:tr w:rsidR="003443E8" w:rsidRPr="003443E8" w14:paraId="483B0DC8" w14:textId="77777777" w:rsidTr="00E74781">
        <w:trPr>
          <w:trHeight w:val="572"/>
        </w:trPr>
        <w:tc>
          <w:tcPr>
            <w:tcW w:w="4219" w:type="dxa"/>
            <w:tcBorders>
              <w:top w:val="single" w:sz="4" w:space="0" w:color="auto"/>
              <w:left w:val="single" w:sz="4" w:space="0" w:color="auto"/>
              <w:bottom w:val="single" w:sz="4" w:space="0" w:color="auto"/>
              <w:right w:val="single" w:sz="4" w:space="0" w:color="auto"/>
            </w:tcBorders>
            <w:hideMark/>
          </w:tcPr>
          <w:p w14:paraId="165799B6" w14:textId="77777777" w:rsidR="003443E8" w:rsidRPr="003443E8" w:rsidRDefault="003443E8" w:rsidP="003443E8">
            <w:pPr>
              <w:spacing w:after="0" w:line="240" w:lineRule="auto"/>
              <w:contextualSpacing/>
              <w:jc w:val="both"/>
              <w:rPr>
                <w:rFonts w:ascii="Times New Roman" w:eastAsia="Calibri" w:hAnsi="Times New Roman" w:cs="Times New Roman"/>
                <w:sz w:val="24"/>
                <w:szCs w:val="24"/>
              </w:rPr>
            </w:pPr>
            <w:r w:rsidRPr="003443E8">
              <w:rPr>
                <w:rFonts w:ascii="Times New Roman" w:eastAsia="Calibri" w:hAnsi="Times New Roman" w:cs="Times New Roman"/>
                <w:sz w:val="24"/>
                <w:szCs w:val="24"/>
              </w:rPr>
              <w:t>10. Коваленко Ірина Євгеніївна</w:t>
            </w:r>
          </w:p>
        </w:tc>
        <w:tc>
          <w:tcPr>
            <w:tcW w:w="5352" w:type="dxa"/>
            <w:tcBorders>
              <w:top w:val="single" w:sz="4" w:space="0" w:color="auto"/>
              <w:left w:val="single" w:sz="4" w:space="0" w:color="auto"/>
              <w:bottom w:val="single" w:sz="4" w:space="0" w:color="auto"/>
              <w:right w:val="single" w:sz="4" w:space="0" w:color="auto"/>
            </w:tcBorders>
            <w:hideMark/>
          </w:tcPr>
          <w:p w14:paraId="39B0A1C6" w14:textId="77777777" w:rsidR="003443E8" w:rsidRPr="003443E8" w:rsidRDefault="003443E8" w:rsidP="003443E8">
            <w:pPr>
              <w:spacing w:after="0" w:line="240" w:lineRule="auto"/>
              <w:contextualSpacing/>
              <w:jc w:val="both"/>
              <w:rPr>
                <w:rFonts w:ascii="Times New Roman" w:eastAsia="Calibri" w:hAnsi="Times New Roman" w:cs="Times New Roman"/>
                <w:color w:val="000000"/>
                <w:sz w:val="24"/>
                <w:szCs w:val="24"/>
              </w:rPr>
            </w:pPr>
            <w:r w:rsidRPr="003443E8">
              <w:rPr>
                <w:rFonts w:ascii="Times New Roman" w:eastAsia="Calibri" w:hAnsi="Times New Roman" w:cs="Times New Roman"/>
                <w:color w:val="000000"/>
                <w:sz w:val="24"/>
                <w:szCs w:val="24"/>
              </w:rPr>
              <w:t>- заступник міського голови з питань діяльності виконавчих органів ради</w:t>
            </w:r>
          </w:p>
        </w:tc>
      </w:tr>
      <w:tr w:rsidR="003443E8" w:rsidRPr="003443E8" w14:paraId="42AF3F41" w14:textId="77777777" w:rsidTr="00E74781">
        <w:trPr>
          <w:trHeight w:val="552"/>
        </w:trPr>
        <w:tc>
          <w:tcPr>
            <w:tcW w:w="4219" w:type="dxa"/>
            <w:tcBorders>
              <w:top w:val="single" w:sz="4" w:space="0" w:color="auto"/>
              <w:left w:val="single" w:sz="4" w:space="0" w:color="auto"/>
              <w:bottom w:val="single" w:sz="4" w:space="0" w:color="auto"/>
              <w:right w:val="single" w:sz="4" w:space="0" w:color="auto"/>
            </w:tcBorders>
            <w:hideMark/>
          </w:tcPr>
          <w:p w14:paraId="1C8C9E3B" w14:textId="77777777" w:rsidR="003443E8" w:rsidRPr="003443E8" w:rsidRDefault="003443E8" w:rsidP="003443E8">
            <w:pPr>
              <w:spacing w:after="0" w:line="240" w:lineRule="auto"/>
              <w:contextualSpacing/>
              <w:rPr>
                <w:rFonts w:ascii="Times New Roman" w:eastAsia="Calibri" w:hAnsi="Times New Roman" w:cs="Times New Roman"/>
                <w:sz w:val="24"/>
                <w:szCs w:val="24"/>
              </w:rPr>
            </w:pPr>
            <w:r w:rsidRPr="003443E8">
              <w:rPr>
                <w:rFonts w:ascii="Times New Roman" w:eastAsia="Calibri" w:hAnsi="Times New Roman" w:cs="Times New Roman"/>
                <w:sz w:val="24"/>
                <w:szCs w:val="24"/>
              </w:rPr>
              <w:t xml:space="preserve">11. </w:t>
            </w:r>
            <w:proofErr w:type="spellStart"/>
            <w:r w:rsidRPr="003443E8">
              <w:rPr>
                <w:rFonts w:ascii="Times New Roman" w:eastAsia="Calibri" w:hAnsi="Times New Roman" w:cs="Times New Roman"/>
                <w:sz w:val="24"/>
                <w:szCs w:val="24"/>
              </w:rPr>
              <w:t>Котинська</w:t>
            </w:r>
            <w:proofErr w:type="spellEnd"/>
            <w:r w:rsidRPr="003443E8">
              <w:rPr>
                <w:rFonts w:ascii="Times New Roman" w:eastAsia="Calibri" w:hAnsi="Times New Roman" w:cs="Times New Roman"/>
                <w:sz w:val="24"/>
                <w:szCs w:val="24"/>
              </w:rPr>
              <w:t xml:space="preserve">  Віра Миколаївна</w:t>
            </w:r>
          </w:p>
        </w:tc>
        <w:tc>
          <w:tcPr>
            <w:tcW w:w="5352" w:type="dxa"/>
            <w:tcBorders>
              <w:top w:val="single" w:sz="4" w:space="0" w:color="auto"/>
              <w:left w:val="single" w:sz="4" w:space="0" w:color="auto"/>
              <w:bottom w:val="single" w:sz="4" w:space="0" w:color="auto"/>
              <w:right w:val="single" w:sz="4" w:space="0" w:color="auto"/>
            </w:tcBorders>
            <w:hideMark/>
          </w:tcPr>
          <w:p w14:paraId="599EF87A" w14:textId="77777777" w:rsidR="003443E8" w:rsidRPr="003443E8" w:rsidRDefault="003443E8" w:rsidP="003443E8">
            <w:pPr>
              <w:spacing w:after="0" w:line="240" w:lineRule="auto"/>
              <w:contextualSpacing/>
              <w:jc w:val="both"/>
              <w:rPr>
                <w:rFonts w:ascii="Times New Roman" w:eastAsia="Calibri" w:hAnsi="Times New Roman" w:cs="Times New Roman"/>
                <w:color w:val="000000"/>
                <w:sz w:val="24"/>
                <w:szCs w:val="24"/>
              </w:rPr>
            </w:pPr>
            <w:r w:rsidRPr="003443E8">
              <w:rPr>
                <w:rFonts w:ascii="Times New Roman" w:eastAsia="Calibri" w:hAnsi="Times New Roman" w:cs="Times New Roman"/>
                <w:color w:val="000000"/>
                <w:sz w:val="24"/>
                <w:szCs w:val="24"/>
              </w:rPr>
              <w:t>- директор КУ «Бібліотечна система Сіверської міської ради»</w:t>
            </w:r>
          </w:p>
        </w:tc>
      </w:tr>
      <w:tr w:rsidR="003443E8" w:rsidRPr="003443E8" w14:paraId="4519B430" w14:textId="77777777" w:rsidTr="00E74781">
        <w:trPr>
          <w:trHeight w:val="552"/>
        </w:trPr>
        <w:tc>
          <w:tcPr>
            <w:tcW w:w="4219" w:type="dxa"/>
            <w:tcBorders>
              <w:top w:val="single" w:sz="4" w:space="0" w:color="auto"/>
              <w:left w:val="single" w:sz="4" w:space="0" w:color="auto"/>
              <w:bottom w:val="single" w:sz="4" w:space="0" w:color="auto"/>
              <w:right w:val="single" w:sz="4" w:space="0" w:color="auto"/>
            </w:tcBorders>
          </w:tcPr>
          <w:p w14:paraId="581A7FC5" w14:textId="77777777" w:rsidR="003443E8" w:rsidRPr="003443E8" w:rsidRDefault="003443E8" w:rsidP="003443E8">
            <w:pPr>
              <w:spacing w:after="0" w:line="240" w:lineRule="auto"/>
              <w:contextualSpacing/>
              <w:rPr>
                <w:rFonts w:ascii="Times New Roman" w:eastAsia="Calibri" w:hAnsi="Times New Roman" w:cs="Times New Roman"/>
                <w:sz w:val="24"/>
                <w:szCs w:val="24"/>
              </w:rPr>
            </w:pPr>
            <w:r w:rsidRPr="003443E8">
              <w:rPr>
                <w:rFonts w:ascii="Times New Roman" w:eastAsia="Calibri" w:hAnsi="Times New Roman" w:cs="Times New Roman"/>
                <w:sz w:val="24"/>
                <w:szCs w:val="24"/>
              </w:rPr>
              <w:t>12. Левицька Ганна Леонідівна</w:t>
            </w:r>
          </w:p>
        </w:tc>
        <w:tc>
          <w:tcPr>
            <w:tcW w:w="5352" w:type="dxa"/>
            <w:tcBorders>
              <w:top w:val="single" w:sz="4" w:space="0" w:color="auto"/>
              <w:left w:val="single" w:sz="4" w:space="0" w:color="auto"/>
              <w:bottom w:val="single" w:sz="4" w:space="0" w:color="auto"/>
              <w:right w:val="single" w:sz="4" w:space="0" w:color="auto"/>
            </w:tcBorders>
          </w:tcPr>
          <w:p w14:paraId="0BA49CA2" w14:textId="77777777" w:rsidR="003443E8" w:rsidRPr="003443E8" w:rsidRDefault="003443E8" w:rsidP="003443E8">
            <w:pPr>
              <w:spacing w:after="0" w:line="240" w:lineRule="auto"/>
              <w:contextualSpacing/>
              <w:jc w:val="both"/>
              <w:rPr>
                <w:rFonts w:ascii="Times New Roman" w:eastAsia="Calibri" w:hAnsi="Times New Roman" w:cs="Times New Roman"/>
                <w:color w:val="000000"/>
                <w:sz w:val="24"/>
                <w:szCs w:val="24"/>
              </w:rPr>
            </w:pPr>
            <w:r w:rsidRPr="003443E8">
              <w:rPr>
                <w:rFonts w:ascii="Times New Roman" w:eastAsia="Calibri" w:hAnsi="Times New Roman" w:cs="Times New Roman"/>
                <w:color w:val="000000"/>
                <w:sz w:val="24"/>
                <w:szCs w:val="24"/>
              </w:rPr>
              <w:t>– керуючий справами виконкому міської ради</w:t>
            </w:r>
          </w:p>
        </w:tc>
      </w:tr>
      <w:tr w:rsidR="003443E8" w:rsidRPr="003443E8" w14:paraId="230110C1" w14:textId="77777777" w:rsidTr="00E74781">
        <w:trPr>
          <w:trHeight w:val="552"/>
        </w:trPr>
        <w:tc>
          <w:tcPr>
            <w:tcW w:w="4219" w:type="dxa"/>
            <w:tcBorders>
              <w:top w:val="single" w:sz="4" w:space="0" w:color="auto"/>
              <w:left w:val="single" w:sz="4" w:space="0" w:color="auto"/>
              <w:bottom w:val="single" w:sz="4" w:space="0" w:color="auto"/>
              <w:right w:val="single" w:sz="4" w:space="0" w:color="auto"/>
            </w:tcBorders>
          </w:tcPr>
          <w:p w14:paraId="06227E44" w14:textId="77777777" w:rsidR="003443E8" w:rsidRPr="003443E8" w:rsidRDefault="003443E8" w:rsidP="003443E8">
            <w:pPr>
              <w:spacing w:after="0" w:line="240" w:lineRule="auto"/>
              <w:contextualSpacing/>
              <w:rPr>
                <w:rFonts w:ascii="Times New Roman" w:eastAsia="Calibri" w:hAnsi="Times New Roman" w:cs="Times New Roman"/>
                <w:sz w:val="24"/>
                <w:szCs w:val="24"/>
              </w:rPr>
            </w:pPr>
            <w:r w:rsidRPr="003443E8">
              <w:rPr>
                <w:rFonts w:ascii="Times New Roman" w:eastAsia="Calibri" w:hAnsi="Times New Roman" w:cs="Times New Roman"/>
                <w:sz w:val="24"/>
                <w:szCs w:val="24"/>
              </w:rPr>
              <w:t>13. Резнік Ніна Вікторівна</w:t>
            </w:r>
          </w:p>
        </w:tc>
        <w:tc>
          <w:tcPr>
            <w:tcW w:w="5352" w:type="dxa"/>
            <w:tcBorders>
              <w:top w:val="single" w:sz="4" w:space="0" w:color="auto"/>
              <w:left w:val="single" w:sz="4" w:space="0" w:color="auto"/>
              <w:bottom w:val="single" w:sz="4" w:space="0" w:color="auto"/>
              <w:right w:val="single" w:sz="4" w:space="0" w:color="auto"/>
            </w:tcBorders>
          </w:tcPr>
          <w:p w14:paraId="7452AE99" w14:textId="77777777" w:rsidR="003443E8" w:rsidRPr="003443E8" w:rsidRDefault="003443E8" w:rsidP="003443E8">
            <w:pPr>
              <w:spacing w:after="0" w:line="240" w:lineRule="auto"/>
              <w:contextualSpacing/>
              <w:jc w:val="both"/>
              <w:rPr>
                <w:rFonts w:ascii="Times New Roman" w:eastAsia="Calibri" w:hAnsi="Times New Roman" w:cs="Times New Roman"/>
                <w:color w:val="000000"/>
                <w:sz w:val="24"/>
                <w:szCs w:val="24"/>
              </w:rPr>
            </w:pPr>
            <w:r w:rsidRPr="003443E8">
              <w:rPr>
                <w:rFonts w:ascii="Times New Roman" w:eastAsia="Calibri" w:hAnsi="Times New Roman" w:cs="Times New Roman"/>
                <w:color w:val="000000"/>
                <w:sz w:val="24"/>
                <w:szCs w:val="24"/>
              </w:rPr>
              <w:t xml:space="preserve">- староста </w:t>
            </w:r>
            <w:proofErr w:type="spellStart"/>
            <w:r w:rsidRPr="003443E8">
              <w:rPr>
                <w:rFonts w:ascii="Times New Roman" w:eastAsia="Calibri" w:hAnsi="Times New Roman" w:cs="Times New Roman"/>
                <w:color w:val="000000"/>
                <w:sz w:val="24"/>
                <w:szCs w:val="24"/>
              </w:rPr>
              <w:t>Резніківського</w:t>
            </w:r>
            <w:proofErr w:type="spellEnd"/>
            <w:r w:rsidRPr="003443E8">
              <w:rPr>
                <w:rFonts w:ascii="Times New Roman" w:eastAsia="Calibri" w:hAnsi="Times New Roman" w:cs="Times New Roman"/>
                <w:color w:val="000000"/>
                <w:sz w:val="24"/>
                <w:szCs w:val="24"/>
              </w:rPr>
              <w:t xml:space="preserve"> </w:t>
            </w:r>
            <w:proofErr w:type="spellStart"/>
            <w:r w:rsidRPr="003443E8">
              <w:rPr>
                <w:rFonts w:ascii="Times New Roman" w:eastAsia="Calibri" w:hAnsi="Times New Roman" w:cs="Times New Roman"/>
                <w:color w:val="000000"/>
                <w:sz w:val="24"/>
                <w:szCs w:val="24"/>
              </w:rPr>
              <w:t>старостинського</w:t>
            </w:r>
            <w:proofErr w:type="spellEnd"/>
            <w:r w:rsidRPr="003443E8">
              <w:rPr>
                <w:rFonts w:ascii="Times New Roman" w:eastAsia="Calibri" w:hAnsi="Times New Roman" w:cs="Times New Roman"/>
                <w:color w:val="000000"/>
                <w:sz w:val="24"/>
                <w:szCs w:val="24"/>
              </w:rPr>
              <w:t xml:space="preserve"> округу</w:t>
            </w:r>
          </w:p>
        </w:tc>
      </w:tr>
      <w:tr w:rsidR="003443E8" w:rsidRPr="003443E8" w14:paraId="7C61CCE9" w14:textId="77777777" w:rsidTr="00E74781">
        <w:trPr>
          <w:trHeight w:val="552"/>
        </w:trPr>
        <w:tc>
          <w:tcPr>
            <w:tcW w:w="4219" w:type="dxa"/>
            <w:tcBorders>
              <w:top w:val="single" w:sz="4" w:space="0" w:color="auto"/>
              <w:left w:val="single" w:sz="4" w:space="0" w:color="auto"/>
              <w:bottom w:val="single" w:sz="4" w:space="0" w:color="auto"/>
              <w:right w:val="single" w:sz="4" w:space="0" w:color="auto"/>
            </w:tcBorders>
          </w:tcPr>
          <w:p w14:paraId="7AEC889D" w14:textId="77777777" w:rsidR="003443E8" w:rsidRPr="003443E8" w:rsidRDefault="003443E8" w:rsidP="003443E8">
            <w:pPr>
              <w:spacing w:after="0" w:line="240" w:lineRule="auto"/>
              <w:contextualSpacing/>
              <w:rPr>
                <w:rFonts w:ascii="Times New Roman" w:eastAsia="Calibri" w:hAnsi="Times New Roman" w:cs="Times New Roman"/>
                <w:sz w:val="24"/>
                <w:szCs w:val="24"/>
              </w:rPr>
            </w:pPr>
            <w:r w:rsidRPr="003443E8">
              <w:rPr>
                <w:rFonts w:ascii="Times New Roman" w:eastAsia="Calibri" w:hAnsi="Times New Roman" w:cs="Times New Roman"/>
                <w:sz w:val="24"/>
                <w:szCs w:val="24"/>
              </w:rPr>
              <w:t>14. Руденко Олена Анатоліївна</w:t>
            </w:r>
          </w:p>
        </w:tc>
        <w:tc>
          <w:tcPr>
            <w:tcW w:w="5352" w:type="dxa"/>
            <w:tcBorders>
              <w:top w:val="single" w:sz="4" w:space="0" w:color="auto"/>
              <w:left w:val="single" w:sz="4" w:space="0" w:color="auto"/>
              <w:bottom w:val="single" w:sz="4" w:space="0" w:color="auto"/>
              <w:right w:val="single" w:sz="4" w:space="0" w:color="auto"/>
            </w:tcBorders>
          </w:tcPr>
          <w:p w14:paraId="5F41DA55" w14:textId="77777777" w:rsidR="003443E8" w:rsidRPr="003443E8" w:rsidRDefault="003443E8" w:rsidP="003443E8">
            <w:pPr>
              <w:spacing w:after="0" w:line="240" w:lineRule="auto"/>
              <w:contextualSpacing/>
              <w:jc w:val="both"/>
              <w:rPr>
                <w:rFonts w:ascii="Times New Roman" w:eastAsia="Calibri" w:hAnsi="Times New Roman" w:cs="Times New Roman"/>
                <w:color w:val="000000"/>
                <w:sz w:val="24"/>
                <w:szCs w:val="24"/>
              </w:rPr>
            </w:pPr>
            <w:r w:rsidRPr="003443E8">
              <w:rPr>
                <w:rFonts w:ascii="Times New Roman" w:eastAsia="Calibri" w:hAnsi="Times New Roman" w:cs="Times New Roman"/>
                <w:color w:val="000000"/>
                <w:sz w:val="24"/>
                <w:szCs w:val="24"/>
              </w:rPr>
              <w:t>- голова громадської організації «Для людей» (за згодою)</w:t>
            </w:r>
          </w:p>
        </w:tc>
      </w:tr>
      <w:tr w:rsidR="003443E8" w:rsidRPr="003443E8" w14:paraId="7145324A" w14:textId="77777777" w:rsidTr="00E74781">
        <w:trPr>
          <w:trHeight w:val="552"/>
        </w:trPr>
        <w:tc>
          <w:tcPr>
            <w:tcW w:w="4219" w:type="dxa"/>
            <w:tcBorders>
              <w:top w:val="single" w:sz="4" w:space="0" w:color="auto"/>
              <w:left w:val="single" w:sz="4" w:space="0" w:color="auto"/>
              <w:bottom w:val="single" w:sz="4" w:space="0" w:color="auto"/>
              <w:right w:val="single" w:sz="4" w:space="0" w:color="auto"/>
            </w:tcBorders>
          </w:tcPr>
          <w:p w14:paraId="4EFF0546" w14:textId="77777777" w:rsidR="003443E8" w:rsidRPr="003443E8" w:rsidRDefault="003443E8" w:rsidP="003443E8">
            <w:pPr>
              <w:spacing w:after="0" w:line="240" w:lineRule="auto"/>
              <w:contextualSpacing/>
              <w:rPr>
                <w:rFonts w:ascii="Times New Roman" w:eastAsia="Calibri" w:hAnsi="Times New Roman" w:cs="Times New Roman"/>
                <w:sz w:val="24"/>
                <w:szCs w:val="24"/>
              </w:rPr>
            </w:pPr>
            <w:r w:rsidRPr="003443E8">
              <w:rPr>
                <w:rFonts w:ascii="Times New Roman" w:eastAsia="Calibri" w:hAnsi="Times New Roman" w:cs="Times New Roman"/>
                <w:sz w:val="24"/>
                <w:szCs w:val="24"/>
              </w:rPr>
              <w:t xml:space="preserve">15. </w:t>
            </w:r>
            <w:proofErr w:type="spellStart"/>
            <w:r w:rsidRPr="003443E8">
              <w:rPr>
                <w:rFonts w:ascii="Times New Roman" w:eastAsia="Calibri" w:hAnsi="Times New Roman" w:cs="Times New Roman"/>
                <w:sz w:val="24"/>
                <w:szCs w:val="24"/>
              </w:rPr>
              <w:t>Стешенко</w:t>
            </w:r>
            <w:proofErr w:type="spellEnd"/>
            <w:r w:rsidRPr="003443E8">
              <w:rPr>
                <w:rFonts w:ascii="Times New Roman" w:eastAsia="Calibri" w:hAnsi="Times New Roman" w:cs="Times New Roman"/>
                <w:sz w:val="24"/>
                <w:szCs w:val="24"/>
              </w:rPr>
              <w:t xml:space="preserve"> Інна Михайлівна</w:t>
            </w:r>
          </w:p>
        </w:tc>
        <w:tc>
          <w:tcPr>
            <w:tcW w:w="5352" w:type="dxa"/>
            <w:tcBorders>
              <w:top w:val="single" w:sz="4" w:space="0" w:color="auto"/>
              <w:left w:val="single" w:sz="4" w:space="0" w:color="auto"/>
              <w:bottom w:val="single" w:sz="4" w:space="0" w:color="auto"/>
              <w:right w:val="single" w:sz="4" w:space="0" w:color="auto"/>
            </w:tcBorders>
          </w:tcPr>
          <w:p w14:paraId="287A275F" w14:textId="77777777" w:rsidR="003443E8" w:rsidRPr="003443E8" w:rsidRDefault="003443E8" w:rsidP="003443E8">
            <w:pPr>
              <w:spacing w:after="0" w:line="240" w:lineRule="auto"/>
              <w:contextualSpacing/>
              <w:jc w:val="both"/>
              <w:rPr>
                <w:rFonts w:ascii="Times New Roman" w:eastAsia="Calibri" w:hAnsi="Times New Roman" w:cs="Times New Roman"/>
                <w:color w:val="000000"/>
                <w:sz w:val="24"/>
                <w:szCs w:val="24"/>
              </w:rPr>
            </w:pPr>
            <w:r w:rsidRPr="003443E8">
              <w:rPr>
                <w:rFonts w:ascii="Times New Roman" w:eastAsia="Calibri" w:hAnsi="Times New Roman" w:cs="Times New Roman"/>
                <w:color w:val="000000"/>
                <w:sz w:val="24"/>
                <w:szCs w:val="24"/>
              </w:rPr>
              <w:t xml:space="preserve">- староста </w:t>
            </w:r>
            <w:proofErr w:type="spellStart"/>
            <w:r w:rsidRPr="003443E8">
              <w:rPr>
                <w:rFonts w:ascii="Times New Roman" w:eastAsia="Calibri" w:hAnsi="Times New Roman" w:cs="Times New Roman"/>
                <w:color w:val="000000"/>
                <w:sz w:val="24"/>
                <w:szCs w:val="24"/>
              </w:rPr>
              <w:t>Серебрянського</w:t>
            </w:r>
            <w:proofErr w:type="spellEnd"/>
            <w:r w:rsidRPr="003443E8">
              <w:rPr>
                <w:rFonts w:ascii="Times New Roman" w:eastAsia="Calibri" w:hAnsi="Times New Roman" w:cs="Times New Roman"/>
                <w:color w:val="000000"/>
                <w:sz w:val="24"/>
                <w:szCs w:val="24"/>
              </w:rPr>
              <w:t xml:space="preserve"> </w:t>
            </w:r>
            <w:proofErr w:type="spellStart"/>
            <w:r w:rsidRPr="003443E8">
              <w:rPr>
                <w:rFonts w:ascii="Times New Roman" w:eastAsia="Calibri" w:hAnsi="Times New Roman" w:cs="Times New Roman"/>
                <w:color w:val="000000"/>
                <w:sz w:val="24"/>
                <w:szCs w:val="24"/>
              </w:rPr>
              <w:t>старостинського</w:t>
            </w:r>
            <w:proofErr w:type="spellEnd"/>
            <w:r w:rsidRPr="003443E8">
              <w:rPr>
                <w:rFonts w:ascii="Times New Roman" w:eastAsia="Calibri" w:hAnsi="Times New Roman" w:cs="Times New Roman"/>
                <w:color w:val="000000"/>
                <w:sz w:val="24"/>
                <w:szCs w:val="24"/>
              </w:rPr>
              <w:t xml:space="preserve"> округу</w:t>
            </w:r>
          </w:p>
        </w:tc>
      </w:tr>
    </w:tbl>
    <w:p w14:paraId="06A7255E" w14:textId="77777777" w:rsidR="003443E8" w:rsidRP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55512A97" w14:textId="77777777" w:rsidR="003443E8" w:rsidRP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06A55556" w14:textId="6F766CA2" w:rsid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2D326CCD" w14:textId="0284C852" w:rsidR="003443E8" w:rsidRDefault="003443E8" w:rsidP="003443E8">
      <w:pPr>
        <w:spacing w:after="0" w:line="240" w:lineRule="auto"/>
        <w:rPr>
          <w:rFonts w:ascii="Times New Roman" w:eastAsia="Times New Roman" w:hAnsi="Times New Roman" w:cs="Times New Roman"/>
          <w:color w:val="000000"/>
          <w:sz w:val="24"/>
          <w:szCs w:val="24"/>
          <w:lang w:eastAsia="ru-RU"/>
        </w:rPr>
      </w:pPr>
    </w:p>
    <w:p w14:paraId="3B05AF15" w14:textId="77777777" w:rsidR="003443E8" w:rsidRPr="003443E8" w:rsidRDefault="003443E8" w:rsidP="003443E8">
      <w:pPr>
        <w:spacing w:after="0" w:line="240" w:lineRule="auto"/>
        <w:rPr>
          <w:rFonts w:ascii="Times New Roman" w:eastAsia="Times New Roman" w:hAnsi="Times New Roman" w:cs="Times New Roman"/>
          <w:sz w:val="24"/>
          <w:szCs w:val="24"/>
          <w:lang w:eastAsia="ru-RU"/>
        </w:rPr>
      </w:pPr>
    </w:p>
    <w:p w14:paraId="0FC78283" w14:textId="77777777" w:rsidR="003443E8" w:rsidRPr="003443E8" w:rsidRDefault="003443E8" w:rsidP="003443E8">
      <w:pPr>
        <w:spacing w:after="0" w:line="240" w:lineRule="auto"/>
        <w:rPr>
          <w:rFonts w:ascii="Times New Roman" w:eastAsia="Times New Roman" w:hAnsi="Times New Roman" w:cs="Times New Roman"/>
          <w:sz w:val="28"/>
          <w:szCs w:val="28"/>
          <w:lang w:eastAsia="ru-RU"/>
        </w:rPr>
      </w:pPr>
    </w:p>
    <w:p w14:paraId="73E68CE4" w14:textId="77777777" w:rsidR="003443E8" w:rsidRPr="003443E8" w:rsidRDefault="003443E8" w:rsidP="003443E8">
      <w:pPr>
        <w:spacing w:after="0" w:line="240" w:lineRule="auto"/>
        <w:rPr>
          <w:rFonts w:ascii="Times New Roman" w:eastAsia="Times New Roman" w:hAnsi="Times New Roman" w:cs="Times New Roman"/>
          <w:sz w:val="28"/>
          <w:szCs w:val="28"/>
          <w:lang w:eastAsia="ru-RU"/>
        </w:rPr>
      </w:pPr>
    </w:p>
    <w:p w14:paraId="6EB7F498" w14:textId="77777777" w:rsidR="003443E8" w:rsidRPr="003443E8" w:rsidRDefault="003443E8" w:rsidP="003443E8">
      <w:pPr>
        <w:spacing w:after="0" w:line="240" w:lineRule="auto"/>
        <w:rPr>
          <w:rFonts w:ascii="Times New Roman" w:eastAsia="Times New Roman" w:hAnsi="Times New Roman" w:cs="Times New Roman"/>
          <w:sz w:val="28"/>
          <w:szCs w:val="28"/>
          <w:lang w:eastAsia="ru-RU"/>
        </w:rPr>
      </w:pPr>
    </w:p>
    <w:p w14:paraId="222F6F78" w14:textId="77777777" w:rsidR="003443E8" w:rsidRPr="003443E8" w:rsidRDefault="003443E8" w:rsidP="003443E8">
      <w:pPr>
        <w:spacing w:after="0" w:line="240" w:lineRule="auto"/>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4"/>
          <w:szCs w:val="24"/>
          <w:lang w:eastAsia="ru-RU"/>
        </w:rPr>
        <w:t xml:space="preserve">                                                                                                          </w:t>
      </w:r>
      <w:r w:rsidRPr="003443E8">
        <w:rPr>
          <w:rFonts w:ascii="Times New Roman" w:eastAsia="Times New Roman" w:hAnsi="Times New Roman" w:cs="Times New Roman"/>
          <w:sz w:val="26"/>
          <w:szCs w:val="26"/>
          <w:lang w:eastAsia="ru-RU"/>
        </w:rPr>
        <w:t>Додаток 2</w:t>
      </w:r>
    </w:p>
    <w:p w14:paraId="10D41900" w14:textId="77777777" w:rsidR="003443E8" w:rsidRPr="003443E8" w:rsidRDefault="003443E8" w:rsidP="003443E8">
      <w:pPr>
        <w:spacing w:after="0" w:line="240" w:lineRule="auto"/>
        <w:ind w:left="5664"/>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w:t>
      </w:r>
      <w:r w:rsidRPr="003443E8">
        <w:rPr>
          <w:rFonts w:ascii="Times New Roman" w:eastAsia="Times New Roman" w:hAnsi="Times New Roman" w:cs="Times New Roman"/>
          <w:sz w:val="26"/>
          <w:szCs w:val="26"/>
          <w:lang w:eastAsia="ru-RU"/>
        </w:rPr>
        <w:tab/>
        <w:t>до рішення міської  ради</w:t>
      </w:r>
    </w:p>
    <w:p w14:paraId="33CFD6A3" w14:textId="77777777" w:rsidR="003443E8" w:rsidRPr="003443E8" w:rsidRDefault="003443E8" w:rsidP="003443E8">
      <w:pPr>
        <w:spacing w:after="0" w:line="240" w:lineRule="auto"/>
        <w:rPr>
          <w:rFonts w:ascii="Times New Roman" w:eastAsia="Times New Roman" w:hAnsi="Times New Roman" w:cs="Times New Roman"/>
          <w:sz w:val="26"/>
          <w:szCs w:val="26"/>
          <w:lang w:eastAsia="ru-RU"/>
        </w:rPr>
      </w:pPr>
      <w:r w:rsidRPr="003443E8">
        <w:rPr>
          <w:rFonts w:ascii="Times New Roman" w:eastAsia="Times New Roman" w:hAnsi="Times New Roman" w:cs="Times New Roman"/>
          <w:b/>
          <w:bCs/>
          <w:sz w:val="26"/>
          <w:szCs w:val="26"/>
          <w:lang w:eastAsia="ru-RU"/>
        </w:rPr>
        <w:t xml:space="preserve">                                                                                                  </w:t>
      </w:r>
      <w:r w:rsidRPr="003443E8">
        <w:rPr>
          <w:rFonts w:ascii="Times New Roman" w:eastAsia="Times New Roman" w:hAnsi="Times New Roman" w:cs="Times New Roman"/>
          <w:bCs/>
          <w:sz w:val="26"/>
          <w:szCs w:val="26"/>
          <w:lang w:eastAsia="ru-RU"/>
        </w:rPr>
        <w:t>______________________</w:t>
      </w:r>
    </w:p>
    <w:p w14:paraId="476A098D" w14:textId="77777777" w:rsidR="003443E8" w:rsidRPr="003443E8" w:rsidRDefault="003443E8" w:rsidP="003443E8">
      <w:pPr>
        <w:spacing w:after="0" w:line="240" w:lineRule="auto"/>
        <w:jc w:val="center"/>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ПОЛОЖЕННЯ</w:t>
      </w:r>
    </w:p>
    <w:p w14:paraId="49FD33FF" w14:textId="77777777" w:rsidR="003443E8" w:rsidRPr="003443E8" w:rsidRDefault="003443E8" w:rsidP="003443E8">
      <w:pPr>
        <w:spacing w:after="0" w:line="240" w:lineRule="auto"/>
        <w:jc w:val="center"/>
        <w:rPr>
          <w:rFonts w:ascii="Times New Roman" w:eastAsia="Times New Roman" w:hAnsi="Times New Roman" w:cs="Times New Roman"/>
          <w:sz w:val="26"/>
          <w:szCs w:val="26"/>
          <w:lang w:eastAsia="ru-RU"/>
        </w:rPr>
      </w:pPr>
    </w:p>
    <w:p w14:paraId="11C0AC4F" w14:textId="77777777" w:rsidR="003443E8" w:rsidRPr="003443E8" w:rsidRDefault="003443E8" w:rsidP="003443E8">
      <w:pPr>
        <w:shd w:val="clear" w:color="auto" w:fill="FFFFFF"/>
        <w:suppressAutoHyphens/>
        <w:spacing w:after="0" w:line="240" w:lineRule="auto"/>
        <w:jc w:val="center"/>
        <w:rPr>
          <w:rFonts w:ascii="Times New Roman" w:eastAsia="Times New Roman" w:hAnsi="Times New Roman" w:cs="Times New Roman"/>
          <w:sz w:val="26"/>
          <w:szCs w:val="26"/>
          <w:lang w:eastAsia="zh-CN"/>
        </w:rPr>
      </w:pPr>
      <w:r w:rsidRPr="003443E8">
        <w:rPr>
          <w:rFonts w:ascii="Times New Roman" w:eastAsia="Times New Roman" w:hAnsi="Times New Roman" w:cs="Times New Roman"/>
          <w:sz w:val="26"/>
          <w:szCs w:val="26"/>
          <w:lang w:eastAsia="zh-CN"/>
        </w:rPr>
        <w:t xml:space="preserve">про </w:t>
      </w:r>
      <w:r w:rsidRPr="003443E8">
        <w:rPr>
          <w:rFonts w:ascii="Times New Roman" w:eastAsia="Times New Roman" w:hAnsi="Times New Roman" w:cs="Times New Roman"/>
          <w:bCs/>
          <w:sz w:val="26"/>
          <w:szCs w:val="26"/>
          <w:lang w:eastAsia="zh-CN"/>
        </w:rPr>
        <w:t xml:space="preserve">проведення конкурсу з визначення офіційної символіки </w:t>
      </w:r>
      <w:r w:rsidRPr="003443E8">
        <w:rPr>
          <w:rFonts w:ascii="Times New Roman" w:eastAsia="Times New Roman" w:hAnsi="Times New Roman" w:cs="Times New Roman"/>
          <w:sz w:val="26"/>
          <w:szCs w:val="26"/>
          <w:lang w:eastAsia="zh-CN"/>
        </w:rPr>
        <w:t xml:space="preserve">Сіверської міської </w:t>
      </w:r>
      <w:bookmarkStart w:id="0" w:name="_Hlk66727573"/>
      <w:r w:rsidRPr="003443E8">
        <w:rPr>
          <w:rFonts w:ascii="Times New Roman" w:eastAsia="Times New Roman" w:hAnsi="Times New Roman" w:cs="Times New Roman"/>
          <w:sz w:val="26"/>
          <w:szCs w:val="26"/>
          <w:lang w:eastAsia="zh-CN"/>
        </w:rPr>
        <w:t>територіальної громади</w:t>
      </w:r>
      <w:bookmarkEnd w:id="0"/>
    </w:p>
    <w:p w14:paraId="279F110B" w14:textId="77777777" w:rsidR="003443E8" w:rsidRPr="003443E8" w:rsidRDefault="003443E8" w:rsidP="003443E8">
      <w:pPr>
        <w:shd w:val="clear" w:color="auto" w:fill="FFFFFF"/>
        <w:suppressAutoHyphens/>
        <w:spacing w:after="0" w:line="240" w:lineRule="auto"/>
        <w:jc w:val="center"/>
        <w:rPr>
          <w:rFonts w:ascii="Times New Roman" w:eastAsia="Times New Roman" w:hAnsi="Times New Roman" w:cs="Times New Roman"/>
          <w:b/>
          <w:sz w:val="26"/>
          <w:szCs w:val="26"/>
          <w:lang w:eastAsia="zh-CN"/>
        </w:rPr>
      </w:pPr>
    </w:p>
    <w:p w14:paraId="1C5D8B45" w14:textId="77777777" w:rsidR="003443E8" w:rsidRPr="003443E8" w:rsidRDefault="003443E8" w:rsidP="003443E8">
      <w:pPr>
        <w:spacing w:after="0" w:line="240" w:lineRule="auto"/>
        <w:jc w:val="center"/>
        <w:rPr>
          <w:rFonts w:ascii="Times New Roman" w:eastAsia="Times New Roman" w:hAnsi="Times New Roman" w:cs="Times New Roman"/>
          <w:b/>
          <w:sz w:val="26"/>
          <w:szCs w:val="26"/>
          <w:lang w:eastAsia="ru-RU"/>
        </w:rPr>
      </w:pPr>
    </w:p>
    <w:p w14:paraId="4BB4995A" w14:textId="77777777" w:rsidR="003443E8" w:rsidRPr="003443E8" w:rsidRDefault="003443E8" w:rsidP="003443E8">
      <w:pPr>
        <w:spacing w:after="0" w:line="240" w:lineRule="auto"/>
        <w:jc w:val="center"/>
        <w:rPr>
          <w:rFonts w:ascii="Times New Roman" w:eastAsia="Times New Roman" w:hAnsi="Times New Roman" w:cs="Times New Roman"/>
          <w:sz w:val="26"/>
          <w:szCs w:val="26"/>
          <w:lang w:eastAsia="ru-RU"/>
        </w:rPr>
      </w:pPr>
      <w:r w:rsidRPr="003443E8">
        <w:rPr>
          <w:rFonts w:ascii="Times New Roman" w:eastAsia="Times New Roman" w:hAnsi="Times New Roman" w:cs="Times New Roman"/>
          <w:b/>
          <w:sz w:val="26"/>
          <w:szCs w:val="26"/>
          <w:lang w:eastAsia="ru-RU"/>
        </w:rPr>
        <w:t>І. Загальні положення</w:t>
      </w:r>
    </w:p>
    <w:p w14:paraId="6A6BEFE1" w14:textId="77777777" w:rsidR="003443E8" w:rsidRPr="003443E8" w:rsidRDefault="003443E8" w:rsidP="003443E8">
      <w:pPr>
        <w:shd w:val="clear" w:color="auto" w:fill="FFFFFF"/>
        <w:suppressAutoHyphens/>
        <w:spacing w:after="0" w:line="240" w:lineRule="auto"/>
        <w:ind w:firstLine="851"/>
        <w:jc w:val="both"/>
        <w:rPr>
          <w:rFonts w:ascii="Times New Roman" w:eastAsia="Times New Roman" w:hAnsi="Times New Roman" w:cs="Times New Roman"/>
          <w:sz w:val="26"/>
          <w:szCs w:val="26"/>
          <w:lang w:eastAsia="zh-CN"/>
        </w:rPr>
      </w:pPr>
      <w:r w:rsidRPr="003443E8">
        <w:rPr>
          <w:rFonts w:ascii="Times New Roman" w:eastAsia="Times New Roman" w:hAnsi="Times New Roman" w:cs="Times New Roman"/>
          <w:sz w:val="26"/>
          <w:szCs w:val="26"/>
          <w:lang w:eastAsia="zh-CN"/>
        </w:rPr>
        <w:t>1.1. Положення про проведення конкурсу на створення офіційної символіки Сіверської міської територіальної громади (далі – Положення) визначає порядок, строки та умови проведення конкурсу на створення офіційної символіки Сіверської міської територіальної громади, вимоги до його учасників, вимоги до конкурсних робіт.</w:t>
      </w:r>
    </w:p>
    <w:p w14:paraId="49DE70F1"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1.2. Організатором конкурсу є Сіверська міська рада.</w:t>
      </w:r>
    </w:p>
    <w:p w14:paraId="759F9E19"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1.3. Конкурс проводиться в наступні етапи та строки:</w:t>
      </w:r>
    </w:p>
    <w:p w14:paraId="0781090A"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xml:space="preserve">1 етап – подача заявок на участь у конкурсі та конкурсних робіт – з 01.04.2021  по 30.05.2021 (два місяця); </w:t>
      </w:r>
    </w:p>
    <w:p w14:paraId="7C448418"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2 етап – перевірка конкурсних робіт на відповідність заявленим вимогам та обрання із них кращих  – з 03.05.2021 по 31.05.2021;</w:t>
      </w:r>
    </w:p>
    <w:p w14:paraId="6B8C8726"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3 етап – громадське обговорення конкурсних робіт – з 01.06.2021 по 30.06.2021;</w:t>
      </w:r>
    </w:p>
    <w:p w14:paraId="0929B585" w14:textId="77777777" w:rsidR="003443E8" w:rsidRPr="003443E8" w:rsidRDefault="003443E8" w:rsidP="003443E8">
      <w:pPr>
        <w:shd w:val="clear" w:color="auto" w:fill="FFFFFF"/>
        <w:suppressAutoHyphens/>
        <w:spacing w:after="0" w:line="240" w:lineRule="auto"/>
        <w:ind w:firstLine="851"/>
        <w:jc w:val="both"/>
        <w:rPr>
          <w:rFonts w:ascii="Times New Roman" w:eastAsia="Times New Roman" w:hAnsi="Times New Roman" w:cs="Times New Roman"/>
          <w:sz w:val="26"/>
          <w:szCs w:val="26"/>
          <w:lang w:eastAsia="zh-CN"/>
        </w:rPr>
      </w:pPr>
      <w:r w:rsidRPr="003443E8">
        <w:rPr>
          <w:rFonts w:ascii="Times New Roman" w:eastAsia="Times New Roman" w:hAnsi="Times New Roman" w:cs="Times New Roman"/>
          <w:sz w:val="26"/>
          <w:szCs w:val="26"/>
          <w:lang w:eastAsia="zh-CN"/>
        </w:rPr>
        <w:t xml:space="preserve">4 етап – підбиття комісією по проведенню конкурсу </w:t>
      </w:r>
      <w:r w:rsidRPr="003443E8">
        <w:rPr>
          <w:rFonts w:ascii="Times New Roman" w:eastAsia="Times New Roman" w:hAnsi="Times New Roman" w:cs="Times New Roman"/>
          <w:bCs/>
          <w:sz w:val="26"/>
          <w:szCs w:val="26"/>
          <w:lang w:eastAsia="zh-CN"/>
        </w:rPr>
        <w:t xml:space="preserve">з визначення офіційної символіки </w:t>
      </w:r>
      <w:r w:rsidRPr="003443E8">
        <w:rPr>
          <w:rFonts w:ascii="Times New Roman" w:eastAsia="Times New Roman" w:hAnsi="Times New Roman" w:cs="Times New Roman"/>
          <w:sz w:val="26"/>
          <w:szCs w:val="26"/>
          <w:lang w:eastAsia="zh-CN"/>
        </w:rPr>
        <w:t>Сіверської міської територіальної громади підсумків громадського обговорення та відбір кращих конкурсних робіт (не більше трьох) для подальшого визначення переможців сесією міської ради – до 19.07.2021;</w:t>
      </w:r>
    </w:p>
    <w:p w14:paraId="20255468"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xml:space="preserve">5 етап – визначення Сіверською міською радою переможців конкурсу </w:t>
      </w:r>
      <w:r w:rsidRPr="003443E8">
        <w:rPr>
          <w:rFonts w:ascii="Times New Roman" w:eastAsia="Times New Roman" w:hAnsi="Times New Roman" w:cs="Times New Roman"/>
          <w:bCs/>
          <w:sz w:val="26"/>
          <w:szCs w:val="26"/>
          <w:lang w:eastAsia="ru-RU"/>
        </w:rPr>
        <w:t xml:space="preserve">з визначення офіційної символіки </w:t>
      </w:r>
      <w:r w:rsidRPr="003443E8">
        <w:rPr>
          <w:rFonts w:ascii="Times New Roman" w:eastAsia="Times New Roman" w:hAnsi="Times New Roman" w:cs="Times New Roman"/>
          <w:sz w:val="26"/>
          <w:szCs w:val="26"/>
          <w:lang w:eastAsia="ru-RU"/>
        </w:rPr>
        <w:t>Сіверської міської територіальної громади  та затвердження нею офіційної символіки Сіверської міської територіальної громади   - до 29.07.2021.</w:t>
      </w:r>
    </w:p>
    <w:p w14:paraId="5323F03F" w14:textId="77777777" w:rsidR="003443E8" w:rsidRPr="003443E8" w:rsidRDefault="003443E8" w:rsidP="003443E8">
      <w:pPr>
        <w:spacing w:after="0" w:line="240" w:lineRule="auto"/>
        <w:ind w:firstLine="708"/>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1.5. Конкурсні роботи, подані після закінчення терміну, зазначеного у пункті 1.3 цього Положення, а також ті, які не відповідають вимогам розділу 4 та 5 цього Положення, до участі у конкурсі не допускаються.</w:t>
      </w:r>
    </w:p>
    <w:p w14:paraId="24C49241" w14:textId="77777777" w:rsidR="003443E8" w:rsidRPr="003443E8" w:rsidRDefault="003443E8" w:rsidP="003443E8">
      <w:pPr>
        <w:spacing w:after="0" w:line="240" w:lineRule="auto"/>
        <w:ind w:firstLine="708"/>
        <w:jc w:val="both"/>
        <w:rPr>
          <w:rFonts w:ascii="Times New Roman" w:eastAsia="Times New Roman" w:hAnsi="Times New Roman" w:cs="Times New Roman"/>
          <w:b/>
          <w:sz w:val="26"/>
          <w:szCs w:val="26"/>
          <w:lang w:eastAsia="ru-RU"/>
        </w:rPr>
      </w:pPr>
      <w:r w:rsidRPr="003443E8">
        <w:rPr>
          <w:rFonts w:ascii="Times New Roman" w:eastAsia="Times New Roman" w:hAnsi="Times New Roman" w:cs="Times New Roman"/>
          <w:sz w:val="26"/>
          <w:szCs w:val="26"/>
          <w:lang w:eastAsia="ru-RU"/>
        </w:rPr>
        <w:t>1.6. Сіверська міська  рада залишає за собою право змінити строки проведення конкурсу, а також скасувати конкурс у разі відсутності конкурсних робіт, що відповідають вимогам розділу 4 та 5 цього Положення.</w:t>
      </w:r>
    </w:p>
    <w:p w14:paraId="242B9AA3" w14:textId="77777777" w:rsidR="003443E8" w:rsidRPr="003443E8" w:rsidRDefault="003443E8" w:rsidP="003443E8">
      <w:pPr>
        <w:spacing w:after="0" w:line="240" w:lineRule="auto"/>
        <w:jc w:val="both"/>
        <w:rPr>
          <w:rFonts w:ascii="Times New Roman" w:eastAsia="Times New Roman" w:hAnsi="Times New Roman" w:cs="Times New Roman"/>
          <w:b/>
          <w:sz w:val="26"/>
          <w:szCs w:val="26"/>
          <w:lang w:eastAsia="ru-RU"/>
        </w:rPr>
      </w:pPr>
    </w:p>
    <w:p w14:paraId="37D81C95" w14:textId="77777777" w:rsidR="003443E8" w:rsidRPr="003443E8" w:rsidRDefault="003443E8" w:rsidP="003443E8">
      <w:pPr>
        <w:spacing w:after="0" w:line="240" w:lineRule="auto"/>
        <w:jc w:val="center"/>
        <w:rPr>
          <w:rFonts w:ascii="Times New Roman" w:eastAsia="Times New Roman" w:hAnsi="Times New Roman" w:cs="Times New Roman"/>
          <w:sz w:val="26"/>
          <w:szCs w:val="26"/>
          <w:lang w:eastAsia="ru-RU"/>
        </w:rPr>
      </w:pPr>
      <w:r w:rsidRPr="003443E8">
        <w:rPr>
          <w:rFonts w:ascii="Times New Roman" w:eastAsia="Times New Roman" w:hAnsi="Times New Roman" w:cs="Times New Roman"/>
          <w:b/>
          <w:sz w:val="26"/>
          <w:szCs w:val="26"/>
          <w:lang w:eastAsia="ru-RU"/>
        </w:rPr>
        <w:t>ІІ. Мета і завдання конкурсу</w:t>
      </w:r>
    </w:p>
    <w:p w14:paraId="78CD50E6"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2.1. Конкурс проводиться з метою визначення найкращих конкурсних робіт із створення офіційної символіки Сіверської міської територіальної громади, а саме:</w:t>
      </w:r>
    </w:p>
    <w:p w14:paraId="77A58069" w14:textId="77777777" w:rsidR="003443E8" w:rsidRPr="003443E8" w:rsidRDefault="003443E8" w:rsidP="003443E8">
      <w:pPr>
        <w:spacing w:after="0" w:line="240" w:lineRule="auto"/>
        <w:ind w:firstLine="708"/>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lastRenderedPageBreak/>
        <w:t>- створення ескізу герба та прапора Сіверської міської територіальної громади;</w:t>
      </w:r>
    </w:p>
    <w:p w14:paraId="233C3BE6" w14:textId="77777777" w:rsidR="003443E8" w:rsidRPr="003443E8" w:rsidRDefault="003443E8" w:rsidP="003443E8">
      <w:pPr>
        <w:spacing w:after="0" w:line="240" w:lineRule="auto"/>
        <w:ind w:firstLine="708"/>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xml:space="preserve">- написання тексту та музики гімну Сіверської міської </w:t>
      </w:r>
      <w:bookmarkStart w:id="1" w:name="_Hlk66728115"/>
      <w:r w:rsidRPr="003443E8">
        <w:rPr>
          <w:rFonts w:ascii="Times New Roman" w:eastAsia="Times New Roman" w:hAnsi="Times New Roman" w:cs="Times New Roman"/>
          <w:sz w:val="26"/>
          <w:szCs w:val="26"/>
          <w:lang w:eastAsia="ru-RU"/>
        </w:rPr>
        <w:t>територіальної громади</w:t>
      </w:r>
      <w:bookmarkEnd w:id="1"/>
      <w:r w:rsidRPr="003443E8">
        <w:rPr>
          <w:rFonts w:ascii="Times New Roman" w:eastAsia="Times New Roman" w:hAnsi="Times New Roman" w:cs="Times New Roman"/>
          <w:sz w:val="26"/>
          <w:szCs w:val="26"/>
          <w:lang w:eastAsia="ru-RU"/>
        </w:rPr>
        <w:t>.</w:t>
      </w:r>
    </w:p>
    <w:p w14:paraId="58D2B4DB"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2.2. Завданнями конкурсу є:</w:t>
      </w:r>
    </w:p>
    <w:p w14:paraId="26710848"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залучення максимальної кількості учасників до розробки офіційної символіки Сіверської міської територіальної громади;</w:t>
      </w:r>
    </w:p>
    <w:p w14:paraId="59577A03"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поширення інформації про Сіверську міську територіальну громаду  як культурну, історичну та туристичну частину Донбасу;</w:t>
      </w:r>
    </w:p>
    <w:p w14:paraId="0BF0A65A"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популяризація Сіверської міської територіальної громади на українській та міжнародній туристичній арені;</w:t>
      </w:r>
    </w:p>
    <w:p w14:paraId="2A2A7555"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пробудження у мешканців Сіверської міської територіальної громади почуття патріотизму, поваги та любові до рідного краю, національної самосвідомості;</w:t>
      </w:r>
    </w:p>
    <w:p w14:paraId="39E3FEEB"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розроблення та створення офіційної символіки Сіверської міської територіальної громади (герба, прапора, гімну).</w:t>
      </w:r>
    </w:p>
    <w:p w14:paraId="7AB74A52" w14:textId="77777777" w:rsidR="003443E8" w:rsidRPr="003443E8" w:rsidRDefault="003443E8" w:rsidP="003443E8">
      <w:pPr>
        <w:spacing w:after="0" w:line="240" w:lineRule="auto"/>
        <w:ind w:firstLine="851"/>
        <w:jc w:val="both"/>
        <w:rPr>
          <w:rFonts w:ascii="Times New Roman" w:eastAsia="Times New Roman" w:hAnsi="Times New Roman" w:cs="Times New Roman"/>
          <w:b/>
          <w:sz w:val="26"/>
          <w:szCs w:val="26"/>
          <w:lang w:eastAsia="ru-RU"/>
        </w:rPr>
      </w:pPr>
    </w:p>
    <w:p w14:paraId="64AB1A88" w14:textId="77777777" w:rsidR="003443E8" w:rsidRPr="003443E8" w:rsidRDefault="003443E8" w:rsidP="003443E8">
      <w:pPr>
        <w:spacing w:after="0" w:line="240" w:lineRule="auto"/>
        <w:jc w:val="center"/>
        <w:rPr>
          <w:rFonts w:ascii="Times New Roman" w:eastAsia="Times New Roman" w:hAnsi="Times New Roman" w:cs="Times New Roman"/>
          <w:sz w:val="26"/>
          <w:szCs w:val="26"/>
          <w:lang w:eastAsia="ru-RU"/>
        </w:rPr>
      </w:pPr>
      <w:r w:rsidRPr="003443E8">
        <w:rPr>
          <w:rFonts w:ascii="Times New Roman" w:eastAsia="Times New Roman" w:hAnsi="Times New Roman" w:cs="Times New Roman"/>
          <w:b/>
          <w:sz w:val="26"/>
          <w:szCs w:val="26"/>
          <w:lang w:eastAsia="ru-RU"/>
        </w:rPr>
        <w:t>ІІІ. Порядок участі у конкурсі</w:t>
      </w:r>
    </w:p>
    <w:p w14:paraId="1325BF3B"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3.1. У конкурсі можуть взяти участь як фізичні, так і юридичні особи.</w:t>
      </w:r>
    </w:p>
    <w:p w14:paraId="2A25FC86"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3.2. Участь у конкурсі безкоштовна.</w:t>
      </w:r>
    </w:p>
    <w:p w14:paraId="0E555C1A"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3.3. Для участі у конкурсі особа подає заявку, зразок якої додається, та документи визначені розділом 5 цього Положення.</w:t>
      </w:r>
    </w:p>
    <w:p w14:paraId="7BBB067E"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3.4. Учасники можуть подати як одну, так і декілька конкурсних робіт у різних номінаціях.</w:t>
      </w:r>
    </w:p>
    <w:p w14:paraId="50F500B1"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3.5. Подача учасником конкурсної роботи означає його згоду на її подальше редагування та використання з метою проведення конкурсу.</w:t>
      </w:r>
    </w:p>
    <w:p w14:paraId="622855F3" w14:textId="77777777" w:rsidR="003443E8" w:rsidRPr="003443E8" w:rsidRDefault="003443E8" w:rsidP="003443E8">
      <w:pPr>
        <w:spacing w:after="0" w:line="240" w:lineRule="auto"/>
        <w:ind w:firstLine="851"/>
        <w:jc w:val="both"/>
        <w:rPr>
          <w:rFonts w:ascii="Times New Roman" w:eastAsia="Times New Roman" w:hAnsi="Times New Roman" w:cs="Times New Roman"/>
          <w:b/>
          <w:sz w:val="26"/>
          <w:szCs w:val="26"/>
          <w:lang w:eastAsia="ru-RU"/>
        </w:rPr>
      </w:pPr>
      <w:r w:rsidRPr="003443E8">
        <w:rPr>
          <w:rFonts w:ascii="Times New Roman" w:eastAsia="Times New Roman" w:hAnsi="Times New Roman" w:cs="Times New Roman"/>
          <w:sz w:val="26"/>
          <w:szCs w:val="26"/>
          <w:lang w:eastAsia="ru-RU"/>
        </w:rPr>
        <w:t>3.6. У разі надсилання конкурсних робіт електронною поштою учасник надсилає усі документи в електронному вигляді згідно з вимогами розділу 5 цього Положення.</w:t>
      </w:r>
    </w:p>
    <w:p w14:paraId="40762857" w14:textId="77777777" w:rsidR="003443E8" w:rsidRPr="003443E8" w:rsidRDefault="003443E8" w:rsidP="003443E8">
      <w:pPr>
        <w:spacing w:after="0" w:line="240" w:lineRule="auto"/>
        <w:jc w:val="both"/>
        <w:rPr>
          <w:rFonts w:ascii="Times New Roman" w:eastAsia="Times New Roman" w:hAnsi="Times New Roman" w:cs="Times New Roman"/>
          <w:b/>
          <w:sz w:val="26"/>
          <w:szCs w:val="26"/>
          <w:lang w:eastAsia="ru-RU"/>
        </w:rPr>
      </w:pPr>
    </w:p>
    <w:p w14:paraId="0FF65C03" w14:textId="77777777" w:rsidR="003443E8" w:rsidRPr="003443E8" w:rsidRDefault="003443E8" w:rsidP="003443E8">
      <w:pPr>
        <w:spacing w:after="0" w:line="240" w:lineRule="auto"/>
        <w:jc w:val="center"/>
        <w:rPr>
          <w:rFonts w:ascii="Times New Roman" w:eastAsia="Times New Roman" w:hAnsi="Times New Roman" w:cs="Times New Roman"/>
          <w:sz w:val="26"/>
          <w:szCs w:val="26"/>
          <w:lang w:eastAsia="ru-RU"/>
        </w:rPr>
      </w:pPr>
      <w:r w:rsidRPr="003443E8">
        <w:rPr>
          <w:rFonts w:ascii="Times New Roman" w:eastAsia="Times New Roman" w:hAnsi="Times New Roman" w:cs="Times New Roman"/>
          <w:b/>
          <w:sz w:val="26"/>
          <w:szCs w:val="26"/>
          <w:lang w:eastAsia="ru-RU"/>
        </w:rPr>
        <w:t>ІV. Вимоги до конкурсних робіт</w:t>
      </w:r>
    </w:p>
    <w:p w14:paraId="7934A0B9"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4.1. Вимоги до ескізу герба та прапора Сіверської міської територіальної громади</w:t>
      </w:r>
    </w:p>
    <w:p w14:paraId="7306DDE7"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Герб Сіверської міської територіальної громади</w:t>
      </w:r>
    </w:p>
    <w:p w14:paraId="697BDB21"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xml:space="preserve">4.1.1. Ескіз герба Сіверської міської територіальної громади повинен бути виконаний на аркуші паперу формату А4 а також в електронному оцифрованому вигляді у форматі </w:t>
      </w:r>
      <w:proofErr w:type="spellStart"/>
      <w:r w:rsidRPr="003443E8">
        <w:rPr>
          <w:rFonts w:ascii="Times New Roman" w:eastAsia="Times New Roman" w:hAnsi="Times New Roman" w:cs="Times New Roman"/>
          <w:sz w:val="26"/>
          <w:szCs w:val="26"/>
          <w:lang w:eastAsia="ru-RU"/>
        </w:rPr>
        <w:t>jpg</w:t>
      </w:r>
      <w:proofErr w:type="spellEnd"/>
      <w:r w:rsidRPr="003443E8">
        <w:rPr>
          <w:rFonts w:ascii="Times New Roman" w:eastAsia="Times New Roman" w:hAnsi="Times New Roman" w:cs="Times New Roman"/>
          <w:sz w:val="26"/>
          <w:szCs w:val="26"/>
          <w:lang w:eastAsia="ru-RU"/>
        </w:rPr>
        <w:t xml:space="preserve">, </w:t>
      </w:r>
      <w:proofErr w:type="spellStart"/>
      <w:r w:rsidRPr="003443E8">
        <w:rPr>
          <w:rFonts w:ascii="Times New Roman" w:eastAsia="Times New Roman" w:hAnsi="Times New Roman" w:cs="Times New Roman"/>
          <w:sz w:val="26"/>
          <w:szCs w:val="26"/>
          <w:lang w:eastAsia="ru-RU"/>
        </w:rPr>
        <w:t>png</w:t>
      </w:r>
      <w:proofErr w:type="spellEnd"/>
      <w:r w:rsidRPr="003443E8">
        <w:rPr>
          <w:rFonts w:ascii="Times New Roman" w:eastAsia="Times New Roman" w:hAnsi="Times New Roman" w:cs="Times New Roman"/>
          <w:sz w:val="26"/>
          <w:szCs w:val="26"/>
          <w:lang w:eastAsia="ru-RU"/>
        </w:rPr>
        <w:t xml:space="preserve">, </w:t>
      </w:r>
      <w:proofErr w:type="spellStart"/>
      <w:r w:rsidRPr="003443E8">
        <w:rPr>
          <w:rFonts w:ascii="Times New Roman" w:eastAsia="Times New Roman" w:hAnsi="Times New Roman" w:cs="Times New Roman"/>
          <w:sz w:val="26"/>
          <w:szCs w:val="26"/>
          <w:lang w:eastAsia="ru-RU"/>
        </w:rPr>
        <w:t>gif</w:t>
      </w:r>
      <w:proofErr w:type="spellEnd"/>
      <w:r w:rsidRPr="003443E8">
        <w:rPr>
          <w:rFonts w:ascii="Times New Roman" w:eastAsia="Times New Roman" w:hAnsi="Times New Roman" w:cs="Times New Roman"/>
          <w:sz w:val="26"/>
          <w:szCs w:val="26"/>
          <w:lang w:eastAsia="ru-RU"/>
        </w:rPr>
        <w:t xml:space="preserve"> з розширенням не менше 600 </w:t>
      </w:r>
      <w:proofErr w:type="spellStart"/>
      <w:r w:rsidRPr="003443E8">
        <w:rPr>
          <w:rFonts w:ascii="Times New Roman" w:eastAsia="Times New Roman" w:hAnsi="Times New Roman" w:cs="Times New Roman"/>
          <w:sz w:val="26"/>
          <w:szCs w:val="26"/>
          <w:lang w:eastAsia="ru-RU"/>
        </w:rPr>
        <w:t>dpi</w:t>
      </w:r>
      <w:proofErr w:type="spellEnd"/>
      <w:r w:rsidRPr="003443E8">
        <w:rPr>
          <w:rFonts w:ascii="Times New Roman" w:eastAsia="Times New Roman" w:hAnsi="Times New Roman" w:cs="Times New Roman"/>
          <w:sz w:val="26"/>
          <w:szCs w:val="26"/>
          <w:lang w:eastAsia="ru-RU"/>
        </w:rPr>
        <w:t>);</w:t>
      </w:r>
    </w:p>
    <w:p w14:paraId="4F9276B3"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xml:space="preserve">Робота має бути виконана в кольорі. </w:t>
      </w:r>
    </w:p>
    <w:p w14:paraId="40E09894"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4.1.2. Ескіз герба повинен відображати характерні особливості Сіверської міської територіальної громади, містити малюнки, або знаки, що здатні передати унікальність та ідентифікувати Сіверську міську територіальної громади серед інших адміністративно територіальних одиниць України.</w:t>
      </w:r>
    </w:p>
    <w:p w14:paraId="034A40A8" w14:textId="77777777" w:rsidR="003443E8" w:rsidRPr="003443E8" w:rsidRDefault="003443E8" w:rsidP="003443E8">
      <w:pPr>
        <w:spacing w:after="0" w:line="240" w:lineRule="auto"/>
        <w:ind w:firstLine="708"/>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xml:space="preserve">  Прапор Сіверської міської територіальної громади.</w:t>
      </w:r>
    </w:p>
    <w:p w14:paraId="529F2D2B" w14:textId="77777777" w:rsidR="003443E8" w:rsidRPr="003443E8" w:rsidRDefault="003443E8" w:rsidP="003443E8">
      <w:pPr>
        <w:spacing w:after="0" w:line="240" w:lineRule="auto"/>
        <w:ind w:firstLine="708"/>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xml:space="preserve">   4.1.3. Ескіз прапора Сіверської міської територіальної громади повинен бути виконаний на аркуші паперу формату А-4 а також в електронному оцифрованому вигляді у форматі </w:t>
      </w:r>
      <w:proofErr w:type="spellStart"/>
      <w:r w:rsidRPr="003443E8">
        <w:rPr>
          <w:rFonts w:ascii="Times New Roman" w:eastAsia="Times New Roman" w:hAnsi="Times New Roman" w:cs="Times New Roman"/>
          <w:sz w:val="26"/>
          <w:szCs w:val="26"/>
          <w:lang w:eastAsia="ru-RU"/>
        </w:rPr>
        <w:t>jpg</w:t>
      </w:r>
      <w:proofErr w:type="spellEnd"/>
      <w:r w:rsidRPr="003443E8">
        <w:rPr>
          <w:rFonts w:ascii="Times New Roman" w:eastAsia="Times New Roman" w:hAnsi="Times New Roman" w:cs="Times New Roman"/>
          <w:sz w:val="26"/>
          <w:szCs w:val="26"/>
          <w:lang w:eastAsia="ru-RU"/>
        </w:rPr>
        <w:t xml:space="preserve">, </w:t>
      </w:r>
      <w:proofErr w:type="spellStart"/>
      <w:r w:rsidRPr="003443E8">
        <w:rPr>
          <w:rFonts w:ascii="Times New Roman" w:eastAsia="Times New Roman" w:hAnsi="Times New Roman" w:cs="Times New Roman"/>
          <w:sz w:val="26"/>
          <w:szCs w:val="26"/>
          <w:lang w:eastAsia="ru-RU"/>
        </w:rPr>
        <w:t>png</w:t>
      </w:r>
      <w:proofErr w:type="spellEnd"/>
      <w:r w:rsidRPr="003443E8">
        <w:rPr>
          <w:rFonts w:ascii="Times New Roman" w:eastAsia="Times New Roman" w:hAnsi="Times New Roman" w:cs="Times New Roman"/>
          <w:sz w:val="26"/>
          <w:szCs w:val="26"/>
          <w:lang w:eastAsia="ru-RU"/>
        </w:rPr>
        <w:t xml:space="preserve">, </w:t>
      </w:r>
      <w:proofErr w:type="spellStart"/>
      <w:r w:rsidRPr="003443E8">
        <w:rPr>
          <w:rFonts w:ascii="Times New Roman" w:eastAsia="Times New Roman" w:hAnsi="Times New Roman" w:cs="Times New Roman"/>
          <w:sz w:val="26"/>
          <w:szCs w:val="26"/>
          <w:lang w:eastAsia="ru-RU"/>
        </w:rPr>
        <w:t>gif</w:t>
      </w:r>
      <w:proofErr w:type="spellEnd"/>
      <w:r w:rsidRPr="003443E8">
        <w:rPr>
          <w:rFonts w:ascii="Times New Roman" w:eastAsia="Times New Roman" w:hAnsi="Times New Roman" w:cs="Times New Roman"/>
          <w:sz w:val="26"/>
          <w:szCs w:val="26"/>
          <w:lang w:eastAsia="ru-RU"/>
        </w:rPr>
        <w:t xml:space="preserve"> з розширенням не менше 600 </w:t>
      </w:r>
      <w:proofErr w:type="spellStart"/>
      <w:r w:rsidRPr="003443E8">
        <w:rPr>
          <w:rFonts w:ascii="Times New Roman" w:eastAsia="Times New Roman" w:hAnsi="Times New Roman" w:cs="Times New Roman"/>
          <w:sz w:val="26"/>
          <w:szCs w:val="26"/>
          <w:lang w:eastAsia="ru-RU"/>
        </w:rPr>
        <w:t>dpi</w:t>
      </w:r>
      <w:proofErr w:type="spellEnd"/>
      <w:r w:rsidRPr="003443E8">
        <w:rPr>
          <w:rFonts w:ascii="Times New Roman" w:eastAsia="Times New Roman" w:hAnsi="Times New Roman" w:cs="Times New Roman"/>
          <w:sz w:val="26"/>
          <w:szCs w:val="26"/>
          <w:lang w:eastAsia="ru-RU"/>
        </w:rPr>
        <w:t>);</w:t>
      </w:r>
    </w:p>
    <w:p w14:paraId="3F94B70C"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Робота має бути виконана в кольорі.</w:t>
      </w:r>
    </w:p>
    <w:p w14:paraId="473F0B78"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lastRenderedPageBreak/>
        <w:t>4.1.4. На ескізі прапора має бути розміщений герб Сіверської міської територіальної громади або його елементи, інші символи. Співвідношення сторін прапора має становити 2:3.</w:t>
      </w:r>
    </w:p>
    <w:p w14:paraId="58A7D8B4"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4.2. Вимоги до тексту та музики гімну Сіверської міської територіальної громади</w:t>
      </w:r>
    </w:p>
    <w:p w14:paraId="3A3150A0"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xml:space="preserve">4.2.1. Текст гімну має бути написаний українською мовою. Стиль і лексика тексту мусять відповідати загальновизнаним етично-моральним нормам. Допускається використання місцевих </w:t>
      </w:r>
      <w:proofErr w:type="spellStart"/>
      <w:r w:rsidRPr="003443E8">
        <w:rPr>
          <w:rFonts w:ascii="Times New Roman" w:eastAsia="Times New Roman" w:hAnsi="Times New Roman" w:cs="Times New Roman"/>
          <w:sz w:val="26"/>
          <w:szCs w:val="26"/>
          <w:lang w:eastAsia="ru-RU"/>
        </w:rPr>
        <w:t>діалектизмів</w:t>
      </w:r>
      <w:proofErr w:type="spellEnd"/>
      <w:r w:rsidRPr="003443E8">
        <w:rPr>
          <w:rFonts w:ascii="Times New Roman" w:eastAsia="Times New Roman" w:hAnsi="Times New Roman" w:cs="Times New Roman"/>
          <w:sz w:val="26"/>
          <w:szCs w:val="26"/>
          <w:lang w:eastAsia="ru-RU"/>
        </w:rPr>
        <w:t>.</w:t>
      </w:r>
    </w:p>
    <w:p w14:paraId="10EEDECC"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xml:space="preserve">4.2.2. Запропонований текст повинен мати високий поетичний рівень, містити ознаки ліричного твору (ритм, рима, благозвучність та </w:t>
      </w:r>
      <w:proofErr w:type="spellStart"/>
      <w:r w:rsidRPr="003443E8">
        <w:rPr>
          <w:rFonts w:ascii="Times New Roman" w:eastAsia="Times New Roman" w:hAnsi="Times New Roman" w:cs="Times New Roman"/>
          <w:sz w:val="26"/>
          <w:szCs w:val="26"/>
          <w:lang w:eastAsia="ru-RU"/>
        </w:rPr>
        <w:t>ін</w:t>
      </w:r>
      <w:proofErr w:type="spellEnd"/>
      <w:r w:rsidRPr="003443E8">
        <w:rPr>
          <w:rFonts w:ascii="Times New Roman" w:eastAsia="Times New Roman" w:hAnsi="Times New Roman" w:cs="Times New Roman"/>
          <w:sz w:val="26"/>
          <w:szCs w:val="26"/>
          <w:lang w:eastAsia="ru-RU"/>
        </w:rPr>
        <w:t>).</w:t>
      </w:r>
    </w:p>
    <w:p w14:paraId="36E5F554"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4.2.3. Текст гімну має бути покладений на музику та поданий у вигляді нотного запису.</w:t>
      </w:r>
    </w:p>
    <w:p w14:paraId="2F015A5A"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xml:space="preserve">4.2.4. Додатково учасники конкурсу повинні подавати (надсилати) музику (фонограму) гімну або готовий музичний твір у форматі </w:t>
      </w:r>
      <w:proofErr w:type="spellStart"/>
      <w:r w:rsidRPr="003443E8">
        <w:rPr>
          <w:rFonts w:ascii="Times New Roman" w:eastAsia="Times New Roman" w:hAnsi="Times New Roman" w:cs="Times New Roman"/>
          <w:sz w:val="26"/>
          <w:szCs w:val="26"/>
          <w:lang w:eastAsia="ru-RU"/>
        </w:rPr>
        <w:t>аудіофайла</w:t>
      </w:r>
      <w:proofErr w:type="spellEnd"/>
      <w:r w:rsidRPr="003443E8">
        <w:rPr>
          <w:rFonts w:ascii="Times New Roman" w:eastAsia="Times New Roman" w:hAnsi="Times New Roman" w:cs="Times New Roman"/>
          <w:sz w:val="26"/>
          <w:szCs w:val="26"/>
          <w:lang w:eastAsia="ru-RU"/>
        </w:rPr>
        <w:t xml:space="preserve"> з розширенням </w:t>
      </w:r>
      <w:proofErr w:type="spellStart"/>
      <w:r w:rsidRPr="003443E8">
        <w:rPr>
          <w:rFonts w:ascii="Times New Roman" w:eastAsia="Times New Roman" w:hAnsi="Times New Roman" w:cs="Times New Roman"/>
          <w:sz w:val="26"/>
          <w:szCs w:val="26"/>
          <w:lang w:eastAsia="ru-RU"/>
        </w:rPr>
        <w:t>wav</w:t>
      </w:r>
      <w:proofErr w:type="spellEnd"/>
      <w:r w:rsidRPr="003443E8">
        <w:rPr>
          <w:rFonts w:ascii="Times New Roman" w:eastAsia="Times New Roman" w:hAnsi="Times New Roman" w:cs="Times New Roman"/>
          <w:sz w:val="26"/>
          <w:szCs w:val="26"/>
          <w:lang w:eastAsia="ru-RU"/>
        </w:rPr>
        <w:t>, mp3 в електронному вигляді або на електронному носії.</w:t>
      </w:r>
    </w:p>
    <w:p w14:paraId="61F4096F"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4.2.5. Текст і музика гімну територіальної громади повинні відображати історичну і культурну спадщину, звичаї і традиції Сіверської міської територіальної громади, прагнення її мешканців жити в незалежній Українській державі.</w:t>
      </w:r>
    </w:p>
    <w:p w14:paraId="6A1ABFE3" w14:textId="77777777" w:rsidR="003443E8" w:rsidRPr="003443E8" w:rsidRDefault="003443E8" w:rsidP="003443E8">
      <w:pPr>
        <w:spacing w:after="0" w:line="240" w:lineRule="auto"/>
        <w:ind w:firstLine="851"/>
        <w:jc w:val="both"/>
        <w:rPr>
          <w:rFonts w:ascii="Times New Roman" w:eastAsia="Times New Roman" w:hAnsi="Times New Roman" w:cs="Times New Roman"/>
          <w:b/>
          <w:sz w:val="26"/>
          <w:szCs w:val="26"/>
          <w:lang w:eastAsia="ru-RU"/>
        </w:rPr>
      </w:pPr>
      <w:r w:rsidRPr="003443E8">
        <w:rPr>
          <w:rFonts w:ascii="Times New Roman" w:eastAsia="Times New Roman" w:hAnsi="Times New Roman" w:cs="Times New Roman"/>
          <w:sz w:val="26"/>
          <w:szCs w:val="26"/>
          <w:lang w:eastAsia="ru-RU"/>
        </w:rPr>
        <w:t>4.2.6. Текст і музика мають бути авторськими та не містити плагіату.</w:t>
      </w:r>
    </w:p>
    <w:p w14:paraId="1F405C21" w14:textId="77777777" w:rsidR="003443E8" w:rsidRPr="003443E8" w:rsidRDefault="003443E8" w:rsidP="003443E8">
      <w:pPr>
        <w:spacing w:after="0" w:line="240" w:lineRule="auto"/>
        <w:jc w:val="both"/>
        <w:rPr>
          <w:rFonts w:ascii="Times New Roman" w:eastAsia="Times New Roman" w:hAnsi="Times New Roman" w:cs="Times New Roman"/>
          <w:b/>
          <w:sz w:val="26"/>
          <w:szCs w:val="26"/>
          <w:lang w:eastAsia="ru-RU"/>
        </w:rPr>
      </w:pPr>
    </w:p>
    <w:p w14:paraId="031B30B7" w14:textId="77777777" w:rsidR="003443E8" w:rsidRPr="003443E8" w:rsidRDefault="003443E8" w:rsidP="003443E8">
      <w:pPr>
        <w:spacing w:after="0" w:line="240" w:lineRule="auto"/>
        <w:jc w:val="center"/>
        <w:rPr>
          <w:rFonts w:ascii="Times New Roman" w:eastAsia="Times New Roman" w:hAnsi="Times New Roman" w:cs="Times New Roman"/>
          <w:sz w:val="26"/>
          <w:szCs w:val="26"/>
          <w:lang w:eastAsia="ru-RU"/>
        </w:rPr>
      </w:pPr>
      <w:r w:rsidRPr="003443E8">
        <w:rPr>
          <w:rFonts w:ascii="Times New Roman" w:eastAsia="Times New Roman" w:hAnsi="Times New Roman" w:cs="Times New Roman"/>
          <w:b/>
          <w:sz w:val="26"/>
          <w:szCs w:val="26"/>
          <w:lang w:eastAsia="ru-RU"/>
        </w:rPr>
        <w:t>V. Вимоги до комплекту конкурсних робіт</w:t>
      </w:r>
    </w:p>
    <w:p w14:paraId="45287DF9"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5.1. На конкурс зі створення ескізу герба та прапора Сіверської міської територіальної громади учасник подає (надсилає) наступні документи:</w:t>
      </w:r>
    </w:p>
    <w:p w14:paraId="3D759AB7"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заявку на участь у конкурсі (зразок додається);</w:t>
      </w:r>
    </w:p>
    <w:p w14:paraId="63BD467B"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xml:space="preserve">- кольорове зображення герба Сіверської міської територіальної громади (на аркуші паперу формату А4 а також в електронному оцифрованому вигляді у форматі </w:t>
      </w:r>
      <w:proofErr w:type="spellStart"/>
      <w:r w:rsidRPr="003443E8">
        <w:rPr>
          <w:rFonts w:ascii="Times New Roman" w:eastAsia="Times New Roman" w:hAnsi="Times New Roman" w:cs="Times New Roman"/>
          <w:sz w:val="26"/>
          <w:szCs w:val="26"/>
          <w:lang w:eastAsia="ru-RU"/>
        </w:rPr>
        <w:t>jpg</w:t>
      </w:r>
      <w:proofErr w:type="spellEnd"/>
      <w:r w:rsidRPr="003443E8">
        <w:rPr>
          <w:rFonts w:ascii="Times New Roman" w:eastAsia="Times New Roman" w:hAnsi="Times New Roman" w:cs="Times New Roman"/>
          <w:sz w:val="26"/>
          <w:szCs w:val="26"/>
          <w:lang w:eastAsia="ru-RU"/>
        </w:rPr>
        <w:t xml:space="preserve">, </w:t>
      </w:r>
      <w:proofErr w:type="spellStart"/>
      <w:r w:rsidRPr="003443E8">
        <w:rPr>
          <w:rFonts w:ascii="Times New Roman" w:eastAsia="Times New Roman" w:hAnsi="Times New Roman" w:cs="Times New Roman"/>
          <w:sz w:val="26"/>
          <w:szCs w:val="26"/>
          <w:lang w:eastAsia="ru-RU"/>
        </w:rPr>
        <w:t>png</w:t>
      </w:r>
      <w:proofErr w:type="spellEnd"/>
      <w:r w:rsidRPr="003443E8">
        <w:rPr>
          <w:rFonts w:ascii="Times New Roman" w:eastAsia="Times New Roman" w:hAnsi="Times New Roman" w:cs="Times New Roman"/>
          <w:sz w:val="26"/>
          <w:szCs w:val="26"/>
          <w:lang w:eastAsia="ru-RU"/>
        </w:rPr>
        <w:t xml:space="preserve">, </w:t>
      </w:r>
      <w:proofErr w:type="spellStart"/>
      <w:r w:rsidRPr="003443E8">
        <w:rPr>
          <w:rFonts w:ascii="Times New Roman" w:eastAsia="Times New Roman" w:hAnsi="Times New Roman" w:cs="Times New Roman"/>
          <w:sz w:val="26"/>
          <w:szCs w:val="26"/>
          <w:lang w:eastAsia="ru-RU"/>
        </w:rPr>
        <w:t>gif</w:t>
      </w:r>
      <w:proofErr w:type="spellEnd"/>
      <w:r w:rsidRPr="003443E8">
        <w:rPr>
          <w:rFonts w:ascii="Times New Roman" w:eastAsia="Times New Roman" w:hAnsi="Times New Roman" w:cs="Times New Roman"/>
          <w:sz w:val="26"/>
          <w:szCs w:val="26"/>
          <w:lang w:eastAsia="ru-RU"/>
        </w:rPr>
        <w:t xml:space="preserve"> з розширенням не менше 600 </w:t>
      </w:r>
      <w:proofErr w:type="spellStart"/>
      <w:r w:rsidRPr="003443E8">
        <w:rPr>
          <w:rFonts w:ascii="Times New Roman" w:eastAsia="Times New Roman" w:hAnsi="Times New Roman" w:cs="Times New Roman"/>
          <w:sz w:val="26"/>
          <w:szCs w:val="26"/>
          <w:lang w:eastAsia="ru-RU"/>
        </w:rPr>
        <w:t>dpi</w:t>
      </w:r>
      <w:proofErr w:type="spellEnd"/>
      <w:r w:rsidRPr="003443E8">
        <w:rPr>
          <w:rFonts w:ascii="Times New Roman" w:eastAsia="Times New Roman" w:hAnsi="Times New Roman" w:cs="Times New Roman"/>
          <w:sz w:val="26"/>
          <w:szCs w:val="26"/>
          <w:lang w:eastAsia="ru-RU"/>
        </w:rPr>
        <w:t>);</w:t>
      </w:r>
    </w:p>
    <w:p w14:paraId="6F45BB04"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xml:space="preserve">- короткий опис герба із зазначенням значення зображених елементів, символів (на аркуші паперу формату А4 а також в електронному вигляді у форматі </w:t>
      </w:r>
      <w:proofErr w:type="spellStart"/>
      <w:r w:rsidRPr="003443E8">
        <w:rPr>
          <w:rFonts w:ascii="Times New Roman" w:eastAsia="Times New Roman" w:hAnsi="Times New Roman" w:cs="Times New Roman"/>
          <w:sz w:val="26"/>
          <w:szCs w:val="26"/>
          <w:lang w:eastAsia="ru-RU"/>
        </w:rPr>
        <w:t>doc</w:t>
      </w:r>
      <w:proofErr w:type="spellEnd"/>
      <w:r w:rsidRPr="003443E8">
        <w:rPr>
          <w:rFonts w:ascii="Times New Roman" w:eastAsia="Times New Roman" w:hAnsi="Times New Roman" w:cs="Times New Roman"/>
          <w:sz w:val="26"/>
          <w:szCs w:val="26"/>
          <w:lang w:eastAsia="ru-RU"/>
        </w:rPr>
        <w:t xml:space="preserve">, </w:t>
      </w:r>
      <w:proofErr w:type="spellStart"/>
      <w:r w:rsidRPr="003443E8">
        <w:rPr>
          <w:rFonts w:ascii="Times New Roman" w:eastAsia="Times New Roman" w:hAnsi="Times New Roman" w:cs="Times New Roman"/>
          <w:sz w:val="26"/>
          <w:szCs w:val="26"/>
          <w:lang w:eastAsia="ru-RU"/>
        </w:rPr>
        <w:t>docx</w:t>
      </w:r>
      <w:proofErr w:type="spellEnd"/>
      <w:r w:rsidRPr="003443E8">
        <w:rPr>
          <w:rFonts w:ascii="Times New Roman" w:eastAsia="Times New Roman" w:hAnsi="Times New Roman" w:cs="Times New Roman"/>
          <w:sz w:val="26"/>
          <w:szCs w:val="26"/>
          <w:lang w:eastAsia="ru-RU"/>
        </w:rPr>
        <w:t>);</w:t>
      </w:r>
    </w:p>
    <w:p w14:paraId="61247C97"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xml:space="preserve">- кольорове зображення прапора Сіверської міської територіальної громади  (на аркуші паперу формату А4 а також в електронному вигляді у форматі </w:t>
      </w:r>
      <w:proofErr w:type="spellStart"/>
      <w:r w:rsidRPr="003443E8">
        <w:rPr>
          <w:rFonts w:ascii="Times New Roman" w:eastAsia="Times New Roman" w:hAnsi="Times New Roman" w:cs="Times New Roman"/>
          <w:sz w:val="26"/>
          <w:szCs w:val="26"/>
          <w:lang w:eastAsia="ru-RU"/>
        </w:rPr>
        <w:t>jpg</w:t>
      </w:r>
      <w:proofErr w:type="spellEnd"/>
      <w:r w:rsidRPr="003443E8">
        <w:rPr>
          <w:rFonts w:ascii="Times New Roman" w:eastAsia="Times New Roman" w:hAnsi="Times New Roman" w:cs="Times New Roman"/>
          <w:sz w:val="26"/>
          <w:szCs w:val="26"/>
          <w:lang w:eastAsia="ru-RU"/>
        </w:rPr>
        <w:t xml:space="preserve">, </w:t>
      </w:r>
      <w:proofErr w:type="spellStart"/>
      <w:r w:rsidRPr="003443E8">
        <w:rPr>
          <w:rFonts w:ascii="Times New Roman" w:eastAsia="Times New Roman" w:hAnsi="Times New Roman" w:cs="Times New Roman"/>
          <w:sz w:val="26"/>
          <w:szCs w:val="26"/>
          <w:lang w:eastAsia="ru-RU"/>
        </w:rPr>
        <w:t>png</w:t>
      </w:r>
      <w:proofErr w:type="spellEnd"/>
      <w:r w:rsidRPr="003443E8">
        <w:rPr>
          <w:rFonts w:ascii="Times New Roman" w:eastAsia="Times New Roman" w:hAnsi="Times New Roman" w:cs="Times New Roman"/>
          <w:sz w:val="26"/>
          <w:szCs w:val="26"/>
          <w:lang w:eastAsia="ru-RU"/>
        </w:rPr>
        <w:t xml:space="preserve">, </w:t>
      </w:r>
      <w:proofErr w:type="spellStart"/>
      <w:r w:rsidRPr="003443E8">
        <w:rPr>
          <w:rFonts w:ascii="Times New Roman" w:eastAsia="Times New Roman" w:hAnsi="Times New Roman" w:cs="Times New Roman"/>
          <w:sz w:val="26"/>
          <w:szCs w:val="26"/>
          <w:lang w:eastAsia="ru-RU"/>
        </w:rPr>
        <w:t>gif</w:t>
      </w:r>
      <w:proofErr w:type="spellEnd"/>
      <w:r w:rsidRPr="003443E8">
        <w:rPr>
          <w:rFonts w:ascii="Times New Roman" w:eastAsia="Times New Roman" w:hAnsi="Times New Roman" w:cs="Times New Roman"/>
          <w:sz w:val="26"/>
          <w:szCs w:val="26"/>
          <w:lang w:eastAsia="ru-RU"/>
        </w:rPr>
        <w:t xml:space="preserve"> з розширенням не менше 600 </w:t>
      </w:r>
      <w:proofErr w:type="spellStart"/>
      <w:r w:rsidRPr="003443E8">
        <w:rPr>
          <w:rFonts w:ascii="Times New Roman" w:eastAsia="Times New Roman" w:hAnsi="Times New Roman" w:cs="Times New Roman"/>
          <w:sz w:val="26"/>
          <w:szCs w:val="26"/>
          <w:lang w:eastAsia="ru-RU"/>
        </w:rPr>
        <w:t>dpi</w:t>
      </w:r>
      <w:proofErr w:type="spellEnd"/>
      <w:r w:rsidRPr="003443E8">
        <w:rPr>
          <w:rFonts w:ascii="Times New Roman" w:eastAsia="Times New Roman" w:hAnsi="Times New Roman" w:cs="Times New Roman"/>
          <w:sz w:val="26"/>
          <w:szCs w:val="26"/>
          <w:lang w:eastAsia="ru-RU"/>
        </w:rPr>
        <w:t>);</w:t>
      </w:r>
    </w:p>
    <w:p w14:paraId="4FCC9BAC"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xml:space="preserve">- короткий опис прапора із зазначенням значення його кольорової гамми та зображених на ньому елементів і символів (на аркуші паперу формату А4 а також в електронному вигляді у форматі </w:t>
      </w:r>
      <w:proofErr w:type="spellStart"/>
      <w:r w:rsidRPr="003443E8">
        <w:rPr>
          <w:rFonts w:ascii="Times New Roman" w:eastAsia="Times New Roman" w:hAnsi="Times New Roman" w:cs="Times New Roman"/>
          <w:sz w:val="26"/>
          <w:szCs w:val="26"/>
          <w:lang w:eastAsia="ru-RU"/>
        </w:rPr>
        <w:t>doc</w:t>
      </w:r>
      <w:proofErr w:type="spellEnd"/>
      <w:r w:rsidRPr="003443E8">
        <w:rPr>
          <w:rFonts w:ascii="Times New Roman" w:eastAsia="Times New Roman" w:hAnsi="Times New Roman" w:cs="Times New Roman"/>
          <w:sz w:val="26"/>
          <w:szCs w:val="26"/>
          <w:lang w:eastAsia="ru-RU"/>
        </w:rPr>
        <w:t xml:space="preserve">, </w:t>
      </w:r>
      <w:proofErr w:type="spellStart"/>
      <w:r w:rsidRPr="003443E8">
        <w:rPr>
          <w:rFonts w:ascii="Times New Roman" w:eastAsia="Times New Roman" w:hAnsi="Times New Roman" w:cs="Times New Roman"/>
          <w:sz w:val="26"/>
          <w:szCs w:val="26"/>
          <w:lang w:eastAsia="ru-RU"/>
        </w:rPr>
        <w:t>docx</w:t>
      </w:r>
      <w:proofErr w:type="spellEnd"/>
      <w:r w:rsidRPr="003443E8">
        <w:rPr>
          <w:rFonts w:ascii="Times New Roman" w:eastAsia="Times New Roman" w:hAnsi="Times New Roman" w:cs="Times New Roman"/>
          <w:sz w:val="26"/>
          <w:szCs w:val="26"/>
          <w:lang w:eastAsia="ru-RU"/>
        </w:rPr>
        <w:t>).</w:t>
      </w:r>
    </w:p>
    <w:p w14:paraId="777D081F"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5.2. На конкурс з написання тексту та музики гімну Сіверської міської  територіальної громади учасник подає наступні документи:</w:t>
      </w:r>
    </w:p>
    <w:p w14:paraId="12AD8A05"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заявку на участь у конкурсі (зразок додається);</w:t>
      </w:r>
    </w:p>
    <w:p w14:paraId="2694A5EE"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xml:space="preserve">- текст гімну (на аркуші паперу формату А4 та в електронному вигляді у форматі </w:t>
      </w:r>
      <w:proofErr w:type="spellStart"/>
      <w:r w:rsidRPr="003443E8">
        <w:rPr>
          <w:rFonts w:ascii="Times New Roman" w:eastAsia="Times New Roman" w:hAnsi="Times New Roman" w:cs="Times New Roman"/>
          <w:sz w:val="26"/>
          <w:szCs w:val="26"/>
          <w:lang w:eastAsia="ru-RU"/>
        </w:rPr>
        <w:t>doc</w:t>
      </w:r>
      <w:proofErr w:type="spellEnd"/>
      <w:r w:rsidRPr="003443E8">
        <w:rPr>
          <w:rFonts w:ascii="Times New Roman" w:eastAsia="Times New Roman" w:hAnsi="Times New Roman" w:cs="Times New Roman"/>
          <w:sz w:val="26"/>
          <w:szCs w:val="26"/>
          <w:lang w:eastAsia="ru-RU"/>
        </w:rPr>
        <w:t xml:space="preserve">, </w:t>
      </w:r>
      <w:proofErr w:type="spellStart"/>
      <w:r w:rsidRPr="003443E8">
        <w:rPr>
          <w:rFonts w:ascii="Times New Roman" w:eastAsia="Times New Roman" w:hAnsi="Times New Roman" w:cs="Times New Roman"/>
          <w:sz w:val="26"/>
          <w:szCs w:val="26"/>
          <w:lang w:eastAsia="ru-RU"/>
        </w:rPr>
        <w:t>docx</w:t>
      </w:r>
      <w:proofErr w:type="spellEnd"/>
      <w:r w:rsidRPr="003443E8">
        <w:rPr>
          <w:rFonts w:ascii="Times New Roman" w:eastAsia="Times New Roman" w:hAnsi="Times New Roman" w:cs="Times New Roman"/>
          <w:sz w:val="26"/>
          <w:szCs w:val="26"/>
          <w:lang w:eastAsia="ru-RU"/>
        </w:rPr>
        <w:t>);</w:t>
      </w:r>
    </w:p>
    <w:p w14:paraId="2FAE5335"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ноти (мелодію) гімну (на нотному аркуші);</w:t>
      </w:r>
    </w:p>
    <w:p w14:paraId="4DBAF77D" w14:textId="77777777" w:rsidR="003443E8" w:rsidRPr="003443E8" w:rsidRDefault="003443E8" w:rsidP="003443E8">
      <w:pPr>
        <w:spacing w:after="0" w:line="240" w:lineRule="auto"/>
        <w:ind w:firstLine="708"/>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 xml:space="preserve"> – </w:t>
      </w:r>
      <w:proofErr w:type="spellStart"/>
      <w:r w:rsidRPr="003443E8">
        <w:rPr>
          <w:rFonts w:ascii="Times New Roman" w:eastAsia="Times New Roman" w:hAnsi="Times New Roman" w:cs="Times New Roman"/>
          <w:sz w:val="26"/>
          <w:szCs w:val="26"/>
          <w:lang w:eastAsia="ru-RU"/>
        </w:rPr>
        <w:t>аудіофайл</w:t>
      </w:r>
      <w:proofErr w:type="spellEnd"/>
      <w:r w:rsidRPr="003443E8">
        <w:rPr>
          <w:rFonts w:ascii="Times New Roman" w:eastAsia="Times New Roman" w:hAnsi="Times New Roman" w:cs="Times New Roman"/>
          <w:sz w:val="26"/>
          <w:szCs w:val="26"/>
          <w:lang w:eastAsia="ru-RU"/>
        </w:rPr>
        <w:t xml:space="preserve"> гімну (в електронному вигляді у форматі </w:t>
      </w:r>
      <w:proofErr w:type="spellStart"/>
      <w:r w:rsidRPr="003443E8">
        <w:rPr>
          <w:rFonts w:ascii="Times New Roman" w:eastAsia="Times New Roman" w:hAnsi="Times New Roman" w:cs="Times New Roman"/>
          <w:sz w:val="26"/>
          <w:szCs w:val="26"/>
          <w:lang w:eastAsia="ru-RU"/>
        </w:rPr>
        <w:t>wav</w:t>
      </w:r>
      <w:proofErr w:type="spellEnd"/>
      <w:r w:rsidRPr="003443E8">
        <w:rPr>
          <w:rFonts w:ascii="Times New Roman" w:eastAsia="Times New Roman" w:hAnsi="Times New Roman" w:cs="Times New Roman"/>
          <w:sz w:val="26"/>
          <w:szCs w:val="26"/>
          <w:lang w:eastAsia="ru-RU"/>
        </w:rPr>
        <w:t>, mp3).</w:t>
      </w:r>
    </w:p>
    <w:p w14:paraId="18B54B15" w14:textId="77777777" w:rsidR="003443E8" w:rsidRPr="003443E8" w:rsidRDefault="003443E8" w:rsidP="003443E8">
      <w:pPr>
        <w:spacing w:after="0" w:line="240" w:lineRule="auto"/>
        <w:ind w:firstLine="708"/>
        <w:jc w:val="both"/>
        <w:rPr>
          <w:rFonts w:ascii="Times New Roman" w:eastAsia="Times New Roman" w:hAnsi="Times New Roman" w:cs="Times New Roman"/>
          <w:b/>
          <w:sz w:val="26"/>
          <w:szCs w:val="26"/>
          <w:lang w:eastAsia="ru-RU"/>
        </w:rPr>
      </w:pPr>
    </w:p>
    <w:p w14:paraId="7E0E21D8" w14:textId="77777777" w:rsidR="003443E8" w:rsidRPr="003443E8" w:rsidRDefault="003443E8" w:rsidP="003443E8">
      <w:pPr>
        <w:spacing w:after="0" w:line="240" w:lineRule="auto"/>
        <w:jc w:val="center"/>
        <w:rPr>
          <w:rFonts w:ascii="Times New Roman" w:eastAsia="Times New Roman" w:hAnsi="Times New Roman" w:cs="Times New Roman"/>
          <w:sz w:val="26"/>
          <w:szCs w:val="26"/>
          <w:lang w:eastAsia="ru-RU"/>
        </w:rPr>
      </w:pPr>
      <w:r w:rsidRPr="003443E8">
        <w:rPr>
          <w:rFonts w:ascii="Times New Roman" w:eastAsia="Times New Roman" w:hAnsi="Times New Roman" w:cs="Times New Roman"/>
          <w:b/>
          <w:sz w:val="26"/>
          <w:szCs w:val="26"/>
          <w:lang w:eastAsia="ru-RU"/>
        </w:rPr>
        <w:t>VI. Порядок подачі конкурсних робіт</w:t>
      </w:r>
    </w:p>
    <w:p w14:paraId="7F3544AA" w14:textId="77777777" w:rsidR="003443E8" w:rsidRPr="003443E8" w:rsidRDefault="003443E8" w:rsidP="003443E8">
      <w:pPr>
        <w:spacing w:after="0" w:line="240" w:lineRule="auto"/>
        <w:ind w:firstLine="851"/>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6.1. Конкурсні роботи подаються або надсилаються поштою до Сіверської міської ради на адресу: 84522, Донецька область, Бахмутського району,  м. Сіверськ, вул. Центральна, буд. 8.</w:t>
      </w:r>
    </w:p>
    <w:p w14:paraId="39982EDC" w14:textId="77777777" w:rsidR="003443E8" w:rsidRPr="003443E8" w:rsidRDefault="003443E8" w:rsidP="003443E8">
      <w:pPr>
        <w:spacing w:after="0" w:line="240" w:lineRule="auto"/>
        <w:ind w:firstLine="708"/>
        <w:jc w:val="both"/>
        <w:rPr>
          <w:rFonts w:ascii="Times New Roman" w:eastAsia="Times New Roman" w:hAnsi="Times New Roman" w:cs="Times New Roman"/>
          <w:b/>
          <w:sz w:val="26"/>
          <w:szCs w:val="26"/>
          <w:lang w:eastAsia="ru-RU"/>
        </w:rPr>
      </w:pPr>
      <w:r w:rsidRPr="003443E8">
        <w:rPr>
          <w:rFonts w:ascii="Times New Roman" w:eastAsia="Times New Roman" w:hAnsi="Times New Roman" w:cs="Times New Roman"/>
          <w:sz w:val="26"/>
          <w:szCs w:val="26"/>
          <w:lang w:eastAsia="ru-RU"/>
        </w:rPr>
        <w:lastRenderedPageBreak/>
        <w:t xml:space="preserve">  6.2. Конкурсні роботи, що подаються в електронному вигляді, надсилаються на електронну скриньку : </w:t>
      </w:r>
      <w:hyperlink r:id="rId7" w:history="1">
        <w:r w:rsidRPr="003443E8">
          <w:rPr>
            <w:rFonts w:ascii="Times New Roman" w:eastAsia="Times New Roman" w:hAnsi="Times New Roman" w:cs="Times New Roman"/>
            <w:color w:val="0000FF"/>
            <w:sz w:val="26"/>
            <w:szCs w:val="26"/>
            <w:u w:val="single"/>
            <w:shd w:val="clear" w:color="auto" w:fill="FFFFFF"/>
            <w:lang w:eastAsia="ru-RU"/>
          </w:rPr>
          <w:t>3144600306@mail.gov.ua</w:t>
        </w:r>
      </w:hyperlink>
      <w:r w:rsidRPr="003443E8">
        <w:rPr>
          <w:rFonts w:ascii="Times New Roman" w:eastAsia="Times New Roman" w:hAnsi="Times New Roman" w:cs="Times New Roman"/>
          <w:color w:val="AAAAAA"/>
          <w:sz w:val="26"/>
          <w:szCs w:val="26"/>
          <w:shd w:val="clear" w:color="auto" w:fill="FFFFFF"/>
          <w:lang w:eastAsia="ru-RU"/>
        </w:rPr>
        <w:t xml:space="preserve"> </w:t>
      </w:r>
      <w:r w:rsidRPr="003443E8">
        <w:rPr>
          <w:rFonts w:ascii="Times New Roman" w:eastAsia="Times New Roman" w:hAnsi="Times New Roman" w:cs="Times New Roman"/>
          <w:sz w:val="26"/>
          <w:szCs w:val="26"/>
          <w:lang w:eastAsia="ru-RU"/>
        </w:rPr>
        <w:t>з поміткою у назві теми листа «Герб та прапор Сіверської міської ради» або «Текст і музика гімну Сіверської міської ради».</w:t>
      </w:r>
    </w:p>
    <w:p w14:paraId="1E4A8690" w14:textId="77777777" w:rsidR="003443E8" w:rsidRPr="003443E8" w:rsidRDefault="003443E8" w:rsidP="003443E8">
      <w:pPr>
        <w:spacing w:after="0" w:line="240" w:lineRule="auto"/>
        <w:jc w:val="both"/>
        <w:rPr>
          <w:rFonts w:ascii="Times New Roman" w:eastAsia="Times New Roman" w:hAnsi="Times New Roman" w:cs="Times New Roman"/>
          <w:b/>
          <w:sz w:val="26"/>
          <w:szCs w:val="26"/>
          <w:lang w:eastAsia="ru-RU"/>
        </w:rPr>
      </w:pPr>
    </w:p>
    <w:p w14:paraId="2C191795" w14:textId="77777777" w:rsidR="003443E8" w:rsidRPr="003443E8" w:rsidRDefault="003443E8" w:rsidP="003443E8">
      <w:pPr>
        <w:spacing w:after="0" w:line="240" w:lineRule="auto"/>
        <w:jc w:val="center"/>
        <w:rPr>
          <w:rFonts w:ascii="Times New Roman" w:eastAsia="Times New Roman" w:hAnsi="Times New Roman" w:cs="Times New Roman"/>
          <w:sz w:val="26"/>
          <w:szCs w:val="26"/>
          <w:lang w:eastAsia="ru-RU"/>
        </w:rPr>
      </w:pPr>
      <w:r w:rsidRPr="003443E8">
        <w:rPr>
          <w:rFonts w:ascii="Times New Roman" w:eastAsia="Times New Roman" w:hAnsi="Times New Roman" w:cs="Times New Roman"/>
          <w:b/>
          <w:sz w:val="26"/>
          <w:szCs w:val="26"/>
          <w:lang w:eastAsia="ru-RU"/>
        </w:rPr>
        <w:t>VII. Визначення переможців конкурсу</w:t>
      </w:r>
    </w:p>
    <w:p w14:paraId="59AA7DBA" w14:textId="77777777" w:rsidR="003443E8" w:rsidRPr="003443E8" w:rsidRDefault="003443E8" w:rsidP="003443E8">
      <w:pPr>
        <w:spacing w:after="0" w:line="240" w:lineRule="auto"/>
        <w:ind w:firstLine="851"/>
        <w:jc w:val="both"/>
        <w:rPr>
          <w:rFonts w:ascii="Times New Roman" w:eastAsia="Times New Roman" w:hAnsi="Times New Roman" w:cs="Times New Roman"/>
          <w:color w:val="000000"/>
          <w:sz w:val="26"/>
          <w:szCs w:val="26"/>
          <w:shd w:val="clear" w:color="auto" w:fill="FFFFFF"/>
          <w:lang w:eastAsia="ru-RU"/>
        </w:rPr>
      </w:pPr>
      <w:r w:rsidRPr="003443E8">
        <w:rPr>
          <w:rFonts w:ascii="Times New Roman" w:eastAsia="Times New Roman" w:hAnsi="Times New Roman" w:cs="Times New Roman"/>
          <w:color w:val="000000"/>
          <w:sz w:val="26"/>
          <w:szCs w:val="26"/>
          <w:shd w:val="clear" w:color="auto" w:fill="FFFFFF"/>
          <w:lang w:eastAsia="ru-RU"/>
        </w:rPr>
        <w:t xml:space="preserve">7.1.Комісія </w:t>
      </w:r>
      <w:r w:rsidRPr="003443E8">
        <w:rPr>
          <w:rFonts w:ascii="Times New Roman" w:eastAsia="Times New Roman" w:hAnsi="Times New Roman" w:cs="Times New Roman"/>
          <w:bCs/>
          <w:sz w:val="26"/>
          <w:szCs w:val="26"/>
          <w:lang w:eastAsia="ru-RU"/>
        </w:rPr>
        <w:t xml:space="preserve">з визначення офіційної символіки </w:t>
      </w:r>
      <w:r w:rsidRPr="003443E8">
        <w:rPr>
          <w:rFonts w:ascii="Times New Roman" w:eastAsia="Times New Roman" w:hAnsi="Times New Roman" w:cs="Times New Roman"/>
          <w:sz w:val="26"/>
          <w:szCs w:val="26"/>
          <w:lang w:eastAsia="ru-RU"/>
        </w:rPr>
        <w:t>Сіверської міської територіальної громади</w:t>
      </w:r>
      <w:r w:rsidRPr="003443E8">
        <w:rPr>
          <w:rFonts w:ascii="Times New Roman" w:eastAsia="Times New Roman" w:hAnsi="Times New Roman" w:cs="Times New Roman"/>
          <w:sz w:val="26"/>
          <w:szCs w:val="26"/>
          <w:shd w:val="clear" w:color="auto" w:fill="FFFFFF"/>
          <w:lang w:eastAsia="ru-RU"/>
        </w:rPr>
        <w:t xml:space="preserve"> проводить засідання щодо розгляду </w:t>
      </w:r>
      <w:proofErr w:type="spellStart"/>
      <w:r w:rsidRPr="003443E8">
        <w:rPr>
          <w:rFonts w:ascii="Times New Roman" w:eastAsia="Times New Roman" w:hAnsi="Times New Roman" w:cs="Times New Roman"/>
          <w:sz w:val="26"/>
          <w:szCs w:val="26"/>
          <w:shd w:val="clear" w:color="auto" w:fill="FFFFFF"/>
          <w:lang w:eastAsia="ru-RU"/>
        </w:rPr>
        <w:t>проєктів</w:t>
      </w:r>
      <w:proofErr w:type="spellEnd"/>
      <w:r w:rsidRPr="003443E8">
        <w:rPr>
          <w:rFonts w:ascii="Times New Roman" w:eastAsia="Times New Roman" w:hAnsi="Times New Roman" w:cs="Times New Roman"/>
          <w:sz w:val="26"/>
          <w:szCs w:val="26"/>
          <w:shd w:val="clear" w:color="auto" w:fill="FFFFFF"/>
          <w:lang w:eastAsia="ru-RU"/>
        </w:rPr>
        <w:t xml:space="preserve"> зображень (макетів) герба та прапора, тексту та музики гімну громади. За результатами засідання визначаються кращі роботи (по 1 в кожній номінації Конкурсу).</w:t>
      </w:r>
    </w:p>
    <w:p w14:paraId="7CA63729" w14:textId="77777777" w:rsidR="003443E8" w:rsidRPr="003443E8" w:rsidRDefault="003443E8" w:rsidP="003443E8">
      <w:pPr>
        <w:spacing w:after="0" w:line="240" w:lineRule="auto"/>
        <w:ind w:firstLine="851"/>
        <w:jc w:val="both"/>
        <w:rPr>
          <w:rFonts w:ascii="Times New Roman" w:eastAsia="Times New Roman" w:hAnsi="Times New Roman" w:cs="Times New Roman"/>
          <w:color w:val="000000"/>
          <w:sz w:val="26"/>
          <w:szCs w:val="26"/>
          <w:shd w:val="clear" w:color="auto" w:fill="FFFFFF"/>
          <w:lang w:eastAsia="ru-RU"/>
        </w:rPr>
      </w:pPr>
      <w:r w:rsidRPr="003443E8">
        <w:rPr>
          <w:rFonts w:ascii="Times New Roman" w:eastAsia="Times New Roman" w:hAnsi="Times New Roman" w:cs="Times New Roman"/>
          <w:color w:val="000000"/>
          <w:sz w:val="26"/>
          <w:szCs w:val="26"/>
          <w:shd w:val="clear" w:color="auto" w:fill="FFFFFF"/>
          <w:lang w:eastAsia="ru-RU"/>
        </w:rPr>
        <w:t xml:space="preserve">7.2. Кожен </w:t>
      </w:r>
      <w:proofErr w:type="spellStart"/>
      <w:r w:rsidRPr="003443E8">
        <w:rPr>
          <w:rFonts w:ascii="Times New Roman" w:eastAsia="Times New Roman" w:hAnsi="Times New Roman" w:cs="Times New Roman"/>
          <w:color w:val="000000"/>
          <w:sz w:val="26"/>
          <w:szCs w:val="26"/>
          <w:shd w:val="clear" w:color="auto" w:fill="FFFFFF"/>
          <w:lang w:eastAsia="ru-RU"/>
        </w:rPr>
        <w:t>проєкт</w:t>
      </w:r>
      <w:proofErr w:type="spellEnd"/>
      <w:r w:rsidRPr="003443E8">
        <w:rPr>
          <w:rFonts w:ascii="Times New Roman" w:eastAsia="Times New Roman" w:hAnsi="Times New Roman" w:cs="Times New Roman"/>
          <w:color w:val="000000"/>
          <w:sz w:val="26"/>
          <w:szCs w:val="26"/>
          <w:shd w:val="clear" w:color="auto" w:fill="FFFFFF"/>
          <w:lang w:eastAsia="ru-RU"/>
        </w:rPr>
        <w:t xml:space="preserve"> оцінюється за критеріями:</w:t>
      </w:r>
    </w:p>
    <w:p w14:paraId="0F9F23FF" w14:textId="77777777" w:rsidR="003443E8" w:rsidRPr="003443E8" w:rsidRDefault="003443E8" w:rsidP="003443E8">
      <w:pPr>
        <w:numPr>
          <w:ilvl w:val="0"/>
          <w:numId w:val="1"/>
        </w:numPr>
        <w:spacing w:after="0" w:line="240" w:lineRule="auto"/>
        <w:contextualSpacing/>
        <w:jc w:val="both"/>
        <w:rPr>
          <w:rFonts w:ascii="Times New Roman" w:eastAsia="Times New Roman" w:hAnsi="Times New Roman" w:cs="Times New Roman"/>
          <w:b/>
          <w:bCs/>
          <w:sz w:val="26"/>
          <w:szCs w:val="26"/>
          <w:bdr w:val="none" w:sz="0" w:space="0" w:color="auto" w:frame="1"/>
        </w:rPr>
      </w:pPr>
      <w:r w:rsidRPr="003443E8">
        <w:rPr>
          <w:rFonts w:ascii="Times New Roman" w:eastAsia="Times New Roman" w:hAnsi="Times New Roman" w:cs="Times New Roman"/>
          <w:color w:val="000000"/>
          <w:sz w:val="26"/>
          <w:szCs w:val="26"/>
          <w:shd w:val="clear" w:color="auto" w:fill="FFFFFF"/>
        </w:rPr>
        <w:t>глибина висвітлення теми;</w:t>
      </w:r>
    </w:p>
    <w:p w14:paraId="6734AA1A" w14:textId="77777777" w:rsidR="003443E8" w:rsidRPr="003443E8" w:rsidRDefault="003443E8" w:rsidP="003443E8">
      <w:pPr>
        <w:numPr>
          <w:ilvl w:val="0"/>
          <w:numId w:val="1"/>
        </w:numPr>
        <w:spacing w:after="0" w:line="240" w:lineRule="auto"/>
        <w:contextualSpacing/>
        <w:jc w:val="both"/>
        <w:rPr>
          <w:rFonts w:ascii="Times New Roman" w:eastAsia="Times New Roman" w:hAnsi="Times New Roman" w:cs="Times New Roman"/>
          <w:b/>
          <w:bCs/>
          <w:sz w:val="26"/>
          <w:szCs w:val="26"/>
          <w:bdr w:val="none" w:sz="0" w:space="0" w:color="auto" w:frame="1"/>
        </w:rPr>
      </w:pPr>
      <w:r w:rsidRPr="003443E8">
        <w:rPr>
          <w:rFonts w:ascii="Times New Roman" w:eastAsia="Times New Roman" w:hAnsi="Times New Roman" w:cs="Times New Roman"/>
          <w:color w:val="000000"/>
          <w:sz w:val="26"/>
          <w:szCs w:val="26"/>
          <w:shd w:val="clear" w:color="auto" w:fill="FFFFFF"/>
        </w:rPr>
        <w:t>оригінальність розкриття теми;</w:t>
      </w:r>
    </w:p>
    <w:p w14:paraId="6A6E97B0" w14:textId="77777777" w:rsidR="003443E8" w:rsidRPr="003443E8" w:rsidRDefault="003443E8" w:rsidP="003443E8">
      <w:pPr>
        <w:numPr>
          <w:ilvl w:val="0"/>
          <w:numId w:val="1"/>
        </w:numPr>
        <w:spacing w:after="0" w:line="240" w:lineRule="auto"/>
        <w:contextualSpacing/>
        <w:jc w:val="both"/>
        <w:rPr>
          <w:rFonts w:ascii="Times New Roman" w:eastAsia="Times New Roman" w:hAnsi="Times New Roman" w:cs="Times New Roman"/>
          <w:b/>
          <w:bCs/>
          <w:sz w:val="26"/>
          <w:szCs w:val="26"/>
          <w:bdr w:val="none" w:sz="0" w:space="0" w:color="auto" w:frame="1"/>
        </w:rPr>
      </w:pPr>
      <w:r w:rsidRPr="003443E8">
        <w:rPr>
          <w:rFonts w:ascii="Times New Roman" w:eastAsia="Times New Roman" w:hAnsi="Times New Roman" w:cs="Times New Roman"/>
          <w:color w:val="000000"/>
          <w:sz w:val="26"/>
          <w:szCs w:val="26"/>
          <w:shd w:val="clear" w:color="auto" w:fill="FFFFFF"/>
        </w:rPr>
        <w:t xml:space="preserve"> зміст;</w:t>
      </w:r>
    </w:p>
    <w:p w14:paraId="2FBE1886" w14:textId="77777777" w:rsidR="003443E8" w:rsidRPr="003443E8" w:rsidRDefault="003443E8" w:rsidP="003443E8">
      <w:pPr>
        <w:numPr>
          <w:ilvl w:val="0"/>
          <w:numId w:val="1"/>
        </w:numPr>
        <w:spacing w:after="0" w:line="240" w:lineRule="auto"/>
        <w:contextualSpacing/>
        <w:jc w:val="both"/>
        <w:rPr>
          <w:rFonts w:ascii="Times New Roman" w:eastAsia="Times New Roman" w:hAnsi="Times New Roman" w:cs="Times New Roman"/>
          <w:b/>
          <w:bCs/>
          <w:sz w:val="26"/>
          <w:szCs w:val="26"/>
          <w:bdr w:val="none" w:sz="0" w:space="0" w:color="auto" w:frame="1"/>
        </w:rPr>
      </w:pPr>
      <w:r w:rsidRPr="003443E8">
        <w:rPr>
          <w:rFonts w:ascii="Times New Roman" w:eastAsia="Times New Roman" w:hAnsi="Times New Roman" w:cs="Times New Roman"/>
          <w:color w:val="000000"/>
          <w:sz w:val="26"/>
          <w:szCs w:val="26"/>
          <w:shd w:val="clear" w:color="auto" w:fill="FFFFFF"/>
        </w:rPr>
        <w:t>композиційна цілісність;</w:t>
      </w:r>
    </w:p>
    <w:p w14:paraId="2ABFA180" w14:textId="77777777" w:rsidR="003443E8" w:rsidRPr="003443E8" w:rsidRDefault="003443E8" w:rsidP="003443E8">
      <w:pPr>
        <w:numPr>
          <w:ilvl w:val="0"/>
          <w:numId w:val="1"/>
        </w:numPr>
        <w:spacing w:after="0" w:line="240" w:lineRule="auto"/>
        <w:contextualSpacing/>
        <w:jc w:val="both"/>
        <w:rPr>
          <w:rFonts w:ascii="Times New Roman" w:eastAsia="Times New Roman" w:hAnsi="Times New Roman" w:cs="Times New Roman"/>
          <w:b/>
          <w:bCs/>
          <w:sz w:val="26"/>
          <w:szCs w:val="26"/>
          <w:bdr w:val="none" w:sz="0" w:space="0" w:color="auto" w:frame="1"/>
        </w:rPr>
      </w:pPr>
      <w:r w:rsidRPr="003443E8">
        <w:rPr>
          <w:rFonts w:ascii="Times New Roman" w:eastAsia="Times New Roman" w:hAnsi="Times New Roman" w:cs="Times New Roman"/>
          <w:color w:val="000000"/>
          <w:sz w:val="26"/>
          <w:szCs w:val="26"/>
          <w:shd w:val="clear" w:color="auto" w:fill="FFFFFF"/>
        </w:rPr>
        <w:t>художня довершеність;</w:t>
      </w:r>
    </w:p>
    <w:p w14:paraId="14A376A8" w14:textId="77777777" w:rsidR="003443E8" w:rsidRPr="003443E8" w:rsidRDefault="003443E8" w:rsidP="003443E8">
      <w:pPr>
        <w:numPr>
          <w:ilvl w:val="0"/>
          <w:numId w:val="1"/>
        </w:numPr>
        <w:spacing w:after="0" w:line="240" w:lineRule="auto"/>
        <w:contextualSpacing/>
        <w:jc w:val="both"/>
        <w:rPr>
          <w:rFonts w:ascii="Times New Roman" w:eastAsia="Times New Roman" w:hAnsi="Times New Roman" w:cs="Times New Roman"/>
          <w:b/>
          <w:bCs/>
          <w:sz w:val="26"/>
          <w:szCs w:val="26"/>
          <w:bdr w:val="none" w:sz="0" w:space="0" w:color="auto" w:frame="1"/>
        </w:rPr>
      </w:pPr>
      <w:r w:rsidRPr="003443E8">
        <w:rPr>
          <w:rFonts w:ascii="Times New Roman" w:eastAsia="Times New Roman" w:hAnsi="Times New Roman" w:cs="Times New Roman"/>
          <w:color w:val="000000"/>
          <w:sz w:val="26"/>
          <w:szCs w:val="26"/>
          <w:shd w:val="clear" w:color="auto" w:fill="FFFFFF"/>
        </w:rPr>
        <w:t>історична відповідність.</w:t>
      </w:r>
    </w:p>
    <w:p w14:paraId="5E0BC5A0" w14:textId="77777777" w:rsidR="003443E8" w:rsidRPr="003443E8" w:rsidRDefault="003443E8" w:rsidP="003443E8">
      <w:pPr>
        <w:spacing w:after="0" w:line="240" w:lineRule="auto"/>
        <w:ind w:firstLine="284"/>
        <w:jc w:val="both"/>
        <w:rPr>
          <w:rFonts w:ascii="Times New Roman" w:eastAsia="Times New Roman" w:hAnsi="Times New Roman" w:cs="Times New Roman"/>
          <w:color w:val="000000"/>
          <w:sz w:val="26"/>
          <w:szCs w:val="26"/>
          <w:lang w:eastAsia="ru-RU"/>
        </w:rPr>
      </w:pPr>
      <w:r w:rsidRPr="003443E8">
        <w:rPr>
          <w:rFonts w:ascii="Times New Roman" w:eastAsia="Times New Roman" w:hAnsi="Times New Roman" w:cs="Times New Roman"/>
          <w:color w:val="000000"/>
          <w:sz w:val="26"/>
          <w:szCs w:val="26"/>
          <w:lang w:eastAsia="ru-RU"/>
        </w:rPr>
        <w:t xml:space="preserve">     </w:t>
      </w:r>
      <w:r w:rsidRPr="003443E8">
        <w:rPr>
          <w:rFonts w:ascii="Times New Roman" w:eastAsia="Times New Roman" w:hAnsi="Times New Roman" w:cs="Times New Roman"/>
          <w:color w:val="000000"/>
          <w:sz w:val="26"/>
          <w:szCs w:val="26"/>
          <w:shd w:val="clear" w:color="auto" w:fill="FFFFFF"/>
          <w:lang w:eastAsia="ru-RU"/>
        </w:rPr>
        <w:t xml:space="preserve">     7.3. Комісія </w:t>
      </w:r>
      <w:r w:rsidRPr="003443E8">
        <w:rPr>
          <w:rFonts w:ascii="Times New Roman" w:eastAsia="Times New Roman" w:hAnsi="Times New Roman" w:cs="Times New Roman"/>
          <w:bCs/>
          <w:sz w:val="26"/>
          <w:szCs w:val="26"/>
          <w:lang w:eastAsia="ru-RU"/>
        </w:rPr>
        <w:t xml:space="preserve">з визначення офіційної символіки </w:t>
      </w:r>
      <w:r w:rsidRPr="003443E8">
        <w:rPr>
          <w:rFonts w:ascii="Times New Roman" w:eastAsia="Times New Roman" w:hAnsi="Times New Roman" w:cs="Times New Roman"/>
          <w:sz w:val="26"/>
          <w:szCs w:val="26"/>
          <w:lang w:eastAsia="ru-RU"/>
        </w:rPr>
        <w:t>Сіверської міської територіальної громади</w:t>
      </w:r>
      <w:r w:rsidRPr="003443E8">
        <w:rPr>
          <w:rFonts w:ascii="Times New Roman" w:eastAsia="Times New Roman" w:hAnsi="Times New Roman" w:cs="Times New Roman"/>
          <w:sz w:val="26"/>
          <w:szCs w:val="26"/>
          <w:shd w:val="clear" w:color="auto" w:fill="FFFFFF"/>
          <w:lang w:eastAsia="ru-RU"/>
        </w:rPr>
        <w:t xml:space="preserve"> має право звернутись до Українського Геральдичного Товариства з метою проведення геральдичної експертизи, та запропонувати авторам доопрацювати </w:t>
      </w:r>
      <w:proofErr w:type="spellStart"/>
      <w:r w:rsidRPr="003443E8">
        <w:rPr>
          <w:rFonts w:ascii="Times New Roman" w:eastAsia="Times New Roman" w:hAnsi="Times New Roman" w:cs="Times New Roman"/>
          <w:sz w:val="26"/>
          <w:szCs w:val="26"/>
          <w:shd w:val="clear" w:color="auto" w:fill="FFFFFF"/>
          <w:lang w:eastAsia="ru-RU"/>
        </w:rPr>
        <w:t>проєкти</w:t>
      </w:r>
      <w:proofErr w:type="spellEnd"/>
      <w:r w:rsidRPr="003443E8">
        <w:rPr>
          <w:rFonts w:ascii="Times New Roman" w:eastAsia="Times New Roman" w:hAnsi="Times New Roman" w:cs="Times New Roman"/>
          <w:sz w:val="26"/>
          <w:szCs w:val="26"/>
          <w:shd w:val="clear" w:color="auto" w:fill="FFFFFF"/>
          <w:lang w:eastAsia="ru-RU"/>
        </w:rPr>
        <w:t>.</w:t>
      </w:r>
    </w:p>
    <w:p w14:paraId="04A9669E" w14:textId="77777777" w:rsidR="003443E8" w:rsidRPr="003443E8" w:rsidRDefault="003443E8" w:rsidP="003443E8">
      <w:pPr>
        <w:spacing w:after="0" w:line="240" w:lineRule="auto"/>
        <w:ind w:firstLine="284"/>
        <w:jc w:val="both"/>
        <w:rPr>
          <w:rFonts w:ascii="Times New Roman" w:eastAsia="Times New Roman" w:hAnsi="Times New Roman" w:cs="Times New Roman"/>
          <w:sz w:val="26"/>
          <w:szCs w:val="26"/>
          <w:shd w:val="clear" w:color="auto" w:fill="FFFFFF"/>
          <w:lang w:eastAsia="ru-RU"/>
        </w:rPr>
      </w:pPr>
      <w:r w:rsidRPr="003443E8">
        <w:rPr>
          <w:rFonts w:ascii="Times New Roman" w:eastAsia="Times New Roman" w:hAnsi="Times New Roman" w:cs="Times New Roman"/>
          <w:color w:val="000000"/>
          <w:sz w:val="26"/>
          <w:szCs w:val="26"/>
          <w:shd w:val="clear" w:color="auto" w:fill="FFFFFF"/>
          <w:lang w:eastAsia="ru-RU"/>
        </w:rPr>
        <w:t xml:space="preserve">       7.4. Після закінчення Конкурсу комісія </w:t>
      </w:r>
      <w:r w:rsidRPr="003443E8">
        <w:rPr>
          <w:rFonts w:ascii="Times New Roman" w:eastAsia="Times New Roman" w:hAnsi="Times New Roman" w:cs="Times New Roman"/>
          <w:bCs/>
          <w:sz w:val="26"/>
          <w:szCs w:val="26"/>
          <w:lang w:eastAsia="ru-RU"/>
        </w:rPr>
        <w:t xml:space="preserve">з визначення офіційної символіки </w:t>
      </w:r>
      <w:r w:rsidRPr="003443E8">
        <w:rPr>
          <w:rFonts w:ascii="Times New Roman" w:eastAsia="Times New Roman" w:hAnsi="Times New Roman" w:cs="Times New Roman"/>
          <w:sz w:val="26"/>
          <w:szCs w:val="26"/>
          <w:lang w:eastAsia="ru-RU"/>
        </w:rPr>
        <w:t>Сіверської міської територіальної громади </w:t>
      </w:r>
      <w:r w:rsidRPr="003443E8">
        <w:rPr>
          <w:rFonts w:ascii="Times New Roman" w:eastAsia="Times New Roman" w:hAnsi="Times New Roman" w:cs="Times New Roman"/>
          <w:sz w:val="26"/>
          <w:szCs w:val="26"/>
          <w:shd w:val="clear" w:color="auto" w:fill="FFFFFF"/>
          <w:lang w:eastAsia="ru-RU"/>
        </w:rPr>
        <w:t xml:space="preserve">  подає </w:t>
      </w:r>
      <w:proofErr w:type="spellStart"/>
      <w:r w:rsidRPr="003443E8">
        <w:rPr>
          <w:rFonts w:ascii="Times New Roman" w:eastAsia="Times New Roman" w:hAnsi="Times New Roman" w:cs="Times New Roman"/>
          <w:sz w:val="26"/>
          <w:szCs w:val="26"/>
          <w:shd w:val="clear" w:color="auto" w:fill="FFFFFF"/>
          <w:lang w:eastAsia="ru-RU"/>
        </w:rPr>
        <w:t>проєкти</w:t>
      </w:r>
      <w:proofErr w:type="spellEnd"/>
      <w:r w:rsidRPr="003443E8">
        <w:rPr>
          <w:rFonts w:ascii="Times New Roman" w:eastAsia="Times New Roman" w:hAnsi="Times New Roman" w:cs="Times New Roman"/>
          <w:sz w:val="26"/>
          <w:szCs w:val="26"/>
          <w:shd w:val="clear" w:color="auto" w:fill="FFFFFF"/>
          <w:lang w:eastAsia="ru-RU"/>
        </w:rPr>
        <w:t>, які перемогли, на затвердження міською  радою.</w:t>
      </w:r>
    </w:p>
    <w:p w14:paraId="71D2668E" w14:textId="77777777" w:rsidR="003443E8" w:rsidRPr="003443E8" w:rsidRDefault="003443E8" w:rsidP="003443E8">
      <w:pPr>
        <w:spacing w:after="0" w:line="240" w:lineRule="auto"/>
        <w:ind w:firstLine="284"/>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color w:val="000000"/>
          <w:sz w:val="26"/>
          <w:szCs w:val="26"/>
          <w:shd w:val="clear" w:color="auto" w:fill="FFFFFF"/>
          <w:lang w:eastAsia="ru-RU"/>
        </w:rPr>
        <w:t xml:space="preserve">       7.5. Після прийняття рішення на сесії міської ради про затвердження, </w:t>
      </w:r>
      <w:proofErr w:type="spellStart"/>
      <w:r w:rsidRPr="003443E8">
        <w:rPr>
          <w:rFonts w:ascii="Times New Roman" w:eastAsia="Times New Roman" w:hAnsi="Times New Roman" w:cs="Times New Roman"/>
          <w:color w:val="000000"/>
          <w:sz w:val="26"/>
          <w:szCs w:val="26"/>
          <w:shd w:val="clear" w:color="auto" w:fill="FFFFFF"/>
          <w:lang w:eastAsia="ru-RU"/>
        </w:rPr>
        <w:t>проєкти</w:t>
      </w:r>
      <w:proofErr w:type="spellEnd"/>
      <w:r w:rsidRPr="003443E8">
        <w:rPr>
          <w:rFonts w:ascii="Times New Roman" w:eastAsia="Times New Roman" w:hAnsi="Times New Roman" w:cs="Times New Roman"/>
          <w:color w:val="000000"/>
          <w:sz w:val="26"/>
          <w:szCs w:val="26"/>
          <w:shd w:val="clear" w:color="auto" w:fill="FFFFFF"/>
          <w:lang w:eastAsia="ru-RU"/>
        </w:rPr>
        <w:t xml:space="preserve">-переможці набувають статусу офіційних символів </w:t>
      </w:r>
      <w:r w:rsidRPr="003443E8">
        <w:rPr>
          <w:rFonts w:ascii="Times New Roman" w:eastAsia="Times New Roman" w:hAnsi="Times New Roman" w:cs="Times New Roman"/>
          <w:sz w:val="26"/>
          <w:szCs w:val="26"/>
          <w:lang w:eastAsia="ru-RU"/>
        </w:rPr>
        <w:t>Сіверської міської територіальної громади.</w:t>
      </w:r>
    </w:p>
    <w:p w14:paraId="2FB54767" w14:textId="77777777" w:rsidR="003443E8" w:rsidRPr="003443E8" w:rsidRDefault="003443E8" w:rsidP="003443E8">
      <w:pPr>
        <w:spacing w:after="0" w:line="240" w:lineRule="auto"/>
        <w:ind w:firstLine="284"/>
        <w:jc w:val="both"/>
        <w:rPr>
          <w:rFonts w:ascii="Times New Roman" w:eastAsia="Times New Roman" w:hAnsi="Times New Roman" w:cs="Times New Roman"/>
          <w:sz w:val="26"/>
          <w:szCs w:val="26"/>
          <w:shd w:val="clear" w:color="auto" w:fill="FFFFFF"/>
          <w:lang w:eastAsia="ru-RU"/>
        </w:rPr>
      </w:pPr>
      <w:r w:rsidRPr="003443E8">
        <w:rPr>
          <w:rFonts w:ascii="Times New Roman" w:eastAsia="Times New Roman" w:hAnsi="Times New Roman" w:cs="Times New Roman"/>
          <w:sz w:val="26"/>
          <w:szCs w:val="26"/>
          <w:lang w:eastAsia="ru-RU"/>
        </w:rPr>
        <w:t xml:space="preserve">        7.7. Автори </w:t>
      </w:r>
      <w:proofErr w:type="spellStart"/>
      <w:r w:rsidRPr="003443E8">
        <w:rPr>
          <w:rFonts w:ascii="Times New Roman" w:eastAsia="Times New Roman" w:hAnsi="Times New Roman" w:cs="Times New Roman"/>
          <w:sz w:val="26"/>
          <w:szCs w:val="26"/>
          <w:lang w:eastAsia="ru-RU"/>
        </w:rPr>
        <w:t>проєктів</w:t>
      </w:r>
      <w:proofErr w:type="spellEnd"/>
      <w:r w:rsidRPr="003443E8">
        <w:rPr>
          <w:rFonts w:ascii="Times New Roman" w:eastAsia="Times New Roman" w:hAnsi="Times New Roman" w:cs="Times New Roman"/>
          <w:sz w:val="26"/>
          <w:szCs w:val="26"/>
          <w:lang w:eastAsia="ru-RU"/>
        </w:rPr>
        <w:t xml:space="preserve">, які визнані переможцями та їх </w:t>
      </w:r>
      <w:proofErr w:type="spellStart"/>
      <w:r w:rsidRPr="003443E8">
        <w:rPr>
          <w:rFonts w:ascii="Times New Roman" w:eastAsia="Times New Roman" w:hAnsi="Times New Roman" w:cs="Times New Roman"/>
          <w:sz w:val="26"/>
          <w:szCs w:val="26"/>
          <w:lang w:eastAsia="ru-RU"/>
        </w:rPr>
        <w:t>проєкти</w:t>
      </w:r>
      <w:proofErr w:type="spellEnd"/>
      <w:r w:rsidRPr="003443E8">
        <w:rPr>
          <w:rFonts w:ascii="Times New Roman" w:eastAsia="Times New Roman" w:hAnsi="Times New Roman" w:cs="Times New Roman"/>
          <w:sz w:val="26"/>
          <w:szCs w:val="26"/>
          <w:lang w:eastAsia="ru-RU"/>
        </w:rPr>
        <w:t xml:space="preserve"> набудуть статус офіційних символів громади будуть мати право отримати грошові призи у розмірі 3000,00 гривень за кожен </w:t>
      </w:r>
      <w:proofErr w:type="spellStart"/>
      <w:r w:rsidRPr="003443E8">
        <w:rPr>
          <w:rFonts w:ascii="Times New Roman" w:eastAsia="Times New Roman" w:hAnsi="Times New Roman" w:cs="Times New Roman"/>
          <w:sz w:val="26"/>
          <w:szCs w:val="26"/>
          <w:lang w:eastAsia="ru-RU"/>
        </w:rPr>
        <w:t>проєкт</w:t>
      </w:r>
      <w:proofErr w:type="spellEnd"/>
      <w:r w:rsidRPr="003443E8">
        <w:rPr>
          <w:rFonts w:ascii="Times New Roman" w:eastAsia="Times New Roman" w:hAnsi="Times New Roman" w:cs="Times New Roman"/>
          <w:sz w:val="26"/>
          <w:szCs w:val="26"/>
          <w:lang w:eastAsia="ru-RU"/>
        </w:rPr>
        <w:t xml:space="preserve"> (герб та прапор – 1 </w:t>
      </w:r>
      <w:proofErr w:type="spellStart"/>
      <w:r w:rsidRPr="003443E8">
        <w:rPr>
          <w:rFonts w:ascii="Times New Roman" w:eastAsia="Times New Roman" w:hAnsi="Times New Roman" w:cs="Times New Roman"/>
          <w:sz w:val="26"/>
          <w:szCs w:val="26"/>
          <w:lang w:eastAsia="ru-RU"/>
        </w:rPr>
        <w:t>проєкт</w:t>
      </w:r>
      <w:proofErr w:type="spellEnd"/>
      <w:r w:rsidRPr="003443E8">
        <w:rPr>
          <w:rFonts w:ascii="Times New Roman" w:eastAsia="Times New Roman" w:hAnsi="Times New Roman" w:cs="Times New Roman"/>
          <w:sz w:val="26"/>
          <w:szCs w:val="26"/>
          <w:lang w:eastAsia="ru-RU"/>
        </w:rPr>
        <w:t xml:space="preserve">, слова та музика гімну – 2 </w:t>
      </w:r>
      <w:proofErr w:type="spellStart"/>
      <w:r w:rsidRPr="003443E8">
        <w:rPr>
          <w:rFonts w:ascii="Times New Roman" w:eastAsia="Times New Roman" w:hAnsi="Times New Roman" w:cs="Times New Roman"/>
          <w:sz w:val="26"/>
          <w:szCs w:val="26"/>
          <w:lang w:eastAsia="ru-RU"/>
        </w:rPr>
        <w:t>проєкт</w:t>
      </w:r>
      <w:proofErr w:type="spellEnd"/>
      <w:r w:rsidRPr="003443E8">
        <w:rPr>
          <w:rFonts w:ascii="Times New Roman" w:eastAsia="Times New Roman" w:hAnsi="Times New Roman" w:cs="Times New Roman"/>
          <w:sz w:val="26"/>
          <w:szCs w:val="26"/>
          <w:lang w:eastAsia="ru-RU"/>
        </w:rPr>
        <w:t>).</w:t>
      </w:r>
    </w:p>
    <w:p w14:paraId="588110F5" w14:textId="77777777" w:rsidR="003443E8" w:rsidRPr="003443E8" w:rsidRDefault="003443E8" w:rsidP="003443E8">
      <w:pPr>
        <w:spacing w:after="0" w:line="120" w:lineRule="auto"/>
        <w:jc w:val="both"/>
        <w:rPr>
          <w:rFonts w:ascii="Times New Roman" w:eastAsia="Times New Roman" w:hAnsi="Times New Roman" w:cs="Times New Roman"/>
          <w:sz w:val="26"/>
          <w:szCs w:val="26"/>
          <w:lang w:eastAsia="ru-RU"/>
        </w:rPr>
      </w:pPr>
    </w:p>
    <w:p w14:paraId="6A747F56" w14:textId="77777777" w:rsidR="003443E8" w:rsidRPr="003443E8" w:rsidRDefault="003443E8" w:rsidP="003443E8">
      <w:pPr>
        <w:spacing w:after="0" w:line="240" w:lineRule="auto"/>
        <w:jc w:val="both"/>
        <w:rPr>
          <w:rFonts w:ascii="Times New Roman" w:eastAsia="Times New Roman" w:hAnsi="Times New Roman" w:cs="Times New Roman"/>
          <w:sz w:val="26"/>
          <w:szCs w:val="26"/>
          <w:lang w:eastAsia="ru-RU"/>
        </w:rPr>
      </w:pPr>
    </w:p>
    <w:p w14:paraId="1245FB82" w14:textId="77777777" w:rsidR="003443E8" w:rsidRPr="003443E8" w:rsidRDefault="003443E8" w:rsidP="003443E8">
      <w:pPr>
        <w:spacing w:after="0" w:line="240" w:lineRule="auto"/>
        <w:jc w:val="both"/>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ab/>
      </w:r>
      <w:r w:rsidRPr="003443E8">
        <w:rPr>
          <w:rFonts w:ascii="Times New Roman" w:eastAsia="Times New Roman" w:hAnsi="Times New Roman" w:cs="Times New Roman"/>
          <w:sz w:val="26"/>
          <w:szCs w:val="26"/>
          <w:lang w:eastAsia="ru-RU"/>
        </w:rPr>
        <w:tab/>
      </w:r>
    </w:p>
    <w:p w14:paraId="21CE67F8" w14:textId="239AE717" w:rsidR="003443E8" w:rsidRPr="003443E8" w:rsidRDefault="003443E8" w:rsidP="003443E8">
      <w:pPr>
        <w:shd w:val="clear" w:color="auto" w:fill="FFFFFF"/>
        <w:suppressAutoHyphens/>
        <w:spacing w:after="0" w:line="240" w:lineRule="auto"/>
        <w:jc w:val="both"/>
        <w:rPr>
          <w:rFonts w:ascii="Times New Roman" w:eastAsia="Times New Roman" w:hAnsi="Times New Roman" w:cs="Times New Roman"/>
          <w:color w:val="000000"/>
          <w:sz w:val="26"/>
          <w:szCs w:val="26"/>
          <w:lang w:eastAsia="zh-CN"/>
        </w:rPr>
      </w:pPr>
      <w:bookmarkStart w:id="2" w:name="_Hlk66732531"/>
      <w:bookmarkStart w:id="3" w:name="_Hlk66731979"/>
      <w:r w:rsidRPr="003443E8">
        <w:rPr>
          <w:rFonts w:ascii="Times New Roman" w:eastAsia="Times New Roman" w:hAnsi="Times New Roman" w:cs="Times New Roman"/>
          <w:color w:val="000000"/>
          <w:sz w:val="26"/>
          <w:szCs w:val="26"/>
          <w:lang w:eastAsia="zh-CN"/>
        </w:rPr>
        <w:t>Положення підготовлено заступником міського голови з питань діяльності виконавчих органів  ради</w:t>
      </w:r>
    </w:p>
    <w:bookmarkEnd w:id="2"/>
    <w:bookmarkEnd w:id="3"/>
    <w:p w14:paraId="28554BC2" w14:textId="0281245A" w:rsidR="003443E8" w:rsidRDefault="003443E8" w:rsidP="003443E8">
      <w:pPr>
        <w:spacing w:after="0" w:line="240" w:lineRule="auto"/>
        <w:rPr>
          <w:rFonts w:ascii="Times New Roman" w:eastAsia="Times New Roman" w:hAnsi="Times New Roman" w:cs="Times New Roman"/>
          <w:sz w:val="24"/>
          <w:szCs w:val="24"/>
          <w:lang w:eastAsia="ru-RU"/>
        </w:rPr>
      </w:pPr>
    </w:p>
    <w:p w14:paraId="2F5C4B11" w14:textId="4B603B6A" w:rsidR="0091162A" w:rsidRDefault="0091162A" w:rsidP="003443E8">
      <w:pPr>
        <w:spacing w:after="0" w:line="240" w:lineRule="auto"/>
        <w:rPr>
          <w:rFonts w:ascii="Times New Roman" w:eastAsia="Times New Roman" w:hAnsi="Times New Roman" w:cs="Times New Roman"/>
          <w:sz w:val="24"/>
          <w:szCs w:val="24"/>
          <w:lang w:eastAsia="ru-RU"/>
        </w:rPr>
      </w:pPr>
    </w:p>
    <w:p w14:paraId="45D42401" w14:textId="767613AD" w:rsidR="0091162A" w:rsidRDefault="0091162A" w:rsidP="003443E8">
      <w:pPr>
        <w:spacing w:after="0" w:line="240" w:lineRule="auto"/>
        <w:rPr>
          <w:rFonts w:ascii="Times New Roman" w:eastAsia="Times New Roman" w:hAnsi="Times New Roman" w:cs="Times New Roman"/>
          <w:sz w:val="24"/>
          <w:szCs w:val="24"/>
          <w:lang w:eastAsia="ru-RU"/>
        </w:rPr>
      </w:pPr>
    </w:p>
    <w:p w14:paraId="2ADDC178" w14:textId="1853E88C" w:rsidR="0091162A" w:rsidRDefault="0091162A" w:rsidP="003443E8">
      <w:pPr>
        <w:spacing w:after="0" w:line="240" w:lineRule="auto"/>
        <w:rPr>
          <w:rFonts w:ascii="Times New Roman" w:eastAsia="Times New Roman" w:hAnsi="Times New Roman" w:cs="Times New Roman"/>
          <w:sz w:val="24"/>
          <w:szCs w:val="24"/>
          <w:lang w:eastAsia="ru-RU"/>
        </w:rPr>
      </w:pPr>
    </w:p>
    <w:p w14:paraId="660CEF11" w14:textId="193C3F76" w:rsidR="0091162A" w:rsidRDefault="0091162A" w:rsidP="003443E8">
      <w:pPr>
        <w:spacing w:after="0" w:line="240" w:lineRule="auto"/>
        <w:rPr>
          <w:rFonts w:ascii="Times New Roman" w:eastAsia="Times New Roman" w:hAnsi="Times New Roman" w:cs="Times New Roman"/>
          <w:sz w:val="24"/>
          <w:szCs w:val="24"/>
          <w:lang w:eastAsia="ru-RU"/>
        </w:rPr>
      </w:pPr>
    </w:p>
    <w:p w14:paraId="375B5501" w14:textId="45D8D79D" w:rsidR="0091162A" w:rsidRDefault="0091162A" w:rsidP="003443E8">
      <w:pPr>
        <w:spacing w:after="0" w:line="240" w:lineRule="auto"/>
        <w:rPr>
          <w:rFonts w:ascii="Times New Roman" w:eastAsia="Times New Roman" w:hAnsi="Times New Roman" w:cs="Times New Roman"/>
          <w:sz w:val="24"/>
          <w:szCs w:val="24"/>
          <w:lang w:eastAsia="ru-RU"/>
        </w:rPr>
      </w:pPr>
    </w:p>
    <w:p w14:paraId="2AD46A1E" w14:textId="31F7D0B3" w:rsidR="0091162A" w:rsidRDefault="0091162A" w:rsidP="003443E8">
      <w:pPr>
        <w:spacing w:after="0" w:line="240" w:lineRule="auto"/>
        <w:rPr>
          <w:rFonts w:ascii="Times New Roman" w:eastAsia="Times New Roman" w:hAnsi="Times New Roman" w:cs="Times New Roman"/>
          <w:sz w:val="24"/>
          <w:szCs w:val="24"/>
          <w:lang w:eastAsia="ru-RU"/>
        </w:rPr>
      </w:pPr>
    </w:p>
    <w:p w14:paraId="0B0E27AA" w14:textId="391466EC" w:rsidR="0091162A" w:rsidRDefault="0091162A" w:rsidP="003443E8">
      <w:pPr>
        <w:spacing w:after="0" w:line="240" w:lineRule="auto"/>
        <w:rPr>
          <w:rFonts w:ascii="Times New Roman" w:eastAsia="Times New Roman" w:hAnsi="Times New Roman" w:cs="Times New Roman"/>
          <w:sz w:val="24"/>
          <w:szCs w:val="24"/>
          <w:lang w:eastAsia="ru-RU"/>
        </w:rPr>
      </w:pPr>
    </w:p>
    <w:p w14:paraId="5EBD2E1F" w14:textId="1A9F328E" w:rsidR="0091162A" w:rsidRDefault="0091162A" w:rsidP="003443E8">
      <w:pPr>
        <w:spacing w:after="0" w:line="240" w:lineRule="auto"/>
        <w:rPr>
          <w:rFonts w:ascii="Times New Roman" w:eastAsia="Times New Roman" w:hAnsi="Times New Roman" w:cs="Times New Roman"/>
          <w:sz w:val="24"/>
          <w:szCs w:val="24"/>
          <w:lang w:eastAsia="ru-RU"/>
        </w:rPr>
      </w:pPr>
    </w:p>
    <w:p w14:paraId="68633C83" w14:textId="42156001" w:rsidR="0091162A" w:rsidRDefault="0091162A" w:rsidP="003443E8">
      <w:pPr>
        <w:spacing w:after="0" w:line="240" w:lineRule="auto"/>
        <w:rPr>
          <w:rFonts w:ascii="Times New Roman" w:eastAsia="Times New Roman" w:hAnsi="Times New Roman" w:cs="Times New Roman"/>
          <w:sz w:val="24"/>
          <w:szCs w:val="24"/>
          <w:lang w:eastAsia="ru-RU"/>
        </w:rPr>
      </w:pPr>
    </w:p>
    <w:p w14:paraId="4910EE37" w14:textId="77777777" w:rsidR="0091162A" w:rsidRPr="003443E8" w:rsidRDefault="0091162A" w:rsidP="003443E8">
      <w:pPr>
        <w:spacing w:after="0" w:line="240" w:lineRule="auto"/>
        <w:rPr>
          <w:rFonts w:ascii="Times New Roman" w:eastAsia="Times New Roman" w:hAnsi="Times New Roman" w:cs="Times New Roman"/>
          <w:sz w:val="24"/>
          <w:szCs w:val="24"/>
          <w:lang w:eastAsia="ru-RU"/>
        </w:rPr>
      </w:pPr>
    </w:p>
    <w:p w14:paraId="6B480C4B" w14:textId="77777777" w:rsidR="003443E8" w:rsidRPr="003443E8" w:rsidRDefault="003443E8" w:rsidP="003443E8">
      <w:pPr>
        <w:spacing w:after="0" w:line="240" w:lineRule="auto"/>
        <w:rPr>
          <w:rFonts w:ascii="Times New Roman" w:eastAsia="Times New Roman" w:hAnsi="Times New Roman" w:cs="Times New Roman"/>
          <w:sz w:val="24"/>
          <w:szCs w:val="24"/>
          <w:lang w:eastAsia="ru-RU"/>
        </w:rPr>
      </w:pPr>
    </w:p>
    <w:p w14:paraId="460C89A3" w14:textId="77777777" w:rsidR="003443E8" w:rsidRPr="003443E8" w:rsidRDefault="003443E8" w:rsidP="003443E8">
      <w:pPr>
        <w:spacing w:after="0" w:line="240" w:lineRule="auto"/>
        <w:rPr>
          <w:rFonts w:ascii="Times New Roman" w:eastAsia="Times New Roman" w:hAnsi="Times New Roman" w:cs="Times New Roman"/>
          <w:sz w:val="24"/>
          <w:szCs w:val="24"/>
          <w:lang w:eastAsia="ru-RU"/>
        </w:rPr>
      </w:pPr>
      <w:r w:rsidRPr="003443E8">
        <w:rPr>
          <w:rFonts w:ascii="Times New Roman" w:eastAsia="Times New Roman" w:hAnsi="Times New Roman" w:cs="Times New Roman"/>
          <w:sz w:val="24"/>
          <w:szCs w:val="24"/>
          <w:lang w:eastAsia="ru-RU"/>
        </w:rPr>
        <w:tab/>
        <w:t xml:space="preserve">           </w:t>
      </w:r>
    </w:p>
    <w:p w14:paraId="6A091DBC" w14:textId="77777777" w:rsidR="003443E8" w:rsidRPr="003443E8" w:rsidRDefault="003443E8" w:rsidP="003443E8">
      <w:pPr>
        <w:spacing w:after="0" w:line="240" w:lineRule="auto"/>
        <w:rPr>
          <w:rFonts w:ascii="Times New Roman" w:eastAsia="Times New Roman" w:hAnsi="Times New Roman" w:cs="Times New Roman"/>
          <w:sz w:val="24"/>
          <w:szCs w:val="24"/>
          <w:lang w:eastAsia="ru-RU"/>
        </w:rPr>
      </w:pPr>
      <w:r w:rsidRPr="003443E8">
        <w:rPr>
          <w:rFonts w:ascii="Times New Roman" w:eastAsia="Times New Roman" w:hAnsi="Times New Roman" w:cs="Times New Roman"/>
          <w:sz w:val="24"/>
          <w:szCs w:val="24"/>
          <w:lang w:eastAsia="ru-RU"/>
        </w:rPr>
        <w:lastRenderedPageBreak/>
        <w:t xml:space="preserve">                                                                      Додаток до Положення</w:t>
      </w:r>
    </w:p>
    <w:p w14:paraId="7AC6A83C" w14:textId="77777777" w:rsidR="003443E8" w:rsidRPr="003443E8" w:rsidRDefault="003443E8" w:rsidP="003443E8">
      <w:pPr>
        <w:spacing w:after="0" w:line="240" w:lineRule="auto"/>
        <w:ind w:left="4248"/>
        <w:rPr>
          <w:rFonts w:ascii="Times New Roman" w:eastAsia="Times New Roman" w:hAnsi="Times New Roman" w:cs="Times New Roman"/>
          <w:sz w:val="24"/>
          <w:szCs w:val="24"/>
          <w:lang w:eastAsia="ru-RU"/>
        </w:rPr>
      </w:pPr>
      <w:r w:rsidRPr="003443E8">
        <w:rPr>
          <w:rFonts w:ascii="Times New Roman" w:eastAsia="Times New Roman" w:hAnsi="Times New Roman" w:cs="Times New Roman"/>
          <w:sz w:val="24"/>
          <w:szCs w:val="24"/>
          <w:lang w:eastAsia="ru-RU"/>
        </w:rPr>
        <w:t xml:space="preserve">Голові конкурсної комісії  конкурсу </w:t>
      </w:r>
    </w:p>
    <w:p w14:paraId="3230F810" w14:textId="77777777" w:rsidR="003443E8" w:rsidRPr="003443E8" w:rsidRDefault="003443E8" w:rsidP="003443E8">
      <w:pPr>
        <w:spacing w:after="0" w:line="240" w:lineRule="auto"/>
        <w:ind w:left="4248"/>
        <w:rPr>
          <w:rFonts w:ascii="Times New Roman" w:eastAsia="Times New Roman" w:hAnsi="Times New Roman" w:cs="Times New Roman"/>
          <w:sz w:val="24"/>
          <w:szCs w:val="24"/>
          <w:lang w:eastAsia="ru-RU"/>
        </w:rPr>
      </w:pPr>
      <w:r w:rsidRPr="003443E8">
        <w:rPr>
          <w:rFonts w:ascii="Times New Roman" w:eastAsia="Times New Roman" w:hAnsi="Times New Roman" w:cs="Times New Roman"/>
          <w:sz w:val="24"/>
          <w:szCs w:val="24"/>
          <w:lang w:eastAsia="ru-RU"/>
        </w:rPr>
        <w:t xml:space="preserve">з визначення офіційної символіки </w:t>
      </w:r>
    </w:p>
    <w:p w14:paraId="1BA957CE" w14:textId="77777777" w:rsidR="003443E8" w:rsidRPr="003443E8" w:rsidRDefault="003443E8" w:rsidP="003443E8">
      <w:pPr>
        <w:spacing w:after="0" w:line="240" w:lineRule="auto"/>
        <w:ind w:left="4248"/>
        <w:rPr>
          <w:rFonts w:ascii="Times New Roman" w:eastAsia="Times New Roman" w:hAnsi="Times New Roman" w:cs="Times New Roman"/>
          <w:sz w:val="24"/>
          <w:szCs w:val="24"/>
          <w:lang w:eastAsia="ru-RU"/>
        </w:rPr>
      </w:pPr>
      <w:r w:rsidRPr="003443E8">
        <w:rPr>
          <w:rFonts w:ascii="Times New Roman" w:eastAsia="Times New Roman" w:hAnsi="Times New Roman" w:cs="Times New Roman"/>
          <w:sz w:val="24"/>
          <w:szCs w:val="24"/>
          <w:lang w:eastAsia="ru-RU"/>
        </w:rPr>
        <w:t>Сіверської міської територіальної громади,</w:t>
      </w:r>
    </w:p>
    <w:p w14:paraId="4A9A3315" w14:textId="77777777" w:rsidR="003443E8" w:rsidRPr="003443E8" w:rsidRDefault="003443E8" w:rsidP="003443E8">
      <w:pPr>
        <w:spacing w:after="0" w:line="240" w:lineRule="auto"/>
        <w:jc w:val="right"/>
        <w:rPr>
          <w:rFonts w:ascii="Times New Roman" w:eastAsia="Times New Roman" w:hAnsi="Times New Roman" w:cs="Times New Roman"/>
          <w:sz w:val="18"/>
          <w:szCs w:val="18"/>
          <w:lang w:eastAsia="ru-RU"/>
        </w:rPr>
      </w:pPr>
      <w:r w:rsidRPr="003443E8">
        <w:rPr>
          <w:rFonts w:ascii="Times New Roman" w:eastAsia="Times New Roman" w:hAnsi="Times New Roman" w:cs="Times New Roman"/>
          <w:sz w:val="26"/>
          <w:szCs w:val="26"/>
          <w:lang w:eastAsia="ru-RU"/>
        </w:rPr>
        <w:t>________________________________________</w:t>
      </w:r>
    </w:p>
    <w:p w14:paraId="18A67DC7" w14:textId="77777777" w:rsidR="003443E8" w:rsidRPr="003443E8" w:rsidRDefault="003443E8" w:rsidP="003443E8">
      <w:pPr>
        <w:spacing w:after="0" w:line="240" w:lineRule="auto"/>
        <w:ind w:left="2832" w:firstLine="708"/>
        <w:jc w:val="center"/>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18"/>
          <w:szCs w:val="18"/>
          <w:lang w:eastAsia="ru-RU"/>
        </w:rPr>
        <w:t>(ПІБ)</w:t>
      </w:r>
    </w:p>
    <w:p w14:paraId="46340A44" w14:textId="77777777" w:rsidR="003443E8" w:rsidRPr="003443E8" w:rsidRDefault="003443E8" w:rsidP="003443E8">
      <w:pPr>
        <w:spacing w:after="0" w:line="240" w:lineRule="auto"/>
        <w:ind w:left="2832" w:firstLine="708"/>
        <w:jc w:val="center"/>
        <w:rPr>
          <w:rFonts w:ascii="Times New Roman" w:eastAsia="Times New Roman" w:hAnsi="Times New Roman" w:cs="Times New Roman"/>
          <w:sz w:val="18"/>
          <w:szCs w:val="18"/>
          <w:lang w:eastAsia="ru-RU"/>
        </w:rPr>
      </w:pPr>
      <w:r w:rsidRPr="003443E8">
        <w:rPr>
          <w:rFonts w:ascii="Times New Roman" w:eastAsia="Times New Roman" w:hAnsi="Times New Roman" w:cs="Times New Roman"/>
          <w:sz w:val="26"/>
          <w:szCs w:val="26"/>
          <w:lang w:eastAsia="ru-RU"/>
        </w:rPr>
        <w:t xml:space="preserve">         _______________________________________</w:t>
      </w:r>
    </w:p>
    <w:p w14:paraId="557ABDC6" w14:textId="77777777" w:rsidR="003443E8" w:rsidRPr="003443E8" w:rsidRDefault="003443E8" w:rsidP="003443E8">
      <w:pPr>
        <w:spacing w:after="0" w:line="240" w:lineRule="auto"/>
        <w:ind w:left="2832" w:firstLine="708"/>
        <w:jc w:val="center"/>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18"/>
          <w:szCs w:val="18"/>
          <w:lang w:eastAsia="ru-RU"/>
        </w:rPr>
        <w:t>(місце проживання)</w:t>
      </w:r>
    </w:p>
    <w:p w14:paraId="60CF446C" w14:textId="77777777" w:rsidR="003443E8" w:rsidRPr="003443E8" w:rsidRDefault="003443E8" w:rsidP="003443E8">
      <w:pPr>
        <w:spacing w:after="0" w:line="240" w:lineRule="auto"/>
        <w:ind w:left="2832" w:firstLine="708"/>
        <w:jc w:val="right"/>
        <w:rPr>
          <w:rFonts w:ascii="Times New Roman" w:eastAsia="Times New Roman" w:hAnsi="Times New Roman" w:cs="Times New Roman"/>
          <w:sz w:val="18"/>
          <w:szCs w:val="18"/>
          <w:lang w:eastAsia="ru-RU"/>
        </w:rPr>
      </w:pPr>
      <w:r w:rsidRPr="003443E8">
        <w:rPr>
          <w:rFonts w:ascii="Times New Roman" w:eastAsia="Times New Roman" w:hAnsi="Times New Roman" w:cs="Times New Roman"/>
          <w:sz w:val="26"/>
          <w:szCs w:val="26"/>
          <w:lang w:eastAsia="ru-RU"/>
        </w:rPr>
        <w:t>________________________________________</w:t>
      </w:r>
    </w:p>
    <w:p w14:paraId="0A80C7DE" w14:textId="77777777" w:rsidR="003443E8" w:rsidRPr="003443E8" w:rsidRDefault="003443E8" w:rsidP="003443E8">
      <w:pPr>
        <w:spacing w:after="0" w:line="240" w:lineRule="auto"/>
        <w:ind w:left="2832" w:firstLine="708"/>
        <w:jc w:val="right"/>
        <w:rPr>
          <w:rFonts w:ascii="Times New Roman" w:eastAsia="Times New Roman" w:hAnsi="Times New Roman" w:cs="Times New Roman"/>
          <w:sz w:val="18"/>
          <w:szCs w:val="18"/>
          <w:lang w:eastAsia="ru-RU"/>
        </w:rPr>
      </w:pPr>
    </w:p>
    <w:p w14:paraId="098040F4" w14:textId="77777777" w:rsidR="003443E8" w:rsidRPr="003443E8" w:rsidRDefault="003443E8" w:rsidP="003443E8">
      <w:pPr>
        <w:spacing w:after="0" w:line="240" w:lineRule="auto"/>
        <w:ind w:left="2832" w:firstLine="708"/>
        <w:jc w:val="right"/>
        <w:rPr>
          <w:rFonts w:ascii="Times New Roman" w:eastAsia="Times New Roman" w:hAnsi="Times New Roman" w:cs="Times New Roman"/>
          <w:sz w:val="18"/>
          <w:szCs w:val="18"/>
          <w:lang w:eastAsia="ru-RU"/>
        </w:rPr>
      </w:pPr>
      <w:r w:rsidRPr="003443E8">
        <w:rPr>
          <w:rFonts w:ascii="Times New Roman" w:eastAsia="Times New Roman" w:hAnsi="Times New Roman" w:cs="Times New Roman"/>
          <w:sz w:val="26"/>
          <w:szCs w:val="26"/>
          <w:lang w:eastAsia="ru-RU"/>
        </w:rPr>
        <w:t>________________________________________</w:t>
      </w:r>
    </w:p>
    <w:p w14:paraId="1848980D" w14:textId="77777777" w:rsidR="003443E8" w:rsidRPr="003443E8" w:rsidRDefault="003443E8" w:rsidP="003443E8">
      <w:pPr>
        <w:spacing w:after="0" w:line="240" w:lineRule="auto"/>
        <w:ind w:left="2832" w:firstLine="708"/>
        <w:jc w:val="center"/>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18"/>
          <w:szCs w:val="18"/>
          <w:lang w:eastAsia="ru-RU"/>
        </w:rPr>
        <w:t>(контактний телефон)</w:t>
      </w:r>
    </w:p>
    <w:p w14:paraId="33FDE22C" w14:textId="77777777" w:rsidR="003443E8" w:rsidRPr="003443E8" w:rsidRDefault="003443E8" w:rsidP="003443E8">
      <w:pPr>
        <w:spacing w:after="0" w:line="240" w:lineRule="auto"/>
        <w:ind w:left="2832" w:firstLine="708"/>
        <w:jc w:val="right"/>
        <w:rPr>
          <w:rFonts w:ascii="Times New Roman" w:eastAsia="Times New Roman" w:hAnsi="Times New Roman" w:cs="Times New Roman"/>
          <w:sz w:val="18"/>
          <w:szCs w:val="18"/>
          <w:lang w:eastAsia="ru-RU"/>
        </w:rPr>
      </w:pPr>
      <w:r w:rsidRPr="003443E8">
        <w:rPr>
          <w:rFonts w:ascii="Times New Roman" w:eastAsia="Times New Roman" w:hAnsi="Times New Roman" w:cs="Times New Roman"/>
          <w:sz w:val="26"/>
          <w:szCs w:val="26"/>
          <w:lang w:eastAsia="ru-RU"/>
        </w:rPr>
        <w:t>________________________________________</w:t>
      </w:r>
    </w:p>
    <w:p w14:paraId="2DDA7559" w14:textId="77777777" w:rsidR="003443E8" w:rsidRPr="003443E8" w:rsidRDefault="003443E8" w:rsidP="003443E8">
      <w:pPr>
        <w:spacing w:after="0" w:line="240" w:lineRule="auto"/>
        <w:ind w:left="2832" w:firstLine="708"/>
        <w:jc w:val="center"/>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18"/>
          <w:szCs w:val="18"/>
          <w:lang w:eastAsia="ru-RU"/>
        </w:rPr>
        <w:t>(електрона пошта)</w:t>
      </w:r>
    </w:p>
    <w:p w14:paraId="30D49620" w14:textId="77777777" w:rsidR="003443E8" w:rsidRPr="003443E8" w:rsidRDefault="003443E8" w:rsidP="003443E8">
      <w:pPr>
        <w:spacing w:after="0" w:line="240" w:lineRule="auto"/>
        <w:jc w:val="center"/>
        <w:rPr>
          <w:rFonts w:ascii="Times New Roman" w:eastAsia="Times New Roman" w:hAnsi="Times New Roman" w:cs="Times New Roman"/>
          <w:sz w:val="24"/>
          <w:szCs w:val="24"/>
          <w:lang w:eastAsia="ru-RU"/>
        </w:rPr>
      </w:pPr>
      <w:r w:rsidRPr="003443E8">
        <w:rPr>
          <w:rFonts w:ascii="Times New Roman" w:eastAsia="Times New Roman" w:hAnsi="Times New Roman" w:cs="Times New Roman"/>
          <w:sz w:val="24"/>
          <w:szCs w:val="24"/>
          <w:lang w:eastAsia="ru-RU"/>
        </w:rPr>
        <w:t>ЗАЯВКА</w:t>
      </w:r>
    </w:p>
    <w:p w14:paraId="66900557" w14:textId="77777777" w:rsidR="003443E8" w:rsidRPr="003443E8" w:rsidRDefault="003443E8" w:rsidP="003443E8">
      <w:pPr>
        <w:spacing w:after="0" w:line="240" w:lineRule="auto"/>
        <w:jc w:val="center"/>
        <w:rPr>
          <w:rFonts w:ascii="Times New Roman" w:eastAsia="Times New Roman" w:hAnsi="Times New Roman" w:cs="Times New Roman"/>
          <w:sz w:val="24"/>
          <w:szCs w:val="24"/>
          <w:lang w:eastAsia="ru-RU"/>
        </w:rPr>
      </w:pPr>
      <w:r w:rsidRPr="003443E8">
        <w:rPr>
          <w:rFonts w:ascii="Times New Roman" w:eastAsia="Times New Roman" w:hAnsi="Times New Roman" w:cs="Times New Roman"/>
          <w:sz w:val="24"/>
          <w:szCs w:val="24"/>
          <w:lang w:eastAsia="ru-RU"/>
        </w:rPr>
        <w:t>на участь у конкурсі на створення офіційної символіки</w:t>
      </w:r>
    </w:p>
    <w:p w14:paraId="3E29D1E4" w14:textId="77777777" w:rsidR="003443E8" w:rsidRPr="003443E8" w:rsidRDefault="003443E8" w:rsidP="003443E8">
      <w:pPr>
        <w:spacing w:after="0" w:line="240" w:lineRule="auto"/>
        <w:jc w:val="center"/>
        <w:rPr>
          <w:rFonts w:ascii="Times New Roman" w:eastAsia="Times New Roman" w:hAnsi="Times New Roman" w:cs="Times New Roman"/>
          <w:sz w:val="24"/>
          <w:szCs w:val="24"/>
          <w:lang w:eastAsia="ru-RU"/>
        </w:rPr>
      </w:pPr>
      <w:r w:rsidRPr="003443E8">
        <w:rPr>
          <w:rFonts w:ascii="Times New Roman" w:eastAsia="Times New Roman" w:hAnsi="Times New Roman" w:cs="Times New Roman"/>
          <w:sz w:val="24"/>
          <w:szCs w:val="24"/>
          <w:lang w:eastAsia="ru-RU"/>
        </w:rPr>
        <w:t>Сіверської міської територіальної громади </w:t>
      </w:r>
    </w:p>
    <w:p w14:paraId="6565F842" w14:textId="77777777" w:rsidR="003443E8" w:rsidRPr="003443E8" w:rsidRDefault="003443E8" w:rsidP="003443E8">
      <w:pPr>
        <w:spacing w:after="0" w:line="240" w:lineRule="auto"/>
        <w:rPr>
          <w:rFonts w:ascii="Times New Roman" w:eastAsia="Times New Roman" w:hAnsi="Times New Roman" w:cs="Times New Roman"/>
          <w:sz w:val="26"/>
          <w:szCs w:val="26"/>
          <w:lang w:eastAsia="ru-RU"/>
        </w:rPr>
      </w:pPr>
    </w:p>
    <w:p w14:paraId="13F1F36A" w14:textId="77777777" w:rsidR="003443E8" w:rsidRPr="003443E8" w:rsidRDefault="003443E8" w:rsidP="003443E8">
      <w:pPr>
        <w:spacing w:after="0" w:line="240" w:lineRule="auto"/>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Прошу мені допустити мене до участі у конкурсі</w:t>
      </w:r>
    </w:p>
    <w:p w14:paraId="4413F184" w14:textId="77777777" w:rsidR="003443E8" w:rsidRPr="003443E8" w:rsidRDefault="003443E8" w:rsidP="003443E8">
      <w:pPr>
        <w:spacing w:after="0" w:line="240" w:lineRule="auto"/>
        <w:rPr>
          <w:rFonts w:ascii="Times New Roman" w:eastAsia="Times New Roman" w:hAnsi="Times New Roman" w:cs="Times New Roman"/>
          <w:sz w:val="26"/>
          <w:szCs w:val="26"/>
          <w:lang w:eastAsia="ru-RU"/>
        </w:rPr>
      </w:pPr>
    </w:p>
    <w:p w14:paraId="4C251DC8" w14:textId="77777777" w:rsidR="003443E8" w:rsidRPr="003443E8" w:rsidRDefault="003443E8" w:rsidP="003443E8">
      <w:pPr>
        <w:spacing w:after="0" w:line="240" w:lineRule="auto"/>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w:t>
      </w:r>
      <w:r w:rsidRPr="003443E8">
        <w:rPr>
          <w:rFonts w:ascii="Times New Roman" w:eastAsia="Times New Roman" w:hAnsi="Times New Roman" w:cs="Times New Roman"/>
          <w:sz w:val="26"/>
          <w:szCs w:val="26"/>
          <w:lang w:eastAsia="ru-RU"/>
        </w:rPr>
        <w:tab/>
        <w:t>зі створення ескізу герба та прапора територіальної громади</w:t>
      </w:r>
    </w:p>
    <w:p w14:paraId="46F470C6" w14:textId="77777777" w:rsidR="003443E8" w:rsidRPr="003443E8" w:rsidRDefault="003443E8" w:rsidP="003443E8">
      <w:pPr>
        <w:spacing w:after="0" w:line="240" w:lineRule="auto"/>
        <w:rPr>
          <w:rFonts w:ascii="Times New Roman" w:eastAsia="Times New Roman" w:hAnsi="Times New Roman" w:cs="Times New Roman"/>
          <w:sz w:val="26"/>
          <w:szCs w:val="26"/>
          <w:lang w:eastAsia="ru-RU"/>
        </w:rPr>
      </w:pPr>
    </w:p>
    <w:p w14:paraId="2A974415" w14:textId="77777777" w:rsidR="003443E8" w:rsidRPr="003443E8" w:rsidRDefault="003443E8" w:rsidP="003443E8">
      <w:pPr>
        <w:spacing w:after="0" w:line="240" w:lineRule="auto"/>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w:t>
      </w:r>
      <w:r w:rsidRPr="003443E8">
        <w:rPr>
          <w:rFonts w:ascii="Times New Roman" w:eastAsia="Times New Roman" w:hAnsi="Times New Roman" w:cs="Times New Roman"/>
          <w:sz w:val="26"/>
          <w:szCs w:val="26"/>
          <w:lang w:eastAsia="ru-RU"/>
        </w:rPr>
        <w:tab/>
        <w:t>з написання тексту та музики гімну територіальної громади</w:t>
      </w:r>
    </w:p>
    <w:p w14:paraId="081B9F8A" w14:textId="77777777" w:rsidR="003443E8" w:rsidRPr="003443E8" w:rsidRDefault="003443E8" w:rsidP="003443E8">
      <w:pPr>
        <w:spacing w:after="0" w:line="240" w:lineRule="auto"/>
        <w:rPr>
          <w:rFonts w:ascii="Times New Roman" w:eastAsia="Times New Roman" w:hAnsi="Times New Roman" w:cs="Times New Roman"/>
          <w:sz w:val="26"/>
          <w:szCs w:val="26"/>
          <w:lang w:eastAsia="ru-RU"/>
        </w:rPr>
      </w:pPr>
    </w:p>
    <w:p w14:paraId="26C436AB" w14:textId="77777777" w:rsidR="003443E8" w:rsidRPr="003443E8" w:rsidRDefault="003443E8" w:rsidP="003443E8">
      <w:pPr>
        <w:spacing w:after="0" w:line="240" w:lineRule="auto"/>
        <w:rPr>
          <w:rFonts w:ascii="Times New Roman" w:eastAsia="Times New Roman" w:hAnsi="Times New Roman" w:cs="Times New Roman"/>
          <w:sz w:val="26"/>
          <w:szCs w:val="26"/>
          <w:lang w:eastAsia="ru-RU"/>
        </w:rPr>
      </w:pPr>
      <w:r w:rsidRPr="003443E8">
        <w:rPr>
          <w:rFonts w:ascii="Times New Roman" w:eastAsia="Times New Roman" w:hAnsi="Times New Roman" w:cs="Times New Roman"/>
          <w:sz w:val="26"/>
          <w:szCs w:val="26"/>
          <w:lang w:eastAsia="ru-RU"/>
        </w:rPr>
        <w:t>З умовами  проведення конкурсу на створення офіційної символіки</w:t>
      </w:r>
      <w:r w:rsidRPr="003443E8">
        <w:rPr>
          <w:rFonts w:ascii="Times New Roman" w:eastAsia="Times New Roman" w:hAnsi="Times New Roman" w:cs="Times New Roman"/>
          <w:bCs/>
          <w:sz w:val="26"/>
          <w:szCs w:val="26"/>
          <w:lang w:eastAsia="ru-RU"/>
        </w:rPr>
        <w:t xml:space="preserve"> </w:t>
      </w:r>
      <w:r w:rsidRPr="003443E8">
        <w:rPr>
          <w:rFonts w:ascii="Times New Roman" w:eastAsia="Times New Roman" w:hAnsi="Times New Roman" w:cs="Times New Roman"/>
          <w:sz w:val="26"/>
          <w:szCs w:val="26"/>
          <w:lang w:eastAsia="ru-RU"/>
        </w:rPr>
        <w:t>Сіверської міської територіальної громади  ознайомлений(-на)  та погоджуюсь.</w:t>
      </w:r>
    </w:p>
    <w:p w14:paraId="5072072D" w14:textId="77777777" w:rsidR="003443E8" w:rsidRPr="003443E8" w:rsidRDefault="003443E8" w:rsidP="003443E8">
      <w:pPr>
        <w:spacing w:after="0" w:line="240" w:lineRule="auto"/>
        <w:rPr>
          <w:rFonts w:ascii="Times New Roman" w:eastAsia="Times New Roman" w:hAnsi="Times New Roman" w:cs="Times New Roman"/>
          <w:sz w:val="26"/>
          <w:szCs w:val="26"/>
          <w:lang w:eastAsia="ru-RU"/>
        </w:rPr>
      </w:pPr>
    </w:p>
    <w:p w14:paraId="418A2702" w14:textId="77777777" w:rsidR="003443E8" w:rsidRPr="003443E8" w:rsidRDefault="003443E8" w:rsidP="003443E8">
      <w:pPr>
        <w:spacing w:after="0" w:line="240" w:lineRule="auto"/>
        <w:rPr>
          <w:rFonts w:ascii="Times New Roman" w:eastAsia="Times New Roman" w:hAnsi="Times New Roman" w:cs="Times New Roman"/>
          <w:sz w:val="18"/>
          <w:szCs w:val="18"/>
          <w:lang w:eastAsia="ru-RU"/>
        </w:rPr>
      </w:pPr>
      <w:r w:rsidRPr="003443E8">
        <w:rPr>
          <w:rFonts w:ascii="Times New Roman" w:eastAsia="Times New Roman" w:hAnsi="Times New Roman" w:cs="Times New Roman"/>
          <w:sz w:val="26"/>
          <w:szCs w:val="26"/>
          <w:lang w:eastAsia="ru-RU"/>
        </w:rPr>
        <w:t>______________</w:t>
      </w:r>
      <w:r w:rsidRPr="003443E8">
        <w:rPr>
          <w:rFonts w:ascii="Times New Roman" w:eastAsia="Times New Roman" w:hAnsi="Times New Roman" w:cs="Times New Roman"/>
          <w:sz w:val="26"/>
          <w:szCs w:val="26"/>
          <w:lang w:eastAsia="ru-RU"/>
        </w:rPr>
        <w:tab/>
      </w:r>
      <w:r w:rsidRPr="003443E8">
        <w:rPr>
          <w:rFonts w:ascii="Times New Roman" w:eastAsia="Times New Roman" w:hAnsi="Times New Roman" w:cs="Times New Roman"/>
          <w:sz w:val="26"/>
          <w:szCs w:val="26"/>
          <w:lang w:eastAsia="ru-RU"/>
        </w:rPr>
        <w:tab/>
      </w:r>
      <w:r w:rsidRPr="003443E8">
        <w:rPr>
          <w:rFonts w:ascii="Times New Roman" w:eastAsia="Times New Roman" w:hAnsi="Times New Roman" w:cs="Times New Roman"/>
          <w:sz w:val="26"/>
          <w:szCs w:val="26"/>
          <w:lang w:eastAsia="ru-RU"/>
        </w:rPr>
        <w:tab/>
        <w:t>_____________</w:t>
      </w:r>
      <w:r w:rsidRPr="003443E8">
        <w:rPr>
          <w:rFonts w:ascii="Times New Roman" w:eastAsia="Times New Roman" w:hAnsi="Times New Roman" w:cs="Times New Roman"/>
          <w:sz w:val="26"/>
          <w:szCs w:val="26"/>
          <w:lang w:eastAsia="ru-RU"/>
        </w:rPr>
        <w:tab/>
      </w:r>
      <w:r w:rsidRPr="003443E8">
        <w:rPr>
          <w:rFonts w:ascii="Times New Roman" w:eastAsia="Times New Roman" w:hAnsi="Times New Roman" w:cs="Times New Roman"/>
          <w:sz w:val="26"/>
          <w:szCs w:val="26"/>
          <w:lang w:eastAsia="ru-RU"/>
        </w:rPr>
        <w:tab/>
        <w:t>___________</w:t>
      </w:r>
    </w:p>
    <w:p w14:paraId="0931FD0C" w14:textId="2F696F40" w:rsidR="003443E8" w:rsidRPr="0091162A" w:rsidRDefault="003443E8" w:rsidP="0091162A">
      <w:pPr>
        <w:spacing w:after="0" w:line="240" w:lineRule="auto"/>
        <w:ind w:firstLine="708"/>
        <w:rPr>
          <w:rFonts w:ascii="Times New Roman" w:eastAsia="Times New Roman" w:hAnsi="Times New Roman" w:cs="Times New Roman"/>
          <w:sz w:val="18"/>
          <w:szCs w:val="18"/>
          <w:lang w:eastAsia="ru-RU"/>
        </w:rPr>
      </w:pPr>
      <w:r w:rsidRPr="003443E8">
        <w:rPr>
          <w:rFonts w:ascii="Times New Roman" w:eastAsia="Times New Roman" w:hAnsi="Times New Roman" w:cs="Times New Roman"/>
          <w:sz w:val="18"/>
          <w:szCs w:val="18"/>
          <w:lang w:eastAsia="ru-RU"/>
        </w:rPr>
        <w:t>дата</w:t>
      </w:r>
      <w:r w:rsidRPr="003443E8">
        <w:rPr>
          <w:rFonts w:ascii="Times New Roman" w:eastAsia="Times New Roman" w:hAnsi="Times New Roman" w:cs="Times New Roman"/>
          <w:sz w:val="18"/>
          <w:szCs w:val="18"/>
          <w:lang w:eastAsia="ru-RU"/>
        </w:rPr>
        <w:tab/>
      </w:r>
      <w:r w:rsidRPr="003443E8">
        <w:rPr>
          <w:rFonts w:ascii="Times New Roman" w:eastAsia="Times New Roman" w:hAnsi="Times New Roman" w:cs="Times New Roman"/>
          <w:sz w:val="18"/>
          <w:szCs w:val="18"/>
          <w:lang w:eastAsia="ru-RU"/>
        </w:rPr>
        <w:tab/>
      </w:r>
      <w:r w:rsidRPr="003443E8">
        <w:rPr>
          <w:rFonts w:ascii="Times New Roman" w:eastAsia="Times New Roman" w:hAnsi="Times New Roman" w:cs="Times New Roman"/>
          <w:sz w:val="18"/>
          <w:szCs w:val="18"/>
          <w:lang w:eastAsia="ru-RU"/>
        </w:rPr>
        <w:tab/>
      </w:r>
      <w:r w:rsidRPr="003443E8">
        <w:rPr>
          <w:rFonts w:ascii="Times New Roman" w:eastAsia="Times New Roman" w:hAnsi="Times New Roman" w:cs="Times New Roman"/>
          <w:sz w:val="18"/>
          <w:szCs w:val="18"/>
          <w:lang w:eastAsia="ru-RU"/>
        </w:rPr>
        <w:tab/>
      </w:r>
      <w:r w:rsidRPr="003443E8">
        <w:rPr>
          <w:rFonts w:ascii="Times New Roman" w:eastAsia="Times New Roman" w:hAnsi="Times New Roman" w:cs="Times New Roman"/>
          <w:sz w:val="18"/>
          <w:szCs w:val="18"/>
          <w:lang w:eastAsia="ru-RU"/>
        </w:rPr>
        <w:tab/>
        <w:t>підпис</w:t>
      </w:r>
      <w:r w:rsidRPr="003443E8">
        <w:rPr>
          <w:rFonts w:ascii="Times New Roman" w:eastAsia="Times New Roman" w:hAnsi="Times New Roman" w:cs="Times New Roman"/>
          <w:sz w:val="18"/>
          <w:szCs w:val="18"/>
          <w:lang w:eastAsia="ru-RU"/>
        </w:rPr>
        <w:tab/>
      </w:r>
      <w:r w:rsidRPr="003443E8">
        <w:rPr>
          <w:rFonts w:ascii="Times New Roman" w:eastAsia="Times New Roman" w:hAnsi="Times New Roman" w:cs="Times New Roman"/>
          <w:sz w:val="18"/>
          <w:szCs w:val="18"/>
          <w:lang w:eastAsia="ru-RU"/>
        </w:rPr>
        <w:tab/>
      </w:r>
      <w:r w:rsidRPr="003443E8">
        <w:rPr>
          <w:rFonts w:ascii="Times New Roman" w:eastAsia="Times New Roman" w:hAnsi="Times New Roman" w:cs="Times New Roman"/>
          <w:sz w:val="18"/>
          <w:szCs w:val="18"/>
          <w:lang w:eastAsia="ru-RU"/>
        </w:rPr>
        <w:tab/>
        <w:t>прізвище, ініціали</w:t>
      </w:r>
    </w:p>
    <w:p w14:paraId="5DC56E87" w14:textId="77777777" w:rsidR="003443E8" w:rsidRPr="003443E8" w:rsidRDefault="003443E8" w:rsidP="003443E8">
      <w:pPr>
        <w:spacing w:after="0" w:line="240" w:lineRule="auto"/>
        <w:rPr>
          <w:rFonts w:ascii="Times New Roman" w:eastAsia="Times New Roman" w:hAnsi="Times New Roman" w:cs="Times New Roman"/>
          <w:sz w:val="24"/>
          <w:szCs w:val="24"/>
          <w:lang w:eastAsia="ru-RU"/>
        </w:rPr>
      </w:pPr>
    </w:p>
    <w:p w14:paraId="7A2E2195" w14:textId="77777777" w:rsidR="003443E8" w:rsidRPr="003443E8" w:rsidRDefault="003443E8" w:rsidP="003443E8">
      <w:pPr>
        <w:spacing w:after="0" w:line="240" w:lineRule="auto"/>
        <w:rPr>
          <w:rFonts w:ascii="Times New Roman" w:eastAsia="Times New Roman" w:hAnsi="Times New Roman" w:cs="Times New Roman"/>
          <w:sz w:val="24"/>
          <w:szCs w:val="24"/>
          <w:lang w:eastAsia="ru-RU"/>
        </w:rPr>
      </w:pPr>
    </w:p>
    <w:p w14:paraId="56CB4A96" w14:textId="298F8461" w:rsidR="003443E8" w:rsidRDefault="003443E8" w:rsidP="003443E8">
      <w:pPr>
        <w:spacing w:after="0" w:line="240" w:lineRule="auto"/>
        <w:rPr>
          <w:rFonts w:ascii="Times New Roman" w:eastAsia="Times New Roman" w:hAnsi="Times New Roman" w:cs="Times New Roman"/>
          <w:sz w:val="24"/>
          <w:szCs w:val="24"/>
          <w:lang w:eastAsia="ru-RU"/>
        </w:rPr>
      </w:pPr>
    </w:p>
    <w:p w14:paraId="01D65343" w14:textId="1644D289" w:rsidR="0091162A" w:rsidRDefault="0091162A" w:rsidP="003443E8">
      <w:pPr>
        <w:spacing w:after="0" w:line="240" w:lineRule="auto"/>
        <w:rPr>
          <w:rFonts w:ascii="Times New Roman" w:eastAsia="Times New Roman" w:hAnsi="Times New Roman" w:cs="Times New Roman"/>
          <w:sz w:val="24"/>
          <w:szCs w:val="24"/>
          <w:lang w:eastAsia="ru-RU"/>
        </w:rPr>
      </w:pPr>
    </w:p>
    <w:p w14:paraId="694D9727" w14:textId="60ACABA7" w:rsidR="0091162A" w:rsidRDefault="0091162A" w:rsidP="003443E8">
      <w:pPr>
        <w:spacing w:after="0" w:line="240" w:lineRule="auto"/>
        <w:rPr>
          <w:rFonts w:ascii="Times New Roman" w:eastAsia="Times New Roman" w:hAnsi="Times New Roman" w:cs="Times New Roman"/>
          <w:sz w:val="24"/>
          <w:szCs w:val="24"/>
          <w:lang w:eastAsia="ru-RU"/>
        </w:rPr>
      </w:pPr>
    </w:p>
    <w:p w14:paraId="5B420281" w14:textId="0E66EABB" w:rsidR="0091162A" w:rsidRDefault="0091162A" w:rsidP="003443E8">
      <w:pPr>
        <w:spacing w:after="0" w:line="240" w:lineRule="auto"/>
        <w:rPr>
          <w:rFonts w:ascii="Times New Roman" w:eastAsia="Times New Roman" w:hAnsi="Times New Roman" w:cs="Times New Roman"/>
          <w:sz w:val="24"/>
          <w:szCs w:val="24"/>
          <w:lang w:eastAsia="ru-RU"/>
        </w:rPr>
      </w:pPr>
    </w:p>
    <w:p w14:paraId="1D47AF93" w14:textId="62275140" w:rsidR="0091162A" w:rsidRDefault="0091162A" w:rsidP="003443E8">
      <w:pPr>
        <w:spacing w:after="0" w:line="240" w:lineRule="auto"/>
        <w:rPr>
          <w:rFonts w:ascii="Times New Roman" w:eastAsia="Times New Roman" w:hAnsi="Times New Roman" w:cs="Times New Roman"/>
          <w:sz w:val="24"/>
          <w:szCs w:val="24"/>
          <w:lang w:eastAsia="ru-RU"/>
        </w:rPr>
      </w:pPr>
    </w:p>
    <w:p w14:paraId="1964DC98" w14:textId="4D6F6C9D" w:rsidR="0091162A" w:rsidRDefault="0091162A" w:rsidP="003443E8">
      <w:pPr>
        <w:spacing w:after="0" w:line="240" w:lineRule="auto"/>
        <w:rPr>
          <w:rFonts w:ascii="Times New Roman" w:eastAsia="Times New Roman" w:hAnsi="Times New Roman" w:cs="Times New Roman"/>
          <w:sz w:val="24"/>
          <w:szCs w:val="24"/>
          <w:lang w:eastAsia="ru-RU"/>
        </w:rPr>
      </w:pPr>
    </w:p>
    <w:p w14:paraId="46A6A21E" w14:textId="01A64600" w:rsidR="0091162A" w:rsidRDefault="0091162A" w:rsidP="003443E8">
      <w:pPr>
        <w:spacing w:after="0" w:line="240" w:lineRule="auto"/>
        <w:rPr>
          <w:rFonts w:ascii="Times New Roman" w:eastAsia="Times New Roman" w:hAnsi="Times New Roman" w:cs="Times New Roman"/>
          <w:sz w:val="24"/>
          <w:szCs w:val="24"/>
          <w:lang w:eastAsia="ru-RU"/>
        </w:rPr>
      </w:pPr>
    </w:p>
    <w:p w14:paraId="62D80D18" w14:textId="157B3A2C" w:rsidR="0091162A" w:rsidRDefault="0091162A" w:rsidP="003443E8">
      <w:pPr>
        <w:spacing w:after="0" w:line="240" w:lineRule="auto"/>
        <w:rPr>
          <w:rFonts w:ascii="Times New Roman" w:eastAsia="Times New Roman" w:hAnsi="Times New Roman" w:cs="Times New Roman"/>
          <w:sz w:val="24"/>
          <w:szCs w:val="24"/>
          <w:lang w:eastAsia="ru-RU"/>
        </w:rPr>
      </w:pPr>
    </w:p>
    <w:p w14:paraId="337370DE" w14:textId="6EBDC80B" w:rsidR="0091162A" w:rsidRDefault="0091162A" w:rsidP="003443E8">
      <w:pPr>
        <w:spacing w:after="0" w:line="240" w:lineRule="auto"/>
        <w:rPr>
          <w:rFonts w:ascii="Times New Roman" w:eastAsia="Times New Roman" w:hAnsi="Times New Roman" w:cs="Times New Roman"/>
          <w:sz w:val="24"/>
          <w:szCs w:val="24"/>
          <w:lang w:eastAsia="ru-RU"/>
        </w:rPr>
      </w:pPr>
    </w:p>
    <w:p w14:paraId="01B02E35" w14:textId="5EE9636B" w:rsidR="0091162A" w:rsidRDefault="0091162A" w:rsidP="003443E8">
      <w:pPr>
        <w:spacing w:after="0" w:line="240" w:lineRule="auto"/>
        <w:rPr>
          <w:rFonts w:ascii="Times New Roman" w:eastAsia="Times New Roman" w:hAnsi="Times New Roman" w:cs="Times New Roman"/>
          <w:sz w:val="24"/>
          <w:szCs w:val="24"/>
          <w:lang w:eastAsia="ru-RU"/>
        </w:rPr>
      </w:pPr>
    </w:p>
    <w:p w14:paraId="3A97FA9B" w14:textId="7375EB04" w:rsidR="0091162A" w:rsidRDefault="0091162A" w:rsidP="003443E8">
      <w:pPr>
        <w:spacing w:after="0" w:line="240" w:lineRule="auto"/>
        <w:rPr>
          <w:rFonts w:ascii="Times New Roman" w:eastAsia="Times New Roman" w:hAnsi="Times New Roman" w:cs="Times New Roman"/>
          <w:sz w:val="24"/>
          <w:szCs w:val="24"/>
          <w:lang w:eastAsia="ru-RU"/>
        </w:rPr>
      </w:pPr>
    </w:p>
    <w:p w14:paraId="0DC5E913" w14:textId="7C8B31AD" w:rsidR="0091162A" w:rsidRDefault="0091162A" w:rsidP="003443E8">
      <w:pPr>
        <w:spacing w:after="0" w:line="240" w:lineRule="auto"/>
        <w:rPr>
          <w:rFonts w:ascii="Times New Roman" w:eastAsia="Times New Roman" w:hAnsi="Times New Roman" w:cs="Times New Roman"/>
          <w:sz w:val="24"/>
          <w:szCs w:val="24"/>
          <w:lang w:eastAsia="ru-RU"/>
        </w:rPr>
      </w:pPr>
    </w:p>
    <w:p w14:paraId="02FDA766" w14:textId="580B96BF" w:rsidR="0091162A" w:rsidRDefault="0091162A" w:rsidP="003443E8">
      <w:pPr>
        <w:spacing w:after="0" w:line="240" w:lineRule="auto"/>
        <w:rPr>
          <w:rFonts w:ascii="Times New Roman" w:eastAsia="Times New Roman" w:hAnsi="Times New Roman" w:cs="Times New Roman"/>
          <w:sz w:val="24"/>
          <w:szCs w:val="24"/>
          <w:lang w:eastAsia="ru-RU"/>
        </w:rPr>
      </w:pPr>
    </w:p>
    <w:p w14:paraId="4FA2FB0C" w14:textId="3A85EE26" w:rsidR="0091162A" w:rsidRDefault="0091162A" w:rsidP="003443E8">
      <w:pPr>
        <w:spacing w:after="0" w:line="240" w:lineRule="auto"/>
        <w:rPr>
          <w:rFonts w:ascii="Times New Roman" w:eastAsia="Times New Roman" w:hAnsi="Times New Roman" w:cs="Times New Roman"/>
          <w:sz w:val="24"/>
          <w:szCs w:val="24"/>
          <w:lang w:eastAsia="ru-RU"/>
        </w:rPr>
      </w:pPr>
    </w:p>
    <w:p w14:paraId="3F0E0C22" w14:textId="18F45683" w:rsidR="0091162A" w:rsidRDefault="0091162A" w:rsidP="003443E8">
      <w:pPr>
        <w:spacing w:after="0" w:line="240" w:lineRule="auto"/>
        <w:rPr>
          <w:rFonts w:ascii="Times New Roman" w:eastAsia="Times New Roman" w:hAnsi="Times New Roman" w:cs="Times New Roman"/>
          <w:sz w:val="24"/>
          <w:szCs w:val="24"/>
          <w:lang w:eastAsia="ru-RU"/>
        </w:rPr>
      </w:pPr>
    </w:p>
    <w:p w14:paraId="70A7911D" w14:textId="67770835" w:rsidR="0091162A" w:rsidRDefault="0091162A" w:rsidP="003443E8">
      <w:pPr>
        <w:spacing w:after="0" w:line="240" w:lineRule="auto"/>
        <w:rPr>
          <w:rFonts w:ascii="Times New Roman" w:eastAsia="Times New Roman" w:hAnsi="Times New Roman" w:cs="Times New Roman"/>
          <w:sz w:val="24"/>
          <w:szCs w:val="24"/>
          <w:lang w:eastAsia="ru-RU"/>
        </w:rPr>
      </w:pPr>
    </w:p>
    <w:p w14:paraId="5C82D110" w14:textId="219B3DAA" w:rsidR="0091162A" w:rsidRDefault="0091162A" w:rsidP="003443E8">
      <w:pPr>
        <w:spacing w:after="0" w:line="240" w:lineRule="auto"/>
        <w:rPr>
          <w:rFonts w:ascii="Times New Roman" w:eastAsia="Times New Roman" w:hAnsi="Times New Roman" w:cs="Times New Roman"/>
          <w:sz w:val="24"/>
          <w:szCs w:val="24"/>
          <w:lang w:eastAsia="ru-RU"/>
        </w:rPr>
      </w:pPr>
    </w:p>
    <w:p w14:paraId="5B9956FB" w14:textId="24AACC2D" w:rsidR="0091162A" w:rsidRDefault="0091162A" w:rsidP="003443E8">
      <w:pPr>
        <w:spacing w:after="0" w:line="240" w:lineRule="auto"/>
        <w:rPr>
          <w:rFonts w:ascii="Times New Roman" w:eastAsia="Times New Roman" w:hAnsi="Times New Roman" w:cs="Times New Roman"/>
          <w:sz w:val="24"/>
          <w:szCs w:val="24"/>
          <w:lang w:eastAsia="ru-RU"/>
        </w:rPr>
      </w:pPr>
    </w:p>
    <w:p w14:paraId="4767B0E4" w14:textId="6FF9ECCC" w:rsidR="0091162A" w:rsidRDefault="0091162A" w:rsidP="003443E8">
      <w:pPr>
        <w:spacing w:after="0" w:line="240" w:lineRule="auto"/>
        <w:rPr>
          <w:rFonts w:ascii="Times New Roman" w:eastAsia="Times New Roman" w:hAnsi="Times New Roman" w:cs="Times New Roman"/>
          <w:sz w:val="24"/>
          <w:szCs w:val="24"/>
          <w:lang w:eastAsia="ru-RU"/>
        </w:rPr>
      </w:pPr>
    </w:p>
    <w:p w14:paraId="61FE435F" w14:textId="726B77B0" w:rsidR="0091162A" w:rsidRDefault="0091162A" w:rsidP="003443E8">
      <w:pPr>
        <w:spacing w:after="0" w:line="240" w:lineRule="auto"/>
        <w:rPr>
          <w:rFonts w:ascii="Times New Roman" w:eastAsia="Times New Roman" w:hAnsi="Times New Roman" w:cs="Times New Roman"/>
          <w:sz w:val="24"/>
          <w:szCs w:val="24"/>
          <w:lang w:eastAsia="ru-RU"/>
        </w:rPr>
      </w:pPr>
    </w:p>
    <w:p w14:paraId="1FDB9586" w14:textId="77777777" w:rsidR="0091162A" w:rsidRPr="003443E8" w:rsidRDefault="0091162A" w:rsidP="003443E8">
      <w:pPr>
        <w:spacing w:after="0" w:line="240" w:lineRule="auto"/>
        <w:rPr>
          <w:rFonts w:ascii="Times New Roman" w:eastAsia="Times New Roman" w:hAnsi="Times New Roman" w:cs="Times New Roman"/>
          <w:sz w:val="24"/>
          <w:szCs w:val="24"/>
          <w:lang w:eastAsia="ru-RU"/>
        </w:rPr>
      </w:pPr>
    </w:p>
    <w:p w14:paraId="5B266B55" w14:textId="77777777" w:rsidR="003443E8" w:rsidRDefault="003443E8" w:rsidP="003443E8">
      <w:pPr>
        <w:shd w:val="clear" w:color="auto" w:fill="FFFFFF"/>
        <w:spacing w:after="0" w:line="240" w:lineRule="auto"/>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lastRenderedPageBreak/>
        <w:t>Про затвердження Положення про</w:t>
      </w:r>
    </w:p>
    <w:p w14:paraId="6BF07471" w14:textId="77777777" w:rsidR="003443E8" w:rsidRDefault="003443E8" w:rsidP="003443E8">
      <w:pPr>
        <w:shd w:val="clear" w:color="auto" w:fill="FFFFFF"/>
        <w:spacing w:after="0" w:line="240" w:lineRule="auto"/>
        <w:textAlignment w:val="baseline"/>
        <w:rPr>
          <w:rFonts w:ascii="Times New Roman" w:eastAsia="Times New Roman" w:hAnsi="Times New Roman" w:cs="Times New Roman"/>
          <w:color w:val="000000"/>
          <w:sz w:val="28"/>
          <w:szCs w:val="28"/>
          <w:bdr w:val="none" w:sz="0" w:space="0" w:color="auto" w:frame="1"/>
        </w:rPr>
      </w:pPr>
      <w:r w:rsidRPr="00F01FC0">
        <w:rPr>
          <w:rFonts w:ascii="Times New Roman" w:eastAsia="Times New Roman" w:hAnsi="Times New Roman" w:cs="Times New Roman"/>
          <w:color w:val="000000"/>
          <w:sz w:val="28"/>
          <w:szCs w:val="28"/>
          <w:bdr w:val="none" w:sz="0" w:space="0" w:color="auto" w:frame="1"/>
        </w:rPr>
        <w:t xml:space="preserve">«Громадську платформу </w:t>
      </w:r>
    </w:p>
    <w:p w14:paraId="02B007B8" w14:textId="77777777" w:rsidR="003443E8" w:rsidRDefault="003443E8" w:rsidP="003443E8">
      <w:pPr>
        <w:shd w:val="clear" w:color="auto" w:fill="FFFFFF"/>
        <w:spacing w:after="0" w:line="240" w:lineRule="auto"/>
        <w:textAlignment w:val="baseline"/>
        <w:rPr>
          <w:rFonts w:ascii="Times New Roman" w:eastAsia="Times New Roman" w:hAnsi="Times New Roman" w:cs="Times New Roman"/>
          <w:color w:val="000000"/>
          <w:sz w:val="28"/>
          <w:szCs w:val="28"/>
          <w:bdr w:val="none" w:sz="0" w:space="0" w:color="auto" w:frame="1"/>
        </w:rPr>
      </w:pPr>
      <w:r w:rsidRPr="00F01FC0">
        <w:rPr>
          <w:rFonts w:ascii="Times New Roman" w:eastAsia="Times New Roman" w:hAnsi="Times New Roman" w:cs="Times New Roman"/>
          <w:color w:val="000000"/>
          <w:sz w:val="28"/>
          <w:szCs w:val="28"/>
          <w:bdr w:val="none" w:sz="0" w:space="0" w:color="auto" w:frame="1"/>
        </w:rPr>
        <w:t>впливу на прийняття рішень</w:t>
      </w:r>
    </w:p>
    <w:p w14:paraId="3624CA47" w14:textId="77777777" w:rsidR="003443E8" w:rsidRPr="00F01FC0" w:rsidRDefault="003443E8" w:rsidP="003443E8">
      <w:pPr>
        <w:shd w:val="clear" w:color="auto" w:fill="FFFFFF"/>
        <w:spacing w:after="0" w:line="240" w:lineRule="auto"/>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color w:val="000000"/>
          <w:sz w:val="28"/>
          <w:szCs w:val="28"/>
          <w:bdr w:val="none" w:sz="0" w:space="0" w:color="auto" w:frame="1"/>
        </w:rPr>
        <w:t>Сіверської міської ради</w:t>
      </w:r>
      <w:r w:rsidRPr="00F01FC0">
        <w:rPr>
          <w:rFonts w:ascii="Times New Roman" w:eastAsia="Times New Roman" w:hAnsi="Times New Roman" w:cs="Times New Roman"/>
          <w:color w:val="000000"/>
          <w:sz w:val="28"/>
          <w:szCs w:val="28"/>
          <w:bdr w:val="none" w:sz="0" w:space="0" w:color="auto" w:frame="1"/>
        </w:rPr>
        <w:t>»</w:t>
      </w:r>
    </w:p>
    <w:p w14:paraId="3C70D49F" w14:textId="77777777" w:rsidR="003443E8" w:rsidRDefault="003443E8" w:rsidP="003443E8">
      <w:pPr>
        <w:shd w:val="clear" w:color="auto" w:fill="FFFFFF"/>
        <w:spacing w:after="0" w:line="240" w:lineRule="auto"/>
        <w:textAlignment w:val="baseline"/>
        <w:rPr>
          <w:rFonts w:ascii="Times New Roman" w:eastAsia="Times New Roman" w:hAnsi="Times New Roman" w:cs="Times New Roman"/>
          <w:color w:val="000000"/>
          <w:sz w:val="28"/>
          <w:szCs w:val="28"/>
          <w:bdr w:val="none" w:sz="0" w:space="0" w:color="auto" w:frame="1"/>
        </w:rPr>
      </w:pPr>
      <w:r w:rsidRPr="00F01FC0">
        <w:rPr>
          <w:rFonts w:ascii="Times New Roman" w:eastAsia="Times New Roman" w:hAnsi="Times New Roman" w:cs="Times New Roman"/>
          <w:color w:val="000000"/>
          <w:sz w:val="28"/>
          <w:szCs w:val="28"/>
          <w:bdr w:val="none" w:sz="0" w:space="0" w:color="auto" w:frame="1"/>
        </w:rPr>
        <w:t>         </w:t>
      </w:r>
    </w:p>
    <w:p w14:paraId="4F99A589"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color w:val="000000"/>
          <w:sz w:val="28"/>
          <w:szCs w:val="28"/>
          <w:bdr w:val="none" w:sz="0" w:space="0" w:color="auto" w:frame="1"/>
        </w:rPr>
        <w:t>З метою</w:t>
      </w:r>
      <w:r w:rsidRPr="00F01FC0">
        <w:rPr>
          <w:rFonts w:ascii="Times New Roman" w:eastAsia="Times New Roman" w:hAnsi="Times New Roman" w:cs="Times New Roman"/>
          <w:color w:val="000000"/>
          <w:sz w:val="28"/>
          <w:szCs w:val="28"/>
          <w:bdr w:val="none" w:sz="0" w:space="0" w:color="auto" w:frame="1"/>
        </w:rPr>
        <w:t xml:space="preserve"> об’єднання зусиль міської ради, виконавчого комітету міської ради</w:t>
      </w:r>
      <w:r>
        <w:rPr>
          <w:rFonts w:ascii="Times New Roman" w:eastAsia="Times New Roman" w:hAnsi="Times New Roman" w:cs="Times New Roman"/>
          <w:color w:val="000000"/>
          <w:sz w:val="28"/>
          <w:szCs w:val="28"/>
          <w:bdr w:val="none" w:sz="0" w:space="0" w:color="auto" w:frame="1"/>
        </w:rPr>
        <w:t xml:space="preserve">, </w:t>
      </w:r>
      <w:r w:rsidRPr="00F01FC0">
        <w:rPr>
          <w:rFonts w:ascii="Times New Roman" w:eastAsia="Times New Roman" w:hAnsi="Times New Roman" w:cs="Times New Roman"/>
          <w:color w:val="000000"/>
          <w:sz w:val="28"/>
          <w:szCs w:val="28"/>
          <w:bdr w:val="none" w:sz="0" w:space="0" w:color="auto" w:frame="1"/>
        </w:rPr>
        <w:t>представників інститутів громадянського суспільства при вирішенні питань місцевого значення та бачення шляхів вирішення проблем регіону</w:t>
      </w:r>
      <w:r>
        <w:rPr>
          <w:rFonts w:ascii="Times New Roman" w:eastAsia="Times New Roman" w:hAnsi="Times New Roman" w:cs="Times New Roman"/>
          <w:color w:val="000000"/>
          <w:sz w:val="28"/>
          <w:szCs w:val="28"/>
          <w:bdr w:val="none" w:sz="0" w:space="0" w:color="auto" w:frame="1"/>
        </w:rPr>
        <w:t xml:space="preserve">, активізації мешканців Сіверської міської територіальної громади в процесі обговорень щодо прийняття рішень та враховуючі </w:t>
      </w:r>
      <w:r w:rsidRPr="00F01FC0">
        <w:rPr>
          <w:rFonts w:ascii="Times New Roman" w:eastAsia="Times New Roman" w:hAnsi="Times New Roman" w:cs="Times New Roman"/>
          <w:color w:val="000000"/>
          <w:sz w:val="28"/>
          <w:szCs w:val="28"/>
          <w:bdr w:val="none" w:sz="0" w:space="0" w:color="auto" w:frame="1"/>
        </w:rPr>
        <w:t xml:space="preserve"> </w:t>
      </w:r>
      <w:r>
        <w:rPr>
          <w:rFonts w:ascii="Times New Roman" w:eastAsia="Times New Roman" w:hAnsi="Times New Roman" w:cs="Times New Roman"/>
          <w:color w:val="000000"/>
          <w:sz w:val="28"/>
          <w:szCs w:val="28"/>
          <w:bdr w:val="none" w:sz="0" w:space="0" w:color="auto" w:frame="1"/>
        </w:rPr>
        <w:t>службову записку заступника міського голови з питань діяльності виконавчих органів ради Коваленко І.Є.</w:t>
      </w:r>
      <w:r w:rsidRPr="00F01FC0">
        <w:rPr>
          <w:rFonts w:ascii="Times New Roman" w:eastAsia="Times New Roman" w:hAnsi="Times New Roman" w:cs="Times New Roman"/>
          <w:color w:val="000000"/>
          <w:sz w:val="28"/>
          <w:szCs w:val="28"/>
          <w:bdr w:val="none" w:sz="0" w:space="0" w:color="auto" w:frame="1"/>
        </w:rPr>
        <w:t>, керуючись  статтею 25 закону України «Про місцеве самоврядування в Україні», міська рада</w:t>
      </w:r>
    </w:p>
    <w:p w14:paraId="54706770" w14:textId="77777777" w:rsidR="003443E8" w:rsidRDefault="003443E8" w:rsidP="003443E8">
      <w:pPr>
        <w:shd w:val="clear" w:color="auto" w:fill="FFFFFF"/>
        <w:spacing w:after="0" w:line="240" w:lineRule="auto"/>
        <w:textAlignment w:val="baseline"/>
        <w:rPr>
          <w:rFonts w:ascii="Times New Roman" w:eastAsia="Times New Roman" w:hAnsi="Times New Roman" w:cs="Times New Roman"/>
          <w:color w:val="000000"/>
          <w:sz w:val="28"/>
          <w:szCs w:val="28"/>
          <w:bdr w:val="none" w:sz="0" w:space="0" w:color="auto" w:frame="1"/>
        </w:rPr>
      </w:pPr>
    </w:p>
    <w:p w14:paraId="773D1863" w14:textId="77777777" w:rsidR="003443E8" w:rsidRPr="00F01FC0" w:rsidRDefault="003443E8" w:rsidP="003443E8">
      <w:pPr>
        <w:shd w:val="clear" w:color="auto" w:fill="FFFFFF"/>
        <w:spacing w:after="0" w:line="240" w:lineRule="auto"/>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ВИРІШИЛА:</w:t>
      </w:r>
    </w:p>
    <w:p w14:paraId="7DDD92F6" w14:textId="77777777" w:rsidR="003443E8" w:rsidRDefault="003443E8" w:rsidP="003443E8">
      <w:pPr>
        <w:shd w:val="clear" w:color="auto" w:fill="FFFFFF"/>
        <w:spacing w:after="0" w:line="240" w:lineRule="auto"/>
        <w:ind w:firstLine="720"/>
        <w:textAlignment w:val="baseline"/>
        <w:rPr>
          <w:rFonts w:ascii="Times New Roman" w:eastAsia="Times New Roman" w:hAnsi="Times New Roman" w:cs="Times New Roman"/>
          <w:color w:val="000000"/>
          <w:sz w:val="28"/>
          <w:szCs w:val="28"/>
          <w:bdr w:val="none" w:sz="0" w:space="0" w:color="auto" w:frame="1"/>
        </w:rPr>
      </w:pPr>
    </w:p>
    <w:p w14:paraId="385BD118"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color w:val="000000"/>
          <w:sz w:val="28"/>
          <w:szCs w:val="28"/>
          <w:bdr w:val="none" w:sz="0" w:space="0" w:color="auto" w:frame="1"/>
        </w:rPr>
        <w:t xml:space="preserve">1. </w:t>
      </w:r>
      <w:r w:rsidRPr="00F01FC0">
        <w:rPr>
          <w:rFonts w:ascii="Times New Roman" w:eastAsia="Times New Roman" w:hAnsi="Times New Roman" w:cs="Times New Roman"/>
          <w:color w:val="000000"/>
          <w:sz w:val="28"/>
          <w:szCs w:val="28"/>
          <w:bdr w:val="none" w:sz="0" w:space="0" w:color="auto" w:frame="1"/>
        </w:rPr>
        <w:t>Затвердити П</w:t>
      </w:r>
      <w:r>
        <w:rPr>
          <w:rFonts w:ascii="Times New Roman" w:eastAsia="Times New Roman" w:hAnsi="Times New Roman" w:cs="Times New Roman"/>
          <w:color w:val="000000"/>
          <w:sz w:val="28"/>
          <w:szCs w:val="28"/>
          <w:bdr w:val="none" w:sz="0" w:space="0" w:color="auto" w:frame="1"/>
        </w:rPr>
        <w:t>оложення</w:t>
      </w:r>
      <w:r w:rsidRPr="00F01FC0">
        <w:rPr>
          <w:rFonts w:ascii="Times New Roman" w:eastAsia="Times New Roman" w:hAnsi="Times New Roman" w:cs="Times New Roman"/>
          <w:color w:val="000000"/>
          <w:sz w:val="28"/>
          <w:szCs w:val="28"/>
          <w:bdr w:val="none" w:sz="0" w:space="0" w:color="auto" w:frame="1"/>
        </w:rPr>
        <w:t xml:space="preserve"> про «Громадську платформу впливу на прийняття рішень</w:t>
      </w:r>
      <w:r>
        <w:rPr>
          <w:rFonts w:ascii="Times New Roman" w:eastAsia="Times New Roman" w:hAnsi="Times New Roman" w:cs="Times New Roman"/>
          <w:color w:val="000000"/>
          <w:sz w:val="28"/>
          <w:szCs w:val="28"/>
          <w:bdr w:val="none" w:sz="0" w:space="0" w:color="auto" w:frame="1"/>
        </w:rPr>
        <w:t xml:space="preserve"> Сіверської міської ради</w:t>
      </w:r>
      <w:r w:rsidRPr="00F01FC0">
        <w:rPr>
          <w:rFonts w:ascii="Times New Roman" w:eastAsia="Times New Roman" w:hAnsi="Times New Roman" w:cs="Times New Roman"/>
          <w:color w:val="000000"/>
          <w:sz w:val="28"/>
          <w:szCs w:val="28"/>
          <w:bdr w:val="none" w:sz="0" w:space="0" w:color="auto" w:frame="1"/>
        </w:rPr>
        <w:t>» (додається).</w:t>
      </w:r>
    </w:p>
    <w:p w14:paraId="35714496" w14:textId="77777777" w:rsidR="003443E8"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 xml:space="preserve">2.  Адміністратору </w:t>
      </w:r>
      <w:r w:rsidRPr="00F01FC0">
        <w:rPr>
          <w:rFonts w:ascii="Times New Roman" w:eastAsia="Times New Roman" w:hAnsi="Times New Roman" w:cs="Times New Roman"/>
          <w:color w:val="000000"/>
          <w:sz w:val="28"/>
          <w:szCs w:val="28"/>
          <w:bdr w:val="none" w:sz="0" w:space="0" w:color="auto" w:frame="1"/>
        </w:rPr>
        <w:t>Громадськ</w:t>
      </w:r>
      <w:r>
        <w:rPr>
          <w:rFonts w:ascii="Times New Roman" w:eastAsia="Times New Roman" w:hAnsi="Times New Roman" w:cs="Times New Roman"/>
          <w:color w:val="000000"/>
          <w:sz w:val="28"/>
          <w:szCs w:val="28"/>
          <w:bdr w:val="none" w:sz="0" w:space="0" w:color="auto" w:frame="1"/>
        </w:rPr>
        <w:t>ої</w:t>
      </w:r>
      <w:r w:rsidRPr="00F01FC0">
        <w:rPr>
          <w:rFonts w:ascii="Times New Roman" w:eastAsia="Times New Roman" w:hAnsi="Times New Roman" w:cs="Times New Roman"/>
          <w:color w:val="000000"/>
          <w:sz w:val="28"/>
          <w:szCs w:val="28"/>
          <w:bdr w:val="none" w:sz="0" w:space="0" w:color="auto" w:frame="1"/>
        </w:rPr>
        <w:t xml:space="preserve"> платформ</w:t>
      </w:r>
      <w:r>
        <w:rPr>
          <w:rFonts w:ascii="Times New Roman" w:eastAsia="Times New Roman" w:hAnsi="Times New Roman" w:cs="Times New Roman"/>
          <w:color w:val="000000"/>
          <w:sz w:val="28"/>
          <w:szCs w:val="28"/>
          <w:bdr w:val="none" w:sz="0" w:space="0" w:color="auto" w:frame="1"/>
        </w:rPr>
        <w:t>и</w:t>
      </w:r>
      <w:r w:rsidRPr="00F01FC0">
        <w:rPr>
          <w:rFonts w:ascii="Times New Roman" w:eastAsia="Times New Roman" w:hAnsi="Times New Roman" w:cs="Times New Roman"/>
          <w:color w:val="000000"/>
          <w:sz w:val="28"/>
          <w:szCs w:val="28"/>
          <w:bdr w:val="none" w:sz="0" w:space="0" w:color="auto" w:frame="1"/>
        </w:rPr>
        <w:t xml:space="preserve"> впливу на прийняття рішень </w:t>
      </w:r>
      <w:r>
        <w:rPr>
          <w:rFonts w:ascii="Times New Roman" w:eastAsia="Times New Roman" w:hAnsi="Times New Roman" w:cs="Times New Roman"/>
          <w:color w:val="000000"/>
          <w:sz w:val="28"/>
          <w:szCs w:val="28"/>
          <w:bdr w:val="none" w:sz="0" w:space="0" w:color="auto" w:frame="1"/>
        </w:rPr>
        <w:t>Сіверської міської ради Коваленко Ірині Євгеніївні розробити графік  проведення засідань та оприлюднити на офіційному веб-сайті міської ради.</w:t>
      </w:r>
    </w:p>
    <w:p w14:paraId="5560F12D"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color w:val="000000"/>
          <w:sz w:val="28"/>
          <w:szCs w:val="28"/>
          <w:bdr w:val="none" w:sz="0" w:space="0" w:color="auto" w:frame="1"/>
        </w:rPr>
        <w:t>3.Вважити таким що втратило чинність рішення міської ради від 31.01.2021 року №7/35-624 «Про затвердження Положення про «Сіверську громадську платформу впливу на прийняття рішень».</w:t>
      </w:r>
    </w:p>
    <w:p w14:paraId="03113E84"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color w:val="000000"/>
          <w:sz w:val="28"/>
          <w:szCs w:val="28"/>
          <w:bdr w:val="none" w:sz="0" w:space="0" w:color="auto" w:frame="1"/>
        </w:rPr>
        <w:t xml:space="preserve">4. </w:t>
      </w:r>
      <w:r w:rsidRPr="00F01FC0">
        <w:rPr>
          <w:rFonts w:ascii="Times New Roman" w:eastAsia="Times New Roman" w:hAnsi="Times New Roman" w:cs="Times New Roman"/>
          <w:color w:val="000000"/>
          <w:sz w:val="28"/>
          <w:szCs w:val="28"/>
          <w:bdr w:val="none" w:sz="0" w:space="0" w:color="auto" w:frame="1"/>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47980866" w14:textId="77777777" w:rsidR="003443E8" w:rsidRPr="00F01FC0" w:rsidRDefault="003443E8" w:rsidP="003443E8">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3A3A3A"/>
          <w:sz w:val="28"/>
          <w:szCs w:val="28"/>
        </w:rPr>
        <w:t> </w:t>
      </w:r>
    </w:p>
    <w:p w14:paraId="466D9BF6" w14:textId="77777777" w:rsidR="003443E8" w:rsidRDefault="003443E8" w:rsidP="003443E8">
      <w:pPr>
        <w:shd w:val="clear" w:color="auto" w:fill="FFFFFF"/>
        <w:spacing w:after="384" w:line="240" w:lineRule="auto"/>
        <w:textAlignment w:val="baseline"/>
        <w:rPr>
          <w:rFonts w:ascii="Times New Roman" w:eastAsia="Times New Roman" w:hAnsi="Times New Roman" w:cs="Times New Roman"/>
          <w:color w:val="000000"/>
          <w:sz w:val="28"/>
          <w:szCs w:val="28"/>
          <w:bdr w:val="none" w:sz="0" w:space="0" w:color="auto" w:frame="1"/>
        </w:rPr>
      </w:pPr>
    </w:p>
    <w:p w14:paraId="3CA61014" w14:textId="77777777" w:rsidR="003443E8" w:rsidRDefault="003443E8" w:rsidP="003443E8">
      <w:pPr>
        <w:shd w:val="clear" w:color="auto" w:fill="FFFFFF"/>
        <w:spacing w:after="384" w:line="240" w:lineRule="auto"/>
        <w:textAlignment w:val="baseline"/>
        <w:rPr>
          <w:rFonts w:ascii="Times New Roman" w:eastAsia="Times New Roman" w:hAnsi="Times New Roman" w:cs="Times New Roman"/>
          <w:color w:val="000000"/>
          <w:sz w:val="28"/>
          <w:szCs w:val="28"/>
          <w:bdr w:val="none" w:sz="0" w:space="0" w:color="auto" w:frame="1"/>
        </w:rPr>
      </w:pPr>
    </w:p>
    <w:p w14:paraId="70865623" w14:textId="77777777" w:rsidR="003443E8" w:rsidRDefault="003443E8" w:rsidP="003443E8">
      <w:pPr>
        <w:shd w:val="clear" w:color="auto" w:fill="FFFFFF"/>
        <w:spacing w:after="384" w:line="240" w:lineRule="auto"/>
        <w:textAlignment w:val="baseline"/>
        <w:rPr>
          <w:rFonts w:ascii="Times New Roman" w:eastAsia="Times New Roman" w:hAnsi="Times New Roman" w:cs="Times New Roman"/>
          <w:color w:val="000000"/>
          <w:sz w:val="28"/>
          <w:szCs w:val="28"/>
          <w:bdr w:val="none" w:sz="0" w:space="0" w:color="auto" w:frame="1"/>
        </w:rPr>
      </w:pPr>
    </w:p>
    <w:p w14:paraId="530E0262" w14:textId="77777777" w:rsidR="003443E8" w:rsidRDefault="003443E8" w:rsidP="003443E8">
      <w:pPr>
        <w:shd w:val="clear" w:color="auto" w:fill="FFFFFF"/>
        <w:spacing w:after="384" w:line="240" w:lineRule="auto"/>
        <w:textAlignment w:val="baseline"/>
        <w:rPr>
          <w:rFonts w:ascii="Times New Roman" w:eastAsia="Times New Roman" w:hAnsi="Times New Roman" w:cs="Times New Roman"/>
          <w:color w:val="000000"/>
          <w:sz w:val="28"/>
          <w:szCs w:val="28"/>
          <w:bdr w:val="none" w:sz="0" w:space="0" w:color="auto" w:frame="1"/>
        </w:rPr>
      </w:pPr>
    </w:p>
    <w:p w14:paraId="149AE6FC" w14:textId="77777777" w:rsidR="003443E8" w:rsidRDefault="003443E8" w:rsidP="003443E8">
      <w:pPr>
        <w:shd w:val="clear" w:color="auto" w:fill="FFFFFF"/>
        <w:spacing w:after="384" w:line="240" w:lineRule="auto"/>
        <w:textAlignment w:val="baseline"/>
        <w:rPr>
          <w:rFonts w:ascii="Times New Roman" w:eastAsia="Times New Roman" w:hAnsi="Times New Roman" w:cs="Times New Roman"/>
          <w:color w:val="000000"/>
          <w:sz w:val="28"/>
          <w:szCs w:val="28"/>
          <w:bdr w:val="none" w:sz="0" w:space="0" w:color="auto" w:frame="1"/>
        </w:rPr>
      </w:pPr>
    </w:p>
    <w:p w14:paraId="0BE27114" w14:textId="5B7E3A99" w:rsidR="003443E8" w:rsidRPr="00F01FC0" w:rsidRDefault="003443E8" w:rsidP="003443E8">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3A3A3A"/>
          <w:sz w:val="28"/>
          <w:szCs w:val="28"/>
        </w:rPr>
        <w:t> </w:t>
      </w:r>
    </w:p>
    <w:p w14:paraId="0918CDE8" w14:textId="77777777" w:rsidR="003443E8" w:rsidRPr="00F01FC0" w:rsidRDefault="003443E8" w:rsidP="003443E8">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3A3A3A"/>
          <w:sz w:val="28"/>
          <w:szCs w:val="28"/>
        </w:rPr>
        <w:t> </w:t>
      </w:r>
    </w:p>
    <w:p w14:paraId="179FF541" w14:textId="77777777" w:rsidR="003443E8" w:rsidRPr="00F01FC0" w:rsidRDefault="003443E8" w:rsidP="003443E8">
      <w:pPr>
        <w:shd w:val="clear" w:color="auto" w:fill="FFFFFF"/>
        <w:spacing w:after="384" w:line="240" w:lineRule="auto"/>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3A3A3A"/>
          <w:sz w:val="28"/>
          <w:szCs w:val="28"/>
        </w:rPr>
        <w:t> </w:t>
      </w:r>
    </w:p>
    <w:p w14:paraId="6E908C63" w14:textId="77777777" w:rsidR="003443E8" w:rsidRPr="003445C0" w:rsidRDefault="003443E8" w:rsidP="003443E8">
      <w:pPr>
        <w:shd w:val="clear" w:color="auto" w:fill="FFFFFF"/>
        <w:spacing w:after="0" w:line="240" w:lineRule="auto"/>
        <w:jc w:val="right"/>
        <w:textAlignment w:val="baseline"/>
        <w:rPr>
          <w:rFonts w:ascii="Times New Roman" w:eastAsia="Times New Roman" w:hAnsi="Times New Roman" w:cs="Times New Roman"/>
          <w:color w:val="000000"/>
          <w:sz w:val="28"/>
          <w:szCs w:val="28"/>
          <w:bdr w:val="none" w:sz="0" w:space="0" w:color="auto" w:frame="1"/>
        </w:rPr>
      </w:pPr>
      <w:r w:rsidRPr="00F01FC0">
        <w:rPr>
          <w:rFonts w:ascii="Times New Roman" w:eastAsia="Times New Roman" w:hAnsi="Times New Roman" w:cs="Times New Roman"/>
          <w:color w:val="3A3A3A"/>
          <w:sz w:val="28"/>
          <w:szCs w:val="28"/>
        </w:rPr>
        <w:lastRenderedPageBreak/>
        <w:t> </w:t>
      </w:r>
      <w:r>
        <w:rPr>
          <w:rFonts w:ascii="Times New Roman" w:eastAsia="Times New Roman" w:hAnsi="Times New Roman" w:cs="Times New Roman"/>
          <w:color w:val="3A3A3A"/>
          <w:sz w:val="28"/>
          <w:szCs w:val="28"/>
        </w:rPr>
        <w:t xml:space="preserve">                                                                                    </w:t>
      </w:r>
      <w:r w:rsidRPr="00F01FC0">
        <w:rPr>
          <w:rFonts w:ascii="Times New Roman" w:eastAsia="Times New Roman" w:hAnsi="Times New Roman" w:cs="Times New Roman"/>
          <w:color w:val="000000"/>
          <w:sz w:val="28"/>
          <w:szCs w:val="28"/>
          <w:bdr w:val="none" w:sz="0" w:space="0" w:color="auto" w:frame="1"/>
        </w:rPr>
        <w:t>                                                              </w:t>
      </w:r>
      <w:r>
        <w:rPr>
          <w:rFonts w:ascii="Times New Roman" w:eastAsia="Times New Roman" w:hAnsi="Times New Roman" w:cs="Times New Roman"/>
          <w:color w:val="000000"/>
          <w:sz w:val="28"/>
          <w:szCs w:val="28"/>
          <w:bdr w:val="none" w:sz="0" w:space="0" w:color="auto" w:frame="1"/>
        </w:rPr>
        <w:t>Додаток</w:t>
      </w:r>
    </w:p>
    <w:p w14:paraId="3A66A0A2" w14:textId="77777777" w:rsidR="003443E8" w:rsidRPr="00F01FC0" w:rsidRDefault="003443E8" w:rsidP="003443E8">
      <w:pPr>
        <w:shd w:val="clear" w:color="auto" w:fill="FFFFFF"/>
        <w:spacing w:after="0" w:line="240" w:lineRule="auto"/>
        <w:jc w:val="right"/>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                                          </w:t>
      </w:r>
      <w:r>
        <w:rPr>
          <w:rFonts w:ascii="Times New Roman" w:eastAsia="Times New Roman" w:hAnsi="Times New Roman" w:cs="Times New Roman"/>
          <w:color w:val="000000"/>
          <w:sz w:val="28"/>
          <w:szCs w:val="28"/>
          <w:bdr w:val="none" w:sz="0" w:space="0" w:color="auto" w:frame="1"/>
        </w:rPr>
        <w:t xml:space="preserve"> </w:t>
      </w:r>
      <w:r w:rsidRPr="00F01FC0">
        <w:rPr>
          <w:rFonts w:ascii="Times New Roman" w:eastAsia="Times New Roman" w:hAnsi="Times New Roman" w:cs="Times New Roman"/>
          <w:color w:val="000000"/>
          <w:sz w:val="28"/>
          <w:szCs w:val="28"/>
          <w:bdr w:val="none" w:sz="0" w:space="0" w:color="auto" w:frame="1"/>
        </w:rPr>
        <w:t>                                     </w:t>
      </w:r>
      <w:r>
        <w:rPr>
          <w:rFonts w:ascii="Times New Roman" w:eastAsia="Times New Roman" w:hAnsi="Times New Roman" w:cs="Times New Roman"/>
          <w:color w:val="000000"/>
          <w:sz w:val="28"/>
          <w:szCs w:val="28"/>
          <w:bdr w:val="none" w:sz="0" w:space="0" w:color="auto" w:frame="1"/>
        </w:rPr>
        <w:t xml:space="preserve">  до рішення міської ради</w:t>
      </w:r>
      <w:r w:rsidRPr="00F01FC0">
        <w:rPr>
          <w:rFonts w:ascii="Times New Roman" w:eastAsia="Times New Roman" w:hAnsi="Times New Roman" w:cs="Times New Roman"/>
          <w:color w:val="000000"/>
          <w:sz w:val="28"/>
          <w:szCs w:val="28"/>
          <w:bdr w:val="none" w:sz="0" w:space="0" w:color="auto" w:frame="1"/>
        </w:rPr>
        <w:t xml:space="preserve">     </w:t>
      </w:r>
    </w:p>
    <w:p w14:paraId="0E2D4BA2" w14:textId="77777777" w:rsidR="003443E8" w:rsidRPr="00F01FC0" w:rsidRDefault="003443E8" w:rsidP="003443E8">
      <w:pPr>
        <w:shd w:val="clear" w:color="auto" w:fill="FFFFFF"/>
        <w:tabs>
          <w:tab w:val="left" w:pos="6240"/>
        </w:tabs>
        <w:spacing w:after="384" w:line="240" w:lineRule="auto"/>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3A3A3A"/>
          <w:sz w:val="28"/>
          <w:szCs w:val="28"/>
        </w:rPr>
        <w:t> </w:t>
      </w:r>
      <w:r>
        <w:rPr>
          <w:rFonts w:ascii="Times New Roman" w:eastAsia="Times New Roman" w:hAnsi="Times New Roman" w:cs="Times New Roman"/>
          <w:color w:val="3A3A3A"/>
          <w:sz w:val="28"/>
          <w:szCs w:val="28"/>
        </w:rPr>
        <w:tab/>
        <w:t>____________________</w:t>
      </w:r>
    </w:p>
    <w:p w14:paraId="7ABB4516" w14:textId="77777777" w:rsidR="003443E8" w:rsidRPr="00F01FC0" w:rsidRDefault="003443E8" w:rsidP="003443E8">
      <w:pPr>
        <w:shd w:val="clear" w:color="auto" w:fill="FFFFFF"/>
        <w:spacing w:after="384" w:line="240" w:lineRule="auto"/>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color w:val="3A3A3A"/>
          <w:sz w:val="28"/>
          <w:szCs w:val="28"/>
        </w:rPr>
        <w:t xml:space="preserve">                                                       </w:t>
      </w:r>
      <w:r w:rsidRPr="00F01FC0">
        <w:rPr>
          <w:rFonts w:ascii="Times New Roman" w:eastAsia="Times New Roman" w:hAnsi="Times New Roman" w:cs="Times New Roman"/>
          <w:b/>
          <w:bCs/>
          <w:color w:val="000000"/>
          <w:sz w:val="28"/>
          <w:szCs w:val="28"/>
          <w:bdr w:val="none" w:sz="0" w:space="0" w:color="auto" w:frame="1"/>
        </w:rPr>
        <w:t>ПОЛОЖЕННЯ</w:t>
      </w:r>
    </w:p>
    <w:p w14:paraId="7D5668E1" w14:textId="77777777" w:rsidR="003443E8" w:rsidRPr="00F01FC0" w:rsidRDefault="003443E8" w:rsidP="003443E8">
      <w:pPr>
        <w:shd w:val="clear" w:color="auto" w:fill="FFFFFF"/>
        <w:spacing w:after="0" w:line="240" w:lineRule="auto"/>
        <w:jc w:val="center"/>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b/>
          <w:bCs/>
          <w:color w:val="000000"/>
          <w:sz w:val="28"/>
          <w:szCs w:val="28"/>
          <w:bdr w:val="none" w:sz="0" w:space="0" w:color="auto" w:frame="1"/>
        </w:rPr>
        <w:t>  про « Громадську платформу впливу на прийняття рішень</w:t>
      </w:r>
      <w:r>
        <w:rPr>
          <w:rFonts w:ascii="Times New Roman" w:eastAsia="Times New Roman" w:hAnsi="Times New Roman" w:cs="Times New Roman"/>
          <w:b/>
          <w:bCs/>
          <w:color w:val="000000"/>
          <w:sz w:val="28"/>
          <w:szCs w:val="28"/>
          <w:bdr w:val="none" w:sz="0" w:space="0" w:color="auto" w:frame="1"/>
        </w:rPr>
        <w:t xml:space="preserve"> Сіверської міської ради</w:t>
      </w:r>
      <w:r w:rsidRPr="00F01FC0">
        <w:rPr>
          <w:rFonts w:ascii="Times New Roman" w:eastAsia="Times New Roman" w:hAnsi="Times New Roman" w:cs="Times New Roman"/>
          <w:b/>
          <w:bCs/>
          <w:color w:val="000000"/>
          <w:sz w:val="28"/>
          <w:szCs w:val="28"/>
          <w:bdr w:val="none" w:sz="0" w:space="0" w:color="auto" w:frame="1"/>
        </w:rPr>
        <w:t>»</w:t>
      </w:r>
    </w:p>
    <w:p w14:paraId="770284BC" w14:textId="77777777" w:rsidR="003443E8" w:rsidRDefault="003443E8" w:rsidP="003443E8">
      <w:pPr>
        <w:shd w:val="clear" w:color="auto" w:fill="FFFFFF"/>
        <w:spacing w:after="0" w:line="240" w:lineRule="auto"/>
        <w:ind w:left="1440"/>
        <w:textAlignment w:val="baseline"/>
        <w:rPr>
          <w:rFonts w:ascii="Times New Roman" w:eastAsia="Times New Roman" w:hAnsi="Times New Roman" w:cs="Times New Roman"/>
          <w:b/>
          <w:bCs/>
          <w:color w:val="000000"/>
          <w:sz w:val="28"/>
          <w:szCs w:val="28"/>
          <w:bdr w:val="none" w:sz="0" w:space="0" w:color="auto" w:frame="1"/>
        </w:rPr>
      </w:pPr>
    </w:p>
    <w:p w14:paraId="36AB0A06" w14:textId="77777777" w:rsidR="003443E8" w:rsidRPr="00F01FC0" w:rsidRDefault="003443E8" w:rsidP="003443E8">
      <w:pPr>
        <w:shd w:val="clear" w:color="auto" w:fill="FFFFFF"/>
        <w:spacing w:after="0" w:line="240" w:lineRule="auto"/>
        <w:ind w:left="1440"/>
        <w:jc w:val="both"/>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b/>
          <w:bCs/>
          <w:color w:val="000000"/>
          <w:sz w:val="28"/>
          <w:szCs w:val="28"/>
          <w:bdr w:val="none" w:sz="0" w:space="0" w:color="auto" w:frame="1"/>
        </w:rPr>
        <w:t>1.</w:t>
      </w:r>
      <w:r w:rsidRPr="00F01FC0">
        <w:rPr>
          <w:rFonts w:ascii="Times New Roman" w:eastAsia="Times New Roman" w:hAnsi="Times New Roman" w:cs="Times New Roman"/>
          <w:b/>
          <w:bCs/>
          <w:color w:val="000000"/>
          <w:sz w:val="28"/>
          <w:szCs w:val="28"/>
          <w:bdr w:val="none" w:sz="0" w:space="0" w:color="auto" w:frame="1"/>
        </w:rPr>
        <w:t>Загальні положення</w:t>
      </w:r>
    </w:p>
    <w:p w14:paraId="5AAC470B" w14:textId="77777777" w:rsidR="003443E8"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000000"/>
          <w:sz w:val="28"/>
          <w:szCs w:val="28"/>
          <w:bdr w:val="none" w:sz="0" w:space="0" w:color="auto" w:frame="1"/>
        </w:rPr>
      </w:pPr>
    </w:p>
    <w:p w14:paraId="1E2E5A0C"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1.1. Це Положення визначає мету запровадження, основні завдання, функції, структуру та засади функціонування «Громадської платформи впливу на прийняття рішень</w:t>
      </w:r>
      <w:r w:rsidRPr="00641A05">
        <w:rPr>
          <w:rFonts w:ascii="Times New Roman" w:eastAsia="Times New Roman" w:hAnsi="Times New Roman" w:cs="Times New Roman"/>
          <w:color w:val="000000"/>
          <w:sz w:val="28"/>
          <w:szCs w:val="28"/>
          <w:bdr w:val="none" w:sz="0" w:space="0" w:color="auto" w:frame="1"/>
        </w:rPr>
        <w:t xml:space="preserve"> Сіверської міської ради</w:t>
      </w:r>
      <w:r w:rsidRPr="00F01FC0">
        <w:rPr>
          <w:rFonts w:ascii="Times New Roman" w:eastAsia="Times New Roman" w:hAnsi="Times New Roman" w:cs="Times New Roman"/>
          <w:color w:val="000000"/>
          <w:sz w:val="28"/>
          <w:szCs w:val="28"/>
          <w:bdr w:val="none" w:sz="0" w:space="0" w:color="auto" w:frame="1"/>
        </w:rPr>
        <w:t>» (далі – Громадська платформа).</w:t>
      </w:r>
    </w:p>
    <w:p w14:paraId="73414B28"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1.2. Це Положення розроблено відповідно до Законів України «Про місцеве самоврядування в Україні», «Про громадські об’єднання», інших нормативно-правових актів.</w:t>
      </w:r>
    </w:p>
    <w:p w14:paraId="2AED44B4"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1.3. Громадська платформа в своїй діяльності керується Конституцією і законами України, указами Президента України, постановами Верховної ради України, актами Кабінету Міністрів України, наказами міністерств, місцевими нормативно-правовими актами, а також цим Положенням.</w:t>
      </w:r>
    </w:p>
    <w:p w14:paraId="6B717AF0"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1.4. Терміни, що вживаються у цьому Положенні, мають таке значення:</w:t>
      </w:r>
    </w:p>
    <w:p w14:paraId="7B864950" w14:textId="77777777" w:rsidR="003443E8" w:rsidRPr="00F01FC0" w:rsidRDefault="003443E8" w:rsidP="003443E8">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color w:val="000000"/>
          <w:sz w:val="28"/>
          <w:szCs w:val="28"/>
          <w:bdr w:val="none" w:sz="0" w:space="0" w:color="auto" w:frame="1"/>
        </w:rPr>
        <w:t xml:space="preserve">1) </w:t>
      </w:r>
      <w:r w:rsidRPr="00F01FC0">
        <w:rPr>
          <w:rFonts w:ascii="Times New Roman" w:eastAsia="Times New Roman" w:hAnsi="Times New Roman" w:cs="Times New Roman"/>
          <w:color w:val="000000"/>
          <w:sz w:val="28"/>
          <w:szCs w:val="28"/>
          <w:bdr w:val="none" w:sz="0" w:space="0" w:color="auto" w:frame="1"/>
        </w:rPr>
        <w:t>ініціатор зустрічі (обговорення) – Сіверський міський голова,</w:t>
      </w:r>
      <w:r>
        <w:rPr>
          <w:rFonts w:ascii="Times New Roman" w:eastAsia="Times New Roman" w:hAnsi="Times New Roman" w:cs="Times New Roman"/>
          <w:color w:val="000000"/>
          <w:sz w:val="28"/>
          <w:szCs w:val="28"/>
          <w:bdr w:val="none" w:sz="0" w:space="0" w:color="auto" w:frame="1"/>
        </w:rPr>
        <w:t xml:space="preserve"> адміністратор Громадської платформи,</w:t>
      </w:r>
      <w:r w:rsidRPr="00F01FC0">
        <w:rPr>
          <w:rFonts w:ascii="Times New Roman" w:eastAsia="Times New Roman" w:hAnsi="Times New Roman" w:cs="Times New Roman"/>
          <w:color w:val="000000"/>
          <w:sz w:val="28"/>
          <w:szCs w:val="28"/>
          <w:bdr w:val="none" w:sz="0" w:space="0" w:color="auto" w:frame="1"/>
        </w:rPr>
        <w:t xml:space="preserve"> посадова особа Сіверської міської ради та її виконавчого комітету або ініціативна група мешканців громади;</w:t>
      </w:r>
    </w:p>
    <w:p w14:paraId="69B77347" w14:textId="77777777" w:rsidR="003443E8" w:rsidRPr="00F01FC0" w:rsidRDefault="003443E8" w:rsidP="003443E8">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color w:val="000000"/>
          <w:sz w:val="28"/>
          <w:szCs w:val="28"/>
          <w:bdr w:val="none" w:sz="0" w:space="0" w:color="auto" w:frame="1"/>
        </w:rPr>
        <w:t xml:space="preserve">2) </w:t>
      </w:r>
      <w:r w:rsidRPr="00F01FC0">
        <w:rPr>
          <w:rFonts w:ascii="Times New Roman" w:eastAsia="Times New Roman" w:hAnsi="Times New Roman" w:cs="Times New Roman"/>
          <w:color w:val="000000"/>
          <w:sz w:val="28"/>
          <w:szCs w:val="28"/>
          <w:bdr w:val="none" w:sz="0" w:space="0" w:color="auto" w:frame="1"/>
        </w:rPr>
        <w:t xml:space="preserve">адміністратор Громадської платформи (далі – Адміністратор) – Посадова особа виконавчого комітету Сіверської міської ради – визначена </w:t>
      </w:r>
      <w:r>
        <w:rPr>
          <w:rFonts w:ascii="Times New Roman" w:eastAsia="Times New Roman" w:hAnsi="Times New Roman" w:cs="Times New Roman"/>
          <w:color w:val="000000"/>
          <w:sz w:val="28"/>
          <w:szCs w:val="28"/>
          <w:bdr w:val="none" w:sz="0" w:space="0" w:color="auto" w:frame="1"/>
        </w:rPr>
        <w:t>р</w:t>
      </w:r>
      <w:r w:rsidRPr="00F01FC0">
        <w:rPr>
          <w:rFonts w:ascii="Times New Roman" w:eastAsia="Times New Roman" w:hAnsi="Times New Roman" w:cs="Times New Roman"/>
          <w:color w:val="000000"/>
          <w:sz w:val="28"/>
          <w:szCs w:val="28"/>
          <w:bdr w:val="none" w:sz="0" w:space="0" w:color="auto" w:frame="1"/>
        </w:rPr>
        <w:t>озпорядженням міського голови, що забезпечує функціонування та розвиток Громадської платформи;</w:t>
      </w:r>
    </w:p>
    <w:p w14:paraId="3DCE5651" w14:textId="77777777" w:rsidR="003443E8" w:rsidRPr="00F01FC0" w:rsidRDefault="003443E8" w:rsidP="003443E8">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color w:val="000000"/>
          <w:sz w:val="28"/>
          <w:szCs w:val="28"/>
          <w:bdr w:val="none" w:sz="0" w:space="0" w:color="auto" w:frame="1"/>
        </w:rPr>
        <w:t xml:space="preserve">3) </w:t>
      </w:r>
      <w:r w:rsidRPr="00F01FC0">
        <w:rPr>
          <w:rFonts w:ascii="Times New Roman" w:eastAsia="Times New Roman" w:hAnsi="Times New Roman" w:cs="Times New Roman"/>
          <w:color w:val="000000"/>
          <w:sz w:val="28"/>
          <w:szCs w:val="28"/>
          <w:bdr w:val="none" w:sz="0" w:space="0" w:color="auto" w:frame="1"/>
        </w:rPr>
        <w:t>Учасники Громадської платформи:</w:t>
      </w:r>
    </w:p>
    <w:p w14:paraId="2FD22E01" w14:textId="77777777" w:rsidR="003443E8" w:rsidRPr="001A1E4D" w:rsidRDefault="003443E8" w:rsidP="003443E8">
      <w:pPr>
        <w:pStyle w:val="a3"/>
        <w:numPr>
          <w:ilvl w:val="0"/>
          <w:numId w:val="3"/>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1A1E4D">
        <w:rPr>
          <w:rFonts w:ascii="Times New Roman" w:eastAsia="Times New Roman" w:hAnsi="Times New Roman" w:cs="Times New Roman"/>
          <w:color w:val="000000"/>
          <w:sz w:val="28"/>
          <w:szCs w:val="28"/>
          <w:bdr w:val="none" w:sz="0" w:space="0" w:color="auto" w:frame="1"/>
        </w:rPr>
        <w:t>Сіверський міський голова;</w:t>
      </w:r>
    </w:p>
    <w:p w14:paraId="2D3BA844" w14:textId="77777777" w:rsidR="003443E8" w:rsidRPr="001A1E4D" w:rsidRDefault="003443E8" w:rsidP="003443E8">
      <w:pPr>
        <w:pStyle w:val="a3"/>
        <w:numPr>
          <w:ilvl w:val="0"/>
          <w:numId w:val="3"/>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1A1E4D">
        <w:rPr>
          <w:rFonts w:ascii="Times New Roman" w:eastAsia="Times New Roman" w:hAnsi="Times New Roman" w:cs="Times New Roman"/>
          <w:color w:val="000000"/>
          <w:sz w:val="28"/>
          <w:szCs w:val="28"/>
          <w:bdr w:val="none" w:sz="0" w:space="0" w:color="auto" w:frame="1"/>
        </w:rPr>
        <w:t>посадові особи Сіверської міської ради та її виконавчого комітету;</w:t>
      </w:r>
    </w:p>
    <w:p w14:paraId="64B3129D" w14:textId="77777777" w:rsidR="003443E8" w:rsidRPr="001A1E4D" w:rsidRDefault="003443E8" w:rsidP="003443E8">
      <w:pPr>
        <w:pStyle w:val="a3"/>
        <w:numPr>
          <w:ilvl w:val="0"/>
          <w:numId w:val="3"/>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1A1E4D">
        <w:rPr>
          <w:rFonts w:ascii="Times New Roman" w:eastAsia="Times New Roman" w:hAnsi="Times New Roman" w:cs="Times New Roman"/>
          <w:color w:val="000000"/>
          <w:sz w:val="28"/>
          <w:szCs w:val="28"/>
          <w:bdr w:val="none" w:sz="0" w:space="0" w:color="auto" w:frame="1"/>
        </w:rPr>
        <w:t>депутати міської ради;</w:t>
      </w:r>
    </w:p>
    <w:p w14:paraId="44DE100A" w14:textId="77777777" w:rsidR="003443E8" w:rsidRPr="001A1E4D" w:rsidRDefault="003443E8" w:rsidP="003443E8">
      <w:pPr>
        <w:pStyle w:val="a3"/>
        <w:numPr>
          <w:ilvl w:val="0"/>
          <w:numId w:val="3"/>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1A1E4D">
        <w:rPr>
          <w:rFonts w:ascii="Times New Roman" w:eastAsia="Times New Roman" w:hAnsi="Times New Roman" w:cs="Times New Roman"/>
          <w:color w:val="000000"/>
          <w:sz w:val="28"/>
          <w:szCs w:val="28"/>
          <w:bdr w:val="none" w:sz="0" w:space="0" w:color="auto" w:frame="1"/>
        </w:rPr>
        <w:t>старости населених пунктів , що входять до складу громади; </w:t>
      </w:r>
    </w:p>
    <w:p w14:paraId="161A24E7" w14:textId="77777777" w:rsidR="003443E8" w:rsidRPr="001A1E4D" w:rsidRDefault="003443E8" w:rsidP="003443E8">
      <w:pPr>
        <w:pStyle w:val="a3"/>
        <w:numPr>
          <w:ilvl w:val="0"/>
          <w:numId w:val="3"/>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1A1E4D">
        <w:rPr>
          <w:rFonts w:ascii="Times New Roman" w:eastAsia="Times New Roman" w:hAnsi="Times New Roman" w:cs="Times New Roman"/>
          <w:color w:val="000000"/>
          <w:sz w:val="28"/>
          <w:szCs w:val="28"/>
          <w:bdr w:val="none" w:sz="0" w:space="0" w:color="auto" w:frame="1"/>
        </w:rPr>
        <w:t>керівники та члени консультативно-дорадчих органів, що створені та працюють в громаді;</w:t>
      </w:r>
    </w:p>
    <w:p w14:paraId="04068086" w14:textId="77777777" w:rsidR="003443E8" w:rsidRPr="001A1E4D" w:rsidRDefault="003443E8" w:rsidP="003443E8">
      <w:pPr>
        <w:pStyle w:val="a3"/>
        <w:numPr>
          <w:ilvl w:val="0"/>
          <w:numId w:val="3"/>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1A1E4D">
        <w:rPr>
          <w:rFonts w:ascii="Times New Roman" w:eastAsia="Times New Roman" w:hAnsi="Times New Roman" w:cs="Times New Roman"/>
          <w:color w:val="000000"/>
          <w:sz w:val="28"/>
          <w:szCs w:val="28"/>
          <w:bdr w:val="none" w:sz="0" w:space="0" w:color="auto" w:frame="1"/>
        </w:rPr>
        <w:t>автори ідей та проектів;</w:t>
      </w:r>
    </w:p>
    <w:p w14:paraId="087D368D" w14:textId="77777777" w:rsidR="003443E8" w:rsidRPr="001A1E4D" w:rsidRDefault="003443E8" w:rsidP="003443E8">
      <w:pPr>
        <w:pStyle w:val="a3"/>
        <w:numPr>
          <w:ilvl w:val="0"/>
          <w:numId w:val="3"/>
        </w:numPr>
        <w:spacing w:after="0"/>
        <w:jc w:val="both"/>
        <w:rPr>
          <w:rFonts w:ascii="Times New Roman" w:hAnsi="Times New Roman" w:cs="Times New Roman"/>
          <w:color w:val="3A3A3A"/>
          <w:sz w:val="28"/>
          <w:szCs w:val="28"/>
        </w:rPr>
      </w:pPr>
      <w:r w:rsidRPr="001A1E4D">
        <w:rPr>
          <w:rFonts w:ascii="Times New Roman" w:hAnsi="Times New Roman" w:cs="Times New Roman"/>
          <w:sz w:val="28"/>
          <w:szCs w:val="28"/>
          <w:bdr w:val="none" w:sz="0" w:space="0" w:color="auto" w:frame="1"/>
        </w:rPr>
        <w:t>-представники бізнесу, що працює в громаді;</w:t>
      </w:r>
    </w:p>
    <w:p w14:paraId="46A27698" w14:textId="77777777" w:rsidR="003443E8" w:rsidRPr="001A1E4D" w:rsidRDefault="003443E8" w:rsidP="003443E8">
      <w:pPr>
        <w:pStyle w:val="a3"/>
        <w:numPr>
          <w:ilvl w:val="0"/>
          <w:numId w:val="3"/>
        </w:numPr>
        <w:spacing w:after="0"/>
        <w:jc w:val="both"/>
        <w:rPr>
          <w:rFonts w:ascii="Times New Roman" w:hAnsi="Times New Roman" w:cs="Times New Roman"/>
          <w:color w:val="3A3A3A"/>
          <w:sz w:val="28"/>
          <w:szCs w:val="28"/>
        </w:rPr>
      </w:pPr>
      <w:r w:rsidRPr="001A1E4D">
        <w:rPr>
          <w:rFonts w:ascii="Times New Roman" w:eastAsia="Times New Roman" w:hAnsi="Times New Roman" w:cs="Times New Roman"/>
          <w:color w:val="000000"/>
          <w:sz w:val="28"/>
          <w:szCs w:val="28"/>
          <w:bdr w:val="none" w:sz="0" w:space="0" w:color="auto" w:frame="1"/>
        </w:rPr>
        <w:t>волонтери;</w:t>
      </w:r>
    </w:p>
    <w:p w14:paraId="61AC87F9" w14:textId="77777777" w:rsidR="003443E8" w:rsidRPr="001A1E4D" w:rsidRDefault="003443E8" w:rsidP="003443E8">
      <w:pPr>
        <w:pStyle w:val="a3"/>
        <w:numPr>
          <w:ilvl w:val="0"/>
          <w:numId w:val="3"/>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1A1E4D">
        <w:rPr>
          <w:rFonts w:ascii="Times New Roman" w:eastAsia="Times New Roman" w:hAnsi="Times New Roman" w:cs="Times New Roman"/>
          <w:color w:val="000000"/>
          <w:sz w:val="28"/>
          <w:szCs w:val="28"/>
          <w:bdr w:val="none" w:sz="0" w:space="0" w:color="auto" w:frame="1"/>
        </w:rPr>
        <w:t>інші представники інститутів громадянського суспільства (далі- ІГС).</w:t>
      </w:r>
    </w:p>
    <w:p w14:paraId="32E944BB" w14:textId="77777777" w:rsidR="003443E8" w:rsidRPr="00F01FC0" w:rsidRDefault="003443E8" w:rsidP="003443E8">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Додатково можуть бути запрошені:</w:t>
      </w:r>
    </w:p>
    <w:p w14:paraId="39FE9BA4" w14:textId="77777777" w:rsidR="003443E8" w:rsidRPr="001A1E4D" w:rsidRDefault="003443E8" w:rsidP="003443E8">
      <w:pPr>
        <w:pStyle w:val="a3"/>
        <w:numPr>
          <w:ilvl w:val="0"/>
          <w:numId w:val="2"/>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1A1E4D">
        <w:rPr>
          <w:rFonts w:ascii="Times New Roman" w:eastAsia="Times New Roman" w:hAnsi="Times New Roman" w:cs="Times New Roman"/>
          <w:color w:val="000000"/>
          <w:sz w:val="28"/>
          <w:szCs w:val="28"/>
          <w:bdr w:val="none" w:sz="0" w:space="0" w:color="auto" w:frame="1"/>
        </w:rPr>
        <w:t>експерти з відповідної теми;</w:t>
      </w:r>
    </w:p>
    <w:p w14:paraId="77A5B705" w14:textId="77777777" w:rsidR="003443E8" w:rsidRPr="001A1E4D" w:rsidRDefault="003443E8" w:rsidP="003443E8">
      <w:pPr>
        <w:pStyle w:val="a3"/>
        <w:numPr>
          <w:ilvl w:val="0"/>
          <w:numId w:val="2"/>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1A1E4D">
        <w:rPr>
          <w:rFonts w:ascii="Times New Roman" w:eastAsia="Times New Roman" w:hAnsi="Times New Roman" w:cs="Times New Roman"/>
          <w:color w:val="000000"/>
          <w:sz w:val="28"/>
          <w:szCs w:val="28"/>
          <w:bdr w:val="none" w:sz="0" w:space="0" w:color="auto" w:frame="1"/>
        </w:rPr>
        <w:t>представники донорів та інвесторів;</w:t>
      </w:r>
    </w:p>
    <w:p w14:paraId="2B6B2FDB" w14:textId="77777777" w:rsidR="003443E8" w:rsidRPr="00F01FC0" w:rsidRDefault="003443E8" w:rsidP="003443E8">
      <w:pPr>
        <w:numPr>
          <w:ilvl w:val="0"/>
          <w:numId w:val="4"/>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lastRenderedPageBreak/>
        <w:t>представники центральних та/або регіональних органів виконавчої влади.</w:t>
      </w:r>
    </w:p>
    <w:p w14:paraId="4A17B3E8" w14:textId="77777777" w:rsidR="003443E8" w:rsidRPr="00F01FC0" w:rsidRDefault="003443E8" w:rsidP="003443E8">
      <w:pPr>
        <w:shd w:val="clear" w:color="auto" w:fill="FFFFFF"/>
        <w:spacing w:after="0" w:line="240" w:lineRule="auto"/>
        <w:ind w:firstLine="36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1.5. Громадська платформа є інструментом що дозволяє об’єднати зусилля Сіверської міської ради її виконавчого комітету та представник інститутів громадянського суспільства при вирішенні питань місцевого значення та бачення шляхів вирішення  проблем регіону та держави Україна. </w:t>
      </w:r>
    </w:p>
    <w:p w14:paraId="0A5DB2D6" w14:textId="77777777" w:rsidR="003443E8" w:rsidRPr="00F01FC0" w:rsidRDefault="003443E8" w:rsidP="003443E8">
      <w:pPr>
        <w:shd w:val="clear" w:color="auto" w:fill="FFFFFF"/>
        <w:spacing w:after="0" w:line="240" w:lineRule="auto"/>
        <w:ind w:firstLine="36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1.6 Основними цілями створення Громадської платформи є:</w:t>
      </w:r>
    </w:p>
    <w:p w14:paraId="47A27044" w14:textId="77777777" w:rsidR="003443E8" w:rsidRPr="00F01FC0" w:rsidRDefault="003443E8" w:rsidP="003443E8">
      <w:pPr>
        <w:numPr>
          <w:ilvl w:val="0"/>
          <w:numId w:val="5"/>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сприяння соціальної згуртованості громади;</w:t>
      </w:r>
    </w:p>
    <w:p w14:paraId="3DB9C735" w14:textId="77777777" w:rsidR="003443E8" w:rsidRPr="00F01FC0" w:rsidRDefault="003443E8" w:rsidP="003443E8">
      <w:pPr>
        <w:numPr>
          <w:ilvl w:val="0"/>
          <w:numId w:val="5"/>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 xml:space="preserve">сприяння співпраці Сіверської міської ради та її виконавчого комітету з </w:t>
      </w:r>
      <w:r>
        <w:rPr>
          <w:rFonts w:ascii="Times New Roman" w:eastAsia="Times New Roman" w:hAnsi="Times New Roman" w:cs="Times New Roman"/>
          <w:color w:val="000000"/>
          <w:sz w:val="28"/>
          <w:szCs w:val="28"/>
          <w:bdr w:val="none" w:sz="0" w:space="0" w:color="auto" w:frame="1"/>
        </w:rPr>
        <w:t xml:space="preserve">мешканцями громади </w:t>
      </w:r>
      <w:r w:rsidRPr="00F01FC0">
        <w:rPr>
          <w:rFonts w:ascii="Times New Roman" w:eastAsia="Times New Roman" w:hAnsi="Times New Roman" w:cs="Times New Roman"/>
          <w:color w:val="000000"/>
          <w:sz w:val="28"/>
          <w:szCs w:val="28"/>
          <w:bdr w:val="none" w:sz="0" w:space="0" w:color="auto" w:frame="1"/>
        </w:rPr>
        <w:t>щодо вирішення питань місцевого значення;</w:t>
      </w:r>
    </w:p>
    <w:p w14:paraId="1B1C0250" w14:textId="77777777" w:rsidR="003443E8" w:rsidRPr="00F01FC0" w:rsidRDefault="003443E8" w:rsidP="003443E8">
      <w:pPr>
        <w:numPr>
          <w:ilvl w:val="0"/>
          <w:numId w:val="5"/>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залучення мешканців громади до процесу розроблення та прийняття актів місцевого самоврядування щодо вирішення питань, які стосуються розвитку громади та контролю за їх виконанням;</w:t>
      </w:r>
    </w:p>
    <w:p w14:paraId="1C918A89" w14:textId="77777777" w:rsidR="003443E8" w:rsidRPr="00F01FC0" w:rsidRDefault="003443E8" w:rsidP="003443E8">
      <w:pPr>
        <w:numPr>
          <w:ilvl w:val="0"/>
          <w:numId w:val="5"/>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залучення мешканців громади до</w:t>
      </w:r>
      <w:r>
        <w:rPr>
          <w:rFonts w:ascii="Times New Roman" w:eastAsia="Times New Roman" w:hAnsi="Times New Roman" w:cs="Times New Roman"/>
          <w:color w:val="000000"/>
          <w:sz w:val="28"/>
          <w:szCs w:val="28"/>
          <w:bdr w:val="none" w:sz="0" w:space="0" w:color="auto" w:frame="1"/>
        </w:rPr>
        <w:t>:</w:t>
      </w:r>
      <w:r w:rsidRPr="00F01FC0">
        <w:rPr>
          <w:rFonts w:ascii="Times New Roman" w:eastAsia="Times New Roman" w:hAnsi="Times New Roman" w:cs="Times New Roman"/>
          <w:color w:val="000000"/>
          <w:sz w:val="28"/>
          <w:szCs w:val="28"/>
          <w:bdr w:val="none" w:sz="0" w:space="0" w:color="auto" w:frame="1"/>
        </w:rPr>
        <w:t xml:space="preserve"> вирішення питань безпеки, екології, інклюзії, соціально-економічного, культурного життя громади шляхом участі в розробленні та виконанні місцевих програм;</w:t>
      </w:r>
    </w:p>
    <w:p w14:paraId="167C6A96" w14:textId="77777777" w:rsidR="003443E8" w:rsidRPr="001A1E4D" w:rsidRDefault="003443E8" w:rsidP="003443E8">
      <w:pPr>
        <w:numPr>
          <w:ilvl w:val="0"/>
          <w:numId w:val="5"/>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подання пропозицій щодо визначення та мотивації пріоритетних напрямків реалізації державної політики щодо відповідної роботи на місцевому</w:t>
      </w:r>
      <w:r>
        <w:rPr>
          <w:rFonts w:ascii="Times New Roman" w:eastAsia="Times New Roman" w:hAnsi="Times New Roman" w:cs="Times New Roman"/>
          <w:color w:val="3A3A3A"/>
          <w:sz w:val="28"/>
          <w:szCs w:val="28"/>
        </w:rPr>
        <w:t xml:space="preserve"> </w:t>
      </w:r>
      <w:r w:rsidRPr="001A1E4D">
        <w:rPr>
          <w:rFonts w:ascii="Times New Roman" w:eastAsia="Times New Roman" w:hAnsi="Times New Roman" w:cs="Times New Roman"/>
          <w:color w:val="000000"/>
          <w:sz w:val="28"/>
          <w:szCs w:val="28"/>
          <w:bdr w:val="none" w:sz="0" w:space="0" w:color="auto" w:frame="1"/>
        </w:rPr>
        <w:t>рівні;</w:t>
      </w:r>
    </w:p>
    <w:p w14:paraId="3E11B48A" w14:textId="77777777" w:rsidR="003443E8" w:rsidRPr="00F01FC0" w:rsidRDefault="003443E8" w:rsidP="003443E8">
      <w:pPr>
        <w:numPr>
          <w:ilvl w:val="0"/>
          <w:numId w:val="5"/>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сприяння відкритості та прозорості прийняття рішень на місцевому рівні;</w:t>
      </w:r>
    </w:p>
    <w:p w14:paraId="4847E6E0" w14:textId="77777777" w:rsidR="003443E8" w:rsidRPr="00F01FC0" w:rsidRDefault="003443E8" w:rsidP="003443E8">
      <w:pPr>
        <w:numPr>
          <w:ilvl w:val="0"/>
          <w:numId w:val="5"/>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сприяння узгодженості дій ОМС у вирішенні питань, пов’язаних із життям вразливих груп населення та їх участі в усіх сферах суспільного життя громади.</w:t>
      </w:r>
    </w:p>
    <w:p w14:paraId="097109ED" w14:textId="77777777" w:rsidR="003443E8" w:rsidRPr="00F01FC0" w:rsidRDefault="003443E8" w:rsidP="003443E8">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b/>
          <w:bCs/>
          <w:color w:val="000000"/>
          <w:sz w:val="28"/>
          <w:szCs w:val="28"/>
          <w:bdr w:val="none" w:sz="0" w:space="0" w:color="auto" w:frame="1"/>
        </w:rPr>
        <w:t> </w:t>
      </w:r>
    </w:p>
    <w:p w14:paraId="509687D0" w14:textId="77777777" w:rsidR="003443E8" w:rsidRPr="00F01FC0" w:rsidRDefault="003443E8" w:rsidP="003443E8">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b/>
          <w:bCs/>
          <w:color w:val="000000"/>
          <w:sz w:val="28"/>
          <w:szCs w:val="28"/>
          <w:bdr w:val="none" w:sz="0" w:space="0" w:color="auto" w:frame="1"/>
        </w:rPr>
        <w:t>ІІ. Засади функціонування Громадської платформи</w:t>
      </w:r>
    </w:p>
    <w:p w14:paraId="39E511AD" w14:textId="77777777" w:rsidR="003443E8" w:rsidRDefault="003443E8" w:rsidP="003443E8">
      <w:p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p>
    <w:p w14:paraId="23E3EEE5"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 xml:space="preserve">2.1. Власником Громадської платформи є </w:t>
      </w:r>
      <w:r>
        <w:rPr>
          <w:rFonts w:ascii="Times New Roman" w:eastAsia="Times New Roman" w:hAnsi="Times New Roman" w:cs="Times New Roman"/>
          <w:color w:val="000000"/>
          <w:sz w:val="28"/>
          <w:szCs w:val="28"/>
          <w:bdr w:val="none" w:sz="0" w:space="0" w:color="auto" w:frame="1"/>
        </w:rPr>
        <w:t xml:space="preserve">територіальна </w:t>
      </w:r>
      <w:r w:rsidRPr="00F01FC0">
        <w:rPr>
          <w:rFonts w:ascii="Times New Roman" w:eastAsia="Times New Roman" w:hAnsi="Times New Roman" w:cs="Times New Roman"/>
          <w:color w:val="000000"/>
          <w:sz w:val="28"/>
          <w:szCs w:val="28"/>
          <w:bdr w:val="none" w:sz="0" w:space="0" w:color="auto" w:frame="1"/>
        </w:rPr>
        <w:t>громада в особі Сіверської міської ради та її виконавчого комітету (далі-Рада).</w:t>
      </w:r>
    </w:p>
    <w:p w14:paraId="7A5080E2"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2.2. Рада:</w:t>
      </w:r>
    </w:p>
    <w:p w14:paraId="7D6D590E" w14:textId="77777777" w:rsidR="003443E8" w:rsidRPr="001A1E4D" w:rsidRDefault="003443E8" w:rsidP="003443E8">
      <w:pPr>
        <w:pStyle w:val="a3"/>
        <w:numPr>
          <w:ilvl w:val="0"/>
          <w:numId w:val="6"/>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1A1E4D">
        <w:rPr>
          <w:rFonts w:ascii="Times New Roman" w:eastAsia="Times New Roman" w:hAnsi="Times New Roman" w:cs="Times New Roman"/>
          <w:color w:val="000000"/>
          <w:sz w:val="28"/>
          <w:szCs w:val="28"/>
          <w:bdr w:val="none" w:sz="0" w:space="0" w:color="auto" w:frame="1"/>
        </w:rPr>
        <w:t>затверджує П</w:t>
      </w:r>
      <w:r>
        <w:rPr>
          <w:rFonts w:ascii="Times New Roman" w:eastAsia="Times New Roman" w:hAnsi="Times New Roman" w:cs="Times New Roman"/>
          <w:color w:val="000000"/>
          <w:sz w:val="28"/>
          <w:szCs w:val="28"/>
          <w:bdr w:val="none" w:sz="0" w:space="0" w:color="auto" w:frame="1"/>
        </w:rPr>
        <w:t>оложення</w:t>
      </w:r>
      <w:r w:rsidRPr="001A1E4D">
        <w:rPr>
          <w:rFonts w:ascii="Times New Roman" w:eastAsia="Times New Roman" w:hAnsi="Times New Roman" w:cs="Times New Roman"/>
          <w:color w:val="000000"/>
          <w:sz w:val="28"/>
          <w:szCs w:val="28"/>
          <w:bdr w:val="none" w:sz="0" w:space="0" w:color="auto" w:frame="1"/>
        </w:rPr>
        <w:t xml:space="preserve"> про «Громадську платформу впливу</w:t>
      </w:r>
      <w:r>
        <w:rPr>
          <w:rFonts w:ascii="Times New Roman" w:eastAsia="Times New Roman" w:hAnsi="Times New Roman" w:cs="Times New Roman"/>
          <w:color w:val="000000"/>
          <w:sz w:val="28"/>
          <w:szCs w:val="28"/>
          <w:bdr w:val="none" w:sz="0" w:space="0" w:color="auto" w:frame="1"/>
        </w:rPr>
        <w:t xml:space="preserve"> </w:t>
      </w:r>
      <w:r w:rsidRPr="001A1E4D">
        <w:rPr>
          <w:rFonts w:ascii="Times New Roman" w:eastAsia="Times New Roman" w:hAnsi="Times New Roman" w:cs="Times New Roman"/>
          <w:color w:val="000000"/>
          <w:sz w:val="28"/>
          <w:szCs w:val="28"/>
          <w:bdr w:val="none" w:sz="0" w:space="0" w:color="auto" w:frame="1"/>
        </w:rPr>
        <w:t>на прийняття рішень</w:t>
      </w:r>
      <w:r>
        <w:rPr>
          <w:rFonts w:ascii="Times New Roman" w:eastAsia="Times New Roman" w:hAnsi="Times New Roman" w:cs="Times New Roman"/>
          <w:color w:val="000000"/>
          <w:sz w:val="28"/>
          <w:szCs w:val="28"/>
          <w:bdr w:val="none" w:sz="0" w:space="0" w:color="auto" w:frame="1"/>
        </w:rPr>
        <w:t xml:space="preserve"> Сіверської міської ради</w:t>
      </w:r>
      <w:r w:rsidRPr="001A1E4D">
        <w:rPr>
          <w:rFonts w:ascii="Times New Roman" w:eastAsia="Times New Roman" w:hAnsi="Times New Roman" w:cs="Times New Roman"/>
          <w:color w:val="000000"/>
          <w:sz w:val="28"/>
          <w:szCs w:val="28"/>
          <w:bdr w:val="none" w:sz="0" w:space="0" w:color="auto" w:frame="1"/>
        </w:rPr>
        <w:t>»;</w:t>
      </w:r>
    </w:p>
    <w:p w14:paraId="66FE7122" w14:textId="77777777" w:rsidR="003443E8" w:rsidRPr="001A1E4D" w:rsidRDefault="003443E8" w:rsidP="003443E8">
      <w:pPr>
        <w:pStyle w:val="a3"/>
        <w:numPr>
          <w:ilvl w:val="0"/>
          <w:numId w:val="6"/>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1A1E4D">
        <w:rPr>
          <w:rFonts w:ascii="Times New Roman" w:eastAsia="Times New Roman" w:hAnsi="Times New Roman" w:cs="Times New Roman"/>
          <w:color w:val="000000"/>
          <w:sz w:val="28"/>
          <w:szCs w:val="28"/>
          <w:bdr w:val="none" w:sz="0" w:space="0" w:color="auto" w:frame="1"/>
        </w:rPr>
        <w:t>здійснює організаційне, інформаційне та матеріально-технічне забезпечення діяльності Громадської платформи;</w:t>
      </w:r>
    </w:p>
    <w:p w14:paraId="4A4719B7" w14:textId="77777777" w:rsidR="003443E8" w:rsidRPr="001A1E4D" w:rsidRDefault="003443E8" w:rsidP="003443E8">
      <w:pPr>
        <w:pStyle w:val="a3"/>
        <w:numPr>
          <w:ilvl w:val="0"/>
          <w:numId w:val="6"/>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1A1E4D">
        <w:rPr>
          <w:rFonts w:ascii="Times New Roman" w:eastAsia="Times New Roman" w:hAnsi="Times New Roman" w:cs="Times New Roman"/>
          <w:color w:val="000000"/>
          <w:sz w:val="28"/>
          <w:szCs w:val="28"/>
          <w:bdr w:val="none" w:sz="0" w:space="0" w:color="auto" w:frame="1"/>
        </w:rPr>
        <w:t>створює належні умови для її роботи;</w:t>
      </w:r>
    </w:p>
    <w:p w14:paraId="24B25EB1" w14:textId="77777777" w:rsidR="003443E8" w:rsidRPr="001A1E4D" w:rsidRDefault="003443E8" w:rsidP="003443E8">
      <w:pPr>
        <w:pStyle w:val="a3"/>
        <w:numPr>
          <w:ilvl w:val="0"/>
          <w:numId w:val="6"/>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1A1E4D">
        <w:rPr>
          <w:rFonts w:ascii="Times New Roman" w:eastAsia="Times New Roman" w:hAnsi="Times New Roman" w:cs="Times New Roman"/>
          <w:color w:val="000000"/>
          <w:sz w:val="28"/>
          <w:szCs w:val="28"/>
          <w:bdr w:val="none" w:sz="0" w:space="0" w:color="auto" w:frame="1"/>
        </w:rPr>
        <w:t>забезпечує приміщенням для засідань, засоб</w:t>
      </w:r>
      <w:r>
        <w:rPr>
          <w:rFonts w:ascii="Times New Roman" w:eastAsia="Times New Roman" w:hAnsi="Times New Roman" w:cs="Times New Roman"/>
          <w:color w:val="000000"/>
          <w:sz w:val="28"/>
          <w:szCs w:val="28"/>
          <w:bdr w:val="none" w:sz="0" w:space="0" w:color="auto" w:frame="1"/>
        </w:rPr>
        <w:t xml:space="preserve">ами </w:t>
      </w:r>
      <w:r w:rsidRPr="001A1E4D">
        <w:rPr>
          <w:rFonts w:ascii="Times New Roman" w:eastAsia="Times New Roman" w:hAnsi="Times New Roman" w:cs="Times New Roman"/>
          <w:color w:val="000000"/>
          <w:sz w:val="28"/>
          <w:szCs w:val="28"/>
          <w:bdr w:val="none" w:sz="0" w:space="0" w:color="auto" w:frame="1"/>
        </w:rPr>
        <w:t xml:space="preserve"> зв’язку та інформаційну</w:t>
      </w:r>
      <w:r>
        <w:rPr>
          <w:rFonts w:ascii="Times New Roman" w:eastAsia="Times New Roman" w:hAnsi="Times New Roman" w:cs="Times New Roman"/>
          <w:color w:val="000000"/>
          <w:sz w:val="28"/>
          <w:szCs w:val="28"/>
          <w:bdr w:val="none" w:sz="0" w:space="0" w:color="auto" w:frame="1"/>
        </w:rPr>
        <w:t xml:space="preserve"> </w:t>
      </w:r>
      <w:r w:rsidRPr="001A1E4D">
        <w:rPr>
          <w:rFonts w:ascii="Times New Roman" w:eastAsia="Times New Roman" w:hAnsi="Times New Roman" w:cs="Times New Roman"/>
          <w:color w:val="000000"/>
          <w:sz w:val="28"/>
          <w:szCs w:val="28"/>
          <w:bdr w:val="none" w:sz="0" w:space="0" w:color="auto" w:frame="1"/>
        </w:rPr>
        <w:t xml:space="preserve">підтримку роботи Громадської платформи; </w:t>
      </w:r>
    </w:p>
    <w:p w14:paraId="69E784A4" w14:textId="77777777" w:rsidR="003443E8" w:rsidRPr="001A1E4D" w:rsidRDefault="003443E8" w:rsidP="003443E8">
      <w:pPr>
        <w:pStyle w:val="a3"/>
        <w:numPr>
          <w:ilvl w:val="0"/>
          <w:numId w:val="6"/>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1A1E4D">
        <w:rPr>
          <w:rFonts w:ascii="Times New Roman" w:eastAsia="Times New Roman" w:hAnsi="Times New Roman" w:cs="Times New Roman"/>
          <w:color w:val="000000"/>
          <w:sz w:val="28"/>
          <w:szCs w:val="28"/>
          <w:bdr w:val="none" w:sz="0" w:space="0" w:color="auto" w:frame="1"/>
        </w:rPr>
        <w:t>забезпечує безоплатний і вільний доступ учасників до інформації, що надходить до Громадської платформи.</w:t>
      </w:r>
    </w:p>
    <w:p w14:paraId="71D86755" w14:textId="77777777" w:rsidR="003443E8" w:rsidRPr="00F01FC0" w:rsidRDefault="003443E8" w:rsidP="003443E8">
      <w:pPr>
        <w:shd w:val="clear" w:color="auto" w:fill="FFFFFF"/>
        <w:spacing w:after="0" w:line="240" w:lineRule="auto"/>
        <w:ind w:left="72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2.3. Забезпечення роботи Громадської платформи здійснюється за рахунок коштів місцевого бюджету та інших не заборонених законодавством джерел.</w:t>
      </w:r>
    </w:p>
    <w:p w14:paraId="16012D54" w14:textId="77777777" w:rsidR="003443E8" w:rsidRPr="00F01FC0" w:rsidRDefault="003443E8" w:rsidP="003443E8">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b/>
          <w:bCs/>
          <w:color w:val="000000"/>
          <w:sz w:val="28"/>
          <w:szCs w:val="28"/>
          <w:bdr w:val="none" w:sz="0" w:space="0" w:color="auto" w:frame="1"/>
        </w:rPr>
        <w:t> </w:t>
      </w:r>
    </w:p>
    <w:p w14:paraId="4634B653" w14:textId="77777777" w:rsidR="003443E8" w:rsidRPr="00F01FC0" w:rsidRDefault="003443E8" w:rsidP="003443E8">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b/>
          <w:bCs/>
          <w:color w:val="000000"/>
          <w:sz w:val="28"/>
          <w:szCs w:val="28"/>
          <w:bdr w:val="none" w:sz="0" w:space="0" w:color="auto" w:frame="1"/>
        </w:rPr>
        <w:t>ІІІ. Адміністратор громадської платформи</w:t>
      </w:r>
    </w:p>
    <w:p w14:paraId="6F435A94"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3.1. Адміністратор зобов’язаний забезпечувати:</w:t>
      </w:r>
    </w:p>
    <w:p w14:paraId="05F6C419" w14:textId="77777777" w:rsidR="003443E8" w:rsidRPr="00F01FC0" w:rsidRDefault="003443E8" w:rsidP="003443E8">
      <w:pPr>
        <w:numPr>
          <w:ilvl w:val="0"/>
          <w:numId w:val="7"/>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lastRenderedPageBreak/>
        <w:t>адміністрування та підтримку функціонування Громадської платформи;</w:t>
      </w:r>
    </w:p>
    <w:p w14:paraId="66CDAEF3" w14:textId="77777777" w:rsidR="003443E8" w:rsidRPr="00F01FC0" w:rsidRDefault="003443E8" w:rsidP="003443E8">
      <w:pPr>
        <w:numPr>
          <w:ilvl w:val="0"/>
          <w:numId w:val="7"/>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роботу Громадської платформи відповідно до цього Положення, інших вимог законодавства;</w:t>
      </w:r>
    </w:p>
    <w:p w14:paraId="7BBD7F22" w14:textId="77777777" w:rsidR="003443E8" w:rsidRPr="00F01FC0" w:rsidRDefault="003443E8" w:rsidP="003443E8">
      <w:pPr>
        <w:numPr>
          <w:ilvl w:val="0"/>
          <w:numId w:val="7"/>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доступ учасників та запрошених до Громадської платформи;</w:t>
      </w:r>
    </w:p>
    <w:p w14:paraId="2FC339E8" w14:textId="77777777" w:rsidR="003443E8" w:rsidRPr="00F01FC0" w:rsidRDefault="003443E8" w:rsidP="003443E8">
      <w:pPr>
        <w:numPr>
          <w:ilvl w:val="0"/>
          <w:numId w:val="7"/>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збереження та захист інформації, яка надійшла на Громадську платформу;</w:t>
      </w:r>
    </w:p>
    <w:p w14:paraId="6F914B2D" w14:textId="77777777" w:rsidR="003443E8" w:rsidRPr="00F01FC0" w:rsidRDefault="003443E8" w:rsidP="003443E8">
      <w:pPr>
        <w:numPr>
          <w:ilvl w:val="0"/>
          <w:numId w:val="7"/>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захист персональних даних відповідно до законодавства.</w:t>
      </w:r>
    </w:p>
    <w:p w14:paraId="33FDEBA5" w14:textId="77777777" w:rsidR="003443E8" w:rsidRPr="00F01FC0" w:rsidRDefault="003443E8" w:rsidP="003443E8">
      <w:pPr>
        <w:shd w:val="clear" w:color="auto" w:fill="FFFFFF"/>
        <w:spacing w:after="0" w:line="240" w:lineRule="auto"/>
        <w:ind w:left="72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3.2. Адміністратор зобов’язаний надавати учасникам доступ до інформації, формувати аналітичні матеріали, інші інформаційно-довідкові ресурси, проводити систематизацію та іншу аналітичну роботу відповідно до цього Положення згідно із законодавством.</w:t>
      </w:r>
    </w:p>
    <w:p w14:paraId="2F45DACE" w14:textId="77777777" w:rsidR="003443E8" w:rsidRPr="00F01FC0" w:rsidRDefault="003443E8" w:rsidP="003443E8">
      <w:pPr>
        <w:shd w:val="clear" w:color="auto" w:fill="FFFFFF"/>
        <w:spacing w:after="0" w:line="240" w:lineRule="auto"/>
        <w:ind w:firstLine="360"/>
        <w:jc w:val="both"/>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color w:val="000000"/>
          <w:sz w:val="28"/>
          <w:szCs w:val="28"/>
          <w:bdr w:val="none" w:sz="0" w:space="0" w:color="auto" w:frame="1"/>
        </w:rPr>
        <w:t xml:space="preserve">    </w:t>
      </w:r>
      <w:r w:rsidRPr="00F01FC0">
        <w:rPr>
          <w:rFonts w:ascii="Times New Roman" w:eastAsia="Times New Roman" w:hAnsi="Times New Roman" w:cs="Times New Roman"/>
          <w:color w:val="000000"/>
          <w:sz w:val="28"/>
          <w:szCs w:val="28"/>
          <w:bdr w:val="none" w:sz="0" w:space="0" w:color="auto" w:frame="1"/>
        </w:rPr>
        <w:t>3.3. Адміністратор здійснює консультаційну підтримку учасників із питань, пов’язаних з функціонуванням Громадської платформи. </w:t>
      </w:r>
    </w:p>
    <w:p w14:paraId="25E7DDB7" w14:textId="77777777" w:rsidR="003443E8" w:rsidRPr="00F01FC0" w:rsidRDefault="003443E8" w:rsidP="003443E8">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b/>
          <w:bCs/>
          <w:color w:val="000000"/>
          <w:sz w:val="28"/>
          <w:szCs w:val="28"/>
          <w:bdr w:val="none" w:sz="0" w:space="0" w:color="auto" w:frame="1"/>
        </w:rPr>
        <w:t> </w:t>
      </w:r>
    </w:p>
    <w:p w14:paraId="4B3176E4" w14:textId="77777777" w:rsidR="003443E8" w:rsidRPr="00F01FC0" w:rsidRDefault="003443E8" w:rsidP="003443E8">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b/>
          <w:bCs/>
          <w:color w:val="000000"/>
          <w:sz w:val="28"/>
          <w:szCs w:val="28"/>
          <w:bdr w:val="none" w:sz="0" w:space="0" w:color="auto" w:frame="1"/>
        </w:rPr>
        <w:t>ІV. Основне функціональне призначення Громадської платформи</w:t>
      </w:r>
    </w:p>
    <w:p w14:paraId="43AAF89F" w14:textId="77777777" w:rsidR="003443E8" w:rsidRDefault="003443E8" w:rsidP="003443E8">
      <w:pPr>
        <w:shd w:val="clear" w:color="auto" w:fill="FFFFFF"/>
        <w:spacing w:after="0" w:line="240" w:lineRule="auto"/>
        <w:jc w:val="both"/>
        <w:textAlignment w:val="baseline"/>
        <w:rPr>
          <w:rFonts w:ascii="Times New Roman" w:eastAsia="Times New Roman" w:hAnsi="Times New Roman" w:cs="Times New Roman"/>
          <w:color w:val="000000"/>
          <w:sz w:val="28"/>
          <w:szCs w:val="28"/>
          <w:bdr w:val="none" w:sz="0" w:space="0" w:color="auto" w:frame="1"/>
        </w:rPr>
      </w:pPr>
    </w:p>
    <w:p w14:paraId="1110C5E7"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4.1. Громадська платформа на виконання поставлених цілей:</w:t>
      </w:r>
    </w:p>
    <w:p w14:paraId="4B84F619" w14:textId="77777777" w:rsidR="003443E8" w:rsidRPr="00F01FC0" w:rsidRDefault="003443E8" w:rsidP="003443E8">
      <w:pPr>
        <w:numPr>
          <w:ilvl w:val="0"/>
          <w:numId w:val="8"/>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розробляє рекомендації щодо вирішення питань місцевого значення;</w:t>
      </w:r>
    </w:p>
    <w:p w14:paraId="46E20C5A" w14:textId="77777777" w:rsidR="003443E8" w:rsidRPr="00F01FC0" w:rsidRDefault="003443E8" w:rsidP="003443E8">
      <w:pPr>
        <w:numPr>
          <w:ilvl w:val="0"/>
          <w:numId w:val="8"/>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бере участь в проведенні аналізу та наданні рекомендацій щодо проектів рішень Ради;</w:t>
      </w:r>
    </w:p>
    <w:p w14:paraId="6900A86B" w14:textId="77777777" w:rsidR="003443E8" w:rsidRPr="00F01FC0" w:rsidRDefault="003443E8" w:rsidP="003443E8">
      <w:pPr>
        <w:numPr>
          <w:ilvl w:val="0"/>
          <w:numId w:val="8"/>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подає Раді пропозиції щодо проведення громадських слухань, якщо проект рішення його потребує;</w:t>
      </w:r>
    </w:p>
    <w:p w14:paraId="5949F4E6" w14:textId="77777777" w:rsidR="003443E8" w:rsidRPr="00F01FC0" w:rsidRDefault="003443E8" w:rsidP="003443E8">
      <w:pPr>
        <w:numPr>
          <w:ilvl w:val="0"/>
          <w:numId w:val="8"/>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сприяє поширенню інформації про стратегію, програми та проекти, що плануються та/або впроваджуються в громаді;</w:t>
      </w:r>
    </w:p>
    <w:p w14:paraId="05450834" w14:textId="77777777" w:rsidR="003443E8" w:rsidRPr="00F01FC0" w:rsidRDefault="003443E8" w:rsidP="003443E8">
      <w:pPr>
        <w:numPr>
          <w:ilvl w:val="0"/>
          <w:numId w:val="8"/>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розробляє та впроваджує механізми взаємодії Ради та ІГС на засадах партнерства, відкритості та прозорості;</w:t>
      </w:r>
    </w:p>
    <w:p w14:paraId="445874E7" w14:textId="77777777" w:rsidR="003443E8" w:rsidRPr="00F01FC0" w:rsidRDefault="003443E8" w:rsidP="003443E8">
      <w:pPr>
        <w:numPr>
          <w:ilvl w:val="0"/>
          <w:numId w:val="8"/>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сприяє залученню фінансування на виконання програм та проектів, що спрямовані на розвиток громади;</w:t>
      </w:r>
    </w:p>
    <w:p w14:paraId="10899CBC" w14:textId="77777777" w:rsidR="003443E8" w:rsidRPr="00F01FC0" w:rsidRDefault="003443E8" w:rsidP="003443E8">
      <w:pPr>
        <w:numPr>
          <w:ilvl w:val="0"/>
          <w:numId w:val="8"/>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розробляє пропозиції щодо фінансування пріоритетних напрямків на місцевому рівні;</w:t>
      </w:r>
    </w:p>
    <w:p w14:paraId="0A4E9179" w14:textId="77777777" w:rsidR="003443E8" w:rsidRPr="00F01FC0" w:rsidRDefault="003443E8" w:rsidP="003443E8">
      <w:pPr>
        <w:numPr>
          <w:ilvl w:val="0"/>
          <w:numId w:val="8"/>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проводить попередню оцінку та підготовку висновків у вигляді рекомендацій щодо проектів актів Ради;</w:t>
      </w:r>
    </w:p>
    <w:p w14:paraId="032F72C7" w14:textId="77777777" w:rsidR="003443E8" w:rsidRPr="00F01FC0" w:rsidRDefault="003443E8" w:rsidP="003443E8">
      <w:pPr>
        <w:numPr>
          <w:ilvl w:val="0"/>
          <w:numId w:val="8"/>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залучає експертів та/або ІГС для аналізу ефективності рішень прийнятих Радою;</w:t>
      </w:r>
    </w:p>
    <w:p w14:paraId="4E52E906" w14:textId="77777777" w:rsidR="003443E8" w:rsidRPr="00F01FC0" w:rsidRDefault="003443E8" w:rsidP="003443E8">
      <w:pPr>
        <w:numPr>
          <w:ilvl w:val="0"/>
          <w:numId w:val="8"/>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підтримує та організовує заходи, що спрямовані на виконання цілей Громадської платформи;</w:t>
      </w:r>
    </w:p>
    <w:p w14:paraId="5DC275E1" w14:textId="77777777" w:rsidR="003443E8" w:rsidRPr="00F01FC0" w:rsidRDefault="003443E8" w:rsidP="003443E8">
      <w:pPr>
        <w:numPr>
          <w:ilvl w:val="0"/>
          <w:numId w:val="8"/>
        </w:num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подає Раді пропозиції щодо залучення вразливих груп населення громади до вирішення питань соціально-економічного, політичного та культурного життя громади з метою підвищення їх ефективності.</w:t>
      </w:r>
    </w:p>
    <w:p w14:paraId="08311C66" w14:textId="77777777" w:rsidR="003443E8" w:rsidRPr="00F01FC0" w:rsidRDefault="003443E8" w:rsidP="003443E8">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b/>
          <w:bCs/>
          <w:color w:val="000000"/>
          <w:sz w:val="28"/>
          <w:szCs w:val="28"/>
          <w:bdr w:val="none" w:sz="0" w:space="0" w:color="auto" w:frame="1"/>
        </w:rPr>
        <w:t> </w:t>
      </w:r>
    </w:p>
    <w:p w14:paraId="5F1B187F" w14:textId="77777777" w:rsidR="003443E8" w:rsidRPr="00F01FC0" w:rsidRDefault="003443E8" w:rsidP="003443E8">
      <w:pPr>
        <w:shd w:val="clear" w:color="auto" w:fill="FFFFFF"/>
        <w:spacing w:after="0" w:line="240" w:lineRule="auto"/>
        <w:ind w:left="1440"/>
        <w:jc w:val="center"/>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b/>
          <w:bCs/>
          <w:color w:val="000000"/>
          <w:sz w:val="28"/>
          <w:szCs w:val="28"/>
          <w:bdr w:val="none" w:sz="0" w:space="0" w:color="auto" w:frame="1"/>
        </w:rPr>
        <w:t xml:space="preserve">5. </w:t>
      </w:r>
      <w:r w:rsidRPr="00F01FC0">
        <w:rPr>
          <w:rFonts w:ascii="Times New Roman" w:eastAsia="Times New Roman" w:hAnsi="Times New Roman" w:cs="Times New Roman"/>
          <w:b/>
          <w:bCs/>
          <w:color w:val="000000"/>
          <w:sz w:val="28"/>
          <w:szCs w:val="28"/>
          <w:bdr w:val="none" w:sz="0" w:space="0" w:color="auto" w:frame="1"/>
        </w:rPr>
        <w:t>Організація діяльності та процедурні питання роботи</w:t>
      </w:r>
    </w:p>
    <w:p w14:paraId="2D8796C1" w14:textId="77777777" w:rsidR="003443E8" w:rsidRPr="00F01FC0" w:rsidRDefault="003443E8" w:rsidP="003443E8">
      <w:pPr>
        <w:shd w:val="clear" w:color="auto" w:fill="FFFFFF"/>
        <w:spacing w:after="0" w:line="240" w:lineRule="auto"/>
        <w:jc w:val="center"/>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b/>
          <w:bCs/>
          <w:color w:val="000000"/>
          <w:sz w:val="28"/>
          <w:szCs w:val="28"/>
          <w:bdr w:val="none" w:sz="0" w:space="0" w:color="auto" w:frame="1"/>
        </w:rPr>
        <w:t>Громадської платформи</w:t>
      </w:r>
    </w:p>
    <w:p w14:paraId="45AF430E"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5.1.  Ініціатор зустрічі (обговорення):</w:t>
      </w:r>
    </w:p>
    <w:p w14:paraId="6FAC3ADD"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 xml:space="preserve">1) готує та надає в паперовому та електронному вигляди оформлені належним чином основні та додаткові документи потрібні для якісного </w:t>
      </w:r>
      <w:r w:rsidRPr="00F01FC0">
        <w:rPr>
          <w:rFonts w:ascii="Times New Roman" w:eastAsia="Times New Roman" w:hAnsi="Times New Roman" w:cs="Times New Roman"/>
          <w:color w:val="000000"/>
          <w:sz w:val="28"/>
          <w:szCs w:val="28"/>
          <w:bdr w:val="none" w:sz="0" w:space="0" w:color="auto" w:frame="1"/>
        </w:rPr>
        <w:lastRenderedPageBreak/>
        <w:t>обговорення</w:t>
      </w:r>
      <w:r>
        <w:rPr>
          <w:rFonts w:ascii="Times New Roman" w:eastAsia="Times New Roman" w:hAnsi="Times New Roman" w:cs="Times New Roman"/>
          <w:color w:val="000000"/>
          <w:sz w:val="28"/>
          <w:szCs w:val="28"/>
          <w:bdr w:val="none" w:sz="0" w:space="0" w:color="auto" w:frame="1"/>
        </w:rPr>
        <w:t>.</w:t>
      </w:r>
      <w:r w:rsidRPr="00F01FC0">
        <w:rPr>
          <w:rFonts w:ascii="Times New Roman" w:eastAsia="Times New Roman" w:hAnsi="Times New Roman" w:cs="Times New Roman"/>
          <w:color w:val="000000"/>
          <w:sz w:val="28"/>
          <w:szCs w:val="28"/>
          <w:bdr w:val="none" w:sz="0" w:space="0" w:color="auto" w:frame="1"/>
        </w:rPr>
        <w:t> </w:t>
      </w:r>
      <w:r>
        <w:rPr>
          <w:rFonts w:ascii="Times New Roman" w:eastAsia="Times New Roman" w:hAnsi="Times New Roman" w:cs="Times New Roman"/>
          <w:color w:val="000000"/>
          <w:sz w:val="28"/>
          <w:szCs w:val="28"/>
          <w:bdr w:val="none" w:sz="0" w:space="0" w:color="auto" w:frame="1"/>
        </w:rPr>
        <w:t>Н</w:t>
      </w:r>
      <w:r w:rsidRPr="00F01FC0">
        <w:rPr>
          <w:rFonts w:ascii="Times New Roman" w:eastAsia="Times New Roman" w:hAnsi="Times New Roman" w:cs="Times New Roman"/>
          <w:color w:val="000000"/>
          <w:sz w:val="28"/>
          <w:szCs w:val="28"/>
          <w:bdr w:val="none" w:sz="0" w:space="0" w:color="auto" w:frame="1"/>
        </w:rPr>
        <w:t>е можуть бути прийняті до розгляду питання мета (цілі) або дії яких спрямовані</w:t>
      </w:r>
      <w:r>
        <w:rPr>
          <w:rFonts w:ascii="Times New Roman" w:eastAsia="Times New Roman" w:hAnsi="Times New Roman" w:cs="Times New Roman"/>
          <w:color w:val="000000"/>
          <w:sz w:val="28"/>
          <w:szCs w:val="28"/>
          <w:bdr w:val="none" w:sz="0" w:space="0" w:color="auto" w:frame="1"/>
        </w:rPr>
        <w:t xml:space="preserve">: </w:t>
      </w:r>
      <w:r w:rsidRPr="00F01FC0">
        <w:rPr>
          <w:rFonts w:ascii="Times New Roman" w:eastAsia="Times New Roman" w:hAnsi="Times New Roman" w:cs="Times New Roman"/>
          <w:color w:val="000000"/>
          <w:sz w:val="28"/>
          <w:szCs w:val="28"/>
          <w:bdr w:val="none" w:sz="0" w:space="0" w:color="auto" w:frame="1"/>
        </w:rPr>
        <w:t xml:space="preserve"> на ліквідацію незалежності України</w:t>
      </w:r>
      <w:r>
        <w:rPr>
          <w:rFonts w:ascii="Times New Roman" w:eastAsia="Times New Roman" w:hAnsi="Times New Roman" w:cs="Times New Roman"/>
          <w:color w:val="000000"/>
          <w:sz w:val="28"/>
          <w:szCs w:val="28"/>
          <w:bdr w:val="none" w:sz="0" w:space="0" w:color="auto" w:frame="1"/>
        </w:rPr>
        <w:t>;</w:t>
      </w:r>
      <w:r>
        <w:rPr>
          <w:rFonts w:ascii="Times New Roman" w:eastAsia="Times New Roman" w:hAnsi="Times New Roman" w:cs="Times New Roman"/>
          <w:color w:val="3A3A3A"/>
          <w:sz w:val="28"/>
          <w:szCs w:val="28"/>
        </w:rPr>
        <w:t xml:space="preserve"> </w:t>
      </w:r>
      <w:r w:rsidRPr="00F01FC0">
        <w:rPr>
          <w:rFonts w:ascii="Times New Roman" w:eastAsia="Times New Roman" w:hAnsi="Times New Roman" w:cs="Times New Roman"/>
          <w:color w:val="000000"/>
          <w:sz w:val="28"/>
          <w:szCs w:val="28"/>
          <w:bdr w:val="none" w:sz="0" w:space="0" w:color="auto" w:frame="1"/>
        </w:rPr>
        <w:t>зміну конституційного ладу насильницьким шляхом</w:t>
      </w:r>
      <w:r>
        <w:rPr>
          <w:rFonts w:ascii="Times New Roman" w:eastAsia="Times New Roman" w:hAnsi="Times New Roman" w:cs="Times New Roman"/>
          <w:color w:val="000000"/>
          <w:sz w:val="28"/>
          <w:szCs w:val="28"/>
          <w:bdr w:val="none" w:sz="0" w:space="0" w:color="auto" w:frame="1"/>
        </w:rPr>
        <w:t xml:space="preserve">; </w:t>
      </w:r>
      <w:r w:rsidRPr="00F01FC0">
        <w:rPr>
          <w:rFonts w:ascii="Times New Roman" w:eastAsia="Times New Roman" w:hAnsi="Times New Roman" w:cs="Times New Roman"/>
          <w:color w:val="000000"/>
          <w:sz w:val="28"/>
          <w:szCs w:val="28"/>
          <w:bdr w:val="none" w:sz="0" w:space="0" w:color="auto" w:frame="1"/>
        </w:rPr>
        <w:t>порушення суверенітету і територіальної цілісності держави</w:t>
      </w:r>
      <w:r>
        <w:rPr>
          <w:rFonts w:ascii="Times New Roman" w:eastAsia="Times New Roman" w:hAnsi="Times New Roman" w:cs="Times New Roman"/>
          <w:color w:val="000000"/>
          <w:sz w:val="28"/>
          <w:szCs w:val="28"/>
          <w:bdr w:val="none" w:sz="0" w:space="0" w:color="auto" w:frame="1"/>
        </w:rPr>
        <w:t xml:space="preserve">; </w:t>
      </w:r>
      <w:r w:rsidRPr="00F01FC0">
        <w:rPr>
          <w:rFonts w:ascii="Times New Roman" w:eastAsia="Times New Roman" w:hAnsi="Times New Roman" w:cs="Times New Roman"/>
          <w:color w:val="000000"/>
          <w:sz w:val="28"/>
          <w:szCs w:val="28"/>
          <w:bdr w:val="none" w:sz="0" w:space="0" w:color="auto" w:frame="1"/>
        </w:rPr>
        <w:t>підрив безпеки держави</w:t>
      </w:r>
      <w:r>
        <w:rPr>
          <w:rFonts w:ascii="Times New Roman" w:eastAsia="Times New Roman" w:hAnsi="Times New Roman" w:cs="Times New Roman"/>
          <w:color w:val="000000"/>
          <w:sz w:val="28"/>
          <w:szCs w:val="28"/>
          <w:bdr w:val="none" w:sz="0" w:space="0" w:color="auto" w:frame="1"/>
        </w:rPr>
        <w:t xml:space="preserve">, </w:t>
      </w:r>
      <w:r w:rsidRPr="00F01FC0">
        <w:rPr>
          <w:rFonts w:ascii="Times New Roman" w:eastAsia="Times New Roman" w:hAnsi="Times New Roman" w:cs="Times New Roman"/>
          <w:color w:val="000000"/>
          <w:sz w:val="28"/>
          <w:szCs w:val="28"/>
          <w:bdr w:val="none" w:sz="0" w:space="0" w:color="auto" w:frame="1"/>
        </w:rPr>
        <w:t>пропаганду війни, насильства</w:t>
      </w:r>
      <w:r>
        <w:rPr>
          <w:rFonts w:ascii="Times New Roman" w:eastAsia="Times New Roman" w:hAnsi="Times New Roman" w:cs="Times New Roman"/>
          <w:color w:val="000000"/>
          <w:sz w:val="28"/>
          <w:szCs w:val="28"/>
          <w:bdr w:val="none" w:sz="0" w:space="0" w:color="auto" w:frame="1"/>
        </w:rPr>
        <w:t>;</w:t>
      </w:r>
      <w:r>
        <w:rPr>
          <w:rFonts w:ascii="Times New Roman" w:eastAsia="Times New Roman" w:hAnsi="Times New Roman" w:cs="Times New Roman"/>
          <w:color w:val="3A3A3A"/>
          <w:sz w:val="28"/>
          <w:szCs w:val="28"/>
        </w:rPr>
        <w:t xml:space="preserve"> </w:t>
      </w:r>
      <w:r w:rsidRPr="00F01FC0">
        <w:rPr>
          <w:rFonts w:ascii="Times New Roman" w:eastAsia="Times New Roman" w:hAnsi="Times New Roman" w:cs="Times New Roman"/>
          <w:color w:val="000000"/>
          <w:sz w:val="28"/>
          <w:szCs w:val="28"/>
          <w:bdr w:val="none" w:sz="0" w:space="0" w:color="auto" w:frame="1"/>
        </w:rPr>
        <w:t>розпалювання міжетнічної, расової, релігійної ворожнечі;</w:t>
      </w:r>
    </w:p>
    <w:p w14:paraId="3D5B14C4" w14:textId="77777777" w:rsidR="003443E8" w:rsidRPr="00F01FC0" w:rsidRDefault="003443E8" w:rsidP="003443E8">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посягання на права і свободи людини;</w:t>
      </w:r>
      <w:r>
        <w:rPr>
          <w:rFonts w:ascii="Times New Roman" w:eastAsia="Times New Roman" w:hAnsi="Times New Roman" w:cs="Times New Roman"/>
          <w:color w:val="3A3A3A"/>
          <w:sz w:val="28"/>
          <w:szCs w:val="28"/>
        </w:rPr>
        <w:t xml:space="preserve"> </w:t>
      </w:r>
      <w:r w:rsidRPr="00F01FC0">
        <w:rPr>
          <w:rFonts w:ascii="Times New Roman" w:eastAsia="Times New Roman" w:hAnsi="Times New Roman" w:cs="Times New Roman"/>
          <w:color w:val="000000"/>
          <w:sz w:val="28"/>
          <w:szCs w:val="28"/>
          <w:bdr w:val="none" w:sz="0" w:space="0" w:color="auto" w:frame="1"/>
        </w:rPr>
        <w:t>пропаганду комуністичного та/або нацистського режиму та їхньої</w:t>
      </w:r>
      <w:r>
        <w:rPr>
          <w:rFonts w:ascii="Times New Roman" w:eastAsia="Times New Roman" w:hAnsi="Times New Roman" w:cs="Times New Roman"/>
          <w:color w:val="3A3A3A"/>
          <w:sz w:val="28"/>
          <w:szCs w:val="28"/>
        </w:rPr>
        <w:t xml:space="preserve"> </w:t>
      </w:r>
      <w:r w:rsidRPr="00F01FC0">
        <w:rPr>
          <w:rFonts w:ascii="Times New Roman" w:eastAsia="Times New Roman" w:hAnsi="Times New Roman" w:cs="Times New Roman"/>
          <w:color w:val="000000"/>
          <w:sz w:val="28"/>
          <w:szCs w:val="28"/>
          <w:bdr w:val="none" w:sz="0" w:space="0" w:color="auto" w:frame="1"/>
        </w:rPr>
        <w:t>символіки;</w:t>
      </w:r>
      <w:r>
        <w:rPr>
          <w:rFonts w:ascii="Times New Roman" w:eastAsia="Times New Roman" w:hAnsi="Times New Roman" w:cs="Times New Roman"/>
          <w:color w:val="3A3A3A"/>
          <w:sz w:val="28"/>
          <w:szCs w:val="28"/>
        </w:rPr>
        <w:t xml:space="preserve"> </w:t>
      </w:r>
      <w:r w:rsidRPr="00F01FC0">
        <w:rPr>
          <w:rFonts w:ascii="Times New Roman" w:eastAsia="Times New Roman" w:hAnsi="Times New Roman" w:cs="Times New Roman"/>
          <w:color w:val="000000"/>
          <w:sz w:val="28"/>
          <w:szCs w:val="28"/>
          <w:bdr w:val="none" w:sz="0" w:space="0" w:color="auto" w:frame="1"/>
        </w:rPr>
        <w:t>вирішення особистих проблем, всупереч інтересам громади;</w:t>
      </w:r>
      <w:r>
        <w:rPr>
          <w:rFonts w:ascii="Times New Roman" w:eastAsia="Times New Roman" w:hAnsi="Times New Roman" w:cs="Times New Roman"/>
          <w:color w:val="3A3A3A"/>
          <w:sz w:val="28"/>
          <w:szCs w:val="28"/>
        </w:rPr>
        <w:t xml:space="preserve"> </w:t>
      </w:r>
      <w:r w:rsidRPr="00F01FC0">
        <w:rPr>
          <w:rFonts w:ascii="Times New Roman" w:eastAsia="Times New Roman" w:hAnsi="Times New Roman" w:cs="Times New Roman"/>
          <w:color w:val="000000"/>
          <w:sz w:val="28"/>
          <w:szCs w:val="28"/>
          <w:bdr w:val="none" w:sz="0" w:space="0" w:color="auto" w:frame="1"/>
        </w:rPr>
        <w:t>інші питання розгляд яких заборонено законодавством України.</w:t>
      </w:r>
    </w:p>
    <w:p w14:paraId="6A386D01"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color w:val="000000"/>
          <w:sz w:val="28"/>
          <w:szCs w:val="28"/>
          <w:bdr w:val="none" w:sz="0" w:space="0" w:color="auto" w:frame="1"/>
        </w:rPr>
        <w:t xml:space="preserve">2) </w:t>
      </w:r>
      <w:r w:rsidRPr="00F01FC0">
        <w:rPr>
          <w:rFonts w:ascii="Times New Roman" w:eastAsia="Times New Roman" w:hAnsi="Times New Roman" w:cs="Times New Roman"/>
          <w:color w:val="000000"/>
          <w:sz w:val="28"/>
          <w:szCs w:val="28"/>
          <w:bdr w:val="none" w:sz="0" w:space="0" w:color="auto" w:frame="1"/>
        </w:rPr>
        <w:t>надає списки запрошених;</w:t>
      </w:r>
    </w:p>
    <w:p w14:paraId="11BABC59"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color w:val="000000"/>
          <w:sz w:val="28"/>
          <w:szCs w:val="28"/>
          <w:bdr w:val="none" w:sz="0" w:space="0" w:color="auto" w:frame="1"/>
        </w:rPr>
        <w:t xml:space="preserve">3) </w:t>
      </w:r>
      <w:r w:rsidRPr="00F01FC0">
        <w:rPr>
          <w:rFonts w:ascii="Times New Roman" w:eastAsia="Times New Roman" w:hAnsi="Times New Roman" w:cs="Times New Roman"/>
          <w:color w:val="000000"/>
          <w:sz w:val="28"/>
          <w:szCs w:val="28"/>
          <w:bdr w:val="none" w:sz="0" w:space="0" w:color="auto" w:frame="1"/>
        </w:rPr>
        <w:t xml:space="preserve">за </w:t>
      </w:r>
      <w:r>
        <w:rPr>
          <w:rFonts w:ascii="Times New Roman" w:eastAsia="Times New Roman" w:hAnsi="Times New Roman" w:cs="Times New Roman"/>
          <w:color w:val="000000"/>
          <w:sz w:val="28"/>
          <w:szCs w:val="28"/>
          <w:bdr w:val="none" w:sz="0" w:space="0" w:color="auto" w:frame="1"/>
        </w:rPr>
        <w:t>1</w:t>
      </w:r>
      <w:r w:rsidRPr="00F01FC0">
        <w:rPr>
          <w:rFonts w:ascii="Times New Roman" w:eastAsia="Times New Roman" w:hAnsi="Times New Roman" w:cs="Times New Roman"/>
          <w:color w:val="000000"/>
          <w:sz w:val="28"/>
          <w:szCs w:val="28"/>
          <w:bdr w:val="none" w:sz="0" w:space="0" w:color="auto" w:frame="1"/>
        </w:rPr>
        <w:t xml:space="preserve">0 днів (у разі необхідності терміново розглянути питання – за </w:t>
      </w:r>
      <w:r>
        <w:rPr>
          <w:rFonts w:ascii="Times New Roman" w:eastAsia="Times New Roman" w:hAnsi="Times New Roman" w:cs="Times New Roman"/>
          <w:color w:val="000000"/>
          <w:sz w:val="28"/>
          <w:szCs w:val="28"/>
          <w:bdr w:val="none" w:sz="0" w:space="0" w:color="auto" w:frame="1"/>
        </w:rPr>
        <w:t>5</w:t>
      </w:r>
      <w:r w:rsidRPr="00F01FC0">
        <w:rPr>
          <w:rFonts w:ascii="Times New Roman" w:eastAsia="Times New Roman" w:hAnsi="Times New Roman" w:cs="Times New Roman"/>
          <w:color w:val="000000"/>
          <w:sz w:val="28"/>
          <w:szCs w:val="28"/>
          <w:bdr w:val="none" w:sz="0" w:space="0" w:color="auto" w:frame="1"/>
        </w:rPr>
        <w:t xml:space="preserve"> днів) розсилає учасникам та запрошеним документи, матеріали на ознайомлення, відповідно до теми, що буде розглядатися</w:t>
      </w:r>
      <w:r>
        <w:rPr>
          <w:rFonts w:ascii="Times New Roman" w:eastAsia="Times New Roman" w:hAnsi="Times New Roman" w:cs="Times New Roman"/>
          <w:color w:val="000000"/>
          <w:sz w:val="28"/>
          <w:szCs w:val="28"/>
          <w:bdr w:val="none" w:sz="0" w:space="0" w:color="auto" w:frame="1"/>
        </w:rPr>
        <w:t>;</w:t>
      </w:r>
    </w:p>
    <w:p w14:paraId="43D854E9"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color w:val="000000"/>
          <w:sz w:val="28"/>
          <w:szCs w:val="28"/>
          <w:bdr w:val="none" w:sz="0" w:space="0" w:color="auto" w:frame="1"/>
        </w:rPr>
        <w:t xml:space="preserve">4) </w:t>
      </w:r>
      <w:r w:rsidRPr="00F01FC0">
        <w:rPr>
          <w:rFonts w:ascii="Times New Roman" w:eastAsia="Times New Roman" w:hAnsi="Times New Roman" w:cs="Times New Roman"/>
          <w:color w:val="000000"/>
          <w:sz w:val="28"/>
          <w:szCs w:val="28"/>
          <w:bdr w:val="none" w:sz="0" w:space="0" w:color="auto" w:frame="1"/>
        </w:rPr>
        <w:t>коли Ініціатором виступає ініціативна група мешканців громади:</w:t>
      </w:r>
    </w:p>
    <w:p w14:paraId="5D3E396C" w14:textId="77777777" w:rsidR="003443E8" w:rsidRPr="00F01FC0" w:rsidRDefault="003443E8" w:rsidP="003443E8">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 – ініціативна група подає лист-звернення Сіверському міському голові, який містить підписи :</w:t>
      </w:r>
    </w:p>
    <w:p w14:paraId="372DC8B7" w14:textId="77777777" w:rsidR="003443E8" w:rsidRPr="00F01FC0" w:rsidRDefault="003443E8" w:rsidP="003443E8">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color w:val="000000"/>
          <w:sz w:val="28"/>
          <w:szCs w:val="28"/>
          <w:bdr w:val="none" w:sz="0" w:space="0" w:color="auto" w:frame="1"/>
        </w:rPr>
        <w:t>5</w:t>
      </w:r>
      <w:r w:rsidRPr="00F01FC0">
        <w:rPr>
          <w:rFonts w:ascii="Times New Roman" w:eastAsia="Times New Roman" w:hAnsi="Times New Roman" w:cs="Times New Roman"/>
          <w:color w:val="000000"/>
          <w:sz w:val="28"/>
          <w:szCs w:val="28"/>
          <w:bdr w:val="none" w:sz="0" w:space="0" w:color="auto" w:frame="1"/>
        </w:rPr>
        <w:t xml:space="preserve"> мешканців громади, якщо питання стосується невеликої групи мешканців громади, носить локальний характер і по ньому приймається рішення Ради в формі акту; </w:t>
      </w:r>
    </w:p>
    <w:p w14:paraId="7279DE35" w14:textId="77777777" w:rsidR="003443E8" w:rsidRPr="00F01FC0" w:rsidRDefault="003443E8" w:rsidP="003443E8">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Pr>
          <w:rFonts w:ascii="Times New Roman" w:eastAsia="Times New Roman" w:hAnsi="Times New Roman" w:cs="Times New Roman"/>
          <w:color w:val="000000"/>
          <w:sz w:val="28"/>
          <w:szCs w:val="28"/>
          <w:bdr w:val="none" w:sz="0" w:space="0" w:color="auto" w:frame="1"/>
        </w:rPr>
        <w:t>10</w:t>
      </w:r>
      <w:r w:rsidRPr="00F01FC0">
        <w:rPr>
          <w:rFonts w:ascii="Times New Roman" w:eastAsia="Times New Roman" w:hAnsi="Times New Roman" w:cs="Times New Roman"/>
          <w:color w:val="000000"/>
          <w:sz w:val="28"/>
          <w:szCs w:val="28"/>
          <w:bdr w:val="none" w:sz="0" w:space="0" w:color="auto" w:frame="1"/>
        </w:rPr>
        <w:t>0 мешканців громади, якщо питання стосується всіх мешканців громади, носить загальний  характер і по ньому приймається рішення Ради в формі нормативно-правового акту.</w:t>
      </w:r>
    </w:p>
    <w:p w14:paraId="484E8D44" w14:textId="77777777" w:rsidR="003443E8" w:rsidRPr="00F01FC0" w:rsidRDefault="003443E8" w:rsidP="003443E8">
      <w:pPr>
        <w:shd w:val="clear" w:color="auto" w:fill="FFFFFF"/>
        <w:spacing w:after="0"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        5.2. На початку засідання, яке відкриває Адміністратор, більшістю від присутніх обирається секретар засідання, який веде протокол засідання Громадської платформи</w:t>
      </w:r>
      <w:r>
        <w:rPr>
          <w:rFonts w:ascii="Times New Roman" w:eastAsia="Times New Roman" w:hAnsi="Times New Roman" w:cs="Times New Roman"/>
          <w:color w:val="000000"/>
          <w:sz w:val="28"/>
          <w:szCs w:val="28"/>
          <w:bdr w:val="none" w:sz="0" w:space="0" w:color="auto" w:frame="1"/>
        </w:rPr>
        <w:t>.</w:t>
      </w:r>
    </w:p>
    <w:p w14:paraId="088E46D8"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5.3. Протокол засідання складається протягом 3 робочих днів, підписується Адміністратором та секретарем засідання, передається до Ради та обов’язково доводиться до відома депутатів Ради або членів виконавчих органів ради.</w:t>
      </w:r>
    </w:p>
    <w:p w14:paraId="5540777A"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5.4. Засідання Громадської платформи проводиться відкрито. </w:t>
      </w:r>
    </w:p>
    <w:p w14:paraId="25346734" w14:textId="77777777" w:rsidR="003443E8" w:rsidRPr="00F01FC0" w:rsidRDefault="003443E8" w:rsidP="003443E8">
      <w:pPr>
        <w:shd w:val="clear" w:color="auto" w:fill="FFFFFF"/>
        <w:spacing w:after="0" w:line="240" w:lineRule="auto"/>
        <w:ind w:firstLine="720"/>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000000"/>
          <w:sz w:val="28"/>
          <w:szCs w:val="28"/>
          <w:bdr w:val="none" w:sz="0" w:space="0" w:color="auto" w:frame="1"/>
        </w:rPr>
        <w:t>5.5. Рішення Ради прийняті за результатами розгляду пропозицій Громадської платформи, в обов’язковому порядку доводяться до відома громадськості шляхом оприлюднення на офіційному сайті Ради або в інший прийнятний спосіб.</w:t>
      </w:r>
      <w:r>
        <w:rPr>
          <w:rFonts w:ascii="Times New Roman" w:eastAsia="Times New Roman" w:hAnsi="Times New Roman" w:cs="Times New Roman"/>
          <w:color w:val="3A3A3A"/>
          <w:sz w:val="28"/>
          <w:szCs w:val="28"/>
        </w:rPr>
        <w:t xml:space="preserve"> </w:t>
      </w:r>
      <w:r w:rsidRPr="00F01FC0">
        <w:rPr>
          <w:rFonts w:ascii="Times New Roman" w:eastAsia="Times New Roman" w:hAnsi="Times New Roman" w:cs="Times New Roman"/>
          <w:color w:val="000000"/>
          <w:sz w:val="28"/>
          <w:szCs w:val="28"/>
          <w:bdr w:val="none" w:sz="0" w:space="0" w:color="auto" w:frame="1"/>
        </w:rPr>
        <w:t>Інформація про прийняті рішення, повинна повідомляти про врахування пропозицій Громадської платформи або причини її відхилення.</w:t>
      </w:r>
    </w:p>
    <w:p w14:paraId="6667EE3C" w14:textId="77777777" w:rsidR="003443E8" w:rsidRPr="00F01FC0" w:rsidRDefault="003443E8" w:rsidP="003443E8">
      <w:pPr>
        <w:shd w:val="clear" w:color="auto" w:fill="FFFFFF"/>
        <w:spacing w:after="384" w:line="240" w:lineRule="auto"/>
        <w:jc w:val="both"/>
        <w:textAlignment w:val="baseline"/>
        <w:rPr>
          <w:rFonts w:ascii="Times New Roman" w:eastAsia="Times New Roman" w:hAnsi="Times New Roman" w:cs="Times New Roman"/>
          <w:color w:val="3A3A3A"/>
          <w:sz w:val="28"/>
          <w:szCs w:val="28"/>
        </w:rPr>
      </w:pPr>
      <w:r w:rsidRPr="00F01FC0">
        <w:rPr>
          <w:rFonts w:ascii="Times New Roman" w:eastAsia="Times New Roman" w:hAnsi="Times New Roman" w:cs="Times New Roman"/>
          <w:color w:val="3A3A3A"/>
          <w:sz w:val="28"/>
          <w:szCs w:val="28"/>
        </w:rPr>
        <w:t> </w:t>
      </w:r>
    </w:p>
    <w:p w14:paraId="58CB05F2" w14:textId="77777777" w:rsidR="003443E8" w:rsidRDefault="003443E8" w:rsidP="003443E8">
      <w:pPr>
        <w:shd w:val="clear" w:color="auto" w:fill="FFFFFF"/>
        <w:tabs>
          <w:tab w:val="left" w:pos="6080"/>
        </w:tabs>
        <w:spacing w:after="0" w:line="240" w:lineRule="auto"/>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ab/>
      </w:r>
    </w:p>
    <w:p w14:paraId="46C811FD" w14:textId="4603EF73" w:rsidR="0091162A" w:rsidRPr="0091162A" w:rsidRDefault="003443E8" w:rsidP="0091162A">
      <w:pPr>
        <w:shd w:val="clear" w:color="auto" w:fill="FFFFFF"/>
        <w:tabs>
          <w:tab w:val="left" w:pos="6080"/>
        </w:tabs>
        <w:spacing w:after="0" w:line="240" w:lineRule="auto"/>
        <w:textAlignment w:val="baseline"/>
        <w:rPr>
          <w:rFonts w:ascii="Times New Roman" w:eastAsia="Times New Roman" w:hAnsi="Times New Roman" w:cs="Times New Roman"/>
          <w:color w:val="000000"/>
          <w:sz w:val="28"/>
          <w:szCs w:val="28"/>
          <w:bdr w:val="none" w:sz="0" w:space="0" w:color="auto" w:frame="1"/>
        </w:rPr>
      </w:pPr>
      <w:r>
        <w:rPr>
          <w:rFonts w:ascii="Times New Roman" w:eastAsia="Times New Roman" w:hAnsi="Times New Roman" w:cs="Times New Roman"/>
          <w:color w:val="000000"/>
          <w:sz w:val="28"/>
          <w:szCs w:val="28"/>
          <w:bdr w:val="none" w:sz="0" w:space="0" w:color="auto" w:frame="1"/>
        </w:rPr>
        <w:t xml:space="preserve">                                                                                                                    </w:t>
      </w:r>
      <w:r w:rsidRPr="00F01FC0">
        <w:rPr>
          <w:rFonts w:ascii="Times New Roman" w:eastAsia="Times New Roman" w:hAnsi="Times New Roman" w:cs="Times New Roman"/>
          <w:color w:val="000000"/>
          <w:sz w:val="28"/>
          <w:szCs w:val="28"/>
          <w:bdr w:val="none" w:sz="0" w:space="0" w:color="auto" w:frame="1"/>
        </w:rPr>
        <w:t xml:space="preserve">                                                               </w:t>
      </w:r>
    </w:p>
    <w:p w14:paraId="71B95119" w14:textId="6D692D7B" w:rsidR="0091162A" w:rsidRDefault="0091162A" w:rsidP="00060E1C"/>
    <w:p w14:paraId="1DC83595" w14:textId="77777777" w:rsidR="0091162A" w:rsidRPr="0091162A" w:rsidRDefault="0091162A" w:rsidP="0091162A">
      <w:pPr>
        <w:suppressAutoHyphens/>
        <w:spacing w:after="0" w:line="240" w:lineRule="auto"/>
        <w:jc w:val="right"/>
        <w:rPr>
          <w:rFonts w:ascii="Times New Roman" w:eastAsia="Times New Roman" w:hAnsi="Times New Roman" w:cs="Times New Roman"/>
          <w:sz w:val="24"/>
          <w:szCs w:val="24"/>
          <w:lang w:eastAsia="zh-CN"/>
        </w:rPr>
      </w:pPr>
    </w:p>
    <w:p w14:paraId="24BC599E" w14:textId="77777777" w:rsidR="0091162A" w:rsidRPr="0091162A" w:rsidRDefault="0091162A" w:rsidP="0091162A">
      <w:pPr>
        <w:suppressAutoHyphens/>
        <w:spacing w:after="0" w:line="240" w:lineRule="auto"/>
        <w:rPr>
          <w:rFonts w:ascii="Times New Roman" w:eastAsia="Times New Roman" w:hAnsi="Times New Roman" w:cs="Times New Roman"/>
          <w:sz w:val="24"/>
          <w:szCs w:val="24"/>
          <w:lang w:eastAsia="zh-CN"/>
        </w:rPr>
      </w:pPr>
    </w:p>
    <w:tbl>
      <w:tblPr>
        <w:tblW w:w="0" w:type="auto"/>
        <w:tblInd w:w="108" w:type="dxa"/>
        <w:tblLayout w:type="fixed"/>
        <w:tblLook w:val="0000" w:firstRow="0" w:lastRow="0" w:firstColumn="0" w:lastColumn="0" w:noHBand="0" w:noVBand="0"/>
      </w:tblPr>
      <w:tblGrid>
        <w:gridCol w:w="5061"/>
      </w:tblGrid>
      <w:tr w:rsidR="00831561" w:rsidRPr="00831561" w14:paraId="1D3ED14A" w14:textId="77777777" w:rsidTr="00597716">
        <w:trPr>
          <w:trHeight w:val="1311"/>
        </w:trPr>
        <w:tc>
          <w:tcPr>
            <w:tcW w:w="5061" w:type="dxa"/>
            <w:shd w:val="clear" w:color="auto" w:fill="auto"/>
          </w:tcPr>
          <w:p w14:paraId="5B8BCCDB" w14:textId="77777777" w:rsidR="00831561" w:rsidRPr="00831561" w:rsidRDefault="00831561" w:rsidP="00831561">
            <w:pPr>
              <w:suppressAutoHyphens/>
              <w:spacing w:after="0" w:line="240" w:lineRule="auto"/>
              <w:jc w:val="both"/>
              <w:rPr>
                <w:rFonts w:ascii="Times New Roman" w:eastAsia="Times New Roman" w:hAnsi="Times New Roman" w:cs="Times New Roman"/>
                <w:sz w:val="28"/>
                <w:szCs w:val="28"/>
                <w:lang w:eastAsia="zh-CN"/>
              </w:rPr>
            </w:pPr>
            <w:r w:rsidRPr="00831561">
              <w:rPr>
                <w:rFonts w:ascii="Times New Roman" w:eastAsia="Times New Roman" w:hAnsi="Times New Roman" w:cs="Times New Roman"/>
                <w:sz w:val="28"/>
                <w:szCs w:val="28"/>
                <w:lang w:eastAsia="zh-CN"/>
              </w:rPr>
              <w:lastRenderedPageBreak/>
              <w:t>Про внесення змін до рішення міської ради від 24.11.2020 №8/1-25 «Про затвердження Плану діяльності з підготовки проектів регуляторних</w:t>
            </w:r>
            <w:r w:rsidRPr="00831561">
              <w:rPr>
                <w:rFonts w:ascii="Times New Roman" w:eastAsia="Times New Roman" w:hAnsi="Times New Roman" w:cs="Times New Roman"/>
                <w:sz w:val="28"/>
                <w:szCs w:val="28"/>
                <w:lang w:eastAsia="zh-CN"/>
              </w:rPr>
              <w:br/>
              <w:t xml:space="preserve">актів Сіверської міської ради та її виконавчого комітету на 2021 рік» </w:t>
            </w:r>
          </w:p>
        </w:tc>
      </w:tr>
    </w:tbl>
    <w:p w14:paraId="0DEFD4A9" w14:textId="77777777" w:rsidR="00831561" w:rsidRPr="00831561" w:rsidRDefault="00831561" w:rsidP="00831561">
      <w:pPr>
        <w:tabs>
          <w:tab w:val="left" w:pos="5040"/>
        </w:tabs>
        <w:suppressAutoHyphens/>
        <w:spacing w:after="0" w:line="240" w:lineRule="auto"/>
        <w:jc w:val="center"/>
        <w:rPr>
          <w:rFonts w:ascii="Times New Roman" w:eastAsia="Times New Roman" w:hAnsi="Times New Roman" w:cs="Times New Roman"/>
          <w:b/>
          <w:bCs/>
          <w:i/>
          <w:iCs/>
          <w:sz w:val="28"/>
          <w:szCs w:val="28"/>
          <w:lang w:eastAsia="zh-CN"/>
        </w:rPr>
      </w:pPr>
    </w:p>
    <w:p w14:paraId="44BE0387" w14:textId="77777777" w:rsidR="00831561" w:rsidRPr="00831561" w:rsidRDefault="00831561" w:rsidP="00831561">
      <w:pPr>
        <w:suppressAutoHyphens/>
        <w:spacing w:before="120" w:after="120" w:line="240" w:lineRule="auto"/>
        <w:ind w:firstLine="720"/>
        <w:jc w:val="both"/>
        <w:rPr>
          <w:rFonts w:ascii="Times New Roman" w:eastAsia="Times New Roman" w:hAnsi="Times New Roman" w:cs="Times New Roman"/>
          <w:b/>
          <w:bCs/>
          <w:i/>
          <w:iCs/>
          <w:sz w:val="28"/>
          <w:szCs w:val="28"/>
          <w:lang w:eastAsia="zh-CN"/>
        </w:rPr>
      </w:pPr>
      <w:r w:rsidRPr="00831561">
        <w:rPr>
          <w:rFonts w:ascii="Times New Roman" w:eastAsia="Times New Roman" w:hAnsi="Times New Roman" w:cs="Times New Roman"/>
          <w:bCs/>
          <w:iCs/>
          <w:sz w:val="28"/>
          <w:szCs w:val="28"/>
          <w:lang w:eastAsia="zh-CN"/>
        </w:rPr>
        <w:t xml:space="preserve">З метою подальшого впровадження вимог державної регуляторної політики на місцевому рівні, на виконання статей 7, 13, 32 Закону України «Про засади державної регуляторної політики у сфері господарської діяльності», враховуючи службові записки начальника  відділу житлово-комунального господарства, благоустрою та розвитку інфраструктури виконкому міської ради  </w:t>
      </w:r>
      <w:proofErr w:type="spellStart"/>
      <w:r w:rsidRPr="00831561">
        <w:rPr>
          <w:rFonts w:ascii="Times New Roman" w:eastAsia="Times New Roman" w:hAnsi="Times New Roman" w:cs="Times New Roman"/>
          <w:bCs/>
          <w:iCs/>
          <w:sz w:val="28"/>
          <w:szCs w:val="28"/>
          <w:lang w:eastAsia="zh-CN"/>
        </w:rPr>
        <w:t>Вороніної</w:t>
      </w:r>
      <w:proofErr w:type="spellEnd"/>
      <w:r w:rsidRPr="00831561">
        <w:rPr>
          <w:rFonts w:ascii="Times New Roman" w:eastAsia="Times New Roman" w:hAnsi="Times New Roman" w:cs="Times New Roman"/>
          <w:bCs/>
          <w:iCs/>
          <w:sz w:val="28"/>
          <w:szCs w:val="28"/>
          <w:lang w:eastAsia="zh-CN"/>
        </w:rPr>
        <w:t xml:space="preserve"> Н.В. (додаються), керуючись статтею 26 Закону України «Про місцеве самоврядування в України», міська рада.</w:t>
      </w:r>
    </w:p>
    <w:p w14:paraId="489A2B5B" w14:textId="77777777" w:rsidR="00831561" w:rsidRPr="00831561" w:rsidRDefault="00831561" w:rsidP="00831561">
      <w:pPr>
        <w:suppressAutoHyphens/>
        <w:spacing w:after="0" w:line="240" w:lineRule="auto"/>
        <w:ind w:right="99" w:firstLine="720"/>
        <w:jc w:val="both"/>
        <w:rPr>
          <w:rFonts w:ascii="Times New Roman" w:eastAsia="Times New Roman" w:hAnsi="Times New Roman" w:cs="Times New Roman"/>
          <w:sz w:val="28"/>
          <w:szCs w:val="28"/>
          <w:lang w:eastAsia="zh-CN"/>
        </w:rPr>
      </w:pPr>
    </w:p>
    <w:p w14:paraId="5D7E2FAD" w14:textId="77777777" w:rsidR="00831561" w:rsidRPr="00831561" w:rsidRDefault="00831561" w:rsidP="00831561">
      <w:pPr>
        <w:suppressAutoHyphens/>
        <w:spacing w:after="0" w:line="240" w:lineRule="auto"/>
        <w:ind w:right="99" w:firstLine="720"/>
        <w:jc w:val="both"/>
        <w:rPr>
          <w:rFonts w:ascii="Times New Roman" w:eastAsia="Times New Roman" w:hAnsi="Times New Roman" w:cs="Times New Roman"/>
          <w:sz w:val="28"/>
          <w:szCs w:val="28"/>
          <w:lang w:eastAsia="zh-CN"/>
        </w:rPr>
      </w:pPr>
      <w:r w:rsidRPr="00831561">
        <w:rPr>
          <w:rFonts w:ascii="Times New Roman" w:eastAsia="Times New Roman" w:hAnsi="Times New Roman" w:cs="Times New Roman"/>
          <w:spacing w:val="60"/>
          <w:sz w:val="28"/>
          <w:szCs w:val="28"/>
          <w:lang w:eastAsia="zh-CN"/>
        </w:rPr>
        <w:t>ВИРІШИЛА</w:t>
      </w:r>
      <w:r w:rsidRPr="00831561">
        <w:rPr>
          <w:rFonts w:ascii="Times New Roman" w:eastAsia="Times New Roman" w:hAnsi="Times New Roman" w:cs="Times New Roman"/>
          <w:sz w:val="28"/>
          <w:szCs w:val="28"/>
          <w:lang w:eastAsia="zh-CN"/>
        </w:rPr>
        <w:t>:</w:t>
      </w:r>
    </w:p>
    <w:p w14:paraId="4CF7F616" w14:textId="77777777" w:rsidR="00831561" w:rsidRPr="00831561" w:rsidRDefault="00831561" w:rsidP="00831561">
      <w:pPr>
        <w:suppressAutoHyphens/>
        <w:spacing w:after="0" w:line="240" w:lineRule="auto"/>
        <w:ind w:right="99" w:firstLine="720"/>
        <w:jc w:val="both"/>
        <w:rPr>
          <w:rFonts w:ascii="Times New Roman" w:eastAsia="Times New Roman" w:hAnsi="Times New Roman" w:cs="Times New Roman"/>
          <w:sz w:val="28"/>
          <w:szCs w:val="28"/>
          <w:lang w:eastAsia="zh-CN"/>
        </w:rPr>
      </w:pPr>
    </w:p>
    <w:p w14:paraId="5FA87598" w14:textId="77777777" w:rsidR="00831561" w:rsidRPr="00831561" w:rsidRDefault="00831561" w:rsidP="00831561">
      <w:pPr>
        <w:suppressAutoHyphens/>
        <w:spacing w:after="0" w:line="240" w:lineRule="auto"/>
        <w:ind w:right="99" w:firstLine="720"/>
        <w:jc w:val="both"/>
        <w:rPr>
          <w:rFonts w:ascii="Times New Roman" w:eastAsia="Times New Roman" w:hAnsi="Times New Roman" w:cs="Times New Roman"/>
          <w:sz w:val="28"/>
          <w:szCs w:val="28"/>
          <w:lang w:eastAsia="zh-CN"/>
        </w:rPr>
      </w:pPr>
      <w:r w:rsidRPr="00831561">
        <w:rPr>
          <w:rFonts w:ascii="Times New Roman" w:eastAsia="Times New Roman" w:hAnsi="Times New Roman" w:cs="Times New Roman"/>
          <w:sz w:val="28"/>
          <w:szCs w:val="28"/>
          <w:lang w:eastAsia="zh-CN"/>
        </w:rPr>
        <w:t xml:space="preserve">1.Внести  до рішення міської ради від 24.11.2020 № 8/1-25 «Про затвердження Плану діяльності з підготовки проектів регуляторних актів Сіверської міської ради та її виконавчого комітету на 2021 рік» наступні зміни: </w:t>
      </w:r>
    </w:p>
    <w:p w14:paraId="5CB42C9F" w14:textId="77777777" w:rsidR="00831561" w:rsidRPr="00831561" w:rsidRDefault="00831561" w:rsidP="00831561">
      <w:pPr>
        <w:suppressAutoHyphens/>
        <w:spacing w:after="0" w:line="240" w:lineRule="auto"/>
        <w:ind w:right="99" w:firstLine="720"/>
        <w:jc w:val="both"/>
        <w:rPr>
          <w:rFonts w:ascii="Times New Roman" w:eastAsia="Times New Roman" w:hAnsi="Times New Roman" w:cs="Times New Roman"/>
          <w:sz w:val="28"/>
          <w:szCs w:val="28"/>
          <w:lang w:eastAsia="zh-CN"/>
        </w:rPr>
      </w:pPr>
      <w:r w:rsidRPr="00831561">
        <w:rPr>
          <w:rFonts w:ascii="Times New Roman" w:eastAsia="Times New Roman" w:hAnsi="Times New Roman" w:cs="Times New Roman"/>
          <w:sz w:val="28"/>
          <w:szCs w:val="28"/>
          <w:lang w:eastAsia="zh-CN"/>
        </w:rPr>
        <w:t>1.1. Додаток  до вищевказаного рішення викласти в новій редакції (додається).</w:t>
      </w:r>
    </w:p>
    <w:p w14:paraId="0720B8E4" w14:textId="77777777" w:rsidR="00831561" w:rsidRPr="00831561" w:rsidRDefault="00831561" w:rsidP="00831561">
      <w:pPr>
        <w:suppressAutoHyphens/>
        <w:spacing w:after="0" w:line="240" w:lineRule="auto"/>
        <w:jc w:val="both"/>
        <w:rPr>
          <w:rFonts w:ascii="Times New Roman" w:eastAsia="Times New Roman" w:hAnsi="Times New Roman" w:cs="Times New Roman"/>
          <w:bCs/>
          <w:sz w:val="28"/>
          <w:szCs w:val="28"/>
          <w:lang w:eastAsia="zh-CN"/>
        </w:rPr>
      </w:pPr>
    </w:p>
    <w:p w14:paraId="0D61B03D" w14:textId="77777777" w:rsidR="00831561" w:rsidRPr="00831561" w:rsidRDefault="00831561" w:rsidP="00831561">
      <w:pPr>
        <w:suppressAutoHyphens/>
        <w:spacing w:after="0" w:line="240" w:lineRule="auto"/>
        <w:jc w:val="both"/>
        <w:rPr>
          <w:rFonts w:ascii="Times New Roman" w:eastAsia="Times New Roman" w:hAnsi="Times New Roman" w:cs="Times New Roman"/>
          <w:bCs/>
          <w:sz w:val="28"/>
          <w:szCs w:val="28"/>
          <w:lang w:eastAsia="zh-CN"/>
        </w:rPr>
      </w:pPr>
    </w:p>
    <w:p w14:paraId="77B2CA7B" w14:textId="77777777" w:rsidR="00831561" w:rsidRPr="00831561" w:rsidRDefault="00831561" w:rsidP="00831561">
      <w:pPr>
        <w:suppressAutoHyphens/>
        <w:spacing w:after="0" w:line="240" w:lineRule="auto"/>
        <w:jc w:val="both"/>
        <w:rPr>
          <w:rFonts w:ascii="Times New Roman" w:eastAsia="Times New Roman" w:hAnsi="Times New Roman" w:cs="Times New Roman"/>
          <w:bCs/>
          <w:sz w:val="28"/>
          <w:szCs w:val="28"/>
          <w:lang w:eastAsia="zh-CN"/>
        </w:rPr>
      </w:pPr>
    </w:p>
    <w:p w14:paraId="210EC4F9" w14:textId="77777777" w:rsidR="00831561" w:rsidRPr="00831561" w:rsidRDefault="00831561" w:rsidP="00831561">
      <w:pPr>
        <w:suppressAutoHyphens/>
        <w:spacing w:after="0" w:line="240" w:lineRule="auto"/>
        <w:jc w:val="both"/>
        <w:rPr>
          <w:rFonts w:ascii="Times New Roman" w:eastAsia="Times New Roman" w:hAnsi="Times New Roman" w:cs="Times New Roman"/>
          <w:bCs/>
          <w:sz w:val="28"/>
          <w:szCs w:val="28"/>
          <w:lang w:eastAsia="zh-CN"/>
        </w:rPr>
      </w:pPr>
    </w:p>
    <w:p w14:paraId="4EA75AB3" w14:textId="77777777" w:rsidR="00831561" w:rsidRPr="00831561" w:rsidRDefault="00831561" w:rsidP="00831561">
      <w:pPr>
        <w:suppressAutoHyphens/>
        <w:spacing w:after="0" w:line="240" w:lineRule="auto"/>
        <w:jc w:val="both"/>
        <w:rPr>
          <w:rFonts w:ascii="Times New Roman" w:eastAsia="Times New Roman" w:hAnsi="Times New Roman" w:cs="Times New Roman"/>
          <w:bCs/>
          <w:sz w:val="28"/>
          <w:szCs w:val="28"/>
          <w:lang w:eastAsia="zh-CN"/>
        </w:rPr>
      </w:pPr>
    </w:p>
    <w:p w14:paraId="6BA87213" w14:textId="18669B72" w:rsidR="0091162A" w:rsidRPr="0091162A" w:rsidRDefault="0091162A" w:rsidP="00831561">
      <w:pPr>
        <w:suppressAutoHyphens/>
        <w:spacing w:after="0" w:line="240" w:lineRule="auto"/>
        <w:jc w:val="both"/>
        <w:rPr>
          <w:rFonts w:ascii="Times New Roman" w:eastAsia="Times New Roman" w:hAnsi="Times New Roman" w:cs="Times New Roman"/>
          <w:bCs/>
          <w:sz w:val="28"/>
          <w:szCs w:val="28"/>
          <w:lang w:eastAsia="zh-CN"/>
        </w:rPr>
      </w:pPr>
    </w:p>
    <w:p w14:paraId="3B4636A0" w14:textId="33662887" w:rsidR="0091162A" w:rsidRPr="0091162A" w:rsidRDefault="0091162A" w:rsidP="0091162A">
      <w:pPr>
        <w:tabs>
          <w:tab w:val="left" w:pos="7088"/>
        </w:tabs>
        <w:suppressAutoHyphens/>
        <w:spacing w:after="0" w:line="240" w:lineRule="auto"/>
        <w:jc w:val="both"/>
        <w:rPr>
          <w:rFonts w:ascii="Times New Roman" w:eastAsia="Times New Roman" w:hAnsi="Times New Roman" w:cs="Times New Roman"/>
          <w:bCs/>
          <w:color w:val="FF0000"/>
          <w:sz w:val="28"/>
          <w:szCs w:val="28"/>
          <w:lang w:eastAsia="zh-CN"/>
        </w:rPr>
      </w:pPr>
      <w:r w:rsidRPr="0091162A">
        <w:rPr>
          <w:rFonts w:ascii="Times New Roman" w:eastAsia="Times New Roman" w:hAnsi="Times New Roman" w:cs="Times New Roman"/>
          <w:bCs/>
          <w:sz w:val="28"/>
          <w:szCs w:val="28"/>
          <w:lang w:eastAsia="zh-CN"/>
        </w:rPr>
        <w:tab/>
      </w:r>
      <w:r w:rsidRPr="0091162A">
        <w:rPr>
          <w:rFonts w:ascii="Times New Roman" w:eastAsia="Times New Roman" w:hAnsi="Times New Roman" w:cs="Times New Roman"/>
          <w:bCs/>
          <w:sz w:val="28"/>
          <w:szCs w:val="28"/>
          <w:lang w:eastAsia="zh-CN"/>
        </w:rPr>
        <w:tab/>
      </w:r>
      <w:r w:rsidRPr="0091162A">
        <w:rPr>
          <w:rFonts w:ascii="Times New Roman" w:eastAsia="Times New Roman" w:hAnsi="Times New Roman" w:cs="Times New Roman"/>
          <w:bCs/>
          <w:sz w:val="28"/>
          <w:szCs w:val="28"/>
          <w:lang w:eastAsia="zh-CN"/>
        </w:rPr>
        <w:tab/>
      </w:r>
      <w:r w:rsidRPr="0091162A">
        <w:rPr>
          <w:rFonts w:ascii="Times New Roman" w:eastAsia="Times New Roman" w:hAnsi="Times New Roman" w:cs="Times New Roman"/>
          <w:bCs/>
          <w:sz w:val="28"/>
          <w:szCs w:val="28"/>
          <w:lang w:eastAsia="zh-CN"/>
        </w:rPr>
        <w:tab/>
      </w:r>
      <w:r w:rsidRPr="0091162A">
        <w:rPr>
          <w:rFonts w:ascii="Times New Roman" w:eastAsia="Times New Roman" w:hAnsi="Times New Roman" w:cs="Times New Roman"/>
          <w:bCs/>
          <w:color w:val="FF0000"/>
          <w:sz w:val="28"/>
          <w:szCs w:val="28"/>
          <w:lang w:eastAsia="zh-CN"/>
        </w:rPr>
        <w:tab/>
      </w:r>
      <w:r w:rsidRPr="0091162A">
        <w:rPr>
          <w:rFonts w:ascii="Times New Roman" w:eastAsia="Times New Roman" w:hAnsi="Times New Roman" w:cs="Times New Roman"/>
          <w:bCs/>
          <w:color w:val="FF0000"/>
          <w:sz w:val="28"/>
          <w:szCs w:val="28"/>
          <w:lang w:eastAsia="zh-CN"/>
        </w:rPr>
        <w:tab/>
      </w:r>
    </w:p>
    <w:p w14:paraId="0FAA6DB2" w14:textId="77777777" w:rsidR="0091162A" w:rsidRPr="0091162A" w:rsidRDefault="0091162A" w:rsidP="0091162A">
      <w:pPr>
        <w:tabs>
          <w:tab w:val="left" w:pos="7088"/>
        </w:tabs>
        <w:suppressAutoHyphens/>
        <w:spacing w:after="0" w:line="240" w:lineRule="auto"/>
        <w:jc w:val="both"/>
        <w:rPr>
          <w:rFonts w:ascii="Times New Roman" w:eastAsia="Times New Roman" w:hAnsi="Times New Roman" w:cs="Times New Roman"/>
          <w:bCs/>
          <w:color w:val="FF0000"/>
          <w:sz w:val="28"/>
          <w:szCs w:val="28"/>
          <w:lang w:eastAsia="zh-CN"/>
        </w:rPr>
      </w:pPr>
    </w:p>
    <w:p w14:paraId="183F09C7" w14:textId="77777777" w:rsidR="0091162A" w:rsidRPr="0091162A" w:rsidRDefault="0091162A" w:rsidP="0091162A">
      <w:pPr>
        <w:tabs>
          <w:tab w:val="left" w:pos="7088"/>
        </w:tabs>
        <w:suppressAutoHyphens/>
        <w:spacing w:after="0" w:line="240" w:lineRule="auto"/>
        <w:jc w:val="both"/>
        <w:rPr>
          <w:rFonts w:ascii="Times New Roman" w:eastAsia="Times New Roman" w:hAnsi="Times New Roman" w:cs="Times New Roman"/>
          <w:bCs/>
          <w:color w:val="FF0000"/>
          <w:sz w:val="28"/>
          <w:szCs w:val="28"/>
          <w:lang w:eastAsia="zh-CN"/>
        </w:rPr>
      </w:pPr>
    </w:p>
    <w:p w14:paraId="4566CF0A" w14:textId="77777777" w:rsidR="0091162A" w:rsidRPr="0091162A" w:rsidRDefault="0091162A" w:rsidP="0091162A">
      <w:pPr>
        <w:tabs>
          <w:tab w:val="left" w:pos="7088"/>
        </w:tabs>
        <w:suppressAutoHyphens/>
        <w:spacing w:after="0" w:line="240" w:lineRule="auto"/>
        <w:jc w:val="both"/>
        <w:rPr>
          <w:rFonts w:ascii="Times New Roman" w:eastAsia="Times New Roman" w:hAnsi="Times New Roman" w:cs="Times New Roman"/>
          <w:bCs/>
          <w:color w:val="FF0000"/>
          <w:sz w:val="28"/>
          <w:szCs w:val="28"/>
          <w:lang w:eastAsia="zh-CN"/>
        </w:rPr>
      </w:pPr>
    </w:p>
    <w:p w14:paraId="142191DF" w14:textId="77777777" w:rsidR="0091162A" w:rsidRPr="0091162A" w:rsidRDefault="0091162A" w:rsidP="0091162A">
      <w:pPr>
        <w:tabs>
          <w:tab w:val="left" w:pos="7088"/>
        </w:tabs>
        <w:suppressAutoHyphens/>
        <w:spacing w:after="0" w:line="240" w:lineRule="auto"/>
        <w:jc w:val="both"/>
        <w:rPr>
          <w:rFonts w:ascii="Times New Roman" w:eastAsia="Times New Roman" w:hAnsi="Times New Roman" w:cs="Times New Roman"/>
          <w:bCs/>
          <w:color w:val="FF0000"/>
          <w:sz w:val="28"/>
          <w:szCs w:val="28"/>
          <w:lang w:eastAsia="zh-CN"/>
        </w:rPr>
        <w:sectPr w:rsidR="0091162A" w:rsidRPr="0091162A" w:rsidSect="00597716">
          <w:footerReference w:type="even" r:id="rId8"/>
          <w:footerReference w:type="default" r:id="rId9"/>
          <w:pgSz w:w="11906" w:h="16838"/>
          <w:pgMar w:top="1134" w:right="851" w:bottom="1134" w:left="1701" w:header="709" w:footer="709" w:gutter="0"/>
          <w:cols w:space="720"/>
          <w:docGrid w:linePitch="360"/>
        </w:sectPr>
      </w:pPr>
    </w:p>
    <w:p w14:paraId="66E5C651" w14:textId="77777777" w:rsidR="0091162A" w:rsidRPr="0091162A" w:rsidRDefault="0091162A" w:rsidP="0091162A">
      <w:pPr>
        <w:suppressAutoHyphens/>
        <w:spacing w:after="0" w:line="240" w:lineRule="auto"/>
        <w:ind w:left="5046" w:firstLine="708"/>
        <w:jc w:val="center"/>
        <w:rPr>
          <w:rFonts w:ascii="Times New Roman" w:eastAsia="Times New Roman" w:hAnsi="Times New Roman" w:cs="Times New Roman"/>
          <w:color w:val="000000"/>
          <w:sz w:val="24"/>
          <w:szCs w:val="24"/>
          <w:lang w:eastAsia="ru-RU"/>
        </w:rPr>
      </w:pPr>
      <w:r w:rsidRPr="0091162A">
        <w:rPr>
          <w:rFonts w:ascii="Times New Roman" w:eastAsia="Times New Roman" w:hAnsi="Times New Roman" w:cs="Times New Roman"/>
          <w:color w:val="000000"/>
          <w:sz w:val="24"/>
          <w:szCs w:val="24"/>
          <w:lang w:eastAsia="ru-RU"/>
        </w:rPr>
        <w:lastRenderedPageBreak/>
        <w:t xml:space="preserve">                                        Додаток </w:t>
      </w:r>
    </w:p>
    <w:p w14:paraId="17F5F502" w14:textId="77777777" w:rsidR="0091162A" w:rsidRPr="0091162A" w:rsidRDefault="0091162A" w:rsidP="0091162A">
      <w:pPr>
        <w:suppressAutoHyphens/>
        <w:spacing w:after="0" w:line="240" w:lineRule="auto"/>
        <w:ind w:left="5046" w:firstLine="708"/>
        <w:jc w:val="center"/>
        <w:rPr>
          <w:rFonts w:ascii="Times New Roman" w:eastAsia="Times New Roman" w:hAnsi="Times New Roman" w:cs="Times New Roman"/>
          <w:b/>
          <w:color w:val="000000"/>
          <w:sz w:val="24"/>
          <w:szCs w:val="24"/>
          <w:lang w:eastAsia="ru-RU"/>
        </w:rPr>
      </w:pPr>
      <w:r w:rsidRPr="0091162A">
        <w:rPr>
          <w:rFonts w:ascii="Times New Roman" w:eastAsia="Times New Roman" w:hAnsi="Times New Roman" w:cs="Times New Roman"/>
          <w:color w:val="000000"/>
          <w:sz w:val="24"/>
          <w:szCs w:val="24"/>
          <w:lang w:eastAsia="ru-RU"/>
        </w:rPr>
        <w:t xml:space="preserve">                                            до рішення</w:t>
      </w:r>
      <w:r w:rsidRPr="0091162A">
        <w:rPr>
          <w:rFonts w:ascii="Times New Roman" w:eastAsia="Times New Roman" w:hAnsi="Times New Roman" w:cs="Times New Roman"/>
          <w:b/>
          <w:color w:val="000000"/>
          <w:sz w:val="24"/>
          <w:szCs w:val="24"/>
          <w:lang w:eastAsia="ru-RU"/>
        </w:rPr>
        <w:t xml:space="preserve">     </w:t>
      </w:r>
    </w:p>
    <w:p w14:paraId="51C51090" w14:textId="77777777" w:rsidR="0091162A" w:rsidRPr="0091162A" w:rsidRDefault="0091162A" w:rsidP="0091162A">
      <w:pPr>
        <w:suppressAutoHyphens/>
        <w:spacing w:after="0" w:line="240" w:lineRule="auto"/>
        <w:ind w:left="5046" w:firstLine="708"/>
        <w:jc w:val="both"/>
        <w:rPr>
          <w:rFonts w:ascii="Times New Roman" w:eastAsia="Times New Roman" w:hAnsi="Times New Roman" w:cs="Times New Roman"/>
          <w:b/>
          <w:color w:val="000000"/>
          <w:sz w:val="24"/>
          <w:szCs w:val="24"/>
          <w:lang w:eastAsia="ru-RU"/>
        </w:rPr>
      </w:pPr>
      <w:r w:rsidRPr="0091162A">
        <w:rPr>
          <w:rFonts w:ascii="Times New Roman" w:eastAsia="Times New Roman" w:hAnsi="Times New Roman" w:cs="Times New Roman"/>
          <w:b/>
          <w:color w:val="000000"/>
          <w:sz w:val="24"/>
          <w:szCs w:val="24"/>
          <w:lang w:eastAsia="ru-RU"/>
        </w:rPr>
        <w:t xml:space="preserve">                                                                                     ______№_____   </w:t>
      </w:r>
    </w:p>
    <w:p w14:paraId="10193F0E" w14:textId="77777777" w:rsidR="0091162A" w:rsidRPr="0091162A" w:rsidRDefault="0091162A" w:rsidP="0091162A">
      <w:pPr>
        <w:suppressAutoHyphens/>
        <w:spacing w:after="0" w:line="240" w:lineRule="auto"/>
        <w:ind w:left="5046" w:firstLine="708"/>
        <w:jc w:val="both"/>
        <w:rPr>
          <w:rFonts w:ascii="Times New Roman" w:eastAsia="Times New Roman" w:hAnsi="Times New Roman" w:cs="Times New Roman"/>
          <w:color w:val="000000"/>
          <w:sz w:val="24"/>
          <w:szCs w:val="24"/>
          <w:lang w:eastAsia="ru-RU"/>
        </w:rPr>
      </w:pPr>
      <w:r w:rsidRPr="0091162A">
        <w:rPr>
          <w:rFonts w:ascii="Times New Roman" w:eastAsia="Times New Roman" w:hAnsi="Times New Roman" w:cs="Times New Roman"/>
          <w:b/>
          <w:color w:val="000000"/>
          <w:sz w:val="24"/>
          <w:szCs w:val="24"/>
          <w:lang w:eastAsia="ru-RU"/>
        </w:rPr>
        <w:t xml:space="preserve">                </w:t>
      </w:r>
    </w:p>
    <w:p w14:paraId="0BACC8AA" w14:textId="77777777" w:rsidR="00831561" w:rsidRPr="00831561" w:rsidRDefault="00831561" w:rsidP="00831561">
      <w:pPr>
        <w:suppressAutoHyphens/>
        <w:spacing w:after="0" w:line="240" w:lineRule="auto"/>
        <w:jc w:val="center"/>
        <w:rPr>
          <w:rFonts w:ascii="Times New Roman" w:eastAsia="Times New Roman" w:hAnsi="Times New Roman" w:cs="Times New Roman"/>
          <w:b/>
          <w:bCs/>
          <w:color w:val="000000"/>
          <w:sz w:val="24"/>
          <w:szCs w:val="24"/>
          <w:lang w:eastAsia="ru-RU"/>
        </w:rPr>
      </w:pPr>
      <w:r w:rsidRPr="00831561">
        <w:rPr>
          <w:rFonts w:ascii="Times New Roman" w:eastAsia="Times New Roman" w:hAnsi="Times New Roman" w:cs="Times New Roman"/>
          <w:b/>
          <w:bCs/>
          <w:color w:val="000000"/>
          <w:sz w:val="24"/>
          <w:szCs w:val="24"/>
          <w:lang w:eastAsia="ru-RU"/>
        </w:rPr>
        <w:t>План діяльності з підготовки проектів</w:t>
      </w:r>
    </w:p>
    <w:p w14:paraId="7E9AD561" w14:textId="77777777" w:rsidR="00831561" w:rsidRPr="00831561" w:rsidRDefault="00831561" w:rsidP="00831561">
      <w:pPr>
        <w:suppressAutoHyphens/>
        <w:spacing w:after="0" w:line="240" w:lineRule="auto"/>
        <w:jc w:val="center"/>
        <w:rPr>
          <w:rFonts w:ascii="Times New Roman" w:eastAsia="Times New Roman" w:hAnsi="Times New Roman" w:cs="Times New Roman"/>
          <w:b/>
          <w:bCs/>
          <w:color w:val="000000"/>
          <w:sz w:val="24"/>
          <w:szCs w:val="24"/>
          <w:lang w:eastAsia="ru-RU"/>
        </w:rPr>
      </w:pPr>
      <w:r w:rsidRPr="00831561">
        <w:rPr>
          <w:rFonts w:ascii="Times New Roman" w:eastAsia="Times New Roman" w:hAnsi="Times New Roman" w:cs="Times New Roman"/>
          <w:b/>
          <w:bCs/>
          <w:color w:val="000000"/>
          <w:sz w:val="24"/>
          <w:szCs w:val="24"/>
          <w:lang w:eastAsia="ru-RU"/>
        </w:rPr>
        <w:t>регуляторних актів   Сіверської міської ради та її виконавчого комітету на 2021 рік</w:t>
      </w:r>
    </w:p>
    <w:p w14:paraId="14F8F037" w14:textId="77777777" w:rsidR="00831561" w:rsidRPr="00831561" w:rsidRDefault="00831561" w:rsidP="00831561">
      <w:pPr>
        <w:suppressAutoHyphens/>
        <w:spacing w:after="0" w:line="240" w:lineRule="auto"/>
        <w:jc w:val="center"/>
        <w:rPr>
          <w:rFonts w:ascii="Times New Roman" w:eastAsia="Times New Roman" w:hAnsi="Times New Roman" w:cs="Times New Roman"/>
          <w:color w:val="000000"/>
          <w:sz w:val="24"/>
          <w:szCs w:val="24"/>
          <w:lang w:eastAsia="ru-RU"/>
        </w:rPr>
      </w:pPr>
      <w:r w:rsidRPr="00831561">
        <w:rPr>
          <w:rFonts w:ascii="Times New Roman" w:eastAsia="Times New Roman" w:hAnsi="Times New Roman" w:cs="Times New Roman"/>
          <w:b/>
          <w:bCs/>
          <w:color w:val="000000"/>
          <w:sz w:val="24"/>
          <w:szCs w:val="24"/>
          <w:lang w:eastAsia="ru-RU"/>
        </w:rPr>
        <w:t> </w:t>
      </w:r>
    </w:p>
    <w:tbl>
      <w:tblPr>
        <w:tblW w:w="13911" w:type="dxa"/>
        <w:tblCellMar>
          <w:left w:w="0" w:type="dxa"/>
          <w:right w:w="0" w:type="dxa"/>
        </w:tblCellMar>
        <w:tblLook w:val="0000" w:firstRow="0" w:lastRow="0" w:firstColumn="0" w:lastColumn="0" w:noHBand="0" w:noVBand="0"/>
      </w:tblPr>
      <w:tblGrid>
        <w:gridCol w:w="614"/>
        <w:gridCol w:w="1518"/>
        <w:gridCol w:w="2974"/>
        <w:gridCol w:w="2846"/>
        <w:gridCol w:w="1522"/>
        <w:gridCol w:w="2552"/>
        <w:gridCol w:w="1885"/>
      </w:tblGrid>
      <w:tr w:rsidR="00831561" w:rsidRPr="00831561" w14:paraId="7652A9E7" w14:textId="77777777" w:rsidTr="00597716">
        <w:tc>
          <w:tcPr>
            <w:tcW w:w="6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2418C4" w14:textId="77777777" w:rsidR="00831561" w:rsidRPr="00831561" w:rsidRDefault="00831561" w:rsidP="00831561">
            <w:pPr>
              <w:suppressAutoHyphens/>
              <w:spacing w:after="0" w:line="240" w:lineRule="auto"/>
              <w:jc w:val="center"/>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w:t>
            </w:r>
          </w:p>
          <w:p w14:paraId="5CD6E62D" w14:textId="77777777" w:rsidR="00831561" w:rsidRPr="00831561" w:rsidRDefault="00831561" w:rsidP="00831561">
            <w:pPr>
              <w:suppressAutoHyphens/>
              <w:spacing w:after="0" w:line="240" w:lineRule="auto"/>
              <w:jc w:val="center"/>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з/п</w:t>
            </w:r>
          </w:p>
        </w:tc>
        <w:tc>
          <w:tcPr>
            <w:tcW w:w="1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49376C"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Вид</w:t>
            </w:r>
          </w:p>
          <w:p w14:paraId="02DFF35E"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документу</w:t>
            </w:r>
          </w:p>
        </w:tc>
        <w:tc>
          <w:tcPr>
            <w:tcW w:w="29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881B69"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 xml:space="preserve">Назва проекту регуляторного </w:t>
            </w:r>
            <w:proofErr w:type="spellStart"/>
            <w:r w:rsidRPr="00831561">
              <w:rPr>
                <w:rFonts w:ascii="Times New Roman" w:eastAsia="Times New Roman" w:hAnsi="Times New Roman" w:cs="Times New Roman"/>
                <w:sz w:val="24"/>
                <w:szCs w:val="24"/>
                <w:lang w:eastAsia="ru-RU"/>
              </w:rPr>
              <w:t>акта</w:t>
            </w:r>
            <w:proofErr w:type="spellEnd"/>
          </w:p>
        </w:tc>
        <w:tc>
          <w:tcPr>
            <w:tcW w:w="2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90892D"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Мета прийняття</w:t>
            </w:r>
          </w:p>
        </w:tc>
        <w:tc>
          <w:tcPr>
            <w:tcW w:w="15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EB61C2"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Строки підготовки</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122439"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Найменування органів розробників проекту</w:t>
            </w:r>
          </w:p>
        </w:tc>
        <w:tc>
          <w:tcPr>
            <w:tcW w:w="18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F0462E4"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Відповідальні за підготовку</w:t>
            </w:r>
          </w:p>
        </w:tc>
      </w:tr>
      <w:tr w:rsidR="00831561" w:rsidRPr="00831561" w14:paraId="360ECBD8" w14:textId="77777777" w:rsidTr="00597716">
        <w:tc>
          <w:tcPr>
            <w:tcW w:w="6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4D0465" w14:textId="77777777" w:rsidR="00831561" w:rsidRPr="00831561" w:rsidRDefault="00831561" w:rsidP="00831561">
            <w:pPr>
              <w:suppressAutoHyphens/>
              <w:spacing w:after="0" w:line="240" w:lineRule="auto"/>
              <w:jc w:val="center"/>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1</w:t>
            </w:r>
          </w:p>
        </w:tc>
        <w:tc>
          <w:tcPr>
            <w:tcW w:w="1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AE6BBD"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Рішення міської ради</w:t>
            </w:r>
          </w:p>
        </w:tc>
        <w:tc>
          <w:tcPr>
            <w:tcW w:w="29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67EB5A" w14:textId="77777777" w:rsidR="00831561" w:rsidRPr="00831561" w:rsidRDefault="00831561" w:rsidP="00831561">
            <w:pPr>
              <w:suppressAutoHyphens/>
              <w:spacing w:after="0" w:line="240" w:lineRule="auto"/>
              <w:jc w:val="both"/>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Про встановлення ставок місцевих податків і зборів на території Сіверської міської ради.</w:t>
            </w:r>
          </w:p>
        </w:tc>
        <w:tc>
          <w:tcPr>
            <w:tcW w:w="2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CBCD6A8"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Приведення у відповідність до законодавства України.</w:t>
            </w:r>
          </w:p>
        </w:tc>
        <w:tc>
          <w:tcPr>
            <w:tcW w:w="15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83A15B"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І-півріччя 2021 року</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D1EDFC"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spacing w:val="-1"/>
                <w:sz w:val="24"/>
                <w:szCs w:val="24"/>
                <w:lang w:eastAsia="ru-RU"/>
              </w:rPr>
              <w:t>Фінансове управління Сіверської міської ради</w:t>
            </w:r>
          </w:p>
        </w:tc>
        <w:tc>
          <w:tcPr>
            <w:tcW w:w="18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A3B2CA"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proofErr w:type="spellStart"/>
            <w:r w:rsidRPr="00831561">
              <w:rPr>
                <w:rFonts w:ascii="Times New Roman" w:eastAsia="Times New Roman" w:hAnsi="Times New Roman" w:cs="Times New Roman"/>
                <w:sz w:val="24"/>
                <w:szCs w:val="24"/>
                <w:lang w:eastAsia="ru-RU"/>
              </w:rPr>
              <w:t>Рєзнікова</w:t>
            </w:r>
            <w:proofErr w:type="spellEnd"/>
            <w:r w:rsidRPr="00831561">
              <w:rPr>
                <w:rFonts w:ascii="Times New Roman" w:eastAsia="Times New Roman" w:hAnsi="Times New Roman" w:cs="Times New Roman"/>
                <w:sz w:val="24"/>
                <w:szCs w:val="24"/>
                <w:lang w:eastAsia="ru-RU"/>
              </w:rPr>
              <w:t xml:space="preserve"> С.М.</w:t>
            </w:r>
          </w:p>
        </w:tc>
      </w:tr>
      <w:tr w:rsidR="00831561" w:rsidRPr="00831561" w14:paraId="1E3C749B" w14:textId="77777777" w:rsidTr="00597716">
        <w:trPr>
          <w:trHeight w:val="2607"/>
        </w:trPr>
        <w:tc>
          <w:tcPr>
            <w:tcW w:w="6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0AEFCDA" w14:textId="77777777" w:rsidR="00831561" w:rsidRPr="00831561" w:rsidRDefault="00831561" w:rsidP="00831561">
            <w:pPr>
              <w:suppressAutoHyphens/>
              <w:spacing w:after="0" w:line="240" w:lineRule="auto"/>
              <w:jc w:val="center"/>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2.</w:t>
            </w:r>
          </w:p>
        </w:tc>
        <w:tc>
          <w:tcPr>
            <w:tcW w:w="1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2719CE"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Рішення міської ради</w:t>
            </w:r>
          </w:p>
        </w:tc>
        <w:tc>
          <w:tcPr>
            <w:tcW w:w="29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B15A8CF" w14:textId="77777777" w:rsidR="00831561" w:rsidRPr="00831561" w:rsidRDefault="00831561" w:rsidP="00831561">
            <w:pPr>
              <w:suppressAutoHyphens/>
              <w:spacing w:after="0" w:line="240" w:lineRule="auto"/>
              <w:jc w:val="both"/>
              <w:rPr>
                <w:rFonts w:ascii="Times New Roman" w:eastAsia="Times New Roman" w:hAnsi="Times New Roman" w:cs="Times New Roman"/>
                <w:sz w:val="24"/>
                <w:szCs w:val="24"/>
                <w:lang w:eastAsia="ru-RU"/>
              </w:rPr>
            </w:pPr>
            <w:r w:rsidRPr="00831561">
              <w:rPr>
                <w:rFonts w:ascii="Times New Roman" w:eastAsia="Times New Roman" w:hAnsi="Times New Roman" w:cs="Times New Roman"/>
                <w:bCs/>
                <w:iCs/>
                <w:sz w:val="24"/>
                <w:szCs w:val="24"/>
                <w:lang w:eastAsia="zh-CN"/>
              </w:rPr>
              <w:t>Про затвердження Правил утримання домашніх тварин  на території  Сіверської  міської ради</w:t>
            </w:r>
          </w:p>
        </w:tc>
        <w:tc>
          <w:tcPr>
            <w:tcW w:w="2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F9F726"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bCs/>
                <w:iCs/>
                <w:sz w:val="24"/>
                <w:szCs w:val="24"/>
                <w:lang w:eastAsia="zh-CN"/>
              </w:rPr>
              <w:t>Врегулювання відносин у сфері поводження з домашніми тваринами та птицею, забезпечення відповідного  санітар-ного, екологічного та епізоотичного стану  на території  Сіверської міської ради</w:t>
            </w:r>
          </w:p>
        </w:tc>
        <w:tc>
          <w:tcPr>
            <w:tcW w:w="15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8B40A6"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bCs/>
                <w:iCs/>
                <w:sz w:val="24"/>
                <w:szCs w:val="24"/>
                <w:lang w:eastAsia="zh-CN"/>
              </w:rPr>
              <w:t>І півріччя 2021 року</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C03F6" w14:textId="77777777" w:rsidR="00831561" w:rsidRPr="00831561" w:rsidRDefault="00831561" w:rsidP="00831561">
            <w:pPr>
              <w:suppressAutoHyphens/>
              <w:spacing w:after="0" w:line="240" w:lineRule="auto"/>
              <w:rPr>
                <w:rFonts w:ascii="Times New Roman" w:eastAsia="Times New Roman" w:hAnsi="Times New Roman" w:cs="Times New Roman"/>
                <w:spacing w:val="-1"/>
                <w:sz w:val="24"/>
                <w:szCs w:val="24"/>
                <w:lang w:eastAsia="ru-RU"/>
              </w:rPr>
            </w:pPr>
            <w:r w:rsidRPr="00831561">
              <w:rPr>
                <w:rFonts w:ascii="Times New Roman" w:eastAsia="Times New Roman" w:hAnsi="Times New Roman" w:cs="Times New Roman"/>
                <w:bCs/>
                <w:iCs/>
                <w:sz w:val="24"/>
                <w:szCs w:val="24"/>
                <w:lang w:eastAsia="zh-CN"/>
              </w:rPr>
              <w:t xml:space="preserve">Відділ </w:t>
            </w:r>
            <w:r w:rsidRPr="00831561">
              <w:rPr>
                <w:rFonts w:ascii="Times New Roman" w:eastAsia="Times New Roman" w:hAnsi="Times New Roman" w:cs="Times New Roman"/>
                <w:sz w:val="24"/>
                <w:szCs w:val="24"/>
                <w:lang w:eastAsia="zh-CN"/>
              </w:rPr>
              <w:t>житлово-комунального господарства, благоустрою та розвитку інфраструктури виконкому міської ради</w:t>
            </w:r>
          </w:p>
        </w:tc>
        <w:tc>
          <w:tcPr>
            <w:tcW w:w="18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70BE2C"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Вороніна Н.В.</w:t>
            </w:r>
          </w:p>
        </w:tc>
      </w:tr>
      <w:tr w:rsidR="00831561" w:rsidRPr="00831561" w14:paraId="14EC8EE5" w14:textId="77777777" w:rsidTr="00597716">
        <w:trPr>
          <w:trHeight w:val="2607"/>
        </w:trPr>
        <w:tc>
          <w:tcPr>
            <w:tcW w:w="61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5210E3" w14:textId="77777777" w:rsidR="00831561" w:rsidRPr="00831561" w:rsidRDefault="00831561" w:rsidP="00831561">
            <w:pPr>
              <w:suppressAutoHyphens/>
              <w:spacing w:after="0" w:line="240" w:lineRule="auto"/>
              <w:jc w:val="center"/>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3</w:t>
            </w:r>
          </w:p>
        </w:tc>
        <w:tc>
          <w:tcPr>
            <w:tcW w:w="15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E9F3E"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Рішення міської ради</w:t>
            </w:r>
          </w:p>
        </w:tc>
        <w:tc>
          <w:tcPr>
            <w:tcW w:w="297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0FF201" w14:textId="77777777" w:rsidR="00831561" w:rsidRPr="00831561" w:rsidRDefault="00831561" w:rsidP="00831561">
            <w:pPr>
              <w:suppressAutoHyphens/>
              <w:spacing w:after="0" w:line="240" w:lineRule="auto"/>
              <w:jc w:val="both"/>
              <w:rPr>
                <w:rFonts w:ascii="Times New Roman" w:eastAsia="Times New Roman" w:hAnsi="Times New Roman" w:cs="Times New Roman"/>
                <w:bCs/>
                <w:iCs/>
                <w:sz w:val="24"/>
                <w:szCs w:val="24"/>
                <w:lang w:eastAsia="zh-CN"/>
              </w:rPr>
            </w:pPr>
            <w:r w:rsidRPr="00831561">
              <w:rPr>
                <w:rFonts w:ascii="Times New Roman" w:eastAsia="Times New Roman" w:hAnsi="Times New Roman" w:cs="Times New Roman"/>
                <w:bCs/>
                <w:iCs/>
                <w:sz w:val="24"/>
                <w:szCs w:val="24"/>
                <w:lang w:eastAsia="zh-CN"/>
              </w:rPr>
              <w:t xml:space="preserve"> Про встановлення тарифів на перевезення  пасажирів на міському маршруті загального користування</w:t>
            </w:r>
          </w:p>
        </w:tc>
        <w:tc>
          <w:tcPr>
            <w:tcW w:w="28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C3DA18" w14:textId="77777777" w:rsidR="00831561" w:rsidRPr="00831561" w:rsidRDefault="00831561" w:rsidP="00831561">
            <w:pPr>
              <w:suppressAutoHyphens/>
              <w:spacing w:after="0" w:line="240" w:lineRule="auto"/>
              <w:rPr>
                <w:rFonts w:ascii="Times New Roman" w:eastAsia="Times New Roman" w:hAnsi="Times New Roman" w:cs="Times New Roman"/>
                <w:bCs/>
                <w:iCs/>
                <w:sz w:val="24"/>
                <w:szCs w:val="24"/>
                <w:lang w:eastAsia="zh-CN"/>
              </w:rPr>
            </w:pPr>
            <w:r w:rsidRPr="00831561">
              <w:rPr>
                <w:rFonts w:ascii="Times New Roman" w:eastAsia="Times New Roman" w:hAnsi="Times New Roman" w:cs="Times New Roman"/>
                <w:bCs/>
                <w:iCs/>
                <w:sz w:val="24"/>
                <w:szCs w:val="24"/>
                <w:lang w:eastAsia="zh-CN"/>
              </w:rPr>
              <w:t>Наближення рівня тарифу  до економічно обґрунтованого розміру, зменшення рівня  збитковості підприємства</w:t>
            </w:r>
          </w:p>
        </w:tc>
        <w:tc>
          <w:tcPr>
            <w:tcW w:w="152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929A5F" w14:textId="77777777" w:rsidR="00831561" w:rsidRPr="00831561" w:rsidRDefault="00831561" w:rsidP="00831561">
            <w:pPr>
              <w:suppressAutoHyphens/>
              <w:spacing w:after="0" w:line="240" w:lineRule="auto"/>
              <w:rPr>
                <w:rFonts w:ascii="Times New Roman" w:eastAsia="Times New Roman" w:hAnsi="Times New Roman" w:cs="Times New Roman"/>
                <w:bCs/>
                <w:iCs/>
                <w:sz w:val="24"/>
                <w:szCs w:val="24"/>
                <w:lang w:eastAsia="zh-CN"/>
              </w:rPr>
            </w:pPr>
            <w:r w:rsidRPr="00831561">
              <w:rPr>
                <w:rFonts w:ascii="Times New Roman" w:eastAsia="Times New Roman" w:hAnsi="Times New Roman" w:cs="Times New Roman"/>
                <w:bCs/>
                <w:iCs/>
                <w:sz w:val="24"/>
                <w:szCs w:val="24"/>
                <w:lang w:eastAsia="zh-CN"/>
              </w:rPr>
              <w:t>1</w:t>
            </w:r>
            <w:r w:rsidRPr="00831561">
              <w:rPr>
                <w:rFonts w:ascii="Times New Roman" w:eastAsia="Times New Roman" w:hAnsi="Times New Roman" w:cs="Times New Roman"/>
                <w:sz w:val="24"/>
                <w:szCs w:val="24"/>
                <w:lang w:eastAsia="zh-CN"/>
              </w:rPr>
              <w:t>-півріччя 2021 року</w:t>
            </w:r>
          </w:p>
        </w:tc>
        <w:tc>
          <w:tcPr>
            <w:tcW w:w="255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38E535" w14:textId="77777777" w:rsidR="00831561" w:rsidRPr="00831561" w:rsidRDefault="00831561" w:rsidP="00831561">
            <w:pPr>
              <w:suppressAutoHyphens/>
              <w:spacing w:after="0" w:line="240" w:lineRule="auto"/>
              <w:rPr>
                <w:rFonts w:ascii="Times New Roman" w:eastAsia="Times New Roman" w:hAnsi="Times New Roman" w:cs="Times New Roman"/>
                <w:bCs/>
                <w:iCs/>
                <w:sz w:val="24"/>
                <w:szCs w:val="24"/>
                <w:lang w:eastAsia="zh-CN"/>
              </w:rPr>
            </w:pPr>
            <w:r w:rsidRPr="00831561">
              <w:rPr>
                <w:rFonts w:ascii="Times New Roman" w:eastAsia="Times New Roman" w:hAnsi="Times New Roman" w:cs="Times New Roman"/>
                <w:bCs/>
                <w:iCs/>
                <w:sz w:val="24"/>
                <w:szCs w:val="24"/>
                <w:lang w:eastAsia="zh-CN"/>
              </w:rPr>
              <w:t xml:space="preserve">Відділ </w:t>
            </w:r>
            <w:r w:rsidRPr="00831561">
              <w:rPr>
                <w:rFonts w:ascii="Times New Roman" w:eastAsia="Times New Roman" w:hAnsi="Times New Roman" w:cs="Times New Roman"/>
                <w:sz w:val="24"/>
                <w:szCs w:val="24"/>
                <w:lang w:eastAsia="zh-CN"/>
              </w:rPr>
              <w:t>житлово-комунального господарства, благоустрою та розвитку інфраструктури виконкому міської ради</w:t>
            </w:r>
          </w:p>
        </w:tc>
        <w:tc>
          <w:tcPr>
            <w:tcW w:w="18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BE1306" w14:textId="77777777" w:rsidR="00831561" w:rsidRPr="00831561" w:rsidRDefault="00831561" w:rsidP="00831561">
            <w:pPr>
              <w:suppressAutoHyphens/>
              <w:spacing w:after="0" w:line="240" w:lineRule="auto"/>
              <w:rPr>
                <w:rFonts w:ascii="Times New Roman" w:eastAsia="Times New Roman" w:hAnsi="Times New Roman" w:cs="Times New Roman"/>
                <w:sz w:val="24"/>
                <w:szCs w:val="24"/>
                <w:lang w:eastAsia="ru-RU"/>
              </w:rPr>
            </w:pPr>
            <w:r w:rsidRPr="00831561">
              <w:rPr>
                <w:rFonts w:ascii="Times New Roman" w:eastAsia="Times New Roman" w:hAnsi="Times New Roman" w:cs="Times New Roman"/>
                <w:sz w:val="24"/>
                <w:szCs w:val="24"/>
                <w:lang w:eastAsia="ru-RU"/>
              </w:rPr>
              <w:t>Вороніна Н.В.</w:t>
            </w:r>
          </w:p>
        </w:tc>
      </w:tr>
    </w:tbl>
    <w:p w14:paraId="73B4CDD6" w14:textId="77777777" w:rsidR="00831561" w:rsidRDefault="00831561" w:rsidP="00831561">
      <w:pPr>
        <w:tabs>
          <w:tab w:val="left" w:pos="7088"/>
        </w:tabs>
        <w:suppressAutoHyphens/>
        <w:spacing w:after="0" w:line="240" w:lineRule="auto"/>
        <w:rPr>
          <w:rFonts w:ascii="Times New Roman" w:eastAsia="Times New Roman" w:hAnsi="Times New Roman" w:cs="Times New Roman"/>
          <w:sz w:val="24"/>
          <w:szCs w:val="24"/>
          <w:lang w:eastAsia="zh-CN"/>
        </w:rPr>
      </w:pPr>
    </w:p>
    <w:p w14:paraId="40E5D880" w14:textId="6611958A" w:rsidR="00831561" w:rsidRPr="00831561" w:rsidRDefault="00831561" w:rsidP="00831561">
      <w:pPr>
        <w:tabs>
          <w:tab w:val="left" w:pos="7088"/>
        </w:tabs>
        <w:suppressAutoHyphens/>
        <w:spacing w:after="0" w:line="240" w:lineRule="auto"/>
        <w:rPr>
          <w:rFonts w:ascii="Times New Roman" w:eastAsia="Times New Roman" w:hAnsi="Times New Roman" w:cs="Times New Roman"/>
          <w:bCs/>
          <w:color w:val="FF0000"/>
          <w:sz w:val="24"/>
          <w:szCs w:val="24"/>
          <w:lang w:eastAsia="zh-CN"/>
        </w:rPr>
        <w:sectPr w:rsidR="00831561" w:rsidRPr="00831561" w:rsidSect="00597716">
          <w:pgSz w:w="16838" w:h="11906" w:orient="landscape"/>
          <w:pgMar w:top="709" w:right="1134" w:bottom="851" w:left="1134" w:header="709" w:footer="709" w:gutter="0"/>
          <w:cols w:space="720"/>
          <w:docGrid w:linePitch="360"/>
        </w:sectPr>
      </w:pPr>
      <w:r w:rsidRPr="00831561">
        <w:rPr>
          <w:rFonts w:ascii="Times New Roman" w:eastAsia="Times New Roman" w:hAnsi="Times New Roman" w:cs="Times New Roman"/>
          <w:sz w:val="24"/>
          <w:szCs w:val="24"/>
          <w:lang w:eastAsia="zh-CN"/>
        </w:rPr>
        <w:t xml:space="preserve">   Секретар міської ради                                                                                        Т.В. Волошина           </w:t>
      </w:r>
    </w:p>
    <w:p w14:paraId="71D42F6A" w14:textId="77777777" w:rsidR="003B1F04" w:rsidRPr="003B1F04" w:rsidRDefault="003B1F04" w:rsidP="003B1F04">
      <w:pPr>
        <w:spacing w:after="0" w:line="240" w:lineRule="auto"/>
        <w:jc w:val="both"/>
        <w:rPr>
          <w:rFonts w:ascii="Times New Roman" w:eastAsia="Calibri" w:hAnsi="Times New Roman" w:cs="Times New Roman"/>
          <w:sz w:val="24"/>
          <w:szCs w:val="24"/>
          <w:lang w:eastAsia="ru-RU"/>
        </w:rPr>
      </w:pPr>
      <w:r w:rsidRPr="003B1F04">
        <w:rPr>
          <w:rFonts w:ascii="Times New Roman" w:eastAsia="Calibri" w:hAnsi="Times New Roman" w:cs="Times New Roman"/>
          <w:sz w:val="24"/>
          <w:szCs w:val="24"/>
          <w:lang w:eastAsia="ru-RU"/>
        </w:rPr>
        <w:lastRenderedPageBreak/>
        <w:t xml:space="preserve">Про    затвердження Програми </w:t>
      </w:r>
    </w:p>
    <w:p w14:paraId="742BF5DB" w14:textId="77777777" w:rsidR="003B1F04" w:rsidRPr="003B1F04" w:rsidRDefault="003B1F04" w:rsidP="003B1F04">
      <w:pPr>
        <w:spacing w:after="0" w:line="240" w:lineRule="auto"/>
        <w:jc w:val="both"/>
        <w:rPr>
          <w:rFonts w:ascii="Times New Roman" w:eastAsia="Calibri" w:hAnsi="Times New Roman" w:cs="Times New Roman"/>
          <w:sz w:val="24"/>
          <w:szCs w:val="24"/>
          <w:lang w:eastAsia="ru-RU"/>
        </w:rPr>
      </w:pPr>
      <w:r w:rsidRPr="003B1F04">
        <w:rPr>
          <w:rFonts w:ascii="Times New Roman" w:eastAsia="Calibri" w:hAnsi="Times New Roman" w:cs="Times New Roman"/>
          <w:sz w:val="24"/>
          <w:szCs w:val="24"/>
          <w:lang w:eastAsia="ru-RU"/>
        </w:rPr>
        <w:t xml:space="preserve">економічного і соціального </w:t>
      </w:r>
    </w:p>
    <w:p w14:paraId="5583D89B" w14:textId="77777777" w:rsidR="003B1F04" w:rsidRPr="003B1F04" w:rsidRDefault="003B1F04" w:rsidP="003B1F04">
      <w:pPr>
        <w:spacing w:after="0" w:line="240" w:lineRule="auto"/>
        <w:jc w:val="both"/>
        <w:rPr>
          <w:rFonts w:ascii="Times New Roman" w:eastAsia="Calibri" w:hAnsi="Times New Roman" w:cs="Times New Roman"/>
          <w:sz w:val="24"/>
          <w:szCs w:val="24"/>
          <w:lang w:eastAsia="ru-RU"/>
        </w:rPr>
      </w:pPr>
      <w:r w:rsidRPr="003B1F04">
        <w:rPr>
          <w:rFonts w:ascii="Times New Roman" w:eastAsia="Calibri" w:hAnsi="Times New Roman" w:cs="Times New Roman"/>
          <w:sz w:val="24"/>
          <w:szCs w:val="24"/>
          <w:lang w:eastAsia="ru-RU"/>
        </w:rPr>
        <w:t xml:space="preserve">розвитку Сіверської  міської </w:t>
      </w:r>
    </w:p>
    <w:p w14:paraId="3E198A80" w14:textId="77777777" w:rsidR="003B1F04" w:rsidRPr="003B1F04" w:rsidRDefault="003B1F04" w:rsidP="003B1F04">
      <w:pPr>
        <w:spacing w:after="0" w:line="240" w:lineRule="auto"/>
        <w:jc w:val="both"/>
        <w:rPr>
          <w:rFonts w:ascii="Times New Roman" w:eastAsia="Calibri" w:hAnsi="Times New Roman" w:cs="Times New Roman"/>
          <w:sz w:val="24"/>
          <w:szCs w:val="24"/>
          <w:lang w:eastAsia="ru-RU"/>
        </w:rPr>
      </w:pPr>
      <w:r w:rsidRPr="003B1F04">
        <w:rPr>
          <w:rFonts w:ascii="Times New Roman" w:eastAsia="Calibri" w:hAnsi="Times New Roman" w:cs="Times New Roman"/>
          <w:sz w:val="24"/>
          <w:szCs w:val="24"/>
          <w:lang w:eastAsia="ru-RU"/>
        </w:rPr>
        <w:t xml:space="preserve">ради на    2021   рік </w:t>
      </w:r>
    </w:p>
    <w:p w14:paraId="7ABE0B2E" w14:textId="13E92243" w:rsidR="003B1F04" w:rsidRPr="003B1F04" w:rsidRDefault="003B1F04" w:rsidP="003B1F04">
      <w:pPr>
        <w:spacing w:after="0" w:line="240" w:lineRule="auto"/>
        <w:jc w:val="both"/>
        <w:rPr>
          <w:rFonts w:ascii="Times New Roman" w:eastAsia="Calibri" w:hAnsi="Times New Roman" w:cs="Times New Roman"/>
          <w:sz w:val="24"/>
          <w:szCs w:val="24"/>
          <w:lang w:eastAsia="ru-RU"/>
        </w:rPr>
      </w:pPr>
    </w:p>
    <w:p w14:paraId="67BFEC01" w14:textId="77777777" w:rsidR="003B1F04" w:rsidRPr="003B1F04" w:rsidRDefault="003B1F04" w:rsidP="003B1F04">
      <w:pPr>
        <w:tabs>
          <w:tab w:val="left" w:pos="2085"/>
        </w:tabs>
        <w:spacing w:after="0" w:line="240" w:lineRule="auto"/>
        <w:rPr>
          <w:rFonts w:ascii="Times New Roman" w:eastAsia="Calibri" w:hAnsi="Times New Roman" w:cs="Times New Roman"/>
          <w:color w:val="FF0000"/>
          <w:sz w:val="24"/>
          <w:szCs w:val="24"/>
          <w:lang w:eastAsia="ru-RU"/>
        </w:rPr>
      </w:pPr>
      <w:r w:rsidRPr="003B1F04">
        <w:rPr>
          <w:rFonts w:ascii="Times New Roman" w:eastAsia="Calibri" w:hAnsi="Times New Roman" w:cs="Times New Roman"/>
          <w:color w:val="FF0000"/>
          <w:sz w:val="24"/>
          <w:szCs w:val="24"/>
          <w:lang w:eastAsia="ru-RU"/>
        </w:rPr>
        <w:t> </w:t>
      </w:r>
      <w:r w:rsidRPr="003B1F04">
        <w:rPr>
          <w:rFonts w:ascii="Times New Roman" w:eastAsia="Calibri" w:hAnsi="Times New Roman" w:cs="Times New Roman"/>
          <w:color w:val="FF0000"/>
          <w:sz w:val="24"/>
          <w:szCs w:val="24"/>
          <w:lang w:eastAsia="ru-RU"/>
        </w:rPr>
        <w:tab/>
      </w:r>
    </w:p>
    <w:p w14:paraId="48CDCBCA" w14:textId="77777777" w:rsidR="003B1F04" w:rsidRPr="003B1F04" w:rsidRDefault="003B1F04" w:rsidP="003B1F04">
      <w:pPr>
        <w:tabs>
          <w:tab w:val="left" w:pos="567"/>
          <w:tab w:val="left" w:pos="2085"/>
        </w:tabs>
        <w:spacing w:after="0" w:line="240" w:lineRule="auto"/>
        <w:jc w:val="both"/>
        <w:rPr>
          <w:rFonts w:ascii="Times New Roman" w:eastAsia="Calibri" w:hAnsi="Times New Roman" w:cs="Times New Roman"/>
          <w:sz w:val="24"/>
          <w:szCs w:val="24"/>
          <w:lang w:eastAsia="ru-RU"/>
        </w:rPr>
      </w:pPr>
      <w:r w:rsidRPr="003B1F04">
        <w:rPr>
          <w:rFonts w:ascii="Times New Roman" w:eastAsia="Calibri" w:hAnsi="Times New Roman" w:cs="Times New Roman"/>
          <w:sz w:val="24"/>
          <w:szCs w:val="24"/>
          <w:lang w:eastAsia="ru-RU"/>
        </w:rPr>
        <w:t xml:space="preserve">           Заслухавши інформацію начальника відділу економічного розвитку, торгівлі та інвестицій виконкому міської ради </w:t>
      </w:r>
      <w:proofErr w:type="spellStart"/>
      <w:r w:rsidRPr="003B1F04">
        <w:rPr>
          <w:rFonts w:ascii="Times New Roman" w:eastAsia="Calibri" w:hAnsi="Times New Roman" w:cs="Times New Roman"/>
          <w:sz w:val="24"/>
          <w:szCs w:val="24"/>
          <w:lang w:eastAsia="ru-RU"/>
        </w:rPr>
        <w:t>Капінус</w:t>
      </w:r>
      <w:proofErr w:type="spellEnd"/>
      <w:r w:rsidRPr="003B1F04">
        <w:rPr>
          <w:rFonts w:ascii="Times New Roman" w:eastAsia="Calibri" w:hAnsi="Times New Roman" w:cs="Times New Roman"/>
          <w:sz w:val="24"/>
          <w:szCs w:val="24"/>
          <w:lang w:eastAsia="ru-RU"/>
        </w:rPr>
        <w:t xml:space="preserve"> Н.В.  щодо    Програми економічного і соціального розвитку Сіверської міської ради   на 2021 рік, (додається),  враховуючи рішення виконкому міської ради від 17.02.2021 № 46 «Про  попередній розгляд проекту рішення міської ради «Про затвердження Програми економічного і соціального розвитку Сіверської міської ради на 2021 рік», керуючись  пунктом 22 статті 26 Закону  України «Про місцеве самоврядування в Україні», міська рада</w:t>
      </w:r>
    </w:p>
    <w:p w14:paraId="1A0FCDAA" w14:textId="77777777" w:rsidR="003B1F04" w:rsidRPr="003B1F04" w:rsidRDefault="003B1F04" w:rsidP="003B1F04">
      <w:pPr>
        <w:spacing w:after="0" w:line="240" w:lineRule="auto"/>
        <w:jc w:val="both"/>
        <w:rPr>
          <w:rFonts w:ascii="Times New Roman" w:eastAsia="Calibri" w:hAnsi="Times New Roman" w:cs="Times New Roman"/>
          <w:color w:val="FF0000"/>
          <w:sz w:val="24"/>
          <w:szCs w:val="24"/>
          <w:lang w:eastAsia="ru-RU"/>
        </w:rPr>
      </w:pPr>
      <w:r w:rsidRPr="003B1F04">
        <w:rPr>
          <w:rFonts w:ascii="Times New Roman" w:eastAsia="Calibri" w:hAnsi="Times New Roman" w:cs="Times New Roman"/>
          <w:sz w:val="24"/>
          <w:szCs w:val="24"/>
          <w:lang w:eastAsia="ru-RU"/>
        </w:rPr>
        <w:t> </w:t>
      </w:r>
      <w:r w:rsidRPr="003B1F04">
        <w:rPr>
          <w:rFonts w:ascii="Times New Roman" w:eastAsia="Calibri" w:hAnsi="Times New Roman" w:cs="Times New Roman"/>
          <w:color w:val="FF0000"/>
          <w:sz w:val="24"/>
          <w:szCs w:val="24"/>
          <w:lang w:eastAsia="ru-RU"/>
        </w:rPr>
        <w:t> </w:t>
      </w:r>
    </w:p>
    <w:p w14:paraId="6B51BEF5" w14:textId="77777777" w:rsidR="003B1F04" w:rsidRPr="003B1F04" w:rsidRDefault="003B1F04" w:rsidP="003B1F04">
      <w:pPr>
        <w:spacing w:after="0" w:line="240" w:lineRule="auto"/>
        <w:jc w:val="both"/>
        <w:rPr>
          <w:rFonts w:ascii="Times New Roman" w:eastAsia="Calibri" w:hAnsi="Times New Roman" w:cs="Times New Roman"/>
          <w:sz w:val="24"/>
          <w:szCs w:val="24"/>
          <w:lang w:eastAsia="ru-RU"/>
        </w:rPr>
      </w:pPr>
      <w:r w:rsidRPr="003B1F04">
        <w:rPr>
          <w:rFonts w:ascii="Times New Roman" w:eastAsia="Calibri" w:hAnsi="Times New Roman" w:cs="Times New Roman"/>
          <w:sz w:val="24"/>
          <w:szCs w:val="24"/>
          <w:lang w:eastAsia="ru-RU"/>
        </w:rPr>
        <w:t>ВИРІШИЛА:</w:t>
      </w:r>
    </w:p>
    <w:p w14:paraId="3A17B2CB" w14:textId="77777777" w:rsidR="003B1F04" w:rsidRPr="003B1F04" w:rsidRDefault="003B1F04" w:rsidP="003B1F04">
      <w:pPr>
        <w:spacing w:after="0" w:line="240" w:lineRule="auto"/>
        <w:jc w:val="both"/>
        <w:rPr>
          <w:rFonts w:ascii="Times New Roman" w:eastAsia="Calibri" w:hAnsi="Times New Roman" w:cs="Times New Roman"/>
          <w:sz w:val="24"/>
          <w:szCs w:val="24"/>
          <w:lang w:eastAsia="ru-RU"/>
        </w:rPr>
      </w:pPr>
      <w:r w:rsidRPr="003B1F04">
        <w:rPr>
          <w:rFonts w:ascii="Times New Roman" w:eastAsia="Calibri" w:hAnsi="Times New Roman" w:cs="Times New Roman"/>
          <w:sz w:val="24"/>
          <w:szCs w:val="24"/>
          <w:lang w:eastAsia="ru-RU"/>
        </w:rPr>
        <w:t> </w:t>
      </w:r>
    </w:p>
    <w:p w14:paraId="3A32DDE7" w14:textId="77777777" w:rsidR="003B1F04" w:rsidRPr="003B1F04" w:rsidRDefault="003B1F04" w:rsidP="003B1F04">
      <w:pPr>
        <w:spacing w:after="0" w:line="240" w:lineRule="auto"/>
        <w:ind w:firstLine="567"/>
        <w:contextualSpacing/>
        <w:jc w:val="both"/>
        <w:rPr>
          <w:rFonts w:ascii="Times New Roman" w:eastAsia="Calibri" w:hAnsi="Times New Roman" w:cs="Times New Roman"/>
          <w:sz w:val="24"/>
          <w:szCs w:val="24"/>
          <w:lang w:eastAsia="ru-RU"/>
        </w:rPr>
      </w:pPr>
      <w:r w:rsidRPr="003B1F04">
        <w:rPr>
          <w:rFonts w:ascii="Times New Roman" w:eastAsia="Calibri" w:hAnsi="Times New Roman" w:cs="Times New Roman"/>
          <w:sz w:val="24"/>
          <w:szCs w:val="24"/>
          <w:lang w:eastAsia="ru-RU"/>
        </w:rPr>
        <w:t>1.Затвердити Програму економічного і соціального розвитку Сіверської міської ради  на 2021 рік (додається).</w:t>
      </w:r>
    </w:p>
    <w:p w14:paraId="4C77BDAF" w14:textId="77777777" w:rsidR="003B1F04" w:rsidRPr="003B1F04" w:rsidRDefault="003B1F04" w:rsidP="003B1F04">
      <w:pPr>
        <w:spacing w:after="0" w:line="240" w:lineRule="auto"/>
        <w:jc w:val="both"/>
        <w:rPr>
          <w:rFonts w:ascii="Times New Roman" w:eastAsia="Calibri" w:hAnsi="Times New Roman" w:cs="Times New Roman"/>
          <w:sz w:val="24"/>
          <w:szCs w:val="24"/>
          <w:lang w:eastAsia="ru-RU"/>
        </w:rPr>
      </w:pPr>
    </w:p>
    <w:p w14:paraId="28B4C974" w14:textId="77777777" w:rsidR="003B1F04" w:rsidRPr="003B1F04" w:rsidRDefault="003B1F04" w:rsidP="003B1F04">
      <w:pPr>
        <w:tabs>
          <w:tab w:val="left" w:pos="851"/>
        </w:tabs>
        <w:spacing w:after="0" w:line="240" w:lineRule="auto"/>
        <w:jc w:val="both"/>
        <w:rPr>
          <w:rFonts w:ascii="Times New Roman" w:eastAsia="Calibri" w:hAnsi="Times New Roman" w:cs="Times New Roman"/>
          <w:sz w:val="24"/>
          <w:szCs w:val="24"/>
          <w:lang w:eastAsia="ru-RU"/>
        </w:rPr>
      </w:pPr>
      <w:r w:rsidRPr="003B1F04">
        <w:rPr>
          <w:rFonts w:ascii="Times New Roman" w:eastAsia="Calibri" w:hAnsi="Times New Roman" w:cs="Times New Roman"/>
          <w:sz w:val="24"/>
          <w:szCs w:val="24"/>
          <w:lang w:eastAsia="ru-RU"/>
        </w:rPr>
        <w:t>           2. Управлінням, службі у справах дітей та відділам виконкому міської ради:</w:t>
      </w:r>
    </w:p>
    <w:p w14:paraId="3AA129AD" w14:textId="77777777" w:rsidR="003B1F04" w:rsidRPr="003B1F04" w:rsidRDefault="003B1F04" w:rsidP="003B1F04">
      <w:pPr>
        <w:tabs>
          <w:tab w:val="left" w:pos="851"/>
        </w:tabs>
        <w:spacing w:after="0" w:line="240" w:lineRule="auto"/>
        <w:jc w:val="both"/>
        <w:rPr>
          <w:rFonts w:ascii="Times New Roman" w:eastAsia="Calibri" w:hAnsi="Times New Roman" w:cs="Times New Roman"/>
          <w:sz w:val="24"/>
          <w:szCs w:val="24"/>
          <w:lang w:eastAsia="ru-RU"/>
        </w:rPr>
      </w:pPr>
    </w:p>
    <w:p w14:paraId="53C8B713" w14:textId="77777777" w:rsidR="003B1F04" w:rsidRPr="003B1F04" w:rsidRDefault="003B1F04" w:rsidP="003B1F04">
      <w:pPr>
        <w:spacing w:after="0" w:line="240" w:lineRule="auto"/>
        <w:jc w:val="both"/>
        <w:rPr>
          <w:rFonts w:ascii="Times New Roman" w:eastAsia="Calibri" w:hAnsi="Times New Roman" w:cs="Times New Roman"/>
          <w:sz w:val="24"/>
          <w:szCs w:val="24"/>
          <w:lang w:eastAsia="ru-RU"/>
        </w:rPr>
      </w:pPr>
      <w:r w:rsidRPr="003B1F04">
        <w:rPr>
          <w:rFonts w:ascii="Times New Roman" w:eastAsia="Calibri" w:hAnsi="Times New Roman" w:cs="Times New Roman"/>
          <w:sz w:val="24"/>
          <w:szCs w:val="24"/>
          <w:lang w:eastAsia="ru-RU"/>
        </w:rPr>
        <w:t xml:space="preserve">          2.1.Забезпечити  виконання заходів, проектів та основних показників Програми;</w:t>
      </w:r>
    </w:p>
    <w:p w14:paraId="56243CF3" w14:textId="77777777" w:rsidR="003B1F04" w:rsidRPr="003B1F04" w:rsidRDefault="003B1F04" w:rsidP="003B1F04">
      <w:pPr>
        <w:spacing w:after="0" w:line="240" w:lineRule="auto"/>
        <w:jc w:val="both"/>
        <w:rPr>
          <w:rFonts w:ascii="Times New Roman" w:eastAsia="Calibri" w:hAnsi="Times New Roman" w:cs="Times New Roman"/>
          <w:sz w:val="24"/>
          <w:szCs w:val="24"/>
          <w:lang w:eastAsia="ru-RU"/>
        </w:rPr>
      </w:pPr>
    </w:p>
    <w:p w14:paraId="47432971" w14:textId="77777777" w:rsidR="003B1F04" w:rsidRPr="003B1F04" w:rsidRDefault="003B1F04" w:rsidP="003B1F04">
      <w:pPr>
        <w:spacing w:after="0" w:line="240" w:lineRule="auto"/>
        <w:jc w:val="both"/>
        <w:rPr>
          <w:rFonts w:ascii="Times New Roman" w:eastAsia="Calibri" w:hAnsi="Times New Roman" w:cs="Times New Roman"/>
          <w:sz w:val="24"/>
          <w:szCs w:val="24"/>
          <w:lang w:eastAsia="ru-RU"/>
        </w:rPr>
      </w:pPr>
      <w:r w:rsidRPr="003B1F04">
        <w:rPr>
          <w:rFonts w:ascii="Times New Roman" w:eastAsia="Calibri" w:hAnsi="Times New Roman" w:cs="Times New Roman"/>
          <w:sz w:val="24"/>
          <w:szCs w:val="24"/>
          <w:lang w:eastAsia="ru-RU"/>
        </w:rPr>
        <w:t xml:space="preserve">          2.2. Щоквартально до 10 числа місяця, наступного за звітним періодом, надавати до відділу економічного розвитку, торгівлі  та інвестицій виконкому міської ради звіт  про хід її виконання;</w:t>
      </w:r>
    </w:p>
    <w:p w14:paraId="7699B4DB" w14:textId="77777777" w:rsidR="003B1F04" w:rsidRPr="003B1F04" w:rsidRDefault="003B1F04" w:rsidP="003B1F04">
      <w:pPr>
        <w:spacing w:after="0" w:line="240" w:lineRule="auto"/>
        <w:jc w:val="both"/>
        <w:rPr>
          <w:rFonts w:ascii="Times New Roman" w:eastAsia="Calibri" w:hAnsi="Times New Roman" w:cs="Times New Roman"/>
          <w:sz w:val="24"/>
          <w:szCs w:val="24"/>
          <w:lang w:eastAsia="ru-RU"/>
        </w:rPr>
      </w:pPr>
    </w:p>
    <w:p w14:paraId="01BC297A" w14:textId="77777777" w:rsidR="003B1F04" w:rsidRPr="003B1F04" w:rsidRDefault="003B1F04" w:rsidP="003B1F04">
      <w:pPr>
        <w:spacing w:after="0" w:line="240" w:lineRule="auto"/>
        <w:jc w:val="both"/>
        <w:rPr>
          <w:rFonts w:ascii="Times New Roman" w:eastAsia="Calibri" w:hAnsi="Times New Roman" w:cs="Times New Roman"/>
          <w:sz w:val="24"/>
          <w:szCs w:val="24"/>
          <w:lang w:eastAsia="ru-RU"/>
        </w:rPr>
      </w:pPr>
      <w:r w:rsidRPr="003B1F04">
        <w:rPr>
          <w:rFonts w:ascii="Times New Roman" w:eastAsia="Calibri" w:hAnsi="Times New Roman" w:cs="Times New Roman"/>
          <w:sz w:val="24"/>
          <w:szCs w:val="24"/>
          <w:lang w:eastAsia="ru-RU"/>
        </w:rPr>
        <w:t xml:space="preserve">          2.3. Своєчасно інформувати відділ економічного розвитку, торгівлі та інвестицій  виконкому міської ради щодо необхідності  внесення змін та доповнень до  розділів Програми.</w:t>
      </w:r>
    </w:p>
    <w:p w14:paraId="2A8FE0CC" w14:textId="77777777" w:rsidR="003B1F04" w:rsidRPr="003B1F04" w:rsidRDefault="003B1F04" w:rsidP="003B1F04">
      <w:pPr>
        <w:spacing w:after="0" w:line="240" w:lineRule="auto"/>
        <w:jc w:val="both"/>
        <w:rPr>
          <w:rFonts w:ascii="Times New Roman" w:eastAsia="Calibri" w:hAnsi="Times New Roman" w:cs="Times New Roman"/>
          <w:sz w:val="24"/>
          <w:szCs w:val="24"/>
          <w:lang w:eastAsia="ru-RU"/>
        </w:rPr>
      </w:pPr>
    </w:p>
    <w:p w14:paraId="6CAFC3C8" w14:textId="77777777" w:rsidR="003B1F04" w:rsidRPr="003B1F04" w:rsidRDefault="003B1F04" w:rsidP="003B1F04">
      <w:pPr>
        <w:spacing w:after="0" w:line="240" w:lineRule="auto"/>
        <w:jc w:val="both"/>
        <w:rPr>
          <w:rFonts w:ascii="Times New Roman" w:eastAsia="Calibri" w:hAnsi="Times New Roman" w:cs="Times New Roman"/>
          <w:sz w:val="24"/>
          <w:szCs w:val="24"/>
          <w:lang w:eastAsia="ru-RU"/>
        </w:rPr>
      </w:pPr>
      <w:r w:rsidRPr="003B1F04">
        <w:rPr>
          <w:rFonts w:ascii="Times New Roman" w:eastAsia="Calibri" w:hAnsi="Times New Roman" w:cs="Times New Roman"/>
          <w:sz w:val="24"/>
          <w:szCs w:val="24"/>
          <w:lang w:eastAsia="ru-RU"/>
        </w:rPr>
        <w:t xml:space="preserve">          3. Контроль за виконанням даного рішення покласти на постійну комісію з питань економічної та інвестиційної політики, бюджету, фінансів (Зозуля).</w:t>
      </w:r>
    </w:p>
    <w:p w14:paraId="2DF6C00D" w14:textId="77777777" w:rsidR="003B1F04" w:rsidRPr="003B1F04" w:rsidRDefault="003B1F04" w:rsidP="003B1F04">
      <w:pPr>
        <w:spacing w:after="0" w:line="240" w:lineRule="auto"/>
        <w:ind w:hanging="360"/>
        <w:jc w:val="both"/>
        <w:rPr>
          <w:rFonts w:ascii="Times New Roman" w:eastAsia="Times New Roman" w:hAnsi="Times New Roman" w:cs="Times New Roman"/>
          <w:sz w:val="24"/>
          <w:szCs w:val="24"/>
          <w:lang w:eastAsia="ru-RU"/>
        </w:rPr>
      </w:pPr>
    </w:p>
    <w:p w14:paraId="6E3277E1" w14:textId="77777777" w:rsidR="003B1F04" w:rsidRPr="003B1F04" w:rsidRDefault="003B1F04" w:rsidP="003B1F04">
      <w:pPr>
        <w:spacing w:after="0" w:line="240" w:lineRule="auto"/>
        <w:ind w:hanging="360"/>
        <w:jc w:val="both"/>
        <w:rPr>
          <w:rFonts w:ascii="Times New Roman" w:eastAsia="Times New Roman" w:hAnsi="Times New Roman" w:cs="Times New Roman"/>
          <w:sz w:val="24"/>
          <w:szCs w:val="24"/>
          <w:lang w:eastAsia="ru-RU"/>
        </w:rPr>
      </w:pPr>
    </w:p>
    <w:p w14:paraId="212DE5AE" w14:textId="77777777" w:rsidR="003B1F04" w:rsidRPr="003B1F04" w:rsidRDefault="003B1F04" w:rsidP="003B1F04">
      <w:pPr>
        <w:spacing w:after="0" w:line="240" w:lineRule="auto"/>
        <w:ind w:hanging="360"/>
        <w:jc w:val="both"/>
        <w:rPr>
          <w:rFonts w:ascii="Times New Roman" w:eastAsia="Times New Roman" w:hAnsi="Times New Roman" w:cs="Times New Roman"/>
          <w:sz w:val="24"/>
          <w:szCs w:val="24"/>
          <w:lang w:eastAsia="ru-RU"/>
        </w:rPr>
      </w:pPr>
    </w:p>
    <w:p w14:paraId="78D11043" w14:textId="77777777" w:rsidR="003B1F04" w:rsidRPr="003B1F04" w:rsidRDefault="003B1F04" w:rsidP="003B1F04">
      <w:pPr>
        <w:tabs>
          <w:tab w:val="left" w:pos="7088"/>
        </w:tabs>
        <w:spacing w:after="0" w:line="240" w:lineRule="auto"/>
        <w:jc w:val="both"/>
        <w:rPr>
          <w:rFonts w:ascii="Times New Roman" w:eastAsia="Calibri" w:hAnsi="Times New Roman" w:cs="Times New Roman"/>
          <w:sz w:val="24"/>
          <w:szCs w:val="24"/>
          <w:lang w:eastAsia="ru-RU"/>
        </w:rPr>
      </w:pPr>
      <w:r w:rsidRPr="003B1F04">
        <w:rPr>
          <w:rFonts w:ascii="Times New Roman" w:eastAsia="Calibri" w:hAnsi="Times New Roman" w:cs="Times New Roman"/>
          <w:sz w:val="24"/>
          <w:szCs w:val="24"/>
          <w:lang w:eastAsia="ru-RU"/>
        </w:rPr>
        <w:t xml:space="preserve">  Міський  голова                                                                     </w:t>
      </w:r>
      <w:r w:rsidRPr="003B1F04">
        <w:rPr>
          <w:rFonts w:ascii="Times New Roman" w:eastAsia="Calibri" w:hAnsi="Times New Roman" w:cs="Times New Roman"/>
          <w:sz w:val="24"/>
          <w:szCs w:val="24"/>
          <w:lang w:eastAsia="ru-RU"/>
        </w:rPr>
        <w:tab/>
        <w:t xml:space="preserve"> А.О. Черняєв</w:t>
      </w:r>
      <w:r w:rsidRPr="003B1F04">
        <w:rPr>
          <w:rFonts w:ascii="Times New Roman" w:eastAsia="Calibri" w:hAnsi="Times New Roman" w:cs="Times New Roman"/>
          <w:sz w:val="24"/>
          <w:szCs w:val="24"/>
          <w:lang w:eastAsia="ru-RU"/>
        </w:rPr>
        <w:tab/>
      </w:r>
      <w:r w:rsidRPr="003B1F04">
        <w:rPr>
          <w:rFonts w:ascii="Times New Roman" w:eastAsia="Calibri" w:hAnsi="Times New Roman" w:cs="Times New Roman"/>
          <w:sz w:val="24"/>
          <w:szCs w:val="24"/>
          <w:lang w:eastAsia="ru-RU"/>
        </w:rPr>
        <w:tab/>
      </w:r>
    </w:p>
    <w:p w14:paraId="4E8A6513" w14:textId="0769C232" w:rsidR="0091162A" w:rsidRDefault="0091162A" w:rsidP="0091162A"/>
    <w:p w14:paraId="785AAC7C" w14:textId="4997F91F" w:rsidR="0091162A" w:rsidRDefault="0091162A" w:rsidP="00060E1C"/>
    <w:p w14:paraId="663CFFA3" w14:textId="4D280733" w:rsidR="0091162A" w:rsidRDefault="0091162A" w:rsidP="00060E1C"/>
    <w:p w14:paraId="0B0443A9" w14:textId="77777777" w:rsidR="003B1F04" w:rsidRDefault="003B1F04" w:rsidP="00060E1C">
      <w:pPr>
        <w:sectPr w:rsidR="003B1F04" w:rsidSect="003B1F04">
          <w:pgSz w:w="11906" w:h="16838"/>
          <w:pgMar w:top="851" w:right="851" w:bottom="851" w:left="1418" w:header="709" w:footer="709" w:gutter="0"/>
          <w:cols w:space="708"/>
          <w:docGrid w:linePitch="360"/>
        </w:sectPr>
      </w:pPr>
    </w:p>
    <w:p w14:paraId="1A6D0B82" w14:textId="77777777" w:rsidR="009F6DA6" w:rsidRDefault="009F6DA6" w:rsidP="009F6DA6">
      <w:pPr>
        <w:suppressAutoHyphens/>
        <w:spacing w:after="0" w:line="240" w:lineRule="auto"/>
        <w:rPr>
          <w:rFonts w:ascii="Times New Roman" w:eastAsia="Times New Roman" w:hAnsi="Times New Roman" w:cs="Times New Roman"/>
          <w:sz w:val="24"/>
          <w:szCs w:val="24"/>
          <w:lang w:eastAsia="zh-CN"/>
        </w:rPr>
      </w:pPr>
    </w:p>
    <w:p w14:paraId="739B6FC4" w14:textId="77777777" w:rsidR="009F6DA6" w:rsidRPr="00EC1497" w:rsidRDefault="009F6DA6" w:rsidP="009F6DA6">
      <w:pPr>
        <w:spacing w:after="38" w:line="248" w:lineRule="auto"/>
        <w:ind w:left="1277" w:hanging="10"/>
        <w:jc w:val="both"/>
        <w:rPr>
          <w:rFonts w:ascii="Times New Roman" w:eastAsia="Times New Roman" w:hAnsi="Times New Roman" w:cs="Times New Roman"/>
          <w:color w:val="000000"/>
          <w:sz w:val="28"/>
          <w:szCs w:val="28"/>
          <w:lang w:eastAsia="uk-UA"/>
        </w:rPr>
      </w:pPr>
    </w:p>
    <w:p w14:paraId="2D1B9E2D" w14:textId="77777777" w:rsidR="009F6DA6" w:rsidRPr="00EC1497" w:rsidRDefault="009F6DA6" w:rsidP="009F6DA6">
      <w:pPr>
        <w:spacing w:after="0" w:line="20" w:lineRule="atLeast"/>
        <w:rPr>
          <w:rFonts w:ascii="Times New Roman" w:eastAsia="Times New Roman" w:hAnsi="Times New Roman" w:cs="Times New Roman"/>
          <w:bCs/>
          <w:color w:val="000000"/>
          <w:sz w:val="26"/>
          <w:szCs w:val="26"/>
          <w:lang w:eastAsia="uk-UA"/>
        </w:rPr>
      </w:pPr>
      <w:r w:rsidRPr="00EC1497">
        <w:rPr>
          <w:rFonts w:ascii="Times New Roman" w:eastAsia="Times New Roman" w:hAnsi="Times New Roman" w:cs="Times New Roman"/>
          <w:color w:val="000000"/>
          <w:sz w:val="26"/>
          <w:szCs w:val="26"/>
          <w:lang w:eastAsia="uk-UA"/>
        </w:rPr>
        <w:t xml:space="preserve"> </w:t>
      </w:r>
      <w:r w:rsidRPr="00EC1497">
        <w:rPr>
          <w:rFonts w:ascii="Times New Roman" w:eastAsia="Times New Roman" w:hAnsi="Times New Roman" w:cs="Times New Roman"/>
          <w:bCs/>
          <w:color w:val="000000"/>
          <w:sz w:val="26"/>
          <w:szCs w:val="26"/>
          <w:lang w:eastAsia="uk-UA"/>
        </w:rPr>
        <w:t xml:space="preserve">Про виконання окремих функцій </w:t>
      </w:r>
    </w:p>
    <w:p w14:paraId="178FF473" w14:textId="77777777" w:rsidR="009F6DA6" w:rsidRPr="00EC1497" w:rsidRDefault="009F6DA6" w:rsidP="009F6DA6">
      <w:pPr>
        <w:spacing w:after="0" w:line="20" w:lineRule="atLeast"/>
        <w:ind w:left="-5" w:right="4587" w:hanging="10"/>
        <w:rPr>
          <w:rFonts w:ascii="Times New Roman" w:eastAsia="Times New Roman" w:hAnsi="Times New Roman" w:cs="Times New Roman"/>
          <w:bCs/>
          <w:color w:val="000000"/>
          <w:sz w:val="26"/>
          <w:szCs w:val="26"/>
          <w:lang w:eastAsia="uk-UA"/>
        </w:rPr>
      </w:pPr>
      <w:r w:rsidRPr="00EC1497">
        <w:rPr>
          <w:rFonts w:ascii="Times New Roman" w:eastAsia="Times New Roman" w:hAnsi="Times New Roman" w:cs="Times New Roman"/>
          <w:bCs/>
          <w:color w:val="000000"/>
          <w:sz w:val="26"/>
          <w:szCs w:val="26"/>
          <w:lang w:eastAsia="uk-UA"/>
        </w:rPr>
        <w:t xml:space="preserve">адміністратора старостами громади   </w:t>
      </w:r>
    </w:p>
    <w:p w14:paraId="08A199ED" w14:textId="77777777" w:rsidR="009F6DA6" w:rsidRPr="00EC1497" w:rsidRDefault="009F6DA6" w:rsidP="009F6DA6">
      <w:pPr>
        <w:spacing w:after="0" w:line="20" w:lineRule="atLeast"/>
        <w:rPr>
          <w:rFonts w:ascii="Times New Roman" w:eastAsia="Times New Roman" w:hAnsi="Times New Roman" w:cs="Times New Roman"/>
          <w:color w:val="000000"/>
          <w:sz w:val="26"/>
          <w:szCs w:val="26"/>
          <w:lang w:eastAsia="uk-UA"/>
        </w:rPr>
      </w:pPr>
      <w:r w:rsidRPr="00EC1497">
        <w:rPr>
          <w:rFonts w:ascii="Times New Roman" w:eastAsia="Times New Roman" w:hAnsi="Times New Roman" w:cs="Times New Roman"/>
          <w:color w:val="000000"/>
          <w:sz w:val="26"/>
          <w:szCs w:val="26"/>
          <w:lang w:eastAsia="uk-UA"/>
        </w:rPr>
        <w:t xml:space="preserve">  </w:t>
      </w:r>
    </w:p>
    <w:p w14:paraId="3A9ACAC7" w14:textId="77777777" w:rsidR="009F6DA6" w:rsidRPr="00EC1497" w:rsidRDefault="009F6DA6" w:rsidP="009F6DA6">
      <w:pPr>
        <w:spacing w:after="0" w:line="20" w:lineRule="atLeast"/>
        <w:ind w:left="-15" w:firstLine="708"/>
        <w:jc w:val="both"/>
        <w:rPr>
          <w:rFonts w:ascii="Times New Roman" w:eastAsia="Times New Roman" w:hAnsi="Times New Roman" w:cs="Times New Roman"/>
          <w:color w:val="000000"/>
          <w:sz w:val="26"/>
          <w:szCs w:val="26"/>
          <w:lang w:eastAsia="uk-UA"/>
        </w:rPr>
      </w:pPr>
      <w:r w:rsidRPr="00EC1497">
        <w:rPr>
          <w:rFonts w:ascii="Times New Roman" w:eastAsia="Times New Roman" w:hAnsi="Times New Roman" w:cs="Times New Roman"/>
          <w:color w:val="000000"/>
          <w:sz w:val="26"/>
          <w:szCs w:val="26"/>
          <w:lang w:eastAsia="uk-UA"/>
        </w:rPr>
        <w:t xml:space="preserve">З метою забезпечення доступності адміністративних послуг  для суб’єктів звернень Сіверської міської територіальної громади, відповідно до рішення міської ради №8/2-37 від 11.12.2020 року «Про внесення змін до рішення міської ради від 30.06.2020  № 7/40-779 «Про утворення </w:t>
      </w:r>
      <w:proofErr w:type="spellStart"/>
      <w:r w:rsidRPr="00EC1497">
        <w:rPr>
          <w:rFonts w:ascii="Times New Roman" w:eastAsia="Times New Roman" w:hAnsi="Times New Roman" w:cs="Times New Roman"/>
          <w:color w:val="000000"/>
          <w:sz w:val="26"/>
          <w:szCs w:val="26"/>
          <w:lang w:eastAsia="uk-UA"/>
        </w:rPr>
        <w:t>старостинських</w:t>
      </w:r>
      <w:proofErr w:type="spellEnd"/>
      <w:r w:rsidRPr="00EC1497">
        <w:rPr>
          <w:rFonts w:ascii="Times New Roman" w:eastAsia="Times New Roman" w:hAnsi="Times New Roman" w:cs="Times New Roman"/>
          <w:color w:val="000000"/>
          <w:sz w:val="26"/>
          <w:szCs w:val="26"/>
          <w:lang w:eastAsia="uk-UA"/>
        </w:rPr>
        <w:t xml:space="preserve"> округів на території Сіверської міської ради та затвердження «Положення про старосту Сіверської міської ради», постанови Кабінету Міністрів України від 01.08.2013 № 588 «Про затвердження Примірного регламенту центру надання адміністративних послуг», пункту 6 статті 13 Закону України «Про адміністративні послуги», «Про внесення змін до деяких законодавчих актів України щодо оптимізації мережі та функціонування центрів надання адміністративних послуг та удосконалення доступу до адміністративних послуг, які надаються в електронній формі», керуючись статтею </w:t>
      </w:r>
      <w:r w:rsidRPr="00EC1497">
        <w:rPr>
          <w:rFonts w:ascii="Times New Roman" w:eastAsia="Times New Roman" w:hAnsi="Times New Roman" w:cs="Times New Roman"/>
          <w:color w:val="000000"/>
          <w:sz w:val="26"/>
          <w:szCs w:val="26"/>
          <w:lang w:val="ru-RU" w:eastAsia="uk-UA"/>
        </w:rPr>
        <w:t>25</w:t>
      </w:r>
      <w:r w:rsidRPr="00EC1497">
        <w:rPr>
          <w:rFonts w:ascii="Times New Roman" w:eastAsia="Times New Roman" w:hAnsi="Times New Roman" w:cs="Times New Roman"/>
          <w:color w:val="000000"/>
          <w:sz w:val="26"/>
          <w:szCs w:val="26"/>
          <w:lang w:eastAsia="uk-UA"/>
        </w:rPr>
        <w:t xml:space="preserve"> Закону України «Про місцеве самоврядування в Україні»</w:t>
      </w:r>
      <w:r w:rsidRPr="00EC1497">
        <w:rPr>
          <w:rFonts w:ascii="Times New Roman" w:eastAsia="Times New Roman" w:hAnsi="Times New Roman" w:cs="Times New Roman"/>
          <w:color w:val="000000"/>
          <w:sz w:val="26"/>
          <w:szCs w:val="26"/>
          <w:shd w:val="clear" w:color="auto" w:fill="FFFFFF"/>
          <w:lang w:eastAsia="ru-RU"/>
        </w:rPr>
        <w:t>, міська рада</w:t>
      </w:r>
    </w:p>
    <w:p w14:paraId="5F61F82D" w14:textId="77777777" w:rsidR="009F6DA6" w:rsidRPr="00EC1497" w:rsidRDefault="009F6DA6" w:rsidP="009F6DA6">
      <w:pPr>
        <w:spacing w:after="0" w:line="20" w:lineRule="atLeast"/>
        <w:ind w:left="-15" w:firstLine="708"/>
        <w:jc w:val="both"/>
        <w:rPr>
          <w:rFonts w:ascii="Times New Roman" w:eastAsia="Times New Roman" w:hAnsi="Times New Roman" w:cs="Times New Roman"/>
          <w:color w:val="000000"/>
          <w:sz w:val="26"/>
          <w:szCs w:val="26"/>
          <w:lang w:eastAsia="uk-UA"/>
        </w:rPr>
      </w:pPr>
    </w:p>
    <w:p w14:paraId="4C7AC5EA" w14:textId="77777777" w:rsidR="009F6DA6" w:rsidRPr="00EC1497" w:rsidRDefault="009F6DA6" w:rsidP="009F6DA6">
      <w:pPr>
        <w:spacing w:after="0" w:line="20" w:lineRule="atLeast"/>
        <w:ind w:left="-5" w:hanging="10"/>
        <w:jc w:val="both"/>
        <w:rPr>
          <w:rFonts w:ascii="Times New Roman" w:eastAsia="Times New Roman" w:hAnsi="Times New Roman" w:cs="Times New Roman"/>
          <w:color w:val="000000"/>
          <w:sz w:val="26"/>
          <w:szCs w:val="26"/>
          <w:lang w:eastAsia="uk-UA"/>
        </w:rPr>
      </w:pPr>
      <w:r w:rsidRPr="00EC1497">
        <w:rPr>
          <w:rFonts w:ascii="Times New Roman" w:eastAsia="Times New Roman" w:hAnsi="Times New Roman" w:cs="Times New Roman"/>
          <w:color w:val="000000"/>
          <w:sz w:val="26"/>
          <w:szCs w:val="26"/>
          <w:lang w:eastAsia="uk-UA"/>
        </w:rPr>
        <w:t xml:space="preserve">ВИРІШИЛА: </w:t>
      </w:r>
    </w:p>
    <w:p w14:paraId="1D078D9B" w14:textId="77777777" w:rsidR="009F6DA6" w:rsidRPr="00EC1497" w:rsidRDefault="009F6DA6" w:rsidP="009F6DA6">
      <w:pPr>
        <w:spacing w:after="0" w:line="20" w:lineRule="atLeast"/>
        <w:rPr>
          <w:rFonts w:ascii="Times New Roman" w:eastAsia="Times New Roman" w:hAnsi="Times New Roman" w:cs="Times New Roman"/>
          <w:color w:val="000000"/>
          <w:sz w:val="26"/>
          <w:szCs w:val="26"/>
          <w:lang w:eastAsia="uk-UA"/>
        </w:rPr>
      </w:pPr>
      <w:r w:rsidRPr="00EC1497">
        <w:rPr>
          <w:rFonts w:ascii="Times New Roman" w:eastAsia="Times New Roman" w:hAnsi="Times New Roman" w:cs="Times New Roman"/>
          <w:color w:val="000000"/>
          <w:sz w:val="26"/>
          <w:szCs w:val="26"/>
          <w:lang w:eastAsia="uk-UA"/>
        </w:rPr>
        <w:t xml:space="preserve"> </w:t>
      </w:r>
    </w:p>
    <w:p w14:paraId="45D046DB" w14:textId="77777777" w:rsidR="009F6DA6" w:rsidRPr="00EC1497" w:rsidRDefault="009F6DA6" w:rsidP="009F6DA6">
      <w:pPr>
        <w:spacing w:after="0" w:line="20" w:lineRule="atLeast"/>
        <w:jc w:val="both"/>
        <w:rPr>
          <w:rFonts w:ascii="Times New Roman" w:eastAsia="Times New Roman" w:hAnsi="Times New Roman" w:cs="Times New Roman"/>
          <w:color w:val="000000"/>
          <w:sz w:val="26"/>
          <w:szCs w:val="26"/>
          <w:lang w:eastAsia="uk-UA"/>
        </w:rPr>
      </w:pPr>
      <w:r w:rsidRPr="00EC1497">
        <w:rPr>
          <w:rFonts w:ascii="Times New Roman" w:eastAsia="Times New Roman" w:hAnsi="Times New Roman" w:cs="Times New Roman"/>
          <w:color w:val="000000"/>
          <w:sz w:val="26"/>
          <w:szCs w:val="26"/>
          <w:lang w:eastAsia="uk-UA"/>
        </w:rPr>
        <w:t xml:space="preserve">1. Покласти окремі функції адміністратора, пов’язані з наданням адміністративних послуг, отримання заяв та документів відповідно до затверджених переліків, передачею пакетів документів до центру надання адміністративних послуг виконкому міської ради, отримання готових результатів, </w:t>
      </w:r>
      <w:proofErr w:type="spellStart"/>
      <w:r w:rsidRPr="00EC1497">
        <w:rPr>
          <w:rFonts w:ascii="Times New Roman" w:eastAsia="Times New Roman" w:hAnsi="Times New Roman" w:cs="Times New Roman"/>
          <w:color w:val="000000"/>
          <w:sz w:val="26"/>
          <w:szCs w:val="26"/>
          <w:lang w:eastAsia="uk-UA"/>
        </w:rPr>
        <w:t>видачею</w:t>
      </w:r>
      <w:proofErr w:type="spellEnd"/>
      <w:r w:rsidRPr="00EC1497">
        <w:rPr>
          <w:rFonts w:ascii="Times New Roman" w:eastAsia="Times New Roman" w:hAnsi="Times New Roman" w:cs="Times New Roman"/>
          <w:color w:val="000000"/>
          <w:sz w:val="26"/>
          <w:szCs w:val="26"/>
          <w:lang w:eastAsia="uk-UA"/>
        </w:rPr>
        <w:t xml:space="preserve"> результатів надання адміністративних послуг суб’єктам звернення на:</w:t>
      </w:r>
    </w:p>
    <w:p w14:paraId="623B0757" w14:textId="77777777" w:rsidR="009F6DA6" w:rsidRPr="00EC1497" w:rsidRDefault="009F6DA6" w:rsidP="009F6DA6">
      <w:pPr>
        <w:spacing w:after="0" w:line="20" w:lineRule="atLeast"/>
        <w:rPr>
          <w:rFonts w:ascii="Times New Roman" w:eastAsia="Times New Roman" w:hAnsi="Times New Roman" w:cs="Times New Roman"/>
          <w:color w:val="000000"/>
          <w:sz w:val="26"/>
          <w:szCs w:val="26"/>
          <w:lang w:eastAsia="uk-UA"/>
        </w:rPr>
      </w:pPr>
      <w:r w:rsidRPr="00EC1497">
        <w:rPr>
          <w:rFonts w:ascii="Times New Roman" w:eastAsia="Times New Roman" w:hAnsi="Times New Roman" w:cs="Times New Roman"/>
          <w:color w:val="000000"/>
          <w:sz w:val="26"/>
          <w:szCs w:val="26"/>
          <w:lang w:eastAsia="uk-UA"/>
        </w:rPr>
        <w:t xml:space="preserve">- старосту </w:t>
      </w:r>
      <w:proofErr w:type="spellStart"/>
      <w:r w:rsidRPr="00EC1497">
        <w:rPr>
          <w:rFonts w:ascii="Times New Roman" w:eastAsia="Times New Roman" w:hAnsi="Times New Roman" w:cs="Times New Roman"/>
          <w:color w:val="000000"/>
          <w:sz w:val="26"/>
          <w:szCs w:val="26"/>
          <w:lang w:eastAsia="uk-UA"/>
        </w:rPr>
        <w:t>Дронівського</w:t>
      </w:r>
      <w:proofErr w:type="spellEnd"/>
      <w:r w:rsidRPr="00EC1497">
        <w:rPr>
          <w:rFonts w:ascii="Times New Roman" w:eastAsia="Times New Roman" w:hAnsi="Times New Roman" w:cs="Times New Roman"/>
          <w:color w:val="000000"/>
          <w:sz w:val="26"/>
          <w:szCs w:val="26"/>
          <w:lang w:eastAsia="uk-UA"/>
        </w:rPr>
        <w:t xml:space="preserve"> </w:t>
      </w:r>
      <w:proofErr w:type="spellStart"/>
      <w:r w:rsidRPr="00EC1497">
        <w:rPr>
          <w:rFonts w:ascii="Times New Roman" w:eastAsia="Times New Roman" w:hAnsi="Times New Roman" w:cs="Times New Roman"/>
          <w:color w:val="000000"/>
          <w:sz w:val="26"/>
          <w:szCs w:val="26"/>
          <w:lang w:eastAsia="uk-UA"/>
        </w:rPr>
        <w:t>старостинського</w:t>
      </w:r>
      <w:proofErr w:type="spellEnd"/>
      <w:r w:rsidRPr="00EC1497">
        <w:rPr>
          <w:rFonts w:ascii="Times New Roman" w:eastAsia="Times New Roman" w:hAnsi="Times New Roman" w:cs="Times New Roman"/>
          <w:color w:val="000000"/>
          <w:sz w:val="26"/>
          <w:szCs w:val="26"/>
          <w:lang w:eastAsia="uk-UA"/>
        </w:rPr>
        <w:t xml:space="preserve"> округу (</w:t>
      </w:r>
      <w:proofErr w:type="spellStart"/>
      <w:r w:rsidRPr="00EC1497">
        <w:rPr>
          <w:rFonts w:ascii="Times New Roman" w:eastAsia="Times New Roman" w:hAnsi="Times New Roman" w:cs="Times New Roman"/>
          <w:color w:val="000000"/>
          <w:sz w:val="26"/>
          <w:szCs w:val="26"/>
          <w:lang w:eastAsia="uk-UA"/>
        </w:rPr>
        <w:t>Балабухін</w:t>
      </w:r>
      <w:proofErr w:type="spellEnd"/>
      <w:r w:rsidRPr="00EC1497">
        <w:rPr>
          <w:rFonts w:ascii="Times New Roman" w:eastAsia="Times New Roman" w:hAnsi="Times New Roman" w:cs="Times New Roman"/>
          <w:color w:val="000000"/>
          <w:sz w:val="26"/>
          <w:szCs w:val="26"/>
          <w:lang w:eastAsia="uk-UA"/>
        </w:rPr>
        <w:t>);</w:t>
      </w:r>
    </w:p>
    <w:p w14:paraId="0D956EE6" w14:textId="77777777" w:rsidR="009F6DA6" w:rsidRPr="00EC1497" w:rsidRDefault="009F6DA6" w:rsidP="009F6DA6">
      <w:pPr>
        <w:spacing w:after="0" w:line="20" w:lineRule="atLeast"/>
        <w:rPr>
          <w:rFonts w:ascii="Times New Roman" w:eastAsia="Times New Roman" w:hAnsi="Times New Roman" w:cs="Times New Roman"/>
          <w:color w:val="000000"/>
          <w:sz w:val="26"/>
          <w:szCs w:val="26"/>
          <w:lang w:eastAsia="uk-UA"/>
        </w:rPr>
      </w:pPr>
      <w:r w:rsidRPr="00EC1497">
        <w:rPr>
          <w:rFonts w:ascii="Times New Roman" w:eastAsia="Times New Roman" w:hAnsi="Times New Roman" w:cs="Times New Roman"/>
          <w:color w:val="000000"/>
          <w:sz w:val="26"/>
          <w:szCs w:val="26"/>
          <w:lang w:eastAsia="uk-UA"/>
        </w:rPr>
        <w:t xml:space="preserve">- старосту </w:t>
      </w:r>
      <w:proofErr w:type="spellStart"/>
      <w:r w:rsidRPr="00EC1497">
        <w:rPr>
          <w:rFonts w:ascii="Times New Roman" w:eastAsia="Times New Roman" w:hAnsi="Times New Roman" w:cs="Times New Roman"/>
          <w:color w:val="000000"/>
          <w:sz w:val="26"/>
          <w:szCs w:val="26"/>
          <w:lang w:eastAsia="uk-UA"/>
        </w:rPr>
        <w:t>Різниківського</w:t>
      </w:r>
      <w:proofErr w:type="spellEnd"/>
      <w:r w:rsidRPr="00EC1497">
        <w:rPr>
          <w:rFonts w:ascii="Times New Roman" w:eastAsia="Times New Roman" w:hAnsi="Times New Roman" w:cs="Times New Roman"/>
          <w:color w:val="000000"/>
          <w:sz w:val="26"/>
          <w:szCs w:val="26"/>
          <w:lang w:eastAsia="uk-UA"/>
        </w:rPr>
        <w:t xml:space="preserve"> </w:t>
      </w:r>
      <w:proofErr w:type="spellStart"/>
      <w:r w:rsidRPr="00EC1497">
        <w:rPr>
          <w:rFonts w:ascii="Times New Roman" w:eastAsia="Times New Roman" w:hAnsi="Times New Roman" w:cs="Times New Roman"/>
          <w:color w:val="000000"/>
          <w:sz w:val="26"/>
          <w:szCs w:val="26"/>
          <w:lang w:eastAsia="uk-UA"/>
        </w:rPr>
        <w:t>старостинського</w:t>
      </w:r>
      <w:proofErr w:type="spellEnd"/>
      <w:r w:rsidRPr="00EC1497">
        <w:rPr>
          <w:rFonts w:ascii="Times New Roman" w:eastAsia="Times New Roman" w:hAnsi="Times New Roman" w:cs="Times New Roman"/>
          <w:color w:val="000000"/>
          <w:sz w:val="26"/>
          <w:szCs w:val="26"/>
          <w:lang w:eastAsia="uk-UA"/>
        </w:rPr>
        <w:t xml:space="preserve"> округу (Різник);</w:t>
      </w:r>
    </w:p>
    <w:p w14:paraId="38CC1C50" w14:textId="77777777" w:rsidR="009F6DA6" w:rsidRPr="00EC1497" w:rsidRDefault="009F6DA6" w:rsidP="009F6DA6">
      <w:pPr>
        <w:spacing w:after="0" w:line="20" w:lineRule="atLeast"/>
        <w:rPr>
          <w:rFonts w:ascii="Times New Roman" w:eastAsia="Times New Roman" w:hAnsi="Times New Roman" w:cs="Times New Roman"/>
          <w:color w:val="000000"/>
          <w:sz w:val="26"/>
          <w:szCs w:val="26"/>
          <w:lang w:eastAsia="uk-UA"/>
        </w:rPr>
      </w:pPr>
      <w:r w:rsidRPr="00EC1497">
        <w:rPr>
          <w:rFonts w:ascii="Times New Roman" w:eastAsia="Times New Roman" w:hAnsi="Times New Roman" w:cs="Times New Roman"/>
          <w:color w:val="000000"/>
          <w:sz w:val="26"/>
          <w:szCs w:val="26"/>
          <w:lang w:eastAsia="uk-UA"/>
        </w:rPr>
        <w:t xml:space="preserve">- старосту </w:t>
      </w:r>
      <w:proofErr w:type="spellStart"/>
      <w:r w:rsidRPr="00EC1497">
        <w:rPr>
          <w:rFonts w:ascii="Times New Roman" w:eastAsia="Times New Roman" w:hAnsi="Times New Roman" w:cs="Times New Roman"/>
          <w:color w:val="000000"/>
          <w:sz w:val="26"/>
          <w:szCs w:val="26"/>
          <w:lang w:eastAsia="uk-UA"/>
        </w:rPr>
        <w:t>Серебрянського</w:t>
      </w:r>
      <w:proofErr w:type="spellEnd"/>
      <w:r w:rsidRPr="00EC1497">
        <w:rPr>
          <w:rFonts w:ascii="Times New Roman" w:eastAsia="Times New Roman" w:hAnsi="Times New Roman" w:cs="Times New Roman"/>
          <w:color w:val="000000"/>
          <w:sz w:val="26"/>
          <w:szCs w:val="26"/>
          <w:lang w:eastAsia="uk-UA"/>
        </w:rPr>
        <w:t xml:space="preserve"> </w:t>
      </w:r>
      <w:proofErr w:type="spellStart"/>
      <w:r w:rsidRPr="00EC1497">
        <w:rPr>
          <w:rFonts w:ascii="Times New Roman" w:eastAsia="Times New Roman" w:hAnsi="Times New Roman" w:cs="Times New Roman"/>
          <w:color w:val="000000"/>
          <w:sz w:val="26"/>
          <w:szCs w:val="26"/>
          <w:lang w:eastAsia="uk-UA"/>
        </w:rPr>
        <w:t>старостинського</w:t>
      </w:r>
      <w:proofErr w:type="spellEnd"/>
      <w:r w:rsidRPr="00EC1497">
        <w:rPr>
          <w:rFonts w:ascii="Times New Roman" w:eastAsia="Times New Roman" w:hAnsi="Times New Roman" w:cs="Times New Roman"/>
          <w:color w:val="000000"/>
          <w:sz w:val="26"/>
          <w:szCs w:val="26"/>
          <w:lang w:eastAsia="uk-UA"/>
        </w:rPr>
        <w:t xml:space="preserve"> округу (</w:t>
      </w:r>
      <w:proofErr w:type="spellStart"/>
      <w:r w:rsidRPr="00EC1497">
        <w:rPr>
          <w:rFonts w:ascii="Times New Roman" w:eastAsia="Times New Roman" w:hAnsi="Times New Roman" w:cs="Times New Roman"/>
          <w:color w:val="000000"/>
          <w:sz w:val="26"/>
          <w:szCs w:val="26"/>
          <w:lang w:eastAsia="uk-UA"/>
        </w:rPr>
        <w:t>Стешенко</w:t>
      </w:r>
      <w:proofErr w:type="spellEnd"/>
      <w:r w:rsidRPr="00EC1497">
        <w:rPr>
          <w:rFonts w:ascii="Times New Roman" w:eastAsia="Times New Roman" w:hAnsi="Times New Roman" w:cs="Times New Roman"/>
          <w:color w:val="000000"/>
          <w:sz w:val="26"/>
          <w:szCs w:val="26"/>
          <w:lang w:eastAsia="uk-UA"/>
        </w:rPr>
        <w:t>).</w:t>
      </w:r>
    </w:p>
    <w:p w14:paraId="0966E9BB" w14:textId="77777777" w:rsidR="009F6DA6" w:rsidRPr="00EC1497" w:rsidRDefault="009F6DA6" w:rsidP="009F6DA6">
      <w:pPr>
        <w:spacing w:after="0" w:line="20" w:lineRule="atLeast"/>
        <w:rPr>
          <w:rFonts w:ascii="Times New Roman" w:eastAsia="Times New Roman" w:hAnsi="Times New Roman" w:cs="Times New Roman"/>
          <w:color w:val="000000"/>
          <w:sz w:val="26"/>
          <w:szCs w:val="26"/>
          <w:lang w:eastAsia="uk-UA"/>
        </w:rPr>
      </w:pPr>
    </w:p>
    <w:p w14:paraId="4C21550B" w14:textId="77777777" w:rsidR="009F6DA6" w:rsidRPr="00EC1497" w:rsidRDefault="009F6DA6" w:rsidP="009F6DA6">
      <w:pPr>
        <w:spacing w:after="0" w:line="20" w:lineRule="atLeast"/>
        <w:jc w:val="both"/>
        <w:rPr>
          <w:rFonts w:ascii="Times New Roman" w:eastAsia="Times New Roman" w:hAnsi="Times New Roman" w:cs="Times New Roman"/>
          <w:color w:val="000000"/>
          <w:sz w:val="26"/>
          <w:szCs w:val="26"/>
          <w:lang w:eastAsia="uk-UA"/>
        </w:rPr>
      </w:pPr>
      <w:r w:rsidRPr="00EC1497">
        <w:rPr>
          <w:rFonts w:ascii="Times New Roman" w:eastAsia="Times New Roman" w:hAnsi="Times New Roman" w:cs="Times New Roman"/>
          <w:color w:val="000000"/>
          <w:sz w:val="26"/>
          <w:szCs w:val="26"/>
          <w:lang w:eastAsia="uk-UA"/>
        </w:rPr>
        <w:t>2. Затвердити перелік адміністративних послуг відповідно до якого старости здійснюватимуть покладені на них повноваження (додаток).</w:t>
      </w:r>
    </w:p>
    <w:p w14:paraId="35C863FC" w14:textId="77777777" w:rsidR="009F6DA6" w:rsidRPr="00EC1497" w:rsidRDefault="009F6DA6" w:rsidP="009F6DA6">
      <w:pPr>
        <w:spacing w:after="0" w:line="20" w:lineRule="atLeast"/>
        <w:jc w:val="both"/>
        <w:rPr>
          <w:rFonts w:ascii="Times New Roman" w:eastAsia="Times New Roman" w:hAnsi="Times New Roman" w:cs="Times New Roman"/>
          <w:color w:val="000000"/>
          <w:sz w:val="26"/>
          <w:szCs w:val="26"/>
          <w:lang w:eastAsia="uk-UA"/>
        </w:rPr>
      </w:pPr>
    </w:p>
    <w:p w14:paraId="63B07DFB" w14:textId="77777777" w:rsidR="009F6DA6" w:rsidRPr="00EC1497" w:rsidRDefault="009F6DA6" w:rsidP="009F6DA6">
      <w:pPr>
        <w:spacing w:after="0" w:line="20" w:lineRule="atLeast"/>
        <w:jc w:val="both"/>
        <w:rPr>
          <w:rFonts w:ascii="Times New Roman" w:eastAsia="Times New Roman" w:hAnsi="Times New Roman" w:cs="Times New Roman"/>
          <w:color w:val="000000"/>
          <w:sz w:val="26"/>
          <w:szCs w:val="26"/>
          <w:lang w:eastAsia="uk-UA"/>
        </w:rPr>
      </w:pPr>
      <w:r w:rsidRPr="00EC1497">
        <w:rPr>
          <w:rFonts w:ascii="Times New Roman" w:eastAsia="Times New Roman" w:hAnsi="Times New Roman" w:cs="Times New Roman"/>
          <w:color w:val="000000"/>
          <w:sz w:val="26"/>
          <w:szCs w:val="26"/>
          <w:lang w:eastAsia="uk-UA"/>
        </w:rPr>
        <w:t>3. Організаційне виконання цього рішення покласти на керуючого справами виконавчого комітету Левицьку Ганну Леонідівну.</w:t>
      </w:r>
    </w:p>
    <w:p w14:paraId="04DDF24F" w14:textId="77777777" w:rsidR="009F6DA6" w:rsidRPr="00EC1497" w:rsidRDefault="009F6DA6" w:rsidP="009F6DA6">
      <w:pPr>
        <w:spacing w:after="0" w:line="20" w:lineRule="atLeast"/>
        <w:jc w:val="both"/>
        <w:rPr>
          <w:rFonts w:ascii="Times New Roman" w:eastAsia="Times New Roman" w:hAnsi="Times New Roman" w:cs="Times New Roman"/>
          <w:color w:val="000000"/>
          <w:sz w:val="26"/>
          <w:szCs w:val="26"/>
          <w:lang w:eastAsia="uk-UA"/>
        </w:rPr>
      </w:pPr>
    </w:p>
    <w:p w14:paraId="51A5784C" w14:textId="77777777" w:rsidR="009F6DA6" w:rsidRPr="00EC1497" w:rsidRDefault="009F6DA6" w:rsidP="009F6DA6">
      <w:pPr>
        <w:spacing w:after="0" w:line="20" w:lineRule="atLeast"/>
        <w:jc w:val="both"/>
        <w:rPr>
          <w:rFonts w:ascii="Times New Roman" w:eastAsia="Times New Roman" w:hAnsi="Times New Roman" w:cs="Times New Roman"/>
          <w:color w:val="000000"/>
          <w:sz w:val="26"/>
          <w:szCs w:val="26"/>
          <w:lang w:eastAsia="uk-UA"/>
        </w:rPr>
      </w:pPr>
      <w:r w:rsidRPr="00EC1497">
        <w:rPr>
          <w:rFonts w:ascii="Times New Roman" w:eastAsia="Times New Roman" w:hAnsi="Times New Roman" w:cs="Times New Roman"/>
          <w:color w:val="000000"/>
          <w:sz w:val="26"/>
          <w:szCs w:val="26"/>
          <w:lang w:eastAsia="uk-UA"/>
        </w:rPr>
        <w:t xml:space="preserve">4. Контроль за виконанням даного рішення покласти на постійну комісію з питань соціально-правової політики та депутатської діяльності (Бабенко) </w:t>
      </w:r>
    </w:p>
    <w:p w14:paraId="5404CCE8" w14:textId="77777777" w:rsidR="009F6DA6" w:rsidRPr="00EC1497" w:rsidRDefault="009F6DA6" w:rsidP="009F6DA6">
      <w:pPr>
        <w:spacing w:after="0" w:line="20" w:lineRule="atLeast"/>
        <w:rPr>
          <w:rFonts w:ascii="Times New Roman" w:eastAsia="Times New Roman" w:hAnsi="Times New Roman" w:cs="Times New Roman"/>
          <w:bCs/>
          <w:color w:val="000000"/>
          <w:sz w:val="26"/>
          <w:szCs w:val="26"/>
          <w:lang w:eastAsia="uk-UA"/>
        </w:rPr>
      </w:pPr>
    </w:p>
    <w:p w14:paraId="5735BD31" w14:textId="77777777" w:rsidR="009F6DA6" w:rsidRPr="00EC1497" w:rsidRDefault="009F6DA6" w:rsidP="009F6DA6">
      <w:pPr>
        <w:spacing w:after="0" w:line="20" w:lineRule="atLeast"/>
        <w:rPr>
          <w:rFonts w:ascii="Times New Roman" w:eastAsia="Times New Roman" w:hAnsi="Times New Roman" w:cs="Times New Roman"/>
          <w:bCs/>
          <w:color w:val="000000"/>
          <w:sz w:val="26"/>
          <w:szCs w:val="26"/>
          <w:lang w:eastAsia="uk-UA"/>
        </w:rPr>
      </w:pPr>
    </w:p>
    <w:p w14:paraId="43A7E3A2" w14:textId="77777777" w:rsidR="009F6DA6" w:rsidRPr="00EC1497" w:rsidRDefault="009F6DA6" w:rsidP="009F6DA6">
      <w:pPr>
        <w:spacing w:after="0" w:line="20" w:lineRule="atLeast"/>
        <w:rPr>
          <w:rFonts w:ascii="Times New Roman" w:eastAsia="Times New Roman" w:hAnsi="Times New Roman" w:cs="Times New Roman"/>
          <w:color w:val="000000"/>
          <w:sz w:val="24"/>
          <w:lang w:eastAsia="uk-UA"/>
        </w:rPr>
      </w:pPr>
      <w:r w:rsidRPr="00EC1497">
        <w:rPr>
          <w:rFonts w:ascii="Times New Roman" w:eastAsia="Times New Roman" w:hAnsi="Times New Roman" w:cs="Times New Roman"/>
          <w:bCs/>
          <w:color w:val="000000"/>
          <w:sz w:val="26"/>
          <w:szCs w:val="26"/>
          <w:lang w:eastAsia="uk-UA"/>
        </w:rPr>
        <w:t xml:space="preserve">Міський голова  </w:t>
      </w:r>
      <w:r w:rsidRPr="00EC1497">
        <w:rPr>
          <w:rFonts w:ascii="Times New Roman" w:eastAsia="Times New Roman" w:hAnsi="Times New Roman" w:cs="Times New Roman"/>
          <w:bCs/>
          <w:color w:val="000000"/>
          <w:sz w:val="26"/>
          <w:szCs w:val="26"/>
          <w:lang w:eastAsia="uk-UA"/>
        </w:rPr>
        <w:tab/>
        <w:t xml:space="preserve"> </w:t>
      </w:r>
      <w:r w:rsidRPr="00EC1497">
        <w:rPr>
          <w:rFonts w:ascii="Times New Roman" w:eastAsia="Times New Roman" w:hAnsi="Times New Roman" w:cs="Times New Roman"/>
          <w:bCs/>
          <w:color w:val="000000"/>
          <w:sz w:val="26"/>
          <w:szCs w:val="26"/>
          <w:lang w:eastAsia="uk-UA"/>
        </w:rPr>
        <w:tab/>
        <w:t xml:space="preserve"> </w:t>
      </w:r>
      <w:r w:rsidRPr="00EC1497">
        <w:rPr>
          <w:rFonts w:ascii="Times New Roman" w:eastAsia="Times New Roman" w:hAnsi="Times New Roman" w:cs="Times New Roman"/>
          <w:bCs/>
          <w:color w:val="000000"/>
          <w:sz w:val="26"/>
          <w:szCs w:val="26"/>
          <w:lang w:eastAsia="uk-UA"/>
        </w:rPr>
        <w:tab/>
        <w:t xml:space="preserve"> </w:t>
      </w:r>
      <w:r w:rsidRPr="00EC1497">
        <w:rPr>
          <w:rFonts w:ascii="Times New Roman" w:eastAsia="Times New Roman" w:hAnsi="Times New Roman" w:cs="Times New Roman"/>
          <w:bCs/>
          <w:color w:val="000000"/>
          <w:sz w:val="26"/>
          <w:szCs w:val="26"/>
          <w:lang w:eastAsia="uk-UA"/>
        </w:rPr>
        <w:tab/>
        <w:t xml:space="preserve"> </w:t>
      </w:r>
      <w:r w:rsidRPr="00EC1497">
        <w:rPr>
          <w:rFonts w:ascii="Times New Roman" w:eastAsia="Times New Roman" w:hAnsi="Times New Roman" w:cs="Times New Roman"/>
          <w:bCs/>
          <w:color w:val="000000"/>
          <w:sz w:val="26"/>
          <w:szCs w:val="26"/>
          <w:lang w:eastAsia="uk-UA"/>
        </w:rPr>
        <w:tab/>
        <w:t xml:space="preserve"> </w:t>
      </w:r>
      <w:r w:rsidRPr="00EC1497">
        <w:rPr>
          <w:rFonts w:ascii="Times New Roman" w:eastAsia="Times New Roman" w:hAnsi="Times New Roman" w:cs="Times New Roman"/>
          <w:bCs/>
          <w:color w:val="000000"/>
          <w:sz w:val="26"/>
          <w:szCs w:val="26"/>
          <w:lang w:eastAsia="uk-UA"/>
        </w:rPr>
        <w:tab/>
        <w:t xml:space="preserve"> </w:t>
      </w:r>
      <w:r w:rsidRPr="00EC1497">
        <w:rPr>
          <w:rFonts w:ascii="Times New Roman" w:eastAsia="Times New Roman" w:hAnsi="Times New Roman" w:cs="Times New Roman"/>
          <w:bCs/>
          <w:color w:val="000000"/>
          <w:sz w:val="26"/>
          <w:szCs w:val="26"/>
          <w:lang w:eastAsia="uk-UA"/>
        </w:rPr>
        <w:tab/>
        <w:t xml:space="preserve">А. О. Черняєв </w:t>
      </w:r>
      <w:r w:rsidRPr="00EC1497">
        <w:rPr>
          <w:rFonts w:ascii="Times New Roman" w:eastAsia="Times New Roman" w:hAnsi="Times New Roman" w:cs="Times New Roman"/>
          <w:color w:val="000000"/>
          <w:sz w:val="28"/>
          <w:lang w:eastAsia="uk-UA"/>
        </w:rPr>
        <w:t xml:space="preserve"> </w:t>
      </w:r>
    </w:p>
    <w:p w14:paraId="1AD487BC" w14:textId="77777777" w:rsidR="009F6DA6" w:rsidRPr="00EC1497" w:rsidRDefault="009F6DA6" w:rsidP="009F6DA6">
      <w:pPr>
        <w:spacing w:after="0"/>
        <w:ind w:left="6096" w:right="4" w:hanging="10"/>
        <w:rPr>
          <w:rFonts w:ascii="Times New Roman" w:eastAsia="Times New Roman" w:hAnsi="Times New Roman" w:cs="Times New Roman"/>
          <w:color w:val="000000"/>
          <w:sz w:val="24"/>
          <w:lang w:eastAsia="uk-UA"/>
        </w:rPr>
        <w:sectPr w:rsidR="009F6DA6" w:rsidRPr="00EC1497">
          <w:pgSz w:w="11906" w:h="16838"/>
          <w:pgMar w:top="847" w:right="847" w:bottom="861" w:left="1416" w:header="708" w:footer="708" w:gutter="0"/>
          <w:cols w:space="720"/>
        </w:sectPr>
      </w:pPr>
    </w:p>
    <w:p w14:paraId="6667EE84" w14:textId="6B301888" w:rsidR="009F6DA6" w:rsidRPr="00EC1497" w:rsidRDefault="009F6DA6" w:rsidP="009F6DA6">
      <w:pPr>
        <w:spacing w:after="0"/>
        <w:ind w:left="11624" w:right="4" w:hanging="10"/>
        <w:rPr>
          <w:rFonts w:ascii="Times New Roman" w:eastAsia="Times New Roman" w:hAnsi="Times New Roman" w:cs="Times New Roman"/>
          <w:color w:val="000000"/>
          <w:sz w:val="28"/>
          <w:lang w:eastAsia="uk-UA"/>
        </w:rPr>
      </w:pPr>
      <w:proofErr w:type="spellStart"/>
      <w:r>
        <w:rPr>
          <w:rFonts w:ascii="Times New Roman" w:eastAsia="Times New Roman" w:hAnsi="Times New Roman" w:cs="Times New Roman"/>
          <w:color w:val="000000"/>
          <w:sz w:val="24"/>
          <w:lang w:eastAsia="uk-UA"/>
        </w:rPr>
        <w:lastRenderedPageBreak/>
        <w:t>прупу</w:t>
      </w:r>
      <w:proofErr w:type="spellEnd"/>
      <w:r w:rsidRPr="00EC1497">
        <w:rPr>
          <w:rFonts w:ascii="Times New Roman" w:eastAsia="Times New Roman" w:hAnsi="Times New Roman" w:cs="Times New Roman"/>
          <w:color w:val="000000"/>
          <w:sz w:val="24"/>
          <w:lang w:eastAsia="uk-UA"/>
        </w:rPr>
        <w:t xml:space="preserve"> рішення міської ради </w:t>
      </w:r>
    </w:p>
    <w:p w14:paraId="3C363923" w14:textId="77777777" w:rsidR="009F6DA6" w:rsidRPr="00EC1497" w:rsidRDefault="009F6DA6" w:rsidP="009F6DA6">
      <w:pPr>
        <w:tabs>
          <w:tab w:val="center" w:pos="708"/>
          <w:tab w:val="center" w:pos="1416"/>
          <w:tab w:val="center" w:pos="2124"/>
          <w:tab w:val="center" w:pos="2833"/>
          <w:tab w:val="center" w:pos="3541"/>
          <w:tab w:val="center" w:pos="4249"/>
          <w:tab w:val="center" w:pos="4957"/>
          <w:tab w:val="center" w:pos="5665"/>
          <w:tab w:val="center" w:pos="7750"/>
        </w:tabs>
        <w:spacing w:after="5" w:line="268" w:lineRule="auto"/>
        <w:ind w:left="11624" w:right="4" w:hanging="10"/>
        <w:rPr>
          <w:rFonts w:ascii="Times New Roman" w:eastAsia="Times New Roman" w:hAnsi="Times New Roman" w:cs="Times New Roman"/>
          <w:color w:val="000000"/>
          <w:sz w:val="24"/>
          <w:lang w:eastAsia="uk-UA"/>
        </w:rPr>
      </w:pPr>
      <w:r w:rsidRPr="00EC1497">
        <w:rPr>
          <w:rFonts w:ascii="Times New Roman" w:eastAsia="Times New Roman" w:hAnsi="Times New Roman" w:cs="Times New Roman"/>
          <w:color w:val="000000"/>
          <w:sz w:val="24"/>
          <w:lang w:eastAsia="uk-UA"/>
        </w:rPr>
        <w:t xml:space="preserve">від _________  № ________ </w:t>
      </w:r>
    </w:p>
    <w:p w14:paraId="073ABEDF" w14:textId="77777777" w:rsidR="009F6DA6" w:rsidRPr="00EC1497" w:rsidRDefault="009F6DA6" w:rsidP="009F6DA6">
      <w:pPr>
        <w:spacing w:after="38" w:line="248" w:lineRule="auto"/>
        <w:ind w:left="1277" w:hanging="10"/>
        <w:jc w:val="both"/>
        <w:rPr>
          <w:rFonts w:ascii="Times New Roman" w:eastAsia="Times New Roman" w:hAnsi="Times New Roman" w:cs="Times New Roman"/>
          <w:color w:val="000000"/>
          <w:sz w:val="28"/>
          <w:lang w:eastAsia="uk-UA"/>
        </w:rPr>
      </w:pPr>
    </w:p>
    <w:p w14:paraId="21CAB4CC" w14:textId="77777777" w:rsidR="009F6DA6" w:rsidRPr="00EC1497" w:rsidRDefault="009F6DA6" w:rsidP="009F6DA6">
      <w:pPr>
        <w:spacing w:after="0" w:line="240" w:lineRule="auto"/>
        <w:jc w:val="center"/>
        <w:rPr>
          <w:rFonts w:ascii="Times New Roman" w:eastAsia="Times New Roman" w:hAnsi="Times New Roman" w:cs="Times New Roman"/>
          <w:b/>
          <w:sz w:val="24"/>
          <w:szCs w:val="24"/>
          <w:lang w:eastAsia="ru-RU"/>
        </w:rPr>
      </w:pPr>
      <w:r w:rsidRPr="00EC1497">
        <w:rPr>
          <w:rFonts w:ascii="Times New Roman" w:eastAsia="Times New Roman" w:hAnsi="Times New Roman" w:cs="Times New Roman"/>
          <w:b/>
          <w:sz w:val="24"/>
          <w:szCs w:val="24"/>
          <w:lang w:eastAsia="ru-RU"/>
        </w:rPr>
        <w:t xml:space="preserve">Перелік адміністративних послуг, які надаються через </w:t>
      </w:r>
      <w:proofErr w:type="spellStart"/>
      <w:r w:rsidRPr="00EC1497">
        <w:rPr>
          <w:rFonts w:ascii="Times New Roman" w:eastAsia="Times New Roman" w:hAnsi="Times New Roman" w:cs="Times New Roman"/>
          <w:b/>
          <w:sz w:val="24"/>
          <w:szCs w:val="24"/>
          <w:lang w:eastAsia="ru-RU"/>
        </w:rPr>
        <w:t>старост</w:t>
      </w:r>
      <w:proofErr w:type="spellEnd"/>
      <w:r w:rsidRPr="00EC1497">
        <w:rPr>
          <w:rFonts w:ascii="Times New Roman" w:eastAsia="Times New Roman" w:hAnsi="Times New Roman" w:cs="Times New Roman"/>
          <w:b/>
          <w:sz w:val="24"/>
          <w:szCs w:val="24"/>
          <w:lang w:eastAsia="ru-RU"/>
        </w:rPr>
        <w:t xml:space="preserve">, за адресами: </w:t>
      </w:r>
    </w:p>
    <w:p w14:paraId="7886C7B4" w14:textId="77777777" w:rsidR="009F6DA6" w:rsidRPr="00EC1497" w:rsidRDefault="009F6DA6" w:rsidP="009F6DA6">
      <w:pPr>
        <w:spacing w:after="0" w:line="240" w:lineRule="auto"/>
        <w:ind w:left="6096"/>
        <w:rPr>
          <w:rFonts w:ascii="Times New Roman" w:eastAsia="Times New Roman" w:hAnsi="Times New Roman" w:cs="Times New Roman"/>
          <w:b/>
          <w:color w:val="000000" w:themeColor="text1"/>
          <w:sz w:val="24"/>
          <w:szCs w:val="24"/>
          <w:lang w:eastAsia="ru-RU"/>
        </w:rPr>
      </w:pPr>
      <w:r w:rsidRPr="00EC1497">
        <w:rPr>
          <w:rFonts w:ascii="Times New Roman" w:eastAsia="Times New Roman" w:hAnsi="Times New Roman" w:cs="Times New Roman"/>
          <w:b/>
          <w:color w:val="000000" w:themeColor="text1"/>
          <w:sz w:val="24"/>
          <w:szCs w:val="24"/>
          <w:lang w:eastAsia="ru-RU"/>
        </w:rPr>
        <w:t xml:space="preserve">- с. </w:t>
      </w:r>
      <w:proofErr w:type="spellStart"/>
      <w:r w:rsidRPr="00EC1497">
        <w:rPr>
          <w:rFonts w:ascii="Times New Roman" w:eastAsia="Times New Roman" w:hAnsi="Times New Roman" w:cs="Times New Roman"/>
          <w:b/>
          <w:color w:val="000000" w:themeColor="text1"/>
          <w:sz w:val="24"/>
          <w:szCs w:val="24"/>
          <w:lang w:eastAsia="ru-RU"/>
        </w:rPr>
        <w:t>Дронівка</w:t>
      </w:r>
      <w:proofErr w:type="spellEnd"/>
      <w:r w:rsidRPr="00EC1497">
        <w:rPr>
          <w:rFonts w:ascii="Times New Roman" w:eastAsia="Times New Roman" w:hAnsi="Times New Roman" w:cs="Times New Roman"/>
          <w:b/>
          <w:color w:val="000000" w:themeColor="text1"/>
          <w:sz w:val="24"/>
          <w:szCs w:val="24"/>
          <w:lang w:eastAsia="ru-RU"/>
        </w:rPr>
        <w:t>, вул. Шкільна, буд. 4</w:t>
      </w:r>
    </w:p>
    <w:p w14:paraId="65A83D2C" w14:textId="77777777" w:rsidR="009F6DA6" w:rsidRPr="00EC1497" w:rsidRDefault="009F6DA6" w:rsidP="009F6DA6">
      <w:pPr>
        <w:spacing w:after="0" w:line="240" w:lineRule="auto"/>
        <w:ind w:left="6096"/>
        <w:rPr>
          <w:rFonts w:ascii="Times New Roman" w:eastAsia="Times New Roman" w:hAnsi="Times New Roman" w:cs="Times New Roman"/>
          <w:b/>
          <w:color w:val="000000" w:themeColor="text1"/>
          <w:sz w:val="24"/>
          <w:szCs w:val="24"/>
          <w:lang w:eastAsia="ru-RU"/>
        </w:rPr>
      </w:pPr>
      <w:r w:rsidRPr="00EC1497">
        <w:rPr>
          <w:rFonts w:ascii="Times New Roman" w:eastAsia="Times New Roman" w:hAnsi="Times New Roman" w:cs="Times New Roman"/>
          <w:b/>
          <w:color w:val="000000" w:themeColor="text1"/>
          <w:sz w:val="24"/>
          <w:szCs w:val="24"/>
          <w:lang w:eastAsia="ru-RU"/>
        </w:rPr>
        <w:t>- с. Серебрянка, вул. Вишнева, буд.61</w:t>
      </w:r>
    </w:p>
    <w:p w14:paraId="023FB9B3" w14:textId="77777777" w:rsidR="009F6DA6" w:rsidRPr="00EC1497" w:rsidRDefault="009F6DA6" w:rsidP="009F6DA6">
      <w:pPr>
        <w:spacing w:after="0" w:line="240" w:lineRule="auto"/>
        <w:ind w:left="6096"/>
        <w:rPr>
          <w:rFonts w:ascii="Times New Roman" w:eastAsia="Times New Roman" w:hAnsi="Times New Roman" w:cs="Times New Roman"/>
          <w:b/>
          <w:sz w:val="24"/>
          <w:szCs w:val="24"/>
          <w:lang w:eastAsia="ru-RU"/>
        </w:rPr>
      </w:pPr>
      <w:r w:rsidRPr="00EC1497">
        <w:rPr>
          <w:rFonts w:ascii="Times New Roman" w:eastAsia="Times New Roman" w:hAnsi="Times New Roman" w:cs="Times New Roman"/>
          <w:b/>
          <w:color w:val="000000" w:themeColor="text1"/>
          <w:sz w:val="24"/>
          <w:szCs w:val="24"/>
          <w:lang w:eastAsia="ru-RU"/>
        </w:rPr>
        <w:t xml:space="preserve">- с. </w:t>
      </w:r>
      <w:proofErr w:type="spellStart"/>
      <w:r w:rsidRPr="00EC1497">
        <w:rPr>
          <w:rFonts w:ascii="Times New Roman" w:eastAsia="Times New Roman" w:hAnsi="Times New Roman" w:cs="Times New Roman"/>
          <w:b/>
          <w:color w:val="000000" w:themeColor="text1"/>
          <w:sz w:val="24"/>
          <w:szCs w:val="24"/>
          <w:lang w:eastAsia="ru-RU"/>
        </w:rPr>
        <w:t>Різниківка</w:t>
      </w:r>
      <w:proofErr w:type="spellEnd"/>
      <w:r w:rsidRPr="00EC1497">
        <w:rPr>
          <w:rFonts w:ascii="Times New Roman" w:eastAsia="Times New Roman" w:hAnsi="Times New Roman" w:cs="Times New Roman"/>
          <w:b/>
          <w:color w:val="000000" w:themeColor="text1"/>
          <w:sz w:val="24"/>
          <w:szCs w:val="24"/>
          <w:lang w:eastAsia="ru-RU"/>
        </w:rPr>
        <w:t xml:space="preserve">, вул. Центральна, буд. 46 </w:t>
      </w:r>
    </w:p>
    <w:tbl>
      <w:tblPr>
        <w:tblStyle w:val="a5"/>
        <w:tblW w:w="16030" w:type="dxa"/>
        <w:tblInd w:w="-431" w:type="dxa"/>
        <w:tblLook w:val="04A0" w:firstRow="1" w:lastRow="0" w:firstColumn="1" w:lastColumn="0" w:noHBand="0" w:noVBand="1"/>
      </w:tblPr>
      <w:tblGrid>
        <w:gridCol w:w="876"/>
        <w:gridCol w:w="972"/>
        <w:gridCol w:w="8076"/>
        <w:gridCol w:w="2090"/>
        <w:gridCol w:w="3970"/>
        <w:gridCol w:w="46"/>
      </w:tblGrid>
      <w:tr w:rsidR="009F6DA6" w:rsidRPr="00EC1497" w14:paraId="2F5D04BD" w14:textId="77777777" w:rsidTr="00597716">
        <w:trPr>
          <w:gridAfter w:val="1"/>
          <w:wAfter w:w="46" w:type="dxa"/>
        </w:trPr>
        <w:tc>
          <w:tcPr>
            <w:tcW w:w="876" w:type="dxa"/>
          </w:tcPr>
          <w:p w14:paraId="61C3AD0A" w14:textId="77777777" w:rsidR="009F6DA6" w:rsidRPr="00EC1497" w:rsidRDefault="009F6DA6" w:rsidP="00597716">
            <w:pPr>
              <w:jc w:val="center"/>
              <w:rPr>
                <w:b/>
              </w:rPr>
            </w:pPr>
            <w:r w:rsidRPr="00EC1497">
              <w:rPr>
                <w:b/>
              </w:rPr>
              <w:t>№ з/п</w:t>
            </w:r>
          </w:p>
        </w:tc>
        <w:tc>
          <w:tcPr>
            <w:tcW w:w="972" w:type="dxa"/>
          </w:tcPr>
          <w:p w14:paraId="2AD24E80" w14:textId="77777777" w:rsidR="009F6DA6" w:rsidRPr="00EC1497" w:rsidRDefault="009F6DA6" w:rsidP="00597716">
            <w:pPr>
              <w:jc w:val="center"/>
              <w:rPr>
                <w:b/>
              </w:rPr>
            </w:pPr>
            <w:r w:rsidRPr="00EC1497">
              <w:rPr>
                <w:b/>
              </w:rPr>
              <w:t>Код</w:t>
            </w:r>
          </w:p>
        </w:tc>
        <w:tc>
          <w:tcPr>
            <w:tcW w:w="8076" w:type="dxa"/>
          </w:tcPr>
          <w:p w14:paraId="611A4443" w14:textId="77777777" w:rsidR="009F6DA6" w:rsidRPr="00EC1497" w:rsidRDefault="009F6DA6" w:rsidP="00597716">
            <w:pPr>
              <w:jc w:val="center"/>
              <w:rPr>
                <w:b/>
              </w:rPr>
            </w:pPr>
            <w:proofErr w:type="spellStart"/>
            <w:r w:rsidRPr="00EC1497">
              <w:rPr>
                <w:b/>
              </w:rPr>
              <w:t>Найменування</w:t>
            </w:r>
            <w:proofErr w:type="spellEnd"/>
            <w:r w:rsidRPr="00EC1497">
              <w:rPr>
                <w:b/>
              </w:rPr>
              <w:t xml:space="preserve"> </w:t>
            </w:r>
            <w:proofErr w:type="spellStart"/>
            <w:r w:rsidRPr="00EC1497">
              <w:rPr>
                <w:b/>
              </w:rPr>
              <w:t>адміністративної</w:t>
            </w:r>
            <w:proofErr w:type="spellEnd"/>
            <w:r w:rsidRPr="00EC1497">
              <w:rPr>
                <w:b/>
              </w:rPr>
              <w:t xml:space="preserve"> </w:t>
            </w:r>
            <w:proofErr w:type="spellStart"/>
            <w:r w:rsidRPr="00EC1497">
              <w:rPr>
                <w:b/>
              </w:rPr>
              <w:t>послуги</w:t>
            </w:r>
            <w:proofErr w:type="spellEnd"/>
          </w:p>
        </w:tc>
        <w:tc>
          <w:tcPr>
            <w:tcW w:w="2090" w:type="dxa"/>
          </w:tcPr>
          <w:p w14:paraId="47B9AE48" w14:textId="77777777" w:rsidR="009F6DA6" w:rsidRPr="00EC1497" w:rsidRDefault="009F6DA6" w:rsidP="00597716">
            <w:pPr>
              <w:jc w:val="center"/>
              <w:rPr>
                <w:b/>
              </w:rPr>
            </w:pPr>
            <w:proofErr w:type="spellStart"/>
            <w:r w:rsidRPr="00EC1497">
              <w:rPr>
                <w:b/>
              </w:rPr>
              <w:t>Суб’єкт</w:t>
            </w:r>
            <w:proofErr w:type="spellEnd"/>
            <w:r w:rsidRPr="00EC1497">
              <w:rPr>
                <w:b/>
              </w:rPr>
              <w:t xml:space="preserve"> </w:t>
            </w:r>
            <w:proofErr w:type="spellStart"/>
            <w:r w:rsidRPr="00EC1497">
              <w:rPr>
                <w:b/>
              </w:rPr>
              <w:t>надання</w:t>
            </w:r>
            <w:proofErr w:type="spellEnd"/>
            <w:r w:rsidRPr="00EC1497">
              <w:rPr>
                <w:b/>
              </w:rPr>
              <w:t xml:space="preserve"> </w:t>
            </w:r>
            <w:proofErr w:type="spellStart"/>
            <w:r w:rsidRPr="00EC1497">
              <w:rPr>
                <w:b/>
              </w:rPr>
              <w:t>адміністративної</w:t>
            </w:r>
            <w:proofErr w:type="spellEnd"/>
            <w:r w:rsidRPr="00EC1497">
              <w:rPr>
                <w:b/>
              </w:rPr>
              <w:t xml:space="preserve"> </w:t>
            </w:r>
            <w:proofErr w:type="spellStart"/>
            <w:r w:rsidRPr="00EC1497">
              <w:rPr>
                <w:b/>
              </w:rPr>
              <w:t>послуги</w:t>
            </w:r>
            <w:proofErr w:type="spellEnd"/>
          </w:p>
        </w:tc>
        <w:tc>
          <w:tcPr>
            <w:tcW w:w="3970" w:type="dxa"/>
          </w:tcPr>
          <w:p w14:paraId="395FE83B" w14:textId="77777777" w:rsidR="009F6DA6" w:rsidRPr="00EC1497" w:rsidRDefault="009F6DA6" w:rsidP="00597716">
            <w:pPr>
              <w:jc w:val="center"/>
              <w:rPr>
                <w:b/>
              </w:rPr>
            </w:pPr>
            <w:proofErr w:type="spellStart"/>
            <w:r w:rsidRPr="00EC1497">
              <w:rPr>
                <w:b/>
              </w:rPr>
              <w:t>Правові</w:t>
            </w:r>
            <w:proofErr w:type="spellEnd"/>
            <w:r w:rsidRPr="00EC1497">
              <w:rPr>
                <w:b/>
              </w:rPr>
              <w:t xml:space="preserve"> </w:t>
            </w:r>
            <w:proofErr w:type="spellStart"/>
            <w:r w:rsidRPr="00EC1497">
              <w:rPr>
                <w:b/>
              </w:rPr>
              <w:t>підстави</w:t>
            </w:r>
            <w:proofErr w:type="spellEnd"/>
            <w:r w:rsidRPr="00EC1497">
              <w:rPr>
                <w:b/>
              </w:rPr>
              <w:t xml:space="preserve"> для </w:t>
            </w:r>
            <w:proofErr w:type="spellStart"/>
            <w:r w:rsidRPr="00EC1497">
              <w:rPr>
                <w:b/>
              </w:rPr>
              <w:t>надання</w:t>
            </w:r>
            <w:proofErr w:type="spellEnd"/>
            <w:r w:rsidRPr="00EC1497">
              <w:rPr>
                <w:b/>
              </w:rPr>
              <w:t xml:space="preserve"> </w:t>
            </w:r>
            <w:proofErr w:type="spellStart"/>
            <w:r w:rsidRPr="00EC1497">
              <w:rPr>
                <w:b/>
              </w:rPr>
              <w:t>адміністративної</w:t>
            </w:r>
            <w:proofErr w:type="spellEnd"/>
            <w:r w:rsidRPr="00EC1497">
              <w:rPr>
                <w:b/>
              </w:rPr>
              <w:t xml:space="preserve"> </w:t>
            </w:r>
            <w:proofErr w:type="spellStart"/>
            <w:r w:rsidRPr="00EC1497">
              <w:rPr>
                <w:b/>
              </w:rPr>
              <w:t>послуги</w:t>
            </w:r>
            <w:proofErr w:type="spellEnd"/>
          </w:p>
        </w:tc>
      </w:tr>
      <w:tr w:rsidR="009F6DA6" w:rsidRPr="00EC1497" w14:paraId="6B2C3C1B" w14:textId="77777777" w:rsidTr="00597716">
        <w:tc>
          <w:tcPr>
            <w:tcW w:w="16030" w:type="dxa"/>
            <w:gridSpan w:val="6"/>
          </w:tcPr>
          <w:p w14:paraId="1E8B9051" w14:textId="77777777" w:rsidR="009F6DA6" w:rsidRPr="00EC1497" w:rsidRDefault="009F6DA6" w:rsidP="00597716">
            <w:pPr>
              <w:jc w:val="center"/>
              <w:rPr>
                <w:b/>
              </w:rPr>
            </w:pPr>
            <w:r w:rsidRPr="00EC1497">
              <w:rPr>
                <w:b/>
              </w:rPr>
              <w:t>01 ПОСЛУГИ З РЕЄСТРАЦІЇ ЗОВНІШНЬОЇ РЕКЛАМИ</w:t>
            </w:r>
          </w:p>
        </w:tc>
      </w:tr>
      <w:tr w:rsidR="009F6DA6" w:rsidRPr="00EC1497" w14:paraId="6355A7C1" w14:textId="77777777" w:rsidTr="00597716">
        <w:trPr>
          <w:gridAfter w:val="1"/>
          <w:wAfter w:w="46" w:type="dxa"/>
        </w:trPr>
        <w:tc>
          <w:tcPr>
            <w:tcW w:w="876" w:type="dxa"/>
          </w:tcPr>
          <w:p w14:paraId="1B0AB8FE" w14:textId="77777777" w:rsidR="009F6DA6" w:rsidRPr="00EC1497" w:rsidRDefault="009F6DA6" w:rsidP="00597716">
            <w:pPr>
              <w:jc w:val="center"/>
              <w:rPr>
                <w:bCs/>
              </w:rPr>
            </w:pPr>
            <w:r w:rsidRPr="00EC1497">
              <w:rPr>
                <w:bCs/>
              </w:rPr>
              <w:t>1</w:t>
            </w:r>
          </w:p>
        </w:tc>
        <w:tc>
          <w:tcPr>
            <w:tcW w:w="972" w:type="dxa"/>
          </w:tcPr>
          <w:p w14:paraId="0567B262" w14:textId="77777777" w:rsidR="009F6DA6" w:rsidRPr="00EC1497" w:rsidRDefault="009F6DA6" w:rsidP="00597716">
            <w:pPr>
              <w:jc w:val="center"/>
              <w:rPr>
                <w:bCs/>
              </w:rPr>
            </w:pPr>
            <w:r w:rsidRPr="00EC1497">
              <w:rPr>
                <w:bCs/>
              </w:rPr>
              <w:t>01-01</w:t>
            </w:r>
          </w:p>
        </w:tc>
        <w:tc>
          <w:tcPr>
            <w:tcW w:w="8076" w:type="dxa"/>
            <w:vAlign w:val="center"/>
          </w:tcPr>
          <w:p w14:paraId="7632FF5D"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дозволу</w:t>
            </w:r>
            <w:proofErr w:type="spellEnd"/>
            <w:r w:rsidRPr="00EC1497">
              <w:t xml:space="preserve"> на </w:t>
            </w:r>
            <w:proofErr w:type="spellStart"/>
            <w:r w:rsidRPr="00EC1497">
              <w:t>розміщення</w:t>
            </w:r>
            <w:proofErr w:type="spellEnd"/>
            <w:r w:rsidRPr="00EC1497">
              <w:t xml:space="preserve"> </w:t>
            </w:r>
            <w:proofErr w:type="spellStart"/>
            <w:r w:rsidRPr="00EC1497">
              <w:t>зовнішньої</w:t>
            </w:r>
            <w:proofErr w:type="spellEnd"/>
            <w:r w:rsidRPr="00EC1497">
              <w:t xml:space="preserve"> </w:t>
            </w:r>
            <w:proofErr w:type="spellStart"/>
            <w:r w:rsidRPr="00EC1497">
              <w:t>реклами</w:t>
            </w:r>
            <w:proofErr w:type="spellEnd"/>
          </w:p>
        </w:tc>
        <w:tc>
          <w:tcPr>
            <w:tcW w:w="2090" w:type="dxa"/>
            <w:vMerge w:val="restart"/>
          </w:tcPr>
          <w:p w14:paraId="1D7B819B" w14:textId="77777777" w:rsidR="009F6DA6" w:rsidRPr="00EC1497" w:rsidRDefault="009F6DA6" w:rsidP="00597716">
            <w:proofErr w:type="spellStart"/>
            <w:r w:rsidRPr="00EC1497">
              <w:t>Відділ</w:t>
            </w:r>
            <w:proofErr w:type="spellEnd"/>
            <w:r w:rsidRPr="00EC1497">
              <w:t xml:space="preserve"> </w:t>
            </w:r>
            <w:proofErr w:type="spellStart"/>
            <w:r w:rsidRPr="00EC1497">
              <w:t>житлово-комунального</w:t>
            </w:r>
            <w:proofErr w:type="spellEnd"/>
            <w:r w:rsidRPr="00EC1497">
              <w:t xml:space="preserve"> </w:t>
            </w:r>
            <w:proofErr w:type="spellStart"/>
            <w:r w:rsidRPr="00EC1497">
              <w:t>господарства</w:t>
            </w:r>
            <w:proofErr w:type="spellEnd"/>
            <w:r w:rsidRPr="00EC1497">
              <w:t xml:space="preserve">, благоустрою та </w:t>
            </w:r>
            <w:proofErr w:type="spellStart"/>
            <w:r w:rsidRPr="00EC1497">
              <w:t>розвитку</w:t>
            </w:r>
            <w:proofErr w:type="spellEnd"/>
            <w:r w:rsidRPr="00EC1497">
              <w:t xml:space="preserve"> </w:t>
            </w:r>
            <w:proofErr w:type="spellStart"/>
            <w:r w:rsidRPr="00EC1497">
              <w:t>інфраструктури</w:t>
            </w:r>
            <w:proofErr w:type="spellEnd"/>
            <w:r w:rsidRPr="00EC1497">
              <w:t xml:space="preserve"> </w:t>
            </w:r>
            <w:proofErr w:type="spellStart"/>
            <w:r w:rsidRPr="00EC1497">
              <w:t>виконкому</w:t>
            </w:r>
            <w:proofErr w:type="spellEnd"/>
            <w:r w:rsidRPr="00EC1497">
              <w:t xml:space="preserve"> </w:t>
            </w:r>
            <w:proofErr w:type="spellStart"/>
            <w:r w:rsidRPr="00EC1497">
              <w:t>міської</w:t>
            </w:r>
            <w:proofErr w:type="spellEnd"/>
            <w:r w:rsidRPr="00EC1497">
              <w:t xml:space="preserve"> ради</w:t>
            </w:r>
          </w:p>
        </w:tc>
        <w:tc>
          <w:tcPr>
            <w:tcW w:w="3970" w:type="dxa"/>
            <w:vMerge w:val="restart"/>
          </w:tcPr>
          <w:p w14:paraId="2627E3AA" w14:textId="77777777" w:rsidR="009F6DA6" w:rsidRPr="00EC1497" w:rsidRDefault="009F6DA6" w:rsidP="00597716">
            <w:pPr>
              <w:spacing w:line="216" w:lineRule="auto"/>
            </w:pPr>
            <w:r w:rsidRPr="00EC1497">
              <w:t xml:space="preserve">Закон </w:t>
            </w:r>
            <w:proofErr w:type="spellStart"/>
            <w:r w:rsidRPr="00EC1497">
              <w:t>України</w:t>
            </w:r>
            <w:proofErr w:type="spellEnd"/>
            <w:r w:rsidRPr="00EC1497">
              <w:t xml:space="preserve"> “Про рекламу”</w:t>
            </w:r>
          </w:p>
        </w:tc>
      </w:tr>
      <w:tr w:rsidR="009F6DA6" w:rsidRPr="00EC1497" w14:paraId="34117188" w14:textId="77777777" w:rsidTr="00597716">
        <w:trPr>
          <w:gridAfter w:val="1"/>
          <w:wAfter w:w="46" w:type="dxa"/>
        </w:trPr>
        <w:tc>
          <w:tcPr>
            <w:tcW w:w="876" w:type="dxa"/>
          </w:tcPr>
          <w:p w14:paraId="68117D63" w14:textId="77777777" w:rsidR="009F6DA6" w:rsidRPr="00EC1497" w:rsidRDefault="009F6DA6" w:rsidP="00597716">
            <w:pPr>
              <w:jc w:val="center"/>
              <w:rPr>
                <w:bCs/>
              </w:rPr>
            </w:pPr>
            <w:r w:rsidRPr="00EC1497">
              <w:rPr>
                <w:bCs/>
              </w:rPr>
              <w:t>2</w:t>
            </w:r>
          </w:p>
        </w:tc>
        <w:tc>
          <w:tcPr>
            <w:tcW w:w="972" w:type="dxa"/>
          </w:tcPr>
          <w:p w14:paraId="02043CD9" w14:textId="77777777" w:rsidR="009F6DA6" w:rsidRPr="00EC1497" w:rsidRDefault="009F6DA6" w:rsidP="00597716">
            <w:pPr>
              <w:jc w:val="center"/>
              <w:rPr>
                <w:bCs/>
              </w:rPr>
            </w:pPr>
            <w:r w:rsidRPr="00EC1497">
              <w:rPr>
                <w:bCs/>
              </w:rPr>
              <w:t>01-02</w:t>
            </w:r>
          </w:p>
        </w:tc>
        <w:tc>
          <w:tcPr>
            <w:tcW w:w="8076" w:type="dxa"/>
            <w:vAlign w:val="center"/>
          </w:tcPr>
          <w:p w14:paraId="779F0A4D" w14:textId="77777777" w:rsidR="009F6DA6" w:rsidRPr="00EC1497" w:rsidRDefault="009F6DA6" w:rsidP="00597716">
            <w:pPr>
              <w:spacing w:line="228" w:lineRule="auto"/>
            </w:pPr>
            <w:proofErr w:type="spellStart"/>
            <w:r w:rsidRPr="00EC1497">
              <w:t>Переоформлення</w:t>
            </w:r>
            <w:proofErr w:type="spellEnd"/>
            <w:r w:rsidRPr="00EC1497">
              <w:t xml:space="preserve"> </w:t>
            </w:r>
            <w:proofErr w:type="spellStart"/>
            <w:r w:rsidRPr="00EC1497">
              <w:t>дозволу</w:t>
            </w:r>
            <w:proofErr w:type="spellEnd"/>
            <w:r w:rsidRPr="00EC1497">
              <w:t xml:space="preserve"> на </w:t>
            </w:r>
            <w:proofErr w:type="spellStart"/>
            <w:r w:rsidRPr="00EC1497">
              <w:t>зовнішньої</w:t>
            </w:r>
            <w:proofErr w:type="spellEnd"/>
            <w:r w:rsidRPr="00EC1497">
              <w:t xml:space="preserve"> </w:t>
            </w:r>
            <w:proofErr w:type="spellStart"/>
            <w:r w:rsidRPr="00EC1497">
              <w:t>реклами</w:t>
            </w:r>
            <w:proofErr w:type="spellEnd"/>
          </w:p>
        </w:tc>
        <w:tc>
          <w:tcPr>
            <w:tcW w:w="2090" w:type="dxa"/>
            <w:vMerge/>
          </w:tcPr>
          <w:p w14:paraId="2B5B1207" w14:textId="77777777" w:rsidR="009F6DA6" w:rsidRPr="00EC1497" w:rsidRDefault="009F6DA6" w:rsidP="00597716">
            <w:pPr>
              <w:jc w:val="center"/>
              <w:rPr>
                <w:b/>
              </w:rPr>
            </w:pPr>
          </w:p>
        </w:tc>
        <w:tc>
          <w:tcPr>
            <w:tcW w:w="3970" w:type="dxa"/>
            <w:vMerge/>
          </w:tcPr>
          <w:p w14:paraId="5FCF703B" w14:textId="77777777" w:rsidR="009F6DA6" w:rsidRPr="00EC1497" w:rsidRDefault="009F6DA6" w:rsidP="00597716">
            <w:pPr>
              <w:jc w:val="center"/>
              <w:rPr>
                <w:b/>
              </w:rPr>
            </w:pPr>
          </w:p>
        </w:tc>
      </w:tr>
      <w:tr w:rsidR="009F6DA6" w:rsidRPr="00EC1497" w14:paraId="74C9B37D" w14:textId="77777777" w:rsidTr="00597716">
        <w:trPr>
          <w:gridAfter w:val="1"/>
          <w:wAfter w:w="46" w:type="dxa"/>
        </w:trPr>
        <w:tc>
          <w:tcPr>
            <w:tcW w:w="876" w:type="dxa"/>
          </w:tcPr>
          <w:p w14:paraId="1C3D500A" w14:textId="77777777" w:rsidR="009F6DA6" w:rsidRPr="00EC1497" w:rsidRDefault="009F6DA6" w:rsidP="00597716">
            <w:pPr>
              <w:jc w:val="center"/>
              <w:rPr>
                <w:bCs/>
              </w:rPr>
            </w:pPr>
            <w:r w:rsidRPr="00EC1497">
              <w:rPr>
                <w:bCs/>
              </w:rPr>
              <w:t>3</w:t>
            </w:r>
          </w:p>
        </w:tc>
        <w:tc>
          <w:tcPr>
            <w:tcW w:w="972" w:type="dxa"/>
          </w:tcPr>
          <w:p w14:paraId="77345D1B" w14:textId="77777777" w:rsidR="009F6DA6" w:rsidRPr="00EC1497" w:rsidRDefault="009F6DA6" w:rsidP="00597716">
            <w:pPr>
              <w:jc w:val="center"/>
              <w:rPr>
                <w:bCs/>
              </w:rPr>
            </w:pPr>
            <w:r w:rsidRPr="00EC1497">
              <w:rPr>
                <w:bCs/>
              </w:rPr>
              <w:t>01-03</w:t>
            </w:r>
          </w:p>
        </w:tc>
        <w:tc>
          <w:tcPr>
            <w:tcW w:w="8076" w:type="dxa"/>
            <w:vAlign w:val="center"/>
          </w:tcPr>
          <w:p w14:paraId="2EE4CDF8" w14:textId="77777777" w:rsidR="009F6DA6" w:rsidRPr="00EC1497" w:rsidRDefault="009F6DA6" w:rsidP="00597716">
            <w:pPr>
              <w:spacing w:line="228" w:lineRule="auto"/>
            </w:pPr>
            <w:proofErr w:type="spellStart"/>
            <w:r w:rsidRPr="00EC1497">
              <w:t>Внесення</w:t>
            </w:r>
            <w:proofErr w:type="spellEnd"/>
            <w:r w:rsidRPr="00EC1497">
              <w:t xml:space="preserve"> </w:t>
            </w:r>
            <w:proofErr w:type="spellStart"/>
            <w:r w:rsidRPr="00EC1497">
              <w:t>змін</w:t>
            </w:r>
            <w:proofErr w:type="spellEnd"/>
            <w:r w:rsidRPr="00EC1497">
              <w:t xml:space="preserve"> у </w:t>
            </w:r>
            <w:proofErr w:type="spellStart"/>
            <w:r w:rsidRPr="00EC1497">
              <w:t>дозвіл</w:t>
            </w:r>
            <w:proofErr w:type="spellEnd"/>
            <w:r w:rsidRPr="00EC1497">
              <w:t xml:space="preserve"> на </w:t>
            </w:r>
            <w:proofErr w:type="spellStart"/>
            <w:r w:rsidRPr="00EC1497">
              <w:t>розміщення</w:t>
            </w:r>
            <w:proofErr w:type="spellEnd"/>
            <w:r w:rsidRPr="00EC1497">
              <w:t xml:space="preserve"> </w:t>
            </w:r>
            <w:proofErr w:type="spellStart"/>
            <w:r w:rsidRPr="00EC1497">
              <w:t>зовнішньої</w:t>
            </w:r>
            <w:proofErr w:type="spellEnd"/>
            <w:r w:rsidRPr="00EC1497">
              <w:t xml:space="preserve"> </w:t>
            </w:r>
            <w:proofErr w:type="spellStart"/>
            <w:r w:rsidRPr="00EC1497">
              <w:t>реклами</w:t>
            </w:r>
            <w:proofErr w:type="spellEnd"/>
            <w:r w:rsidRPr="00EC1497">
              <w:t xml:space="preserve"> у </w:t>
            </w:r>
            <w:proofErr w:type="spellStart"/>
            <w:r w:rsidRPr="00EC1497">
              <w:t>разі</w:t>
            </w:r>
            <w:proofErr w:type="spellEnd"/>
            <w:r w:rsidRPr="00EC1497">
              <w:t xml:space="preserve"> </w:t>
            </w:r>
            <w:proofErr w:type="spellStart"/>
            <w:r w:rsidRPr="00EC1497">
              <w:t>зміни</w:t>
            </w:r>
            <w:proofErr w:type="spellEnd"/>
            <w:r w:rsidRPr="00EC1497">
              <w:t xml:space="preserve"> </w:t>
            </w:r>
            <w:proofErr w:type="spellStart"/>
            <w:r w:rsidRPr="00EC1497">
              <w:t>містобудівної</w:t>
            </w:r>
            <w:proofErr w:type="spellEnd"/>
            <w:r w:rsidRPr="00EC1497">
              <w:t xml:space="preserve"> </w:t>
            </w:r>
            <w:proofErr w:type="spellStart"/>
            <w:r w:rsidRPr="00EC1497">
              <w:t>ситуації</w:t>
            </w:r>
            <w:proofErr w:type="spellEnd"/>
          </w:p>
        </w:tc>
        <w:tc>
          <w:tcPr>
            <w:tcW w:w="2090" w:type="dxa"/>
            <w:vMerge/>
          </w:tcPr>
          <w:p w14:paraId="1ABE71FF" w14:textId="77777777" w:rsidR="009F6DA6" w:rsidRPr="00EC1497" w:rsidRDefault="009F6DA6" w:rsidP="00597716">
            <w:pPr>
              <w:jc w:val="center"/>
              <w:rPr>
                <w:b/>
              </w:rPr>
            </w:pPr>
          </w:p>
        </w:tc>
        <w:tc>
          <w:tcPr>
            <w:tcW w:w="3970" w:type="dxa"/>
            <w:vMerge/>
          </w:tcPr>
          <w:p w14:paraId="17280161" w14:textId="77777777" w:rsidR="009F6DA6" w:rsidRPr="00EC1497" w:rsidRDefault="009F6DA6" w:rsidP="00597716">
            <w:pPr>
              <w:jc w:val="center"/>
              <w:rPr>
                <w:b/>
              </w:rPr>
            </w:pPr>
          </w:p>
        </w:tc>
      </w:tr>
      <w:tr w:rsidR="009F6DA6" w:rsidRPr="00EC1497" w14:paraId="04EAEF32" w14:textId="77777777" w:rsidTr="00597716">
        <w:trPr>
          <w:gridAfter w:val="1"/>
          <w:wAfter w:w="46" w:type="dxa"/>
        </w:trPr>
        <w:tc>
          <w:tcPr>
            <w:tcW w:w="876" w:type="dxa"/>
          </w:tcPr>
          <w:p w14:paraId="78F7A6A9" w14:textId="77777777" w:rsidR="009F6DA6" w:rsidRPr="00EC1497" w:rsidRDefault="009F6DA6" w:rsidP="00597716">
            <w:pPr>
              <w:jc w:val="center"/>
              <w:rPr>
                <w:bCs/>
              </w:rPr>
            </w:pPr>
            <w:r w:rsidRPr="00EC1497">
              <w:rPr>
                <w:bCs/>
              </w:rPr>
              <w:t>4</w:t>
            </w:r>
          </w:p>
        </w:tc>
        <w:tc>
          <w:tcPr>
            <w:tcW w:w="972" w:type="dxa"/>
          </w:tcPr>
          <w:p w14:paraId="4FC1A318" w14:textId="77777777" w:rsidR="009F6DA6" w:rsidRPr="00EC1497" w:rsidRDefault="009F6DA6" w:rsidP="00597716">
            <w:pPr>
              <w:jc w:val="center"/>
              <w:rPr>
                <w:bCs/>
              </w:rPr>
            </w:pPr>
            <w:r w:rsidRPr="00EC1497">
              <w:rPr>
                <w:bCs/>
              </w:rPr>
              <w:t>01-04</w:t>
            </w:r>
          </w:p>
        </w:tc>
        <w:tc>
          <w:tcPr>
            <w:tcW w:w="8076" w:type="dxa"/>
            <w:vAlign w:val="center"/>
          </w:tcPr>
          <w:p w14:paraId="529AB9BE"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дублікату</w:t>
            </w:r>
            <w:proofErr w:type="spellEnd"/>
            <w:r w:rsidRPr="00EC1497">
              <w:t xml:space="preserve"> </w:t>
            </w:r>
            <w:proofErr w:type="spellStart"/>
            <w:r w:rsidRPr="00EC1497">
              <w:t>дозволу</w:t>
            </w:r>
            <w:proofErr w:type="spellEnd"/>
            <w:r w:rsidRPr="00EC1497">
              <w:t xml:space="preserve"> на </w:t>
            </w:r>
            <w:proofErr w:type="spellStart"/>
            <w:r w:rsidRPr="00EC1497">
              <w:t>розміщення</w:t>
            </w:r>
            <w:proofErr w:type="spellEnd"/>
            <w:r w:rsidRPr="00EC1497">
              <w:t xml:space="preserve"> </w:t>
            </w:r>
            <w:proofErr w:type="spellStart"/>
            <w:r w:rsidRPr="00EC1497">
              <w:t>зовнішньої</w:t>
            </w:r>
            <w:proofErr w:type="spellEnd"/>
            <w:r w:rsidRPr="00EC1497">
              <w:t xml:space="preserve"> </w:t>
            </w:r>
            <w:proofErr w:type="spellStart"/>
            <w:r w:rsidRPr="00EC1497">
              <w:t>реклами</w:t>
            </w:r>
            <w:proofErr w:type="spellEnd"/>
          </w:p>
        </w:tc>
        <w:tc>
          <w:tcPr>
            <w:tcW w:w="2090" w:type="dxa"/>
            <w:vMerge/>
          </w:tcPr>
          <w:p w14:paraId="14D488B1" w14:textId="77777777" w:rsidR="009F6DA6" w:rsidRPr="00EC1497" w:rsidRDefault="009F6DA6" w:rsidP="00597716">
            <w:pPr>
              <w:jc w:val="center"/>
              <w:rPr>
                <w:b/>
              </w:rPr>
            </w:pPr>
          </w:p>
        </w:tc>
        <w:tc>
          <w:tcPr>
            <w:tcW w:w="3970" w:type="dxa"/>
            <w:vMerge/>
          </w:tcPr>
          <w:p w14:paraId="388C9989" w14:textId="77777777" w:rsidR="009F6DA6" w:rsidRPr="00EC1497" w:rsidRDefault="009F6DA6" w:rsidP="00597716">
            <w:pPr>
              <w:jc w:val="center"/>
              <w:rPr>
                <w:b/>
              </w:rPr>
            </w:pPr>
          </w:p>
        </w:tc>
      </w:tr>
      <w:tr w:rsidR="009F6DA6" w:rsidRPr="00EC1497" w14:paraId="65298E30" w14:textId="77777777" w:rsidTr="00597716">
        <w:trPr>
          <w:gridAfter w:val="1"/>
          <w:wAfter w:w="46" w:type="dxa"/>
        </w:trPr>
        <w:tc>
          <w:tcPr>
            <w:tcW w:w="876" w:type="dxa"/>
          </w:tcPr>
          <w:p w14:paraId="43E6FD26" w14:textId="77777777" w:rsidR="009F6DA6" w:rsidRPr="00EC1497" w:rsidRDefault="009F6DA6" w:rsidP="00597716">
            <w:pPr>
              <w:jc w:val="center"/>
              <w:rPr>
                <w:bCs/>
              </w:rPr>
            </w:pPr>
            <w:r w:rsidRPr="00EC1497">
              <w:rPr>
                <w:bCs/>
              </w:rPr>
              <w:t>5</w:t>
            </w:r>
          </w:p>
        </w:tc>
        <w:tc>
          <w:tcPr>
            <w:tcW w:w="972" w:type="dxa"/>
          </w:tcPr>
          <w:p w14:paraId="0F8A6630" w14:textId="77777777" w:rsidR="009F6DA6" w:rsidRPr="00EC1497" w:rsidRDefault="009F6DA6" w:rsidP="00597716">
            <w:pPr>
              <w:jc w:val="center"/>
              <w:rPr>
                <w:bCs/>
              </w:rPr>
            </w:pPr>
            <w:r w:rsidRPr="00EC1497">
              <w:rPr>
                <w:bCs/>
              </w:rPr>
              <w:t>01-05</w:t>
            </w:r>
          </w:p>
        </w:tc>
        <w:tc>
          <w:tcPr>
            <w:tcW w:w="8076" w:type="dxa"/>
            <w:vAlign w:val="center"/>
          </w:tcPr>
          <w:p w14:paraId="4B7EE893" w14:textId="77777777" w:rsidR="009F6DA6" w:rsidRPr="00EC1497" w:rsidRDefault="009F6DA6" w:rsidP="00597716">
            <w:pPr>
              <w:spacing w:line="228" w:lineRule="auto"/>
            </w:pPr>
            <w:proofErr w:type="spellStart"/>
            <w:r w:rsidRPr="00EC1497">
              <w:t>Анулювання</w:t>
            </w:r>
            <w:proofErr w:type="spellEnd"/>
            <w:r w:rsidRPr="00EC1497">
              <w:t xml:space="preserve"> </w:t>
            </w:r>
            <w:proofErr w:type="spellStart"/>
            <w:r w:rsidRPr="00EC1497">
              <w:t>дозволу</w:t>
            </w:r>
            <w:proofErr w:type="spellEnd"/>
            <w:r w:rsidRPr="00EC1497">
              <w:t xml:space="preserve"> на </w:t>
            </w:r>
            <w:proofErr w:type="spellStart"/>
            <w:r w:rsidRPr="00EC1497">
              <w:t>розміщення</w:t>
            </w:r>
            <w:proofErr w:type="spellEnd"/>
            <w:r w:rsidRPr="00EC1497">
              <w:t xml:space="preserve"> </w:t>
            </w:r>
            <w:proofErr w:type="spellStart"/>
            <w:r w:rsidRPr="00EC1497">
              <w:t>зовнішньої</w:t>
            </w:r>
            <w:proofErr w:type="spellEnd"/>
            <w:r w:rsidRPr="00EC1497">
              <w:t xml:space="preserve"> </w:t>
            </w:r>
            <w:proofErr w:type="spellStart"/>
            <w:r w:rsidRPr="00EC1497">
              <w:t>реклами</w:t>
            </w:r>
            <w:proofErr w:type="spellEnd"/>
          </w:p>
        </w:tc>
        <w:tc>
          <w:tcPr>
            <w:tcW w:w="2090" w:type="dxa"/>
            <w:vMerge/>
          </w:tcPr>
          <w:p w14:paraId="5EAD1E86" w14:textId="77777777" w:rsidR="009F6DA6" w:rsidRPr="00EC1497" w:rsidRDefault="009F6DA6" w:rsidP="00597716">
            <w:pPr>
              <w:jc w:val="center"/>
              <w:rPr>
                <w:b/>
              </w:rPr>
            </w:pPr>
          </w:p>
        </w:tc>
        <w:tc>
          <w:tcPr>
            <w:tcW w:w="3970" w:type="dxa"/>
            <w:vMerge/>
          </w:tcPr>
          <w:p w14:paraId="3278F3B1" w14:textId="77777777" w:rsidR="009F6DA6" w:rsidRPr="00EC1497" w:rsidRDefault="009F6DA6" w:rsidP="00597716">
            <w:pPr>
              <w:jc w:val="center"/>
              <w:rPr>
                <w:b/>
              </w:rPr>
            </w:pPr>
          </w:p>
        </w:tc>
      </w:tr>
      <w:tr w:rsidR="009F6DA6" w:rsidRPr="00EC1497" w14:paraId="3EAE2839" w14:textId="77777777" w:rsidTr="00597716">
        <w:trPr>
          <w:gridAfter w:val="1"/>
          <w:wAfter w:w="46" w:type="dxa"/>
        </w:trPr>
        <w:tc>
          <w:tcPr>
            <w:tcW w:w="876" w:type="dxa"/>
          </w:tcPr>
          <w:p w14:paraId="0640ACD2" w14:textId="77777777" w:rsidR="009F6DA6" w:rsidRPr="00EC1497" w:rsidRDefault="009F6DA6" w:rsidP="00597716">
            <w:pPr>
              <w:jc w:val="center"/>
              <w:rPr>
                <w:bCs/>
              </w:rPr>
            </w:pPr>
            <w:r w:rsidRPr="00EC1497">
              <w:rPr>
                <w:bCs/>
              </w:rPr>
              <w:t>6</w:t>
            </w:r>
          </w:p>
        </w:tc>
        <w:tc>
          <w:tcPr>
            <w:tcW w:w="972" w:type="dxa"/>
          </w:tcPr>
          <w:p w14:paraId="7A329E8C" w14:textId="77777777" w:rsidR="009F6DA6" w:rsidRPr="00EC1497" w:rsidRDefault="009F6DA6" w:rsidP="00597716">
            <w:pPr>
              <w:jc w:val="center"/>
              <w:rPr>
                <w:bCs/>
              </w:rPr>
            </w:pPr>
            <w:r w:rsidRPr="00EC1497">
              <w:rPr>
                <w:bCs/>
              </w:rPr>
              <w:t>01-06</w:t>
            </w:r>
          </w:p>
        </w:tc>
        <w:tc>
          <w:tcPr>
            <w:tcW w:w="8076" w:type="dxa"/>
            <w:vAlign w:val="center"/>
          </w:tcPr>
          <w:p w14:paraId="02F94BC9" w14:textId="77777777" w:rsidR="009F6DA6" w:rsidRPr="00EC1497" w:rsidRDefault="009F6DA6" w:rsidP="00597716">
            <w:pPr>
              <w:spacing w:line="228" w:lineRule="auto"/>
            </w:pPr>
            <w:proofErr w:type="spellStart"/>
            <w:r w:rsidRPr="00EC1497">
              <w:t>Продовження</w:t>
            </w:r>
            <w:proofErr w:type="spellEnd"/>
            <w:r w:rsidRPr="00EC1497">
              <w:t xml:space="preserve"> строку </w:t>
            </w:r>
            <w:proofErr w:type="spellStart"/>
            <w:r w:rsidRPr="00EC1497">
              <w:t>дії</w:t>
            </w:r>
            <w:proofErr w:type="spellEnd"/>
            <w:r w:rsidRPr="00EC1497">
              <w:t xml:space="preserve"> </w:t>
            </w:r>
            <w:proofErr w:type="spellStart"/>
            <w:r w:rsidRPr="00EC1497">
              <w:t>дозволу</w:t>
            </w:r>
            <w:proofErr w:type="spellEnd"/>
            <w:r w:rsidRPr="00EC1497">
              <w:t xml:space="preserve"> на </w:t>
            </w:r>
            <w:proofErr w:type="spellStart"/>
            <w:r w:rsidRPr="00EC1497">
              <w:t>розміщення</w:t>
            </w:r>
            <w:proofErr w:type="spellEnd"/>
            <w:r w:rsidRPr="00EC1497">
              <w:t xml:space="preserve"> </w:t>
            </w:r>
            <w:proofErr w:type="spellStart"/>
            <w:r w:rsidRPr="00EC1497">
              <w:t>зовнішньої</w:t>
            </w:r>
            <w:proofErr w:type="spellEnd"/>
            <w:r w:rsidRPr="00EC1497">
              <w:t xml:space="preserve"> </w:t>
            </w:r>
            <w:proofErr w:type="spellStart"/>
            <w:r w:rsidRPr="00EC1497">
              <w:t>реклами</w:t>
            </w:r>
            <w:proofErr w:type="spellEnd"/>
          </w:p>
        </w:tc>
        <w:tc>
          <w:tcPr>
            <w:tcW w:w="2090" w:type="dxa"/>
            <w:vMerge/>
          </w:tcPr>
          <w:p w14:paraId="30DD194A" w14:textId="77777777" w:rsidR="009F6DA6" w:rsidRPr="00EC1497" w:rsidRDefault="009F6DA6" w:rsidP="00597716">
            <w:pPr>
              <w:jc w:val="center"/>
              <w:rPr>
                <w:b/>
              </w:rPr>
            </w:pPr>
          </w:p>
        </w:tc>
        <w:tc>
          <w:tcPr>
            <w:tcW w:w="3970" w:type="dxa"/>
            <w:vMerge/>
          </w:tcPr>
          <w:p w14:paraId="2D1FF95D" w14:textId="77777777" w:rsidR="009F6DA6" w:rsidRPr="00EC1497" w:rsidRDefault="009F6DA6" w:rsidP="00597716">
            <w:pPr>
              <w:jc w:val="center"/>
              <w:rPr>
                <w:b/>
              </w:rPr>
            </w:pPr>
          </w:p>
        </w:tc>
      </w:tr>
      <w:tr w:rsidR="009F6DA6" w:rsidRPr="00EC1497" w14:paraId="3E022B31" w14:textId="77777777" w:rsidTr="00597716">
        <w:tc>
          <w:tcPr>
            <w:tcW w:w="16030" w:type="dxa"/>
            <w:gridSpan w:val="6"/>
          </w:tcPr>
          <w:p w14:paraId="3A49D877" w14:textId="77777777" w:rsidR="009F6DA6" w:rsidRPr="00EC1497" w:rsidRDefault="009F6DA6" w:rsidP="00597716">
            <w:pPr>
              <w:spacing w:line="228" w:lineRule="auto"/>
              <w:jc w:val="center"/>
              <w:rPr>
                <w:b/>
              </w:rPr>
            </w:pPr>
            <w:r w:rsidRPr="00EC1497">
              <w:rPr>
                <w:b/>
              </w:rPr>
              <w:t xml:space="preserve">02 ПОСЛУГИ СОЦІАЛЬНОГО ХАРАКТЕРУ </w:t>
            </w:r>
          </w:p>
        </w:tc>
      </w:tr>
      <w:tr w:rsidR="009F6DA6" w:rsidRPr="00EC1497" w14:paraId="0F9C813E" w14:textId="77777777" w:rsidTr="00597716">
        <w:trPr>
          <w:gridAfter w:val="1"/>
          <w:wAfter w:w="46" w:type="dxa"/>
        </w:trPr>
        <w:tc>
          <w:tcPr>
            <w:tcW w:w="876" w:type="dxa"/>
          </w:tcPr>
          <w:p w14:paraId="743FC818" w14:textId="77777777" w:rsidR="009F6DA6" w:rsidRPr="00EC1497" w:rsidRDefault="009F6DA6" w:rsidP="00597716">
            <w:pPr>
              <w:jc w:val="center"/>
              <w:rPr>
                <w:bCs/>
              </w:rPr>
            </w:pPr>
            <w:r w:rsidRPr="00EC1497">
              <w:rPr>
                <w:bCs/>
              </w:rPr>
              <w:t>7</w:t>
            </w:r>
          </w:p>
        </w:tc>
        <w:tc>
          <w:tcPr>
            <w:tcW w:w="972" w:type="dxa"/>
          </w:tcPr>
          <w:p w14:paraId="4DEC43FE" w14:textId="77777777" w:rsidR="009F6DA6" w:rsidRPr="00EC1497" w:rsidRDefault="009F6DA6" w:rsidP="00597716">
            <w:pPr>
              <w:jc w:val="center"/>
              <w:rPr>
                <w:bCs/>
              </w:rPr>
            </w:pPr>
            <w:r w:rsidRPr="00EC1497">
              <w:rPr>
                <w:bCs/>
              </w:rPr>
              <w:t>02-01</w:t>
            </w:r>
          </w:p>
        </w:tc>
        <w:tc>
          <w:tcPr>
            <w:tcW w:w="8076" w:type="dxa"/>
          </w:tcPr>
          <w:p w14:paraId="7BF94A1A"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субсидії</w:t>
            </w:r>
            <w:proofErr w:type="spellEnd"/>
            <w:r w:rsidRPr="00EC1497">
              <w:t xml:space="preserve"> для </w:t>
            </w:r>
            <w:proofErr w:type="spellStart"/>
            <w:r w:rsidRPr="00EC1497">
              <w:t>відшкодування</w:t>
            </w:r>
            <w:proofErr w:type="spellEnd"/>
            <w:r w:rsidRPr="00EC1497">
              <w:t xml:space="preserve"> </w:t>
            </w:r>
            <w:proofErr w:type="spellStart"/>
            <w:r w:rsidRPr="00EC1497">
              <w:t>витрат</w:t>
            </w:r>
            <w:proofErr w:type="spellEnd"/>
            <w:r w:rsidRPr="00EC1497">
              <w:t xml:space="preserve"> на оплату </w:t>
            </w:r>
            <w:proofErr w:type="spellStart"/>
            <w:r w:rsidRPr="00EC1497">
              <w:t>житлово-комунальних</w:t>
            </w:r>
            <w:proofErr w:type="spellEnd"/>
            <w:r w:rsidRPr="00EC1497">
              <w:t xml:space="preserve"> </w:t>
            </w:r>
            <w:proofErr w:type="spellStart"/>
            <w:r w:rsidRPr="00EC1497">
              <w:t>послуг</w:t>
            </w:r>
            <w:proofErr w:type="spellEnd"/>
            <w:r w:rsidRPr="00EC1497">
              <w:t xml:space="preserve">, </w:t>
            </w:r>
            <w:proofErr w:type="spellStart"/>
            <w:r w:rsidRPr="00EC1497">
              <w:t>придбання</w:t>
            </w:r>
            <w:proofErr w:type="spellEnd"/>
            <w:r w:rsidRPr="00EC1497">
              <w:t xml:space="preserve"> </w:t>
            </w:r>
            <w:proofErr w:type="spellStart"/>
            <w:r w:rsidRPr="00EC1497">
              <w:t>скрапленого</w:t>
            </w:r>
            <w:proofErr w:type="spellEnd"/>
            <w:r w:rsidRPr="00EC1497">
              <w:t xml:space="preserve"> газу, твердого та </w:t>
            </w:r>
            <w:proofErr w:type="spellStart"/>
            <w:r w:rsidRPr="00EC1497">
              <w:t>рідкого</w:t>
            </w:r>
            <w:proofErr w:type="spellEnd"/>
            <w:r w:rsidRPr="00EC1497">
              <w:t xml:space="preserve"> </w:t>
            </w:r>
            <w:proofErr w:type="spellStart"/>
            <w:r w:rsidRPr="00EC1497">
              <w:t>пічного</w:t>
            </w:r>
            <w:proofErr w:type="spellEnd"/>
            <w:r w:rsidRPr="00EC1497">
              <w:t xml:space="preserve"> </w:t>
            </w:r>
            <w:proofErr w:type="spellStart"/>
            <w:r w:rsidRPr="00EC1497">
              <w:t>побутового</w:t>
            </w:r>
            <w:proofErr w:type="spellEnd"/>
            <w:r w:rsidRPr="00EC1497">
              <w:t xml:space="preserve"> </w:t>
            </w:r>
            <w:proofErr w:type="spellStart"/>
            <w:r w:rsidRPr="00EC1497">
              <w:t>палива</w:t>
            </w:r>
            <w:proofErr w:type="spellEnd"/>
          </w:p>
        </w:tc>
        <w:tc>
          <w:tcPr>
            <w:tcW w:w="2090" w:type="dxa"/>
            <w:vMerge w:val="restart"/>
          </w:tcPr>
          <w:p w14:paraId="259CB7B1" w14:textId="77777777" w:rsidR="009F6DA6" w:rsidRPr="00EC1497" w:rsidRDefault="009F6DA6" w:rsidP="00597716">
            <w:bookmarkStart w:id="4" w:name="_Hlk64547629"/>
            <w:proofErr w:type="spellStart"/>
            <w:r w:rsidRPr="00EC1497">
              <w:rPr>
                <w:highlight w:val="red"/>
              </w:rPr>
              <w:t>Відділ</w:t>
            </w:r>
            <w:proofErr w:type="spellEnd"/>
            <w:r w:rsidRPr="00EC1497">
              <w:rPr>
                <w:highlight w:val="red"/>
              </w:rPr>
              <w:t xml:space="preserve"> з </w:t>
            </w:r>
            <w:proofErr w:type="spellStart"/>
            <w:r w:rsidRPr="00EC1497">
              <w:rPr>
                <w:highlight w:val="red"/>
              </w:rPr>
              <w:t>питань</w:t>
            </w:r>
            <w:proofErr w:type="spellEnd"/>
            <w:r w:rsidRPr="00EC1497">
              <w:rPr>
                <w:highlight w:val="red"/>
              </w:rPr>
              <w:t xml:space="preserve"> </w:t>
            </w:r>
            <w:proofErr w:type="spellStart"/>
            <w:r w:rsidRPr="00EC1497">
              <w:rPr>
                <w:highlight w:val="red"/>
              </w:rPr>
              <w:t>соціального</w:t>
            </w:r>
            <w:proofErr w:type="spellEnd"/>
            <w:r w:rsidRPr="00EC1497">
              <w:rPr>
                <w:highlight w:val="red"/>
              </w:rPr>
              <w:t xml:space="preserve"> </w:t>
            </w:r>
            <w:proofErr w:type="spellStart"/>
            <w:r w:rsidRPr="00EC1497">
              <w:rPr>
                <w:highlight w:val="red"/>
              </w:rPr>
              <w:t>захисту</w:t>
            </w:r>
            <w:proofErr w:type="spellEnd"/>
            <w:r w:rsidRPr="00EC1497">
              <w:rPr>
                <w:highlight w:val="red"/>
              </w:rPr>
              <w:t xml:space="preserve"> </w:t>
            </w:r>
            <w:proofErr w:type="spellStart"/>
            <w:r w:rsidRPr="00EC1497">
              <w:rPr>
                <w:highlight w:val="red"/>
              </w:rPr>
              <w:t>населення</w:t>
            </w:r>
            <w:proofErr w:type="spellEnd"/>
            <w:r w:rsidRPr="00EC1497">
              <w:rPr>
                <w:highlight w:val="red"/>
              </w:rPr>
              <w:t xml:space="preserve"> </w:t>
            </w:r>
            <w:proofErr w:type="spellStart"/>
            <w:r w:rsidRPr="00EC1497">
              <w:rPr>
                <w:highlight w:val="red"/>
              </w:rPr>
              <w:t>виконкому</w:t>
            </w:r>
            <w:proofErr w:type="spellEnd"/>
            <w:r w:rsidRPr="00EC1497">
              <w:rPr>
                <w:highlight w:val="red"/>
              </w:rPr>
              <w:t xml:space="preserve"> </w:t>
            </w:r>
            <w:proofErr w:type="spellStart"/>
            <w:r w:rsidRPr="00EC1497">
              <w:rPr>
                <w:highlight w:val="red"/>
              </w:rPr>
              <w:t>міської</w:t>
            </w:r>
            <w:proofErr w:type="spellEnd"/>
            <w:r w:rsidRPr="00EC1497">
              <w:rPr>
                <w:highlight w:val="red"/>
              </w:rPr>
              <w:t xml:space="preserve"> ради</w:t>
            </w:r>
            <w:bookmarkEnd w:id="4"/>
            <w:r w:rsidRPr="00EC1497">
              <w:t xml:space="preserve"> </w:t>
            </w:r>
          </w:p>
        </w:tc>
        <w:tc>
          <w:tcPr>
            <w:tcW w:w="3970" w:type="dxa"/>
          </w:tcPr>
          <w:p w14:paraId="083FB8AD" w14:textId="77777777" w:rsidR="009F6DA6" w:rsidRPr="00EC1497" w:rsidRDefault="00597716" w:rsidP="00597716">
            <w:pPr>
              <w:spacing w:line="216" w:lineRule="auto"/>
            </w:pPr>
            <w:hyperlink r:id="rId10"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житлово-комунальні</w:t>
            </w:r>
            <w:proofErr w:type="spellEnd"/>
            <w:r w:rsidR="009F6DA6" w:rsidRPr="00EC1497">
              <w:t xml:space="preserve"> </w:t>
            </w:r>
            <w:proofErr w:type="spellStart"/>
            <w:r w:rsidR="009F6DA6" w:rsidRPr="00EC1497">
              <w:t>послуги</w:t>
            </w:r>
            <w:proofErr w:type="spellEnd"/>
            <w:r w:rsidR="009F6DA6" w:rsidRPr="00EC1497">
              <w:t>”</w:t>
            </w:r>
          </w:p>
        </w:tc>
      </w:tr>
      <w:tr w:rsidR="009F6DA6" w:rsidRPr="00EC1497" w14:paraId="70166708" w14:textId="77777777" w:rsidTr="00597716">
        <w:trPr>
          <w:gridAfter w:val="1"/>
          <w:wAfter w:w="46" w:type="dxa"/>
        </w:trPr>
        <w:tc>
          <w:tcPr>
            <w:tcW w:w="876" w:type="dxa"/>
          </w:tcPr>
          <w:p w14:paraId="0216EA70" w14:textId="77777777" w:rsidR="009F6DA6" w:rsidRPr="00EC1497" w:rsidRDefault="009F6DA6" w:rsidP="00597716">
            <w:pPr>
              <w:jc w:val="center"/>
              <w:rPr>
                <w:bCs/>
              </w:rPr>
            </w:pPr>
            <w:r w:rsidRPr="00EC1497">
              <w:rPr>
                <w:bCs/>
              </w:rPr>
              <w:t>8</w:t>
            </w:r>
          </w:p>
        </w:tc>
        <w:tc>
          <w:tcPr>
            <w:tcW w:w="972" w:type="dxa"/>
          </w:tcPr>
          <w:p w14:paraId="442C8608" w14:textId="77777777" w:rsidR="009F6DA6" w:rsidRPr="00EC1497" w:rsidRDefault="009F6DA6" w:rsidP="00597716">
            <w:pPr>
              <w:jc w:val="center"/>
              <w:rPr>
                <w:bCs/>
              </w:rPr>
            </w:pPr>
            <w:r w:rsidRPr="00EC1497">
              <w:rPr>
                <w:bCs/>
              </w:rPr>
              <w:t>02-02</w:t>
            </w:r>
          </w:p>
        </w:tc>
        <w:tc>
          <w:tcPr>
            <w:tcW w:w="8076" w:type="dxa"/>
          </w:tcPr>
          <w:p w14:paraId="7B1EB559"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пільги</w:t>
            </w:r>
            <w:proofErr w:type="spellEnd"/>
            <w:r w:rsidRPr="00EC1497">
              <w:rPr>
                <w:sz w:val="24"/>
                <w:szCs w:val="24"/>
              </w:rPr>
              <w:t xml:space="preserve"> на </w:t>
            </w:r>
            <w:proofErr w:type="spellStart"/>
            <w:r w:rsidRPr="00EC1497">
              <w:rPr>
                <w:sz w:val="24"/>
                <w:szCs w:val="24"/>
              </w:rPr>
              <w:t>придбання</w:t>
            </w:r>
            <w:proofErr w:type="spellEnd"/>
            <w:r w:rsidRPr="00EC1497">
              <w:rPr>
                <w:sz w:val="24"/>
                <w:szCs w:val="24"/>
              </w:rPr>
              <w:t xml:space="preserve"> </w:t>
            </w:r>
            <w:proofErr w:type="spellStart"/>
            <w:r w:rsidRPr="00EC1497">
              <w:rPr>
                <w:sz w:val="24"/>
                <w:szCs w:val="24"/>
              </w:rPr>
              <w:t>палива</w:t>
            </w:r>
            <w:proofErr w:type="spellEnd"/>
            <w:r w:rsidRPr="00EC1497">
              <w:rPr>
                <w:sz w:val="24"/>
                <w:szCs w:val="24"/>
              </w:rPr>
              <w:t xml:space="preserve">, у тому </w:t>
            </w:r>
            <w:proofErr w:type="spellStart"/>
            <w:r w:rsidRPr="00EC1497">
              <w:rPr>
                <w:sz w:val="24"/>
                <w:szCs w:val="24"/>
              </w:rPr>
              <w:t>числі</w:t>
            </w:r>
            <w:proofErr w:type="spellEnd"/>
            <w:r w:rsidRPr="00EC1497">
              <w:rPr>
                <w:sz w:val="24"/>
                <w:szCs w:val="24"/>
              </w:rPr>
              <w:t xml:space="preserve"> </w:t>
            </w:r>
            <w:proofErr w:type="spellStart"/>
            <w:r w:rsidRPr="00EC1497">
              <w:rPr>
                <w:sz w:val="24"/>
                <w:szCs w:val="24"/>
              </w:rPr>
              <w:t>рідкого</w:t>
            </w:r>
            <w:proofErr w:type="spellEnd"/>
            <w:r w:rsidRPr="00EC1497">
              <w:rPr>
                <w:sz w:val="24"/>
                <w:szCs w:val="24"/>
              </w:rPr>
              <w:t xml:space="preserve">, </w:t>
            </w:r>
            <w:proofErr w:type="spellStart"/>
            <w:r w:rsidRPr="00EC1497">
              <w:rPr>
                <w:sz w:val="24"/>
                <w:szCs w:val="24"/>
              </w:rPr>
              <w:t>скрапленого</w:t>
            </w:r>
            <w:proofErr w:type="spellEnd"/>
            <w:r w:rsidRPr="00EC1497">
              <w:rPr>
                <w:sz w:val="24"/>
                <w:szCs w:val="24"/>
              </w:rPr>
              <w:t xml:space="preserve"> балонного газу для </w:t>
            </w:r>
            <w:proofErr w:type="spellStart"/>
            <w:r w:rsidRPr="00EC1497">
              <w:rPr>
                <w:sz w:val="24"/>
                <w:szCs w:val="24"/>
              </w:rPr>
              <w:t>побутових</w:t>
            </w:r>
            <w:proofErr w:type="spellEnd"/>
            <w:r w:rsidRPr="00EC1497">
              <w:rPr>
                <w:sz w:val="24"/>
                <w:szCs w:val="24"/>
              </w:rPr>
              <w:t xml:space="preserve"> потреб</w:t>
            </w:r>
          </w:p>
        </w:tc>
        <w:tc>
          <w:tcPr>
            <w:tcW w:w="2090" w:type="dxa"/>
            <w:vMerge/>
          </w:tcPr>
          <w:p w14:paraId="6420235F" w14:textId="77777777" w:rsidR="009F6DA6" w:rsidRPr="00EC1497" w:rsidRDefault="009F6DA6" w:rsidP="00597716">
            <w:pPr>
              <w:rPr>
                <w:highlight w:val="red"/>
              </w:rPr>
            </w:pPr>
          </w:p>
        </w:tc>
        <w:tc>
          <w:tcPr>
            <w:tcW w:w="3970" w:type="dxa"/>
          </w:tcPr>
          <w:p w14:paraId="3FF9E015" w14:textId="77777777" w:rsidR="009F6DA6" w:rsidRPr="00EC1497" w:rsidRDefault="00597716" w:rsidP="00597716">
            <w:pPr>
              <w:spacing w:line="216" w:lineRule="auto"/>
            </w:pPr>
            <w:hyperlink r:id="rId11" w:tgtFrame="_blank" w:history="1">
              <w:r w:rsidR="009F6DA6" w:rsidRPr="00EC1497">
                <w:t xml:space="preserve">Закон </w:t>
              </w:r>
              <w:proofErr w:type="spellStart"/>
              <w:r w:rsidR="009F6DA6" w:rsidRPr="00EC1497">
                <w:t>України</w:t>
              </w:r>
              <w:proofErr w:type="spellEnd"/>
            </w:hyperlink>
            <w:r w:rsidR="009F6DA6" w:rsidRPr="00EC1497">
              <w:t xml:space="preserve"> “Про статус </w:t>
            </w:r>
            <w:proofErr w:type="spellStart"/>
            <w:r w:rsidR="009F6DA6" w:rsidRPr="00EC1497">
              <w:t>ветеранів</w:t>
            </w:r>
            <w:proofErr w:type="spellEnd"/>
            <w:r w:rsidR="009F6DA6" w:rsidRPr="00EC1497">
              <w:t xml:space="preserve"> </w:t>
            </w:r>
            <w:proofErr w:type="spellStart"/>
            <w:r w:rsidR="009F6DA6" w:rsidRPr="00EC1497">
              <w:t>війни</w:t>
            </w:r>
            <w:proofErr w:type="spellEnd"/>
            <w:r w:rsidR="009F6DA6" w:rsidRPr="00EC1497">
              <w:t xml:space="preserve">, </w:t>
            </w:r>
            <w:proofErr w:type="spellStart"/>
            <w:r w:rsidR="009F6DA6" w:rsidRPr="00EC1497">
              <w:t>гарантії</w:t>
            </w:r>
            <w:proofErr w:type="spellEnd"/>
            <w:r w:rsidR="009F6DA6" w:rsidRPr="00EC1497">
              <w:t xml:space="preserve"> </w:t>
            </w:r>
            <w:proofErr w:type="spellStart"/>
            <w:r w:rsidR="009F6DA6" w:rsidRPr="00EC1497">
              <w:t>їх</w:t>
            </w:r>
            <w:proofErr w:type="spellEnd"/>
            <w:r w:rsidR="009F6DA6" w:rsidRPr="00EC1497">
              <w:t xml:space="preserve"> </w:t>
            </w:r>
            <w:proofErr w:type="spellStart"/>
            <w:r w:rsidR="009F6DA6" w:rsidRPr="00EC1497">
              <w:t>соціального</w:t>
            </w:r>
            <w:proofErr w:type="spellEnd"/>
            <w:r w:rsidR="009F6DA6" w:rsidRPr="00EC1497">
              <w:t xml:space="preserve"> </w:t>
            </w:r>
            <w:proofErr w:type="spellStart"/>
            <w:r w:rsidR="009F6DA6" w:rsidRPr="00EC1497">
              <w:t>захисту</w:t>
            </w:r>
            <w:proofErr w:type="spellEnd"/>
            <w:r w:rsidR="009F6DA6" w:rsidRPr="00EC1497">
              <w:t xml:space="preserve">” </w:t>
            </w:r>
            <w:r w:rsidR="009F6DA6" w:rsidRPr="00EC1497">
              <w:br/>
            </w:r>
            <w:hyperlink r:id="rId12" w:anchor="n3"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охорону</w:t>
            </w:r>
            <w:proofErr w:type="spellEnd"/>
            <w:r w:rsidR="009F6DA6" w:rsidRPr="00EC1497">
              <w:t xml:space="preserve"> </w:t>
            </w:r>
            <w:proofErr w:type="spellStart"/>
            <w:r w:rsidR="009F6DA6" w:rsidRPr="00EC1497">
              <w:t>дитинства</w:t>
            </w:r>
            <w:proofErr w:type="spellEnd"/>
            <w:r w:rsidR="009F6DA6" w:rsidRPr="00EC1497">
              <w:t>”</w:t>
            </w:r>
          </w:p>
        </w:tc>
      </w:tr>
      <w:tr w:rsidR="009F6DA6" w:rsidRPr="00EC1497" w14:paraId="774955B6" w14:textId="77777777" w:rsidTr="00597716">
        <w:trPr>
          <w:gridAfter w:val="1"/>
          <w:wAfter w:w="46" w:type="dxa"/>
        </w:trPr>
        <w:tc>
          <w:tcPr>
            <w:tcW w:w="876" w:type="dxa"/>
          </w:tcPr>
          <w:p w14:paraId="267BA335" w14:textId="77777777" w:rsidR="009F6DA6" w:rsidRPr="00EC1497" w:rsidRDefault="009F6DA6" w:rsidP="00597716">
            <w:pPr>
              <w:jc w:val="center"/>
              <w:rPr>
                <w:bCs/>
              </w:rPr>
            </w:pPr>
            <w:r w:rsidRPr="00EC1497">
              <w:rPr>
                <w:bCs/>
              </w:rPr>
              <w:t>9</w:t>
            </w:r>
          </w:p>
        </w:tc>
        <w:tc>
          <w:tcPr>
            <w:tcW w:w="972" w:type="dxa"/>
          </w:tcPr>
          <w:p w14:paraId="7030E11F" w14:textId="77777777" w:rsidR="009F6DA6" w:rsidRPr="00EC1497" w:rsidRDefault="009F6DA6" w:rsidP="00597716">
            <w:pPr>
              <w:jc w:val="center"/>
              <w:rPr>
                <w:bCs/>
              </w:rPr>
            </w:pPr>
            <w:r w:rsidRPr="00EC1497">
              <w:rPr>
                <w:bCs/>
              </w:rPr>
              <w:t>02-03</w:t>
            </w:r>
          </w:p>
        </w:tc>
        <w:tc>
          <w:tcPr>
            <w:tcW w:w="8076" w:type="dxa"/>
          </w:tcPr>
          <w:p w14:paraId="1E395D4C"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пільги</w:t>
            </w:r>
            <w:proofErr w:type="spellEnd"/>
            <w:r w:rsidRPr="00EC1497">
              <w:rPr>
                <w:sz w:val="24"/>
                <w:szCs w:val="24"/>
              </w:rPr>
              <w:t xml:space="preserve"> на оплату </w:t>
            </w:r>
            <w:proofErr w:type="spellStart"/>
            <w:r w:rsidRPr="00EC1497">
              <w:rPr>
                <w:sz w:val="24"/>
                <w:szCs w:val="24"/>
              </w:rPr>
              <w:t>житла</w:t>
            </w:r>
            <w:proofErr w:type="spellEnd"/>
            <w:r w:rsidRPr="00EC1497">
              <w:rPr>
                <w:sz w:val="24"/>
                <w:szCs w:val="24"/>
              </w:rPr>
              <w:t xml:space="preserve">, </w:t>
            </w:r>
            <w:proofErr w:type="spellStart"/>
            <w:r w:rsidRPr="00EC1497">
              <w:rPr>
                <w:sz w:val="24"/>
                <w:szCs w:val="24"/>
              </w:rPr>
              <w:t>комунальних</w:t>
            </w:r>
            <w:proofErr w:type="spellEnd"/>
            <w:r w:rsidRPr="00EC1497">
              <w:rPr>
                <w:sz w:val="24"/>
                <w:szCs w:val="24"/>
              </w:rPr>
              <w:t xml:space="preserve"> </w:t>
            </w:r>
            <w:proofErr w:type="spellStart"/>
            <w:r w:rsidRPr="00EC1497">
              <w:rPr>
                <w:sz w:val="24"/>
                <w:szCs w:val="24"/>
              </w:rPr>
              <w:t>послуг</w:t>
            </w:r>
            <w:proofErr w:type="spellEnd"/>
          </w:p>
        </w:tc>
        <w:tc>
          <w:tcPr>
            <w:tcW w:w="2090" w:type="dxa"/>
            <w:vMerge/>
          </w:tcPr>
          <w:p w14:paraId="19BCE9FA" w14:textId="77777777" w:rsidR="009F6DA6" w:rsidRPr="00EC1497" w:rsidRDefault="009F6DA6" w:rsidP="00597716">
            <w:pPr>
              <w:rPr>
                <w:highlight w:val="red"/>
              </w:rPr>
            </w:pPr>
          </w:p>
        </w:tc>
        <w:tc>
          <w:tcPr>
            <w:tcW w:w="3970" w:type="dxa"/>
          </w:tcPr>
          <w:p w14:paraId="7F68EC97" w14:textId="77777777" w:rsidR="009F6DA6" w:rsidRPr="00EC1497" w:rsidRDefault="00597716" w:rsidP="00597716">
            <w:pPr>
              <w:spacing w:line="216" w:lineRule="auto"/>
            </w:pPr>
            <w:hyperlink r:id="rId13" w:tgtFrame="_blank" w:history="1">
              <w:r w:rsidR="009F6DA6" w:rsidRPr="00EC1497">
                <w:t xml:space="preserve">Закон </w:t>
              </w:r>
              <w:proofErr w:type="spellStart"/>
              <w:r w:rsidR="009F6DA6" w:rsidRPr="00EC1497">
                <w:t>України</w:t>
              </w:r>
              <w:proofErr w:type="spellEnd"/>
            </w:hyperlink>
            <w:r w:rsidR="009F6DA6" w:rsidRPr="00EC1497">
              <w:t xml:space="preserve"> “Про статус </w:t>
            </w:r>
            <w:proofErr w:type="spellStart"/>
            <w:r w:rsidR="009F6DA6" w:rsidRPr="00EC1497">
              <w:t>ветеранів</w:t>
            </w:r>
            <w:proofErr w:type="spellEnd"/>
            <w:r w:rsidR="009F6DA6" w:rsidRPr="00EC1497">
              <w:t xml:space="preserve"> </w:t>
            </w:r>
            <w:proofErr w:type="spellStart"/>
            <w:r w:rsidR="009F6DA6" w:rsidRPr="00EC1497">
              <w:t>війни</w:t>
            </w:r>
            <w:proofErr w:type="spellEnd"/>
            <w:r w:rsidR="009F6DA6" w:rsidRPr="00EC1497">
              <w:t xml:space="preserve">, </w:t>
            </w:r>
            <w:proofErr w:type="spellStart"/>
            <w:r w:rsidR="009F6DA6" w:rsidRPr="00EC1497">
              <w:t>гарантії</w:t>
            </w:r>
            <w:proofErr w:type="spellEnd"/>
            <w:r w:rsidR="009F6DA6" w:rsidRPr="00EC1497">
              <w:t xml:space="preserve"> </w:t>
            </w:r>
            <w:proofErr w:type="spellStart"/>
            <w:r w:rsidR="009F6DA6" w:rsidRPr="00EC1497">
              <w:t>їх</w:t>
            </w:r>
            <w:proofErr w:type="spellEnd"/>
            <w:r w:rsidR="009F6DA6" w:rsidRPr="00EC1497">
              <w:t xml:space="preserve"> </w:t>
            </w:r>
            <w:proofErr w:type="spellStart"/>
            <w:r w:rsidR="009F6DA6" w:rsidRPr="00EC1497">
              <w:t>соціального</w:t>
            </w:r>
            <w:proofErr w:type="spellEnd"/>
            <w:r w:rsidR="009F6DA6" w:rsidRPr="00EC1497">
              <w:t xml:space="preserve"> </w:t>
            </w:r>
            <w:proofErr w:type="spellStart"/>
            <w:r w:rsidR="009F6DA6" w:rsidRPr="00EC1497">
              <w:t>захисту</w:t>
            </w:r>
            <w:proofErr w:type="spellEnd"/>
            <w:r w:rsidR="009F6DA6" w:rsidRPr="00EC1497">
              <w:t xml:space="preserve">” </w:t>
            </w:r>
            <w:r w:rsidR="009F6DA6" w:rsidRPr="00EC1497">
              <w:br/>
            </w:r>
            <w:hyperlink r:id="rId14" w:anchor="n3"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охорону</w:t>
            </w:r>
            <w:proofErr w:type="spellEnd"/>
            <w:r w:rsidR="009F6DA6" w:rsidRPr="00EC1497">
              <w:t xml:space="preserve"> </w:t>
            </w:r>
            <w:proofErr w:type="spellStart"/>
            <w:r w:rsidR="009F6DA6" w:rsidRPr="00EC1497">
              <w:t>дитинства</w:t>
            </w:r>
            <w:proofErr w:type="spellEnd"/>
            <w:r w:rsidR="009F6DA6" w:rsidRPr="00EC1497">
              <w:t xml:space="preserve">” </w:t>
            </w:r>
            <w:r w:rsidR="009F6DA6" w:rsidRPr="00EC1497">
              <w:br/>
            </w:r>
            <w:hyperlink r:id="rId15" w:anchor="n2"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основні</w:t>
            </w:r>
            <w:proofErr w:type="spellEnd"/>
            <w:r w:rsidR="009F6DA6" w:rsidRPr="00EC1497">
              <w:t xml:space="preserve"> засади </w:t>
            </w:r>
            <w:proofErr w:type="spellStart"/>
            <w:r w:rsidR="009F6DA6" w:rsidRPr="00EC1497">
              <w:t>соціального</w:t>
            </w:r>
            <w:proofErr w:type="spellEnd"/>
            <w:r w:rsidR="009F6DA6" w:rsidRPr="00EC1497">
              <w:t xml:space="preserve"> </w:t>
            </w:r>
            <w:proofErr w:type="spellStart"/>
            <w:r w:rsidR="009F6DA6" w:rsidRPr="00EC1497">
              <w:t>захисту</w:t>
            </w:r>
            <w:proofErr w:type="spellEnd"/>
            <w:r w:rsidR="009F6DA6" w:rsidRPr="00EC1497">
              <w:t xml:space="preserve"> </w:t>
            </w:r>
            <w:proofErr w:type="spellStart"/>
            <w:r w:rsidR="009F6DA6" w:rsidRPr="00EC1497">
              <w:t>ветеранів</w:t>
            </w:r>
            <w:proofErr w:type="spellEnd"/>
            <w:r w:rsidR="009F6DA6" w:rsidRPr="00EC1497">
              <w:t xml:space="preserve"> </w:t>
            </w:r>
            <w:proofErr w:type="spellStart"/>
            <w:r w:rsidR="009F6DA6" w:rsidRPr="00EC1497">
              <w:t>праці</w:t>
            </w:r>
            <w:proofErr w:type="spellEnd"/>
            <w:r w:rsidR="009F6DA6" w:rsidRPr="00EC1497">
              <w:t xml:space="preserve"> та </w:t>
            </w:r>
            <w:proofErr w:type="spellStart"/>
            <w:r w:rsidR="009F6DA6" w:rsidRPr="00EC1497">
              <w:t>інших</w:t>
            </w:r>
            <w:proofErr w:type="spellEnd"/>
            <w:r w:rsidR="009F6DA6" w:rsidRPr="00EC1497">
              <w:t xml:space="preserve"> </w:t>
            </w:r>
            <w:proofErr w:type="spellStart"/>
            <w:r w:rsidR="009F6DA6" w:rsidRPr="00EC1497">
              <w:t>громадян</w:t>
            </w:r>
            <w:proofErr w:type="spellEnd"/>
            <w:r w:rsidR="009F6DA6" w:rsidRPr="00EC1497">
              <w:t xml:space="preserve"> </w:t>
            </w:r>
            <w:proofErr w:type="spellStart"/>
            <w:r w:rsidR="009F6DA6" w:rsidRPr="00EC1497">
              <w:t>похилого</w:t>
            </w:r>
            <w:proofErr w:type="spellEnd"/>
            <w:r w:rsidR="009F6DA6" w:rsidRPr="00EC1497">
              <w:t xml:space="preserve"> </w:t>
            </w:r>
            <w:proofErr w:type="spellStart"/>
            <w:r w:rsidR="009F6DA6" w:rsidRPr="00EC1497">
              <w:t>віку</w:t>
            </w:r>
            <w:proofErr w:type="spellEnd"/>
            <w:r w:rsidR="009F6DA6" w:rsidRPr="00EC1497">
              <w:t xml:space="preserve"> в </w:t>
            </w:r>
            <w:proofErr w:type="spellStart"/>
            <w:r w:rsidR="009F6DA6" w:rsidRPr="00EC1497">
              <w:t>Україні</w:t>
            </w:r>
            <w:proofErr w:type="spellEnd"/>
            <w:r w:rsidR="009F6DA6" w:rsidRPr="00EC1497">
              <w:t xml:space="preserve">” </w:t>
            </w:r>
            <w:r w:rsidR="009F6DA6" w:rsidRPr="00EC1497">
              <w:br/>
            </w:r>
            <w:hyperlink r:id="rId16" w:anchor="n2"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соціальний</w:t>
            </w:r>
            <w:proofErr w:type="spellEnd"/>
            <w:r w:rsidR="009F6DA6" w:rsidRPr="00EC1497">
              <w:t xml:space="preserve"> </w:t>
            </w:r>
            <w:proofErr w:type="spellStart"/>
            <w:r w:rsidR="009F6DA6" w:rsidRPr="00EC1497">
              <w:t>захист</w:t>
            </w:r>
            <w:proofErr w:type="spellEnd"/>
            <w:r w:rsidR="009F6DA6" w:rsidRPr="00EC1497">
              <w:t xml:space="preserve"> </w:t>
            </w:r>
            <w:proofErr w:type="spellStart"/>
            <w:r w:rsidR="009F6DA6" w:rsidRPr="00EC1497">
              <w:t>дітей</w:t>
            </w:r>
            <w:proofErr w:type="spellEnd"/>
            <w:r w:rsidR="009F6DA6" w:rsidRPr="00EC1497">
              <w:t xml:space="preserve"> </w:t>
            </w:r>
            <w:proofErr w:type="spellStart"/>
            <w:r w:rsidR="009F6DA6" w:rsidRPr="00EC1497">
              <w:t>війни</w:t>
            </w:r>
            <w:proofErr w:type="spellEnd"/>
            <w:r w:rsidR="009F6DA6" w:rsidRPr="00EC1497">
              <w:t xml:space="preserve">" </w:t>
            </w:r>
            <w:r w:rsidR="009F6DA6" w:rsidRPr="00EC1497">
              <w:br/>
            </w:r>
            <w:hyperlink r:id="rId17" w:anchor="n3"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жертви</w:t>
            </w:r>
            <w:proofErr w:type="spellEnd"/>
            <w:r w:rsidR="009F6DA6" w:rsidRPr="00EC1497">
              <w:t xml:space="preserve"> </w:t>
            </w:r>
            <w:proofErr w:type="spellStart"/>
            <w:r w:rsidR="009F6DA6" w:rsidRPr="00EC1497">
              <w:t>нацистських</w:t>
            </w:r>
            <w:proofErr w:type="spellEnd"/>
            <w:r w:rsidR="009F6DA6" w:rsidRPr="00EC1497">
              <w:t xml:space="preserve"> </w:t>
            </w:r>
            <w:proofErr w:type="spellStart"/>
            <w:r w:rsidR="009F6DA6" w:rsidRPr="00EC1497">
              <w:t>переслідувань</w:t>
            </w:r>
            <w:proofErr w:type="spellEnd"/>
            <w:r w:rsidR="009F6DA6" w:rsidRPr="00EC1497">
              <w:t xml:space="preserve">” </w:t>
            </w:r>
            <w:r w:rsidR="009F6DA6" w:rsidRPr="00EC1497">
              <w:br/>
            </w:r>
            <w:hyperlink r:id="rId18" w:tgtFrame="_blank" w:history="1">
              <w:r w:rsidR="009F6DA6" w:rsidRPr="00EC1497">
                <w:t xml:space="preserve">Закон </w:t>
              </w:r>
              <w:proofErr w:type="spellStart"/>
              <w:r w:rsidR="009F6DA6" w:rsidRPr="00EC1497">
                <w:t>України</w:t>
              </w:r>
              <w:proofErr w:type="spellEnd"/>
            </w:hyperlink>
            <w:r w:rsidR="009F6DA6" w:rsidRPr="00EC1497">
              <w:t xml:space="preserve"> “Про статус і </w:t>
            </w:r>
            <w:proofErr w:type="spellStart"/>
            <w:r w:rsidR="009F6DA6" w:rsidRPr="00EC1497">
              <w:t>соціальний</w:t>
            </w:r>
            <w:proofErr w:type="spellEnd"/>
            <w:r w:rsidR="009F6DA6" w:rsidRPr="00EC1497">
              <w:t xml:space="preserve"> </w:t>
            </w:r>
            <w:proofErr w:type="spellStart"/>
            <w:r w:rsidR="009F6DA6" w:rsidRPr="00EC1497">
              <w:t>захист</w:t>
            </w:r>
            <w:proofErr w:type="spellEnd"/>
            <w:r w:rsidR="009F6DA6" w:rsidRPr="00EC1497">
              <w:t xml:space="preserve"> </w:t>
            </w:r>
            <w:proofErr w:type="spellStart"/>
            <w:r w:rsidR="009F6DA6" w:rsidRPr="00EC1497">
              <w:t>громадян</w:t>
            </w:r>
            <w:proofErr w:type="spellEnd"/>
            <w:r w:rsidR="009F6DA6" w:rsidRPr="00EC1497">
              <w:t xml:space="preserve">, </w:t>
            </w:r>
            <w:proofErr w:type="spellStart"/>
            <w:r w:rsidR="009F6DA6" w:rsidRPr="00EC1497">
              <w:t>які</w:t>
            </w:r>
            <w:proofErr w:type="spellEnd"/>
            <w:r w:rsidR="009F6DA6" w:rsidRPr="00EC1497">
              <w:t xml:space="preserve"> </w:t>
            </w:r>
            <w:proofErr w:type="spellStart"/>
            <w:r w:rsidR="009F6DA6" w:rsidRPr="00EC1497">
              <w:t>постраждали</w:t>
            </w:r>
            <w:proofErr w:type="spellEnd"/>
            <w:r w:rsidR="009F6DA6" w:rsidRPr="00EC1497">
              <w:t xml:space="preserve"> </w:t>
            </w:r>
            <w:proofErr w:type="spellStart"/>
            <w:r w:rsidR="009F6DA6" w:rsidRPr="00EC1497">
              <w:t>внаслідок</w:t>
            </w:r>
            <w:proofErr w:type="spellEnd"/>
            <w:r w:rsidR="009F6DA6" w:rsidRPr="00EC1497">
              <w:t xml:space="preserve"> </w:t>
            </w:r>
            <w:proofErr w:type="spellStart"/>
            <w:r w:rsidR="009F6DA6" w:rsidRPr="00EC1497">
              <w:t>Чорнобильської</w:t>
            </w:r>
            <w:proofErr w:type="spellEnd"/>
            <w:r w:rsidR="009F6DA6" w:rsidRPr="00EC1497">
              <w:t xml:space="preserve"> </w:t>
            </w:r>
            <w:proofErr w:type="spellStart"/>
            <w:r w:rsidR="009F6DA6" w:rsidRPr="00EC1497">
              <w:t>катастрофи</w:t>
            </w:r>
            <w:proofErr w:type="spellEnd"/>
            <w:r w:rsidR="009F6DA6" w:rsidRPr="00EC1497">
              <w:t>”</w:t>
            </w:r>
          </w:p>
        </w:tc>
      </w:tr>
      <w:tr w:rsidR="009F6DA6" w:rsidRPr="00EC1497" w14:paraId="6B79D9D9" w14:textId="77777777" w:rsidTr="00597716">
        <w:trPr>
          <w:gridAfter w:val="1"/>
          <w:wAfter w:w="46" w:type="dxa"/>
        </w:trPr>
        <w:tc>
          <w:tcPr>
            <w:tcW w:w="876" w:type="dxa"/>
          </w:tcPr>
          <w:p w14:paraId="536A26DE" w14:textId="77777777" w:rsidR="009F6DA6" w:rsidRPr="00EC1497" w:rsidRDefault="009F6DA6" w:rsidP="00597716">
            <w:pPr>
              <w:jc w:val="center"/>
              <w:rPr>
                <w:bCs/>
              </w:rPr>
            </w:pPr>
            <w:r w:rsidRPr="00EC1497">
              <w:rPr>
                <w:bCs/>
              </w:rPr>
              <w:lastRenderedPageBreak/>
              <w:t>10</w:t>
            </w:r>
          </w:p>
        </w:tc>
        <w:tc>
          <w:tcPr>
            <w:tcW w:w="972" w:type="dxa"/>
          </w:tcPr>
          <w:p w14:paraId="2A620750" w14:textId="77777777" w:rsidR="009F6DA6" w:rsidRPr="00EC1497" w:rsidRDefault="009F6DA6" w:rsidP="00597716">
            <w:pPr>
              <w:jc w:val="center"/>
              <w:rPr>
                <w:bCs/>
              </w:rPr>
            </w:pPr>
            <w:r w:rsidRPr="00EC1497">
              <w:rPr>
                <w:bCs/>
              </w:rPr>
              <w:t>02-04</w:t>
            </w:r>
          </w:p>
        </w:tc>
        <w:tc>
          <w:tcPr>
            <w:tcW w:w="8076" w:type="dxa"/>
          </w:tcPr>
          <w:p w14:paraId="0DBF5AC9"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тимчасової</w:t>
            </w:r>
            <w:proofErr w:type="spellEnd"/>
            <w:r w:rsidRPr="00EC1497">
              <w:rPr>
                <w:sz w:val="24"/>
                <w:szCs w:val="24"/>
              </w:rPr>
              <w:t xml:space="preserve"> </w:t>
            </w:r>
            <w:proofErr w:type="spellStart"/>
            <w:r w:rsidRPr="00EC1497">
              <w:rPr>
                <w:sz w:val="24"/>
                <w:szCs w:val="24"/>
              </w:rPr>
              <w:t>державної</w:t>
            </w:r>
            <w:proofErr w:type="spellEnd"/>
            <w:r w:rsidRPr="00EC1497">
              <w:rPr>
                <w:sz w:val="24"/>
                <w:szCs w:val="24"/>
              </w:rPr>
              <w:t xml:space="preserve"> </w:t>
            </w:r>
            <w:proofErr w:type="spellStart"/>
            <w:r w:rsidRPr="00EC1497">
              <w:rPr>
                <w:sz w:val="24"/>
                <w:szCs w:val="24"/>
              </w:rPr>
              <w:t>допомоги</w:t>
            </w:r>
            <w:proofErr w:type="spellEnd"/>
            <w:r w:rsidRPr="00EC1497">
              <w:rPr>
                <w:sz w:val="24"/>
                <w:szCs w:val="24"/>
              </w:rPr>
              <w:t xml:space="preserve"> </w:t>
            </w:r>
            <w:proofErr w:type="spellStart"/>
            <w:r w:rsidRPr="00EC1497">
              <w:rPr>
                <w:sz w:val="24"/>
                <w:szCs w:val="24"/>
              </w:rPr>
              <w:t>дітям</w:t>
            </w:r>
            <w:proofErr w:type="spellEnd"/>
            <w:r w:rsidRPr="00EC1497">
              <w:rPr>
                <w:sz w:val="24"/>
                <w:szCs w:val="24"/>
              </w:rPr>
              <w:t xml:space="preserve">, батьки </w:t>
            </w:r>
            <w:proofErr w:type="spellStart"/>
            <w:r w:rsidRPr="00EC1497">
              <w:rPr>
                <w:sz w:val="24"/>
                <w:szCs w:val="24"/>
              </w:rPr>
              <w:t>яких</w:t>
            </w:r>
            <w:proofErr w:type="spellEnd"/>
            <w:r w:rsidRPr="00EC1497">
              <w:rPr>
                <w:sz w:val="24"/>
                <w:szCs w:val="24"/>
              </w:rPr>
              <w:t xml:space="preserve"> </w:t>
            </w:r>
            <w:proofErr w:type="spellStart"/>
            <w:r w:rsidRPr="00EC1497">
              <w:rPr>
                <w:sz w:val="24"/>
                <w:szCs w:val="24"/>
              </w:rPr>
              <w:t>ухиляються</w:t>
            </w:r>
            <w:proofErr w:type="spellEnd"/>
            <w:r w:rsidRPr="00EC1497">
              <w:rPr>
                <w:sz w:val="24"/>
                <w:szCs w:val="24"/>
              </w:rPr>
              <w:t xml:space="preserve"> </w:t>
            </w:r>
            <w:proofErr w:type="spellStart"/>
            <w:r w:rsidRPr="00EC1497">
              <w:rPr>
                <w:sz w:val="24"/>
                <w:szCs w:val="24"/>
              </w:rPr>
              <w:t>від</w:t>
            </w:r>
            <w:proofErr w:type="spellEnd"/>
            <w:r w:rsidRPr="00EC1497">
              <w:rPr>
                <w:sz w:val="24"/>
                <w:szCs w:val="24"/>
              </w:rPr>
              <w:t xml:space="preserve"> </w:t>
            </w:r>
            <w:proofErr w:type="spellStart"/>
            <w:r w:rsidRPr="00EC1497">
              <w:rPr>
                <w:sz w:val="24"/>
                <w:szCs w:val="24"/>
              </w:rPr>
              <w:t>сплати</w:t>
            </w:r>
            <w:proofErr w:type="spellEnd"/>
            <w:r w:rsidRPr="00EC1497">
              <w:rPr>
                <w:sz w:val="24"/>
                <w:szCs w:val="24"/>
              </w:rPr>
              <w:t xml:space="preserve"> </w:t>
            </w:r>
            <w:proofErr w:type="spellStart"/>
            <w:r w:rsidRPr="00EC1497">
              <w:rPr>
                <w:sz w:val="24"/>
                <w:szCs w:val="24"/>
              </w:rPr>
              <w:t>аліментів</w:t>
            </w:r>
            <w:proofErr w:type="spellEnd"/>
            <w:r w:rsidRPr="00EC1497">
              <w:rPr>
                <w:sz w:val="24"/>
                <w:szCs w:val="24"/>
              </w:rPr>
              <w:t xml:space="preserve">, не </w:t>
            </w:r>
            <w:proofErr w:type="spellStart"/>
            <w:r w:rsidRPr="00EC1497">
              <w:rPr>
                <w:sz w:val="24"/>
                <w:szCs w:val="24"/>
              </w:rPr>
              <w:t>мають</w:t>
            </w:r>
            <w:proofErr w:type="spellEnd"/>
            <w:r w:rsidRPr="00EC1497">
              <w:rPr>
                <w:sz w:val="24"/>
                <w:szCs w:val="24"/>
              </w:rPr>
              <w:t xml:space="preserve"> </w:t>
            </w:r>
            <w:proofErr w:type="spellStart"/>
            <w:r w:rsidRPr="00EC1497">
              <w:rPr>
                <w:sz w:val="24"/>
                <w:szCs w:val="24"/>
              </w:rPr>
              <w:t>можливості</w:t>
            </w:r>
            <w:proofErr w:type="spellEnd"/>
            <w:r w:rsidRPr="00EC1497">
              <w:rPr>
                <w:sz w:val="24"/>
                <w:szCs w:val="24"/>
              </w:rPr>
              <w:t xml:space="preserve"> </w:t>
            </w:r>
            <w:proofErr w:type="spellStart"/>
            <w:r w:rsidRPr="00EC1497">
              <w:rPr>
                <w:sz w:val="24"/>
                <w:szCs w:val="24"/>
              </w:rPr>
              <w:t>утримувати</w:t>
            </w:r>
            <w:proofErr w:type="spellEnd"/>
            <w:r w:rsidRPr="00EC1497">
              <w:rPr>
                <w:sz w:val="24"/>
                <w:szCs w:val="24"/>
              </w:rPr>
              <w:t xml:space="preserve"> </w:t>
            </w:r>
            <w:proofErr w:type="spellStart"/>
            <w:r w:rsidRPr="00EC1497">
              <w:rPr>
                <w:sz w:val="24"/>
                <w:szCs w:val="24"/>
              </w:rPr>
              <w:t>дитину</w:t>
            </w:r>
            <w:proofErr w:type="spellEnd"/>
            <w:r w:rsidRPr="00EC1497">
              <w:rPr>
                <w:sz w:val="24"/>
                <w:szCs w:val="24"/>
              </w:rPr>
              <w:t xml:space="preserve"> </w:t>
            </w:r>
            <w:proofErr w:type="spellStart"/>
            <w:r w:rsidRPr="00EC1497">
              <w:rPr>
                <w:sz w:val="24"/>
                <w:szCs w:val="24"/>
              </w:rPr>
              <w:t>або</w:t>
            </w:r>
            <w:proofErr w:type="spellEnd"/>
            <w:r w:rsidRPr="00EC1497">
              <w:rPr>
                <w:sz w:val="24"/>
                <w:szCs w:val="24"/>
              </w:rPr>
              <w:t xml:space="preserve"> </w:t>
            </w:r>
            <w:proofErr w:type="spellStart"/>
            <w:r w:rsidRPr="00EC1497">
              <w:rPr>
                <w:sz w:val="24"/>
                <w:szCs w:val="24"/>
              </w:rPr>
              <w:t>місце</w:t>
            </w:r>
            <w:proofErr w:type="spellEnd"/>
            <w:r w:rsidRPr="00EC1497">
              <w:rPr>
                <w:sz w:val="24"/>
                <w:szCs w:val="24"/>
              </w:rPr>
              <w:t xml:space="preserve"> </w:t>
            </w:r>
            <w:proofErr w:type="spellStart"/>
            <w:r w:rsidRPr="00EC1497">
              <w:rPr>
                <w:sz w:val="24"/>
                <w:szCs w:val="24"/>
              </w:rPr>
              <w:t>їх</w:t>
            </w:r>
            <w:proofErr w:type="spellEnd"/>
            <w:r w:rsidRPr="00EC1497">
              <w:rPr>
                <w:sz w:val="24"/>
                <w:szCs w:val="24"/>
              </w:rPr>
              <w:t xml:space="preserve"> </w:t>
            </w:r>
            <w:proofErr w:type="spellStart"/>
            <w:r w:rsidRPr="00EC1497">
              <w:rPr>
                <w:sz w:val="24"/>
                <w:szCs w:val="24"/>
              </w:rPr>
              <w:t>проживання</w:t>
            </w:r>
            <w:proofErr w:type="spellEnd"/>
            <w:r w:rsidRPr="00EC1497">
              <w:rPr>
                <w:sz w:val="24"/>
                <w:szCs w:val="24"/>
              </w:rPr>
              <w:t xml:space="preserve"> </w:t>
            </w:r>
            <w:proofErr w:type="spellStart"/>
            <w:r w:rsidRPr="00EC1497">
              <w:rPr>
                <w:sz w:val="24"/>
                <w:szCs w:val="24"/>
              </w:rPr>
              <w:t>чи</w:t>
            </w:r>
            <w:proofErr w:type="spellEnd"/>
            <w:r w:rsidRPr="00EC1497">
              <w:rPr>
                <w:sz w:val="24"/>
                <w:szCs w:val="24"/>
              </w:rPr>
              <w:t xml:space="preserve"> </w:t>
            </w:r>
            <w:proofErr w:type="spellStart"/>
            <w:r w:rsidRPr="00EC1497">
              <w:rPr>
                <w:sz w:val="24"/>
                <w:szCs w:val="24"/>
              </w:rPr>
              <w:t>перебування</w:t>
            </w:r>
            <w:proofErr w:type="spellEnd"/>
            <w:r w:rsidRPr="00EC1497">
              <w:rPr>
                <w:sz w:val="24"/>
                <w:szCs w:val="24"/>
              </w:rPr>
              <w:t xml:space="preserve"> </w:t>
            </w:r>
            <w:proofErr w:type="spellStart"/>
            <w:r w:rsidRPr="00EC1497">
              <w:rPr>
                <w:sz w:val="24"/>
                <w:szCs w:val="24"/>
              </w:rPr>
              <w:t>невідоме</w:t>
            </w:r>
            <w:proofErr w:type="spellEnd"/>
          </w:p>
        </w:tc>
        <w:tc>
          <w:tcPr>
            <w:tcW w:w="2090" w:type="dxa"/>
            <w:vMerge/>
          </w:tcPr>
          <w:p w14:paraId="010A98E1" w14:textId="77777777" w:rsidR="009F6DA6" w:rsidRPr="00EC1497" w:rsidRDefault="009F6DA6" w:rsidP="00597716">
            <w:pPr>
              <w:rPr>
                <w:highlight w:val="red"/>
              </w:rPr>
            </w:pPr>
          </w:p>
        </w:tc>
        <w:tc>
          <w:tcPr>
            <w:tcW w:w="3970" w:type="dxa"/>
          </w:tcPr>
          <w:p w14:paraId="0E97AAA3" w14:textId="77777777" w:rsidR="009F6DA6" w:rsidRPr="00EC1497" w:rsidRDefault="00597716" w:rsidP="00597716">
            <w:pPr>
              <w:spacing w:line="216" w:lineRule="auto"/>
            </w:pPr>
            <w:hyperlink r:id="rId19" w:anchor="n1500" w:tgtFrame="_blank" w:history="1">
              <w:proofErr w:type="spellStart"/>
              <w:r w:rsidR="009F6DA6" w:rsidRPr="00EC1497">
                <w:t>Сімейний</w:t>
              </w:r>
              <w:proofErr w:type="spellEnd"/>
              <w:r w:rsidR="009F6DA6" w:rsidRPr="00EC1497">
                <w:t xml:space="preserve"> кодекс </w:t>
              </w:r>
              <w:proofErr w:type="spellStart"/>
              <w:r w:rsidR="009F6DA6" w:rsidRPr="00EC1497">
                <w:t>України</w:t>
              </w:r>
              <w:proofErr w:type="spellEnd"/>
            </w:hyperlink>
          </w:p>
        </w:tc>
      </w:tr>
      <w:tr w:rsidR="009F6DA6" w:rsidRPr="00EC1497" w14:paraId="127CC6EA" w14:textId="77777777" w:rsidTr="00597716">
        <w:trPr>
          <w:gridAfter w:val="1"/>
          <w:wAfter w:w="46" w:type="dxa"/>
        </w:trPr>
        <w:tc>
          <w:tcPr>
            <w:tcW w:w="876" w:type="dxa"/>
          </w:tcPr>
          <w:p w14:paraId="3CA74CBC" w14:textId="77777777" w:rsidR="009F6DA6" w:rsidRPr="00EC1497" w:rsidRDefault="009F6DA6" w:rsidP="00597716">
            <w:pPr>
              <w:jc w:val="center"/>
              <w:rPr>
                <w:bCs/>
              </w:rPr>
            </w:pPr>
            <w:r w:rsidRPr="00EC1497">
              <w:rPr>
                <w:bCs/>
              </w:rPr>
              <w:t>11</w:t>
            </w:r>
          </w:p>
        </w:tc>
        <w:tc>
          <w:tcPr>
            <w:tcW w:w="972" w:type="dxa"/>
          </w:tcPr>
          <w:p w14:paraId="7937A3EE" w14:textId="77777777" w:rsidR="009F6DA6" w:rsidRPr="00EC1497" w:rsidRDefault="009F6DA6" w:rsidP="00597716">
            <w:pPr>
              <w:jc w:val="center"/>
              <w:rPr>
                <w:bCs/>
              </w:rPr>
            </w:pPr>
            <w:r w:rsidRPr="00EC1497">
              <w:rPr>
                <w:bCs/>
              </w:rPr>
              <w:t>02-05</w:t>
            </w:r>
          </w:p>
        </w:tc>
        <w:tc>
          <w:tcPr>
            <w:tcW w:w="8076" w:type="dxa"/>
          </w:tcPr>
          <w:p w14:paraId="6698E748"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одноразової</w:t>
            </w:r>
            <w:proofErr w:type="spellEnd"/>
            <w:r w:rsidRPr="00EC1497">
              <w:rPr>
                <w:sz w:val="24"/>
                <w:szCs w:val="24"/>
              </w:rPr>
              <w:t xml:space="preserve"> </w:t>
            </w:r>
            <w:proofErr w:type="spellStart"/>
            <w:r w:rsidRPr="00EC1497">
              <w:rPr>
                <w:sz w:val="24"/>
                <w:szCs w:val="24"/>
              </w:rPr>
              <w:t>винагороди</w:t>
            </w:r>
            <w:proofErr w:type="spellEnd"/>
            <w:r w:rsidRPr="00EC1497">
              <w:rPr>
                <w:sz w:val="24"/>
                <w:szCs w:val="24"/>
              </w:rPr>
              <w:t xml:space="preserve"> </w:t>
            </w:r>
            <w:proofErr w:type="spellStart"/>
            <w:r w:rsidRPr="00EC1497">
              <w:rPr>
                <w:sz w:val="24"/>
                <w:szCs w:val="24"/>
              </w:rPr>
              <w:t>жінкам</w:t>
            </w:r>
            <w:proofErr w:type="spellEnd"/>
            <w:r w:rsidRPr="00EC1497">
              <w:rPr>
                <w:sz w:val="24"/>
                <w:szCs w:val="24"/>
              </w:rPr>
              <w:t xml:space="preserve">, </w:t>
            </w:r>
            <w:proofErr w:type="spellStart"/>
            <w:r w:rsidRPr="00EC1497">
              <w:rPr>
                <w:sz w:val="24"/>
                <w:szCs w:val="24"/>
              </w:rPr>
              <w:t>яким</w:t>
            </w:r>
            <w:proofErr w:type="spellEnd"/>
            <w:r w:rsidRPr="00EC1497">
              <w:rPr>
                <w:sz w:val="24"/>
                <w:szCs w:val="24"/>
              </w:rPr>
              <w:t xml:space="preserve"> </w:t>
            </w:r>
            <w:proofErr w:type="spellStart"/>
            <w:r w:rsidRPr="00EC1497">
              <w:rPr>
                <w:sz w:val="24"/>
                <w:szCs w:val="24"/>
              </w:rPr>
              <w:t>присвоєно</w:t>
            </w:r>
            <w:proofErr w:type="spellEnd"/>
            <w:r w:rsidRPr="00EC1497">
              <w:rPr>
                <w:sz w:val="24"/>
                <w:szCs w:val="24"/>
              </w:rPr>
              <w:t xml:space="preserve"> </w:t>
            </w:r>
            <w:proofErr w:type="spellStart"/>
            <w:r w:rsidRPr="00EC1497">
              <w:rPr>
                <w:sz w:val="24"/>
                <w:szCs w:val="24"/>
              </w:rPr>
              <w:t>почесне</w:t>
            </w:r>
            <w:proofErr w:type="spellEnd"/>
            <w:r w:rsidRPr="00EC1497">
              <w:rPr>
                <w:sz w:val="24"/>
                <w:szCs w:val="24"/>
              </w:rPr>
              <w:t xml:space="preserve"> </w:t>
            </w:r>
            <w:proofErr w:type="spellStart"/>
            <w:r w:rsidRPr="00EC1497">
              <w:rPr>
                <w:sz w:val="24"/>
                <w:szCs w:val="24"/>
              </w:rPr>
              <w:t>звання</w:t>
            </w:r>
            <w:proofErr w:type="spellEnd"/>
            <w:r w:rsidRPr="00EC1497">
              <w:rPr>
                <w:sz w:val="24"/>
                <w:szCs w:val="24"/>
              </w:rPr>
              <w:t xml:space="preserve"> </w:t>
            </w:r>
            <w:proofErr w:type="spellStart"/>
            <w:r w:rsidRPr="00EC1497">
              <w:rPr>
                <w:sz w:val="24"/>
                <w:szCs w:val="24"/>
              </w:rPr>
              <w:t>України</w:t>
            </w:r>
            <w:proofErr w:type="spellEnd"/>
            <w:r w:rsidRPr="00EC1497">
              <w:rPr>
                <w:sz w:val="24"/>
                <w:szCs w:val="24"/>
              </w:rPr>
              <w:t xml:space="preserve"> “Мати-</w:t>
            </w:r>
            <w:proofErr w:type="spellStart"/>
            <w:r w:rsidRPr="00EC1497">
              <w:rPr>
                <w:sz w:val="24"/>
                <w:szCs w:val="24"/>
              </w:rPr>
              <w:t>героїня</w:t>
            </w:r>
            <w:proofErr w:type="spellEnd"/>
            <w:r w:rsidRPr="00EC1497">
              <w:rPr>
                <w:sz w:val="24"/>
                <w:szCs w:val="24"/>
              </w:rPr>
              <w:t>”</w:t>
            </w:r>
          </w:p>
        </w:tc>
        <w:tc>
          <w:tcPr>
            <w:tcW w:w="2090" w:type="dxa"/>
            <w:vMerge/>
          </w:tcPr>
          <w:p w14:paraId="12ED9EE2" w14:textId="77777777" w:rsidR="009F6DA6" w:rsidRPr="00EC1497" w:rsidRDefault="009F6DA6" w:rsidP="00597716">
            <w:pPr>
              <w:rPr>
                <w:highlight w:val="red"/>
              </w:rPr>
            </w:pPr>
          </w:p>
        </w:tc>
        <w:tc>
          <w:tcPr>
            <w:tcW w:w="3970" w:type="dxa"/>
          </w:tcPr>
          <w:p w14:paraId="40F502E4" w14:textId="77777777" w:rsidR="009F6DA6" w:rsidRPr="00EC1497" w:rsidRDefault="00597716" w:rsidP="00597716">
            <w:pPr>
              <w:spacing w:line="216" w:lineRule="auto"/>
            </w:pPr>
            <w:hyperlink r:id="rId20" w:anchor="n2"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державні</w:t>
            </w:r>
            <w:proofErr w:type="spellEnd"/>
            <w:r w:rsidR="009F6DA6" w:rsidRPr="00EC1497">
              <w:t xml:space="preserve"> нагороди </w:t>
            </w:r>
            <w:proofErr w:type="spellStart"/>
            <w:r w:rsidR="009F6DA6" w:rsidRPr="00EC1497">
              <w:t>України</w:t>
            </w:r>
            <w:proofErr w:type="spellEnd"/>
            <w:r w:rsidR="009F6DA6" w:rsidRPr="00EC1497">
              <w:t>”</w:t>
            </w:r>
          </w:p>
        </w:tc>
      </w:tr>
      <w:tr w:rsidR="009F6DA6" w:rsidRPr="00EC1497" w14:paraId="673AFBDD" w14:textId="77777777" w:rsidTr="00597716">
        <w:trPr>
          <w:gridAfter w:val="1"/>
          <w:wAfter w:w="46" w:type="dxa"/>
        </w:trPr>
        <w:tc>
          <w:tcPr>
            <w:tcW w:w="876" w:type="dxa"/>
          </w:tcPr>
          <w:p w14:paraId="57E7A991" w14:textId="77777777" w:rsidR="009F6DA6" w:rsidRPr="00EC1497" w:rsidRDefault="009F6DA6" w:rsidP="00597716">
            <w:pPr>
              <w:jc w:val="center"/>
              <w:rPr>
                <w:bCs/>
              </w:rPr>
            </w:pPr>
            <w:r w:rsidRPr="00EC1497">
              <w:rPr>
                <w:bCs/>
              </w:rPr>
              <w:t>12</w:t>
            </w:r>
          </w:p>
        </w:tc>
        <w:tc>
          <w:tcPr>
            <w:tcW w:w="972" w:type="dxa"/>
          </w:tcPr>
          <w:p w14:paraId="6D61001B" w14:textId="77777777" w:rsidR="009F6DA6" w:rsidRPr="00EC1497" w:rsidRDefault="009F6DA6" w:rsidP="00597716">
            <w:pPr>
              <w:jc w:val="center"/>
              <w:rPr>
                <w:bCs/>
              </w:rPr>
            </w:pPr>
            <w:r w:rsidRPr="00EC1497">
              <w:rPr>
                <w:bCs/>
              </w:rPr>
              <w:t>02-06</w:t>
            </w:r>
          </w:p>
        </w:tc>
        <w:tc>
          <w:tcPr>
            <w:tcW w:w="8076" w:type="dxa"/>
          </w:tcPr>
          <w:p w14:paraId="3D4E033F" w14:textId="77777777" w:rsidR="009F6DA6" w:rsidRPr="00EC1497" w:rsidRDefault="009F6DA6" w:rsidP="00597716">
            <w:pPr>
              <w:spacing w:line="228" w:lineRule="auto"/>
            </w:pPr>
            <w:proofErr w:type="spellStart"/>
            <w:r w:rsidRPr="00EC1497">
              <w:rPr>
                <w:sz w:val="24"/>
                <w:szCs w:val="24"/>
              </w:rPr>
              <w:t>Прийняття</w:t>
            </w:r>
            <w:proofErr w:type="spellEnd"/>
            <w:r w:rsidRPr="00EC1497">
              <w:rPr>
                <w:sz w:val="24"/>
                <w:szCs w:val="24"/>
              </w:rPr>
              <w:t xml:space="preserve"> </w:t>
            </w:r>
            <w:proofErr w:type="spellStart"/>
            <w:r w:rsidRPr="00EC1497">
              <w:rPr>
                <w:sz w:val="24"/>
                <w:szCs w:val="24"/>
              </w:rPr>
              <w:t>рішення</w:t>
            </w:r>
            <w:proofErr w:type="spellEnd"/>
            <w:r w:rsidRPr="00EC1497">
              <w:rPr>
                <w:sz w:val="24"/>
                <w:szCs w:val="24"/>
              </w:rPr>
              <w:t xml:space="preserve"> </w:t>
            </w:r>
            <w:proofErr w:type="spellStart"/>
            <w:r w:rsidRPr="00EC1497">
              <w:rPr>
                <w:sz w:val="24"/>
                <w:szCs w:val="24"/>
              </w:rPr>
              <w:t>щодо</w:t>
            </w:r>
            <w:proofErr w:type="spellEnd"/>
            <w:r w:rsidRPr="00EC1497">
              <w:rPr>
                <w:sz w:val="24"/>
                <w:szCs w:val="24"/>
              </w:rPr>
              <w:t xml:space="preserve"> </w:t>
            </w:r>
            <w:proofErr w:type="spellStart"/>
            <w:r w:rsidRPr="00EC1497">
              <w:rPr>
                <w:sz w:val="24"/>
                <w:szCs w:val="24"/>
              </w:rPr>
              <w:t>надання</w:t>
            </w:r>
            <w:proofErr w:type="spellEnd"/>
            <w:r w:rsidRPr="00EC1497">
              <w:rPr>
                <w:sz w:val="24"/>
                <w:szCs w:val="24"/>
              </w:rPr>
              <w:t xml:space="preserve"> </w:t>
            </w:r>
            <w:proofErr w:type="spellStart"/>
            <w:r w:rsidRPr="00EC1497">
              <w:rPr>
                <w:sz w:val="24"/>
                <w:szCs w:val="24"/>
              </w:rPr>
              <w:t>соціальних</w:t>
            </w:r>
            <w:proofErr w:type="spellEnd"/>
            <w:r w:rsidRPr="00EC1497">
              <w:rPr>
                <w:sz w:val="24"/>
                <w:szCs w:val="24"/>
              </w:rPr>
              <w:t xml:space="preserve"> </w:t>
            </w:r>
            <w:proofErr w:type="spellStart"/>
            <w:r w:rsidRPr="00EC1497">
              <w:rPr>
                <w:sz w:val="24"/>
                <w:szCs w:val="24"/>
              </w:rPr>
              <w:t>послуг</w:t>
            </w:r>
            <w:proofErr w:type="spellEnd"/>
          </w:p>
        </w:tc>
        <w:tc>
          <w:tcPr>
            <w:tcW w:w="2090" w:type="dxa"/>
            <w:vMerge/>
          </w:tcPr>
          <w:p w14:paraId="74DF500A" w14:textId="77777777" w:rsidR="009F6DA6" w:rsidRPr="00EC1497" w:rsidRDefault="009F6DA6" w:rsidP="00597716">
            <w:pPr>
              <w:rPr>
                <w:highlight w:val="red"/>
              </w:rPr>
            </w:pPr>
          </w:p>
        </w:tc>
        <w:tc>
          <w:tcPr>
            <w:tcW w:w="3970" w:type="dxa"/>
          </w:tcPr>
          <w:p w14:paraId="360E8CC4" w14:textId="77777777" w:rsidR="009F6DA6" w:rsidRPr="00EC1497" w:rsidRDefault="00597716" w:rsidP="00597716">
            <w:pPr>
              <w:spacing w:line="216" w:lineRule="auto"/>
            </w:pPr>
            <w:hyperlink r:id="rId21" w:anchor="n3"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соціальні</w:t>
            </w:r>
            <w:proofErr w:type="spellEnd"/>
            <w:r w:rsidR="009F6DA6" w:rsidRPr="00EC1497">
              <w:t xml:space="preserve"> </w:t>
            </w:r>
            <w:proofErr w:type="spellStart"/>
            <w:r w:rsidR="009F6DA6" w:rsidRPr="00EC1497">
              <w:t>послуги</w:t>
            </w:r>
            <w:proofErr w:type="spellEnd"/>
            <w:r w:rsidR="009F6DA6" w:rsidRPr="00EC1497">
              <w:t>”</w:t>
            </w:r>
          </w:p>
        </w:tc>
      </w:tr>
      <w:tr w:rsidR="009F6DA6" w:rsidRPr="00EC1497" w14:paraId="51345625" w14:textId="77777777" w:rsidTr="00597716">
        <w:trPr>
          <w:gridAfter w:val="1"/>
          <w:wAfter w:w="46" w:type="dxa"/>
        </w:trPr>
        <w:tc>
          <w:tcPr>
            <w:tcW w:w="876" w:type="dxa"/>
          </w:tcPr>
          <w:p w14:paraId="5CDD441F" w14:textId="77777777" w:rsidR="009F6DA6" w:rsidRPr="00EC1497" w:rsidRDefault="009F6DA6" w:rsidP="00597716">
            <w:pPr>
              <w:jc w:val="center"/>
              <w:rPr>
                <w:bCs/>
              </w:rPr>
            </w:pPr>
            <w:r w:rsidRPr="00EC1497">
              <w:rPr>
                <w:bCs/>
              </w:rPr>
              <w:t>13</w:t>
            </w:r>
          </w:p>
        </w:tc>
        <w:tc>
          <w:tcPr>
            <w:tcW w:w="972" w:type="dxa"/>
          </w:tcPr>
          <w:p w14:paraId="2F8B3640" w14:textId="77777777" w:rsidR="009F6DA6" w:rsidRPr="00EC1497" w:rsidRDefault="009F6DA6" w:rsidP="00597716">
            <w:pPr>
              <w:jc w:val="center"/>
              <w:rPr>
                <w:bCs/>
              </w:rPr>
            </w:pPr>
            <w:r w:rsidRPr="00EC1497">
              <w:rPr>
                <w:bCs/>
              </w:rPr>
              <w:t>02-07</w:t>
            </w:r>
          </w:p>
        </w:tc>
        <w:tc>
          <w:tcPr>
            <w:tcW w:w="8076" w:type="dxa"/>
          </w:tcPr>
          <w:p w14:paraId="0AACF8B0" w14:textId="77777777" w:rsidR="009F6DA6" w:rsidRPr="00EC1497" w:rsidRDefault="009F6DA6" w:rsidP="00597716">
            <w:pPr>
              <w:spacing w:line="228" w:lineRule="auto"/>
            </w:pPr>
            <w:proofErr w:type="spellStart"/>
            <w:r w:rsidRPr="00EC1497">
              <w:rPr>
                <w:sz w:val="24"/>
                <w:szCs w:val="24"/>
              </w:rPr>
              <w:t>Видача</w:t>
            </w:r>
            <w:proofErr w:type="spellEnd"/>
            <w:r w:rsidRPr="00EC1497">
              <w:rPr>
                <w:sz w:val="24"/>
                <w:szCs w:val="24"/>
              </w:rPr>
              <w:t xml:space="preserve"> </w:t>
            </w:r>
            <w:proofErr w:type="spellStart"/>
            <w:r w:rsidRPr="00EC1497">
              <w:rPr>
                <w:sz w:val="24"/>
                <w:szCs w:val="24"/>
              </w:rPr>
              <w:t>особі</w:t>
            </w:r>
            <w:proofErr w:type="spellEnd"/>
            <w:r w:rsidRPr="00EC1497">
              <w:rPr>
                <w:sz w:val="24"/>
                <w:szCs w:val="24"/>
              </w:rPr>
              <w:t xml:space="preserve"> </w:t>
            </w:r>
            <w:proofErr w:type="spellStart"/>
            <w:r w:rsidRPr="00EC1497">
              <w:rPr>
                <w:sz w:val="24"/>
                <w:szCs w:val="24"/>
              </w:rPr>
              <w:t>подання</w:t>
            </w:r>
            <w:proofErr w:type="spellEnd"/>
            <w:r w:rsidRPr="00EC1497">
              <w:rPr>
                <w:sz w:val="24"/>
                <w:szCs w:val="24"/>
              </w:rPr>
              <w:t xml:space="preserve"> про </w:t>
            </w:r>
            <w:proofErr w:type="spellStart"/>
            <w:r w:rsidRPr="00EC1497">
              <w:rPr>
                <w:sz w:val="24"/>
                <w:szCs w:val="24"/>
              </w:rPr>
              <w:t>можливість</w:t>
            </w:r>
            <w:proofErr w:type="spellEnd"/>
            <w:r w:rsidRPr="00EC1497">
              <w:rPr>
                <w:sz w:val="24"/>
                <w:szCs w:val="24"/>
              </w:rPr>
              <w:t xml:space="preserve"> </w:t>
            </w: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її</w:t>
            </w:r>
            <w:proofErr w:type="spellEnd"/>
            <w:r w:rsidRPr="00EC1497">
              <w:rPr>
                <w:sz w:val="24"/>
                <w:szCs w:val="24"/>
              </w:rPr>
              <w:t xml:space="preserve"> </w:t>
            </w:r>
            <w:proofErr w:type="spellStart"/>
            <w:r w:rsidRPr="00EC1497">
              <w:rPr>
                <w:sz w:val="24"/>
                <w:szCs w:val="24"/>
              </w:rPr>
              <w:t>опікуном</w:t>
            </w:r>
            <w:proofErr w:type="spellEnd"/>
            <w:r w:rsidRPr="00EC1497">
              <w:rPr>
                <w:sz w:val="24"/>
                <w:szCs w:val="24"/>
              </w:rPr>
              <w:t xml:space="preserve"> </w:t>
            </w:r>
            <w:proofErr w:type="spellStart"/>
            <w:r w:rsidRPr="00EC1497">
              <w:rPr>
                <w:sz w:val="24"/>
                <w:szCs w:val="24"/>
              </w:rPr>
              <w:t>або</w:t>
            </w:r>
            <w:proofErr w:type="spellEnd"/>
            <w:r w:rsidRPr="00EC1497">
              <w:rPr>
                <w:sz w:val="24"/>
                <w:szCs w:val="24"/>
              </w:rPr>
              <w:t xml:space="preserve"> </w:t>
            </w:r>
            <w:proofErr w:type="spellStart"/>
            <w:r w:rsidRPr="00EC1497">
              <w:rPr>
                <w:sz w:val="24"/>
                <w:szCs w:val="24"/>
              </w:rPr>
              <w:t>піклувальником</w:t>
            </w:r>
            <w:proofErr w:type="spellEnd"/>
            <w:r w:rsidRPr="00EC1497">
              <w:rPr>
                <w:sz w:val="24"/>
                <w:szCs w:val="24"/>
              </w:rPr>
              <w:t xml:space="preserve"> </w:t>
            </w:r>
            <w:proofErr w:type="spellStart"/>
            <w:r w:rsidRPr="00EC1497">
              <w:rPr>
                <w:sz w:val="24"/>
                <w:szCs w:val="24"/>
              </w:rPr>
              <w:t>повнолітньої</w:t>
            </w:r>
            <w:proofErr w:type="spellEnd"/>
            <w:r w:rsidRPr="00EC1497">
              <w:rPr>
                <w:sz w:val="24"/>
                <w:szCs w:val="24"/>
              </w:rPr>
              <w:t xml:space="preserve"> </w:t>
            </w:r>
            <w:proofErr w:type="spellStart"/>
            <w:r w:rsidRPr="00EC1497">
              <w:rPr>
                <w:sz w:val="24"/>
                <w:szCs w:val="24"/>
              </w:rPr>
              <w:t>недієздатної</w:t>
            </w:r>
            <w:proofErr w:type="spellEnd"/>
            <w:r w:rsidRPr="00EC1497">
              <w:rPr>
                <w:sz w:val="24"/>
                <w:szCs w:val="24"/>
              </w:rPr>
              <w:t xml:space="preserve"> особи </w:t>
            </w:r>
            <w:proofErr w:type="spellStart"/>
            <w:r w:rsidRPr="00EC1497">
              <w:rPr>
                <w:sz w:val="24"/>
                <w:szCs w:val="24"/>
              </w:rPr>
              <w:t>або</w:t>
            </w:r>
            <w:proofErr w:type="spellEnd"/>
            <w:r w:rsidRPr="00EC1497">
              <w:rPr>
                <w:sz w:val="24"/>
                <w:szCs w:val="24"/>
              </w:rPr>
              <w:t xml:space="preserve"> особи, </w:t>
            </w:r>
            <w:proofErr w:type="spellStart"/>
            <w:r w:rsidRPr="00EC1497">
              <w:rPr>
                <w:sz w:val="24"/>
                <w:szCs w:val="24"/>
              </w:rPr>
              <w:t>цивільна</w:t>
            </w:r>
            <w:proofErr w:type="spellEnd"/>
            <w:r w:rsidRPr="00EC1497">
              <w:rPr>
                <w:sz w:val="24"/>
                <w:szCs w:val="24"/>
              </w:rPr>
              <w:t xml:space="preserve"> </w:t>
            </w:r>
            <w:proofErr w:type="spellStart"/>
            <w:r w:rsidRPr="00EC1497">
              <w:rPr>
                <w:sz w:val="24"/>
                <w:szCs w:val="24"/>
              </w:rPr>
              <w:t>дієздатність</w:t>
            </w:r>
            <w:proofErr w:type="spellEnd"/>
            <w:r w:rsidRPr="00EC1497">
              <w:rPr>
                <w:sz w:val="24"/>
                <w:szCs w:val="24"/>
              </w:rPr>
              <w:t xml:space="preserve"> </w:t>
            </w:r>
            <w:proofErr w:type="spellStart"/>
            <w:r w:rsidRPr="00EC1497">
              <w:rPr>
                <w:sz w:val="24"/>
                <w:szCs w:val="24"/>
              </w:rPr>
              <w:t>якої</w:t>
            </w:r>
            <w:proofErr w:type="spellEnd"/>
            <w:r w:rsidRPr="00EC1497">
              <w:rPr>
                <w:sz w:val="24"/>
                <w:szCs w:val="24"/>
              </w:rPr>
              <w:t xml:space="preserve"> </w:t>
            </w:r>
            <w:proofErr w:type="spellStart"/>
            <w:r w:rsidRPr="00EC1497">
              <w:rPr>
                <w:sz w:val="24"/>
                <w:szCs w:val="24"/>
              </w:rPr>
              <w:t>обмежена</w:t>
            </w:r>
            <w:proofErr w:type="spellEnd"/>
          </w:p>
        </w:tc>
        <w:tc>
          <w:tcPr>
            <w:tcW w:w="2090" w:type="dxa"/>
            <w:vMerge/>
          </w:tcPr>
          <w:p w14:paraId="28CD3DB3" w14:textId="77777777" w:rsidR="009F6DA6" w:rsidRPr="00EC1497" w:rsidRDefault="009F6DA6" w:rsidP="00597716">
            <w:pPr>
              <w:rPr>
                <w:highlight w:val="red"/>
              </w:rPr>
            </w:pPr>
          </w:p>
        </w:tc>
        <w:tc>
          <w:tcPr>
            <w:tcW w:w="3970" w:type="dxa"/>
            <w:vMerge w:val="restart"/>
          </w:tcPr>
          <w:p w14:paraId="64C4B39F" w14:textId="77777777" w:rsidR="009F6DA6" w:rsidRPr="00EC1497" w:rsidRDefault="00597716" w:rsidP="00597716">
            <w:pPr>
              <w:spacing w:line="216" w:lineRule="auto"/>
            </w:pPr>
            <w:hyperlink r:id="rId22" w:anchor="n2" w:tgtFrame="_blank" w:history="1">
              <w:proofErr w:type="spellStart"/>
              <w:r w:rsidR="009F6DA6" w:rsidRPr="00EC1497">
                <w:t>Цивільний</w:t>
              </w:r>
              <w:proofErr w:type="spellEnd"/>
              <w:r w:rsidR="009F6DA6" w:rsidRPr="00EC1497">
                <w:t xml:space="preserve"> кодекс </w:t>
              </w:r>
              <w:proofErr w:type="spellStart"/>
              <w:r w:rsidR="009F6DA6" w:rsidRPr="00EC1497">
                <w:t>України</w:t>
              </w:r>
              <w:proofErr w:type="spellEnd"/>
            </w:hyperlink>
          </w:p>
          <w:p w14:paraId="692BD26C" w14:textId="77777777" w:rsidR="009F6DA6" w:rsidRPr="00EC1497" w:rsidRDefault="009F6DA6" w:rsidP="00597716">
            <w:pPr>
              <w:spacing w:line="216" w:lineRule="auto"/>
            </w:pPr>
          </w:p>
        </w:tc>
      </w:tr>
      <w:tr w:rsidR="009F6DA6" w:rsidRPr="00EC1497" w14:paraId="20A05B70" w14:textId="77777777" w:rsidTr="00597716">
        <w:trPr>
          <w:gridAfter w:val="1"/>
          <w:wAfter w:w="46" w:type="dxa"/>
        </w:trPr>
        <w:tc>
          <w:tcPr>
            <w:tcW w:w="876" w:type="dxa"/>
          </w:tcPr>
          <w:p w14:paraId="5FD9AC45" w14:textId="77777777" w:rsidR="009F6DA6" w:rsidRPr="00EC1497" w:rsidRDefault="009F6DA6" w:rsidP="00597716">
            <w:pPr>
              <w:jc w:val="center"/>
              <w:rPr>
                <w:bCs/>
              </w:rPr>
            </w:pPr>
          </w:p>
        </w:tc>
        <w:tc>
          <w:tcPr>
            <w:tcW w:w="972" w:type="dxa"/>
          </w:tcPr>
          <w:p w14:paraId="3CB2C34F" w14:textId="77777777" w:rsidR="009F6DA6" w:rsidRPr="00EC1497" w:rsidRDefault="009F6DA6" w:rsidP="00597716">
            <w:pPr>
              <w:jc w:val="center"/>
              <w:rPr>
                <w:bCs/>
              </w:rPr>
            </w:pPr>
          </w:p>
        </w:tc>
        <w:tc>
          <w:tcPr>
            <w:tcW w:w="8076" w:type="dxa"/>
          </w:tcPr>
          <w:p w14:paraId="30FB8B49" w14:textId="77777777" w:rsidR="009F6DA6" w:rsidRPr="00EC1497" w:rsidRDefault="009F6DA6" w:rsidP="00597716">
            <w:pPr>
              <w:spacing w:line="228" w:lineRule="auto"/>
            </w:pPr>
            <w:proofErr w:type="spellStart"/>
            <w:r w:rsidRPr="00EC1497">
              <w:rPr>
                <w:sz w:val="24"/>
                <w:szCs w:val="24"/>
              </w:rPr>
              <w:t>Видача</w:t>
            </w:r>
            <w:proofErr w:type="spellEnd"/>
            <w:r w:rsidRPr="00EC1497">
              <w:rPr>
                <w:sz w:val="24"/>
                <w:szCs w:val="24"/>
              </w:rPr>
              <w:t xml:space="preserve"> </w:t>
            </w:r>
            <w:proofErr w:type="spellStart"/>
            <w:r w:rsidRPr="00EC1497">
              <w:rPr>
                <w:sz w:val="24"/>
                <w:szCs w:val="24"/>
              </w:rPr>
              <w:t>дозволу</w:t>
            </w:r>
            <w:proofErr w:type="spellEnd"/>
            <w:r w:rsidRPr="00EC1497">
              <w:rPr>
                <w:sz w:val="24"/>
                <w:szCs w:val="24"/>
              </w:rPr>
              <w:t xml:space="preserve"> </w:t>
            </w:r>
            <w:proofErr w:type="spellStart"/>
            <w:r w:rsidRPr="00EC1497">
              <w:rPr>
                <w:sz w:val="24"/>
                <w:szCs w:val="24"/>
              </w:rPr>
              <w:t>опікуну</w:t>
            </w:r>
            <w:proofErr w:type="spellEnd"/>
            <w:r w:rsidRPr="00EC1497">
              <w:rPr>
                <w:sz w:val="24"/>
                <w:szCs w:val="24"/>
              </w:rPr>
              <w:t xml:space="preserve"> на </w:t>
            </w:r>
            <w:proofErr w:type="spellStart"/>
            <w:r w:rsidRPr="00EC1497">
              <w:rPr>
                <w:sz w:val="24"/>
                <w:szCs w:val="24"/>
              </w:rPr>
              <w:t>вчинення</w:t>
            </w:r>
            <w:proofErr w:type="spellEnd"/>
            <w:r w:rsidRPr="00EC1497">
              <w:rPr>
                <w:sz w:val="24"/>
                <w:szCs w:val="24"/>
              </w:rPr>
              <w:t xml:space="preserve"> </w:t>
            </w:r>
            <w:proofErr w:type="spellStart"/>
            <w:r w:rsidRPr="00EC1497">
              <w:rPr>
                <w:sz w:val="24"/>
                <w:szCs w:val="24"/>
              </w:rPr>
              <w:t>правочинів</w:t>
            </w:r>
            <w:proofErr w:type="spellEnd"/>
            <w:r w:rsidRPr="00EC1497">
              <w:rPr>
                <w:sz w:val="24"/>
                <w:szCs w:val="24"/>
              </w:rPr>
              <w:t xml:space="preserve"> </w:t>
            </w:r>
            <w:proofErr w:type="spellStart"/>
            <w:r w:rsidRPr="00EC1497">
              <w:rPr>
                <w:sz w:val="24"/>
                <w:szCs w:val="24"/>
              </w:rPr>
              <w:t>щодо</w:t>
            </w:r>
            <w:proofErr w:type="spellEnd"/>
            <w:r w:rsidRPr="00EC1497">
              <w:rPr>
                <w:sz w:val="24"/>
                <w:szCs w:val="24"/>
              </w:rPr>
              <w:t>:</w:t>
            </w:r>
          </w:p>
        </w:tc>
        <w:tc>
          <w:tcPr>
            <w:tcW w:w="2090" w:type="dxa"/>
            <w:vMerge/>
          </w:tcPr>
          <w:p w14:paraId="3D1B4457" w14:textId="77777777" w:rsidR="009F6DA6" w:rsidRPr="00EC1497" w:rsidRDefault="009F6DA6" w:rsidP="00597716">
            <w:pPr>
              <w:rPr>
                <w:highlight w:val="red"/>
              </w:rPr>
            </w:pPr>
          </w:p>
        </w:tc>
        <w:tc>
          <w:tcPr>
            <w:tcW w:w="3970" w:type="dxa"/>
            <w:vMerge/>
          </w:tcPr>
          <w:p w14:paraId="5A1988C2" w14:textId="77777777" w:rsidR="009F6DA6" w:rsidRPr="00EC1497" w:rsidRDefault="009F6DA6" w:rsidP="00597716">
            <w:pPr>
              <w:spacing w:line="216" w:lineRule="auto"/>
            </w:pPr>
          </w:p>
        </w:tc>
      </w:tr>
      <w:tr w:rsidR="009F6DA6" w:rsidRPr="00EC1497" w14:paraId="26C562D5" w14:textId="77777777" w:rsidTr="00597716">
        <w:trPr>
          <w:gridAfter w:val="1"/>
          <w:wAfter w:w="46" w:type="dxa"/>
        </w:trPr>
        <w:tc>
          <w:tcPr>
            <w:tcW w:w="876" w:type="dxa"/>
          </w:tcPr>
          <w:p w14:paraId="42E08CD0" w14:textId="77777777" w:rsidR="009F6DA6" w:rsidRPr="00EC1497" w:rsidRDefault="009F6DA6" w:rsidP="00597716">
            <w:pPr>
              <w:jc w:val="center"/>
              <w:rPr>
                <w:bCs/>
              </w:rPr>
            </w:pPr>
            <w:r w:rsidRPr="00EC1497">
              <w:rPr>
                <w:bCs/>
              </w:rPr>
              <w:t>14</w:t>
            </w:r>
          </w:p>
        </w:tc>
        <w:tc>
          <w:tcPr>
            <w:tcW w:w="972" w:type="dxa"/>
          </w:tcPr>
          <w:p w14:paraId="3B86D916" w14:textId="77777777" w:rsidR="009F6DA6" w:rsidRPr="00EC1497" w:rsidRDefault="009F6DA6" w:rsidP="00597716">
            <w:pPr>
              <w:jc w:val="center"/>
              <w:rPr>
                <w:bCs/>
              </w:rPr>
            </w:pPr>
            <w:r w:rsidRPr="00EC1497">
              <w:rPr>
                <w:bCs/>
              </w:rPr>
              <w:t>02-08</w:t>
            </w:r>
          </w:p>
        </w:tc>
        <w:tc>
          <w:tcPr>
            <w:tcW w:w="8076" w:type="dxa"/>
          </w:tcPr>
          <w:p w14:paraId="3F42EC72" w14:textId="77777777" w:rsidR="009F6DA6" w:rsidRPr="00EC1497" w:rsidRDefault="009F6DA6" w:rsidP="00597716">
            <w:pPr>
              <w:spacing w:line="228" w:lineRule="auto"/>
            </w:pPr>
            <w:r w:rsidRPr="00EC1497">
              <w:rPr>
                <w:sz w:val="24"/>
                <w:szCs w:val="24"/>
              </w:rPr>
              <w:t xml:space="preserve">1) </w:t>
            </w:r>
            <w:proofErr w:type="spellStart"/>
            <w:r w:rsidRPr="00EC1497">
              <w:rPr>
                <w:sz w:val="24"/>
                <w:szCs w:val="24"/>
              </w:rPr>
              <w:t>відмови</w:t>
            </w:r>
            <w:proofErr w:type="spellEnd"/>
            <w:r w:rsidRPr="00EC1497">
              <w:rPr>
                <w:sz w:val="24"/>
                <w:szCs w:val="24"/>
              </w:rPr>
              <w:t xml:space="preserve"> </w:t>
            </w:r>
            <w:proofErr w:type="spellStart"/>
            <w:r w:rsidRPr="00EC1497">
              <w:rPr>
                <w:sz w:val="24"/>
                <w:szCs w:val="24"/>
              </w:rPr>
              <w:t>від</w:t>
            </w:r>
            <w:proofErr w:type="spellEnd"/>
            <w:r w:rsidRPr="00EC1497">
              <w:rPr>
                <w:sz w:val="24"/>
                <w:szCs w:val="24"/>
              </w:rPr>
              <w:t xml:space="preserve"> </w:t>
            </w:r>
            <w:proofErr w:type="spellStart"/>
            <w:r w:rsidRPr="00EC1497">
              <w:rPr>
                <w:sz w:val="24"/>
                <w:szCs w:val="24"/>
              </w:rPr>
              <w:t>майнових</w:t>
            </w:r>
            <w:proofErr w:type="spellEnd"/>
            <w:r w:rsidRPr="00EC1497">
              <w:rPr>
                <w:sz w:val="24"/>
                <w:szCs w:val="24"/>
              </w:rPr>
              <w:t xml:space="preserve"> прав </w:t>
            </w:r>
            <w:proofErr w:type="spellStart"/>
            <w:r w:rsidRPr="00EC1497">
              <w:rPr>
                <w:sz w:val="24"/>
                <w:szCs w:val="24"/>
              </w:rPr>
              <w:t>підопічного</w:t>
            </w:r>
            <w:proofErr w:type="spellEnd"/>
            <w:r w:rsidRPr="00EC1497">
              <w:rPr>
                <w:sz w:val="24"/>
                <w:szCs w:val="24"/>
              </w:rPr>
              <w:t>;</w:t>
            </w:r>
          </w:p>
        </w:tc>
        <w:tc>
          <w:tcPr>
            <w:tcW w:w="2090" w:type="dxa"/>
            <w:vMerge/>
          </w:tcPr>
          <w:p w14:paraId="0575A7E3" w14:textId="77777777" w:rsidR="009F6DA6" w:rsidRPr="00EC1497" w:rsidRDefault="009F6DA6" w:rsidP="00597716">
            <w:pPr>
              <w:rPr>
                <w:highlight w:val="red"/>
              </w:rPr>
            </w:pPr>
          </w:p>
        </w:tc>
        <w:tc>
          <w:tcPr>
            <w:tcW w:w="3970" w:type="dxa"/>
            <w:vMerge/>
          </w:tcPr>
          <w:p w14:paraId="0DB6541C" w14:textId="77777777" w:rsidR="009F6DA6" w:rsidRPr="00EC1497" w:rsidRDefault="009F6DA6" w:rsidP="00597716">
            <w:pPr>
              <w:spacing w:line="216" w:lineRule="auto"/>
            </w:pPr>
          </w:p>
        </w:tc>
      </w:tr>
      <w:tr w:rsidR="009F6DA6" w:rsidRPr="00EC1497" w14:paraId="4C67A2CF" w14:textId="77777777" w:rsidTr="00597716">
        <w:trPr>
          <w:gridAfter w:val="1"/>
          <w:wAfter w:w="46" w:type="dxa"/>
        </w:trPr>
        <w:tc>
          <w:tcPr>
            <w:tcW w:w="876" w:type="dxa"/>
          </w:tcPr>
          <w:p w14:paraId="7D6D42BE" w14:textId="77777777" w:rsidR="009F6DA6" w:rsidRPr="00EC1497" w:rsidRDefault="009F6DA6" w:rsidP="00597716">
            <w:pPr>
              <w:jc w:val="center"/>
              <w:rPr>
                <w:bCs/>
              </w:rPr>
            </w:pPr>
            <w:r w:rsidRPr="00EC1497">
              <w:rPr>
                <w:bCs/>
              </w:rPr>
              <w:t>15</w:t>
            </w:r>
          </w:p>
        </w:tc>
        <w:tc>
          <w:tcPr>
            <w:tcW w:w="972" w:type="dxa"/>
          </w:tcPr>
          <w:p w14:paraId="63A66A28" w14:textId="77777777" w:rsidR="009F6DA6" w:rsidRPr="00EC1497" w:rsidRDefault="009F6DA6" w:rsidP="00597716">
            <w:pPr>
              <w:jc w:val="center"/>
              <w:rPr>
                <w:bCs/>
              </w:rPr>
            </w:pPr>
            <w:r w:rsidRPr="00EC1497">
              <w:rPr>
                <w:bCs/>
              </w:rPr>
              <w:t>02-09</w:t>
            </w:r>
          </w:p>
        </w:tc>
        <w:tc>
          <w:tcPr>
            <w:tcW w:w="8076" w:type="dxa"/>
          </w:tcPr>
          <w:p w14:paraId="0243798B" w14:textId="77777777" w:rsidR="009F6DA6" w:rsidRPr="00EC1497" w:rsidRDefault="009F6DA6" w:rsidP="00597716">
            <w:pPr>
              <w:spacing w:line="228" w:lineRule="auto"/>
            </w:pPr>
            <w:r w:rsidRPr="00EC1497">
              <w:rPr>
                <w:sz w:val="24"/>
                <w:szCs w:val="24"/>
              </w:rPr>
              <w:t xml:space="preserve">2) </w:t>
            </w:r>
            <w:proofErr w:type="spellStart"/>
            <w:r w:rsidRPr="00EC1497">
              <w:rPr>
                <w:sz w:val="24"/>
                <w:szCs w:val="24"/>
              </w:rPr>
              <w:t>видання</w:t>
            </w:r>
            <w:proofErr w:type="spellEnd"/>
            <w:r w:rsidRPr="00EC1497">
              <w:rPr>
                <w:sz w:val="24"/>
                <w:szCs w:val="24"/>
              </w:rPr>
              <w:t xml:space="preserve"> </w:t>
            </w:r>
            <w:proofErr w:type="spellStart"/>
            <w:r w:rsidRPr="00EC1497">
              <w:rPr>
                <w:sz w:val="24"/>
                <w:szCs w:val="24"/>
              </w:rPr>
              <w:t>письмових</w:t>
            </w:r>
            <w:proofErr w:type="spellEnd"/>
            <w:r w:rsidRPr="00EC1497">
              <w:rPr>
                <w:sz w:val="24"/>
                <w:szCs w:val="24"/>
              </w:rPr>
              <w:t xml:space="preserve"> </w:t>
            </w:r>
            <w:proofErr w:type="spellStart"/>
            <w:r w:rsidRPr="00EC1497">
              <w:rPr>
                <w:sz w:val="24"/>
                <w:szCs w:val="24"/>
              </w:rPr>
              <w:t>зобов’язань</w:t>
            </w:r>
            <w:proofErr w:type="spellEnd"/>
            <w:r w:rsidRPr="00EC1497">
              <w:rPr>
                <w:sz w:val="24"/>
                <w:szCs w:val="24"/>
              </w:rPr>
              <w:t xml:space="preserve"> </w:t>
            </w:r>
            <w:proofErr w:type="spellStart"/>
            <w:r w:rsidRPr="00EC1497">
              <w:rPr>
                <w:sz w:val="24"/>
                <w:szCs w:val="24"/>
              </w:rPr>
              <w:t>від</w:t>
            </w:r>
            <w:proofErr w:type="spellEnd"/>
            <w:r w:rsidRPr="00EC1497">
              <w:rPr>
                <w:sz w:val="24"/>
                <w:szCs w:val="24"/>
              </w:rPr>
              <w:t xml:space="preserve"> </w:t>
            </w:r>
            <w:proofErr w:type="spellStart"/>
            <w:r w:rsidRPr="00EC1497">
              <w:rPr>
                <w:sz w:val="24"/>
                <w:szCs w:val="24"/>
              </w:rPr>
              <w:t>імені</w:t>
            </w:r>
            <w:proofErr w:type="spellEnd"/>
            <w:r w:rsidRPr="00EC1497">
              <w:rPr>
                <w:sz w:val="24"/>
                <w:szCs w:val="24"/>
              </w:rPr>
              <w:t xml:space="preserve"> </w:t>
            </w:r>
            <w:proofErr w:type="spellStart"/>
            <w:r w:rsidRPr="00EC1497">
              <w:rPr>
                <w:sz w:val="24"/>
                <w:szCs w:val="24"/>
              </w:rPr>
              <w:t>підопічного</w:t>
            </w:r>
            <w:proofErr w:type="spellEnd"/>
            <w:r w:rsidRPr="00EC1497">
              <w:rPr>
                <w:sz w:val="24"/>
                <w:szCs w:val="24"/>
              </w:rPr>
              <w:t>;</w:t>
            </w:r>
          </w:p>
        </w:tc>
        <w:tc>
          <w:tcPr>
            <w:tcW w:w="2090" w:type="dxa"/>
            <w:vMerge/>
          </w:tcPr>
          <w:p w14:paraId="719A8A62" w14:textId="77777777" w:rsidR="009F6DA6" w:rsidRPr="00EC1497" w:rsidRDefault="009F6DA6" w:rsidP="00597716">
            <w:pPr>
              <w:rPr>
                <w:highlight w:val="red"/>
              </w:rPr>
            </w:pPr>
          </w:p>
        </w:tc>
        <w:tc>
          <w:tcPr>
            <w:tcW w:w="3970" w:type="dxa"/>
            <w:vMerge/>
          </w:tcPr>
          <w:p w14:paraId="50BBB6FB" w14:textId="77777777" w:rsidR="009F6DA6" w:rsidRPr="00EC1497" w:rsidRDefault="009F6DA6" w:rsidP="00597716">
            <w:pPr>
              <w:spacing w:line="216" w:lineRule="auto"/>
            </w:pPr>
          </w:p>
        </w:tc>
      </w:tr>
      <w:tr w:rsidR="009F6DA6" w:rsidRPr="00EC1497" w14:paraId="760D9240" w14:textId="77777777" w:rsidTr="00597716">
        <w:trPr>
          <w:gridAfter w:val="1"/>
          <w:wAfter w:w="46" w:type="dxa"/>
        </w:trPr>
        <w:tc>
          <w:tcPr>
            <w:tcW w:w="876" w:type="dxa"/>
          </w:tcPr>
          <w:p w14:paraId="3EDDC10E" w14:textId="77777777" w:rsidR="009F6DA6" w:rsidRPr="00EC1497" w:rsidRDefault="009F6DA6" w:rsidP="00597716">
            <w:pPr>
              <w:jc w:val="center"/>
              <w:rPr>
                <w:bCs/>
              </w:rPr>
            </w:pPr>
            <w:r w:rsidRPr="00EC1497">
              <w:rPr>
                <w:bCs/>
              </w:rPr>
              <w:t>16</w:t>
            </w:r>
          </w:p>
        </w:tc>
        <w:tc>
          <w:tcPr>
            <w:tcW w:w="972" w:type="dxa"/>
          </w:tcPr>
          <w:p w14:paraId="5C441877" w14:textId="77777777" w:rsidR="009F6DA6" w:rsidRPr="00EC1497" w:rsidRDefault="009F6DA6" w:rsidP="00597716">
            <w:pPr>
              <w:jc w:val="center"/>
              <w:rPr>
                <w:bCs/>
              </w:rPr>
            </w:pPr>
            <w:r w:rsidRPr="00EC1497">
              <w:rPr>
                <w:bCs/>
              </w:rPr>
              <w:t>02-10</w:t>
            </w:r>
          </w:p>
        </w:tc>
        <w:tc>
          <w:tcPr>
            <w:tcW w:w="8076" w:type="dxa"/>
          </w:tcPr>
          <w:p w14:paraId="3B6B7A07" w14:textId="77777777" w:rsidR="009F6DA6" w:rsidRPr="00EC1497" w:rsidRDefault="009F6DA6" w:rsidP="00597716">
            <w:pPr>
              <w:spacing w:line="228" w:lineRule="auto"/>
            </w:pPr>
            <w:r w:rsidRPr="00EC1497">
              <w:rPr>
                <w:sz w:val="24"/>
                <w:szCs w:val="24"/>
              </w:rPr>
              <w:t xml:space="preserve">3) </w:t>
            </w:r>
            <w:proofErr w:type="spellStart"/>
            <w:r w:rsidRPr="00EC1497">
              <w:rPr>
                <w:sz w:val="24"/>
                <w:szCs w:val="24"/>
              </w:rPr>
              <w:t>укладення</w:t>
            </w:r>
            <w:proofErr w:type="spellEnd"/>
            <w:r w:rsidRPr="00EC1497">
              <w:rPr>
                <w:sz w:val="24"/>
                <w:szCs w:val="24"/>
              </w:rPr>
              <w:t xml:space="preserve"> </w:t>
            </w:r>
            <w:proofErr w:type="spellStart"/>
            <w:r w:rsidRPr="00EC1497">
              <w:rPr>
                <w:sz w:val="24"/>
                <w:szCs w:val="24"/>
              </w:rPr>
              <w:t>договорів</w:t>
            </w:r>
            <w:proofErr w:type="spellEnd"/>
            <w:r w:rsidRPr="00EC1497">
              <w:rPr>
                <w:sz w:val="24"/>
                <w:szCs w:val="24"/>
              </w:rPr>
              <w:t xml:space="preserve">, </w:t>
            </w:r>
            <w:proofErr w:type="spellStart"/>
            <w:r w:rsidRPr="00EC1497">
              <w:rPr>
                <w:sz w:val="24"/>
                <w:szCs w:val="24"/>
              </w:rPr>
              <w:t>які</w:t>
            </w:r>
            <w:proofErr w:type="spellEnd"/>
            <w:r w:rsidRPr="00EC1497">
              <w:rPr>
                <w:sz w:val="24"/>
                <w:szCs w:val="24"/>
              </w:rPr>
              <w:t xml:space="preserve"> </w:t>
            </w:r>
            <w:proofErr w:type="spellStart"/>
            <w:r w:rsidRPr="00EC1497">
              <w:rPr>
                <w:sz w:val="24"/>
                <w:szCs w:val="24"/>
              </w:rPr>
              <w:t>підлягають</w:t>
            </w:r>
            <w:proofErr w:type="spellEnd"/>
            <w:r w:rsidRPr="00EC1497">
              <w:rPr>
                <w:sz w:val="24"/>
                <w:szCs w:val="24"/>
              </w:rPr>
              <w:t xml:space="preserve"> </w:t>
            </w:r>
            <w:proofErr w:type="spellStart"/>
            <w:r w:rsidRPr="00EC1497">
              <w:rPr>
                <w:sz w:val="24"/>
                <w:szCs w:val="24"/>
              </w:rPr>
              <w:t>нотаріальному</w:t>
            </w:r>
            <w:proofErr w:type="spellEnd"/>
            <w:r w:rsidRPr="00EC1497">
              <w:rPr>
                <w:sz w:val="24"/>
                <w:szCs w:val="24"/>
              </w:rPr>
              <w:t xml:space="preserve"> </w:t>
            </w:r>
            <w:proofErr w:type="spellStart"/>
            <w:r w:rsidRPr="00EC1497">
              <w:rPr>
                <w:sz w:val="24"/>
                <w:szCs w:val="24"/>
              </w:rPr>
              <w:t>посвідченню</w:t>
            </w:r>
            <w:proofErr w:type="spellEnd"/>
            <w:r w:rsidRPr="00EC1497">
              <w:rPr>
                <w:sz w:val="24"/>
                <w:szCs w:val="24"/>
              </w:rPr>
              <w:t xml:space="preserve"> та (</w:t>
            </w:r>
            <w:proofErr w:type="spellStart"/>
            <w:r w:rsidRPr="00EC1497">
              <w:rPr>
                <w:sz w:val="24"/>
                <w:szCs w:val="24"/>
              </w:rPr>
              <w:t>або</w:t>
            </w:r>
            <w:proofErr w:type="spellEnd"/>
            <w:r w:rsidRPr="00EC1497">
              <w:rPr>
                <w:sz w:val="24"/>
                <w:szCs w:val="24"/>
              </w:rPr>
              <w:t xml:space="preserve">) </w:t>
            </w:r>
            <w:proofErr w:type="spellStart"/>
            <w:r w:rsidRPr="00EC1497">
              <w:rPr>
                <w:sz w:val="24"/>
                <w:szCs w:val="24"/>
              </w:rPr>
              <w:t>державній</w:t>
            </w:r>
            <w:proofErr w:type="spellEnd"/>
            <w:r w:rsidRPr="00EC1497">
              <w:rPr>
                <w:sz w:val="24"/>
                <w:szCs w:val="24"/>
              </w:rPr>
              <w:t xml:space="preserve"> </w:t>
            </w:r>
            <w:proofErr w:type="spellStart"/>
            <w:r w:rsidRPr="00EC1497">
              <w:rPr>
                <w:sz w:val="24"/>
                <w:szCs w:val="24"/>
              </w:rPr>
              <w:t>реєстрації</w:t>
            </w:r>
            <w:proofErr w:type="spellEnd"/>
            <w:r w:rsidRPr="00EC1497">
              <w:rPr>
                <w:sz w:val="24"/>
                <w:szCs w:val="24"/>
              </w:rPr>
              <w:t xml:space="preserve">, в тому </w:t>
            </w:r>
            <w:proofErr w:type="spellStart"/>
            <w:r w:rsidRPr="00EC1497">
              <w:rPr>
                <w:sz w:val="24"/>
                <w:szCs w:val="24"/>
              </w:rPr>
              <w:t>числі</w:t>
            </w:r>
            <w:proofErr w:type="spellEnd"/>
            <w:r w:rsidRPr="00EC1497">
              <w:rPr>
                <w:sz w:val="24"/>
                <w:szCs w:val="24"/>
              </w:rPr>
              <w:t xml:space="preserve"> </w:t>
            </w:r>
            <w:proofErr w:type="spellStart"/>
            <w:r w:rsidRPr="00EC1497">
              <w:rPr>
                <w:sz w:val="24"/>
                <w:szCs w:val="24"/>
              </w:rPr>
              <w:t>договорів</w:t>
            </w:r>
            <w:proofErr w:type="spellEnd"/>
            <w:r w:rsidRPr="00EC1497">
              <w:rPr>
                <w:sz w:val="24"/>
                <w:szCs w:val="24"/>
              </w:rPr>
              <w:t xml:space="preserve"> </w:t>
            </w:r>
            <w:proofErr w:type="spellStart"/>
            <w:r w:rsidRPr="00EC1497">
              <w:rPr>
                <w:sz w:val="24"/>
                <w:szCs w:val="24"/>
              </w:rPr>
              <w:t>щодо</w:t>
            </w:r>
            <w:proofErr w:type="spellEnd"/>
            <w:r w:rsidRPr="00EC1497">
              <w:rPr>
                <w:sz w:val="24"/>
                <w:szCs w:val="24"/>
              </w:rPr>
              <w:t xml:space="preserve"> </w:t>
            </w:r>
            <w:proofErr w:type="spellStart"/>
            <w:r w:rsidRPr="00EC1497">
              <w:rPr>
                <w:sz w:val="24"/>
                <w:szCs w:val="24"/>
              </w:rPr>
              <w:t>поділу</w:t>
            </w:r>
            <w:proofErr w:type="spellEnd"/>
            <w:r w:rsidRPr="00EC1497">
              <w:rPr>
                <w:sz w:val="24"/>
                <w:szCs w:val="24"/>
              </w:rPr>
              <w:t xml:space="preserve"> </w:t>
            </w:r>
            <w:proofErr w:type="spellStart"/>
            <w:r w:rsidRPr="00EC1497">
              <w:rPr>
                <w:sz w:val="24"/>
                <w:szCs w:val="24"/>
              </w:rPr>
              <w:t>або</w:t>
            </w:r>
            <w:proofErr w:type="spellEnd"/>
            <w:r w:rsidRPr="00EC1497">
              <w:rPr>
                <w:sz w:val="24"/>
                <w:szCs w:val="24"/>
              </w:rPr>
              <w:t xml:space="preserve"> </w:t>
            </w:r>
            <w:proofErr w:type="spellStart"/>
            <w:r w:rsidRPr="00EC1497">
              <w:rPr>
                <w:sz w:val="24"/>
                <w:szCs w:val="24"/>
              </w:rPr>
              <w:t>обміну</w:t>
            </w:r>
            <w:proofErr w:type="spellEnd"/>
            <w:r w:rsidRPr="00EC1497">
              <w:rPr>
                <w:sz w:val="24"/>
                <w:szCs w:val="24"/>
              </w:rPr>
              <w:t xml:space="preserve"> </w:t>
            </w:r>
            <w:proofErr w:type="spellStart"/>
            <w:r w:rsidRPr="00EC1497">
              <w:rPr>
                <w:sz w:val="24"/>
                <w:szCs w:val="24"/>
              </w:rPr>
              <w:t>житлового</w:t>
            </w:r>
            <w:proofErr w:type="spellEnd"/>
            <w:r w:rsidRPr="00EC1497">
              <w:rPr>
                <w:sz w:val="24"/>
                <w:szCs w:val="24"/>
              </w:rPr>
              <w:t xml:space="preserve"> </w:t>
            </w:r>
            <w:proofErr w:type="spellStart"/>
            <w:r w:rsidRPr="00EC1497">
              <w:rPr>
                <w:sz w:val="24"/>
                <w:szCs w:val="24"/>
              </w:rPr>
              <w:t>будинку</w:t>
            </w:r>
            <w:proofErr w:type="spellEnd"/>
            <w:r w:rsidRPr="00EC1497">
              <w:rPr>
                <w:sz w:val="24"/>
                <w:szCs w:val="24"/>
              </w:rPr>
              <w:t xml:space="preserve">, </w:t>
            </w:r>
            <w:proofErr w:type="spellStart"/>
            <w:r w:rsidRPr="00EC1497">
              <w:rPr>
                <w:sz w:val="24"/>
                <w:szCs w:val="24"/>
              </w:rPr>
              <w:t>квартири</w:t>
            </w:r>
            <w:proofErr w:type="spellEnd"/>
            <w:r w:rsidRPr="00EC1497">
              <w:rPr>
                <w:sz w:val="24"/>
                <w:szCs w:val="24"/>
              </w:rPr>
              <w:t>;</w:t>
            </w:r>
          </w:p>
        </w:tc>
        <w:tc>
          <w:tcPr>
            <w:tcW w:w="2090" w:type="dxa"/>
            <w:vMerge/>
          </w:tcPr>
          <w:p w14:paraId="25352E7E" w14:textId="77777777" w:rsidR="009F6DA6" w:rsidRPr="00EC1497" w:rsidRDefault="009F6DA6" w:rsidP="00597716">
            <w:pPr>
              <w:rPr>
                <w:highlight w:val="red"/>
              </w:rPr>
            </w:pPr>
          </w:p>
        </w:tc>
        <w:tc>
          <w:tcPr>
            <w:tcW w:w="3970" w:type="dxa"/>
            <w:vMerge/>
          </w:tcPr>
          <w:p w14:paraId="04456A59" w14:textId="77777777" w:rsidR="009F6DA6" w:rsidRPr="00EC1497" w:rsidRDefault="009F6DA6" w:rsidP="00597716">
            <w:pPr>
              <w:spacing w:line="216" w:lineRule="auto"/>
            </w:pPr>
          </w:p>
        </w:tc>
      </w:tr>
      <w:tr w:rsidR="009F6DA6" w:rsidRPr="00EC1497" w14:paraId="50F8D311" w14:textId="77777777" w:rsidTr="00597716">
        <w:trPr>
          <w:gridAfter w:val="1"/>
          <w:wAfter w:w="46" w:type="dxa"/>
        </w:trPr>
        <w:tc>
          <w:tcPr>
            <w:tcW w:w="876" w:type="dxa"/>
          </w:tcPr>
          <w:p w14:paraId="01B08AC1" w14:textId="77777777" w:rsidR="009F6DA6" w:rsidRPr="00EC1497" w:rsidRDefault="009F6DA6" w:rsidP="00597716">
            <w:pPr>
              <w:jc w:val="center"/>
              <w:rPr>
                <w:bCs/>
              </w:rPr>
            </w:pPr>
            <w:r w:rsidRPr="00EC1497">
              <w:rPr>
                <w:bCs/>
              </w:rPr>
              <w:t>17</w:t>
            </w:r>
          </w:p>
        </w:tc>
        <w:tc>
          <w:tcPr>
            <w:tcW w:w="972" w:type="dxa"/>
          </w:tcPr>
          <w:p w14:paraId="6CC7B7FF" w14:textId="77777777" w:rsidR="009F6DA6" w:rsidRPr="00EC1497" w:rsidRDefault="009F6DA6" w:rsidP="00597716">
            <w:pPr>
              <w:jc w:val="center"/>
              <w:rPr>
                <w:bCs/>
              </w:rPr>
            </w:pPr>
            <w:r w:rsidRPr="00EC1497">
              <w:rPr>
                <w:bCs/>
              </w:rPr>
              <w:t>02-11</w:t>
            </w:r>
          </w:p>
        </w:tc>
        <w:tc>
          <w:tcPr>
            <w:tcW w:w="8076" w:type="dxa"/>
          </w:tcPr>
          <w:p w14:paraId="44EAA015" w14:textId="77777777" w:rsidR="009F6DA6" w:rsidRPr="00EC1497" w:rsidRDefault="009F6DA6" w:rsidP="00597716">
            <w:pPr>
              <w:spacing w:line="228" w:lineRule="auto"/>
            </w:pPr>
            <w:r w:rsidRPr="00EC1497">
              <w:rPr>
                <w:sz w:val="24"/>
                <w:szCs w:val="24"/>
              </w:rPr>
              <w:t xml:space="preserve">4) </w:t>
            </w:r>
            <w:proofErr w:type="spellStart"/>
            <w:r w:rsidRPr="00EC1497">
              <w:rPr>
                <w:sz w:val="24"/>
                <w:szCs w:val="24"/>
              </w:rPr>
              <w:t>укладення</w:t>
            </w:r>
            <w:proofErr w:type="spellEnd"/>
            <w:r w:rsidRPr="00EC1497">
              <w:rPr>
                <w:sz w:val="24"/>
                <w:szCs w:val="24"/>
              </w:rPr>
              <w:t xml:space="preserve"> </w:t>
            </w:r>
            <w:proofErr w:type="spellStart"/>
            <w:r w:rsidRPr="00EC1497">
              <w:rPr>
                <w:sz w:val="24"/>
                <w:szCs w:val="24"/>
              </w:rPr>
              <w:t>договорів</w:t>
            </w:r>
            <w:proofErr w:type="spellEnd"/>
            <w:r w:rsidRPr="00EC1497">
              <w:rPr>
                <w:sz w:val="24"/>
                <w:szCs w:val="24"/>
              </w:rPr>
              <w:t xml:space="preserve"> </w:t>
            </w:r>
            <w:proofErr w:type="spellStart"/>
            <w:r w:rsidRPr="00EC1497">
              <w:rPr>
                <w:sz w:val="24"/>
                <w:szCs w:val="24"/>
              </w:rPr>
              <w:t>щодо</w:t>
            </w:r>
            <w:proofErr w:type="spellEnd"/>
            <w:r w:rsidRPr="00EC1497">
              <w:rPr>
                <w:sz w:val="24"/>
                <w:szCs w:val="24"/>
              </w:rPr>
              <w:t xml:space="preserve"> </w:t>
            </w:r>
            <w:proofErr w:type="spellStart"/>
            <w:r w:rsidRPr="00EC1497">
              <w:rPr>
                <w:sz w:val="24"/>
                <w:szCs w:val="24"/>
              </w:rPr>
              <w:t>іншого</w:t>
            </w:r>
            <w:proofErr w:type="spellEnd"/>
            <w:r w:rsidRPr="00EC1497">
              <w:rPr>
                <w:sz w:val="24"/>
                <w:szCs w:val="24"/>
              </w:rPr>
              <w:t xml:space="preserve"> </w:t>
            </w:r>
            <w:proofErr w:type="spellStart"/>
            <w:r w:rsidRPr="00EC1497">
              <w:rPr>
                <w:sz w:val="24"/>
                <w:szCs w:val="24"/>
              </w:rPr>
              <w:t>цінного</w:t>
            </w:r>
            <w:proofErr w:type="spellEnd"/>
            <w:r w:rsidRPr="00EC1497">
              <w:rPr>
                <w:sz w:val="24"/>
                <w:szCs w:val="24"/>
              </w:rPr>
              <w:t xml:space="preserve"> майна;</w:t>
            </w:r>
          </w:p>
        </w:tc>
        <w:tc>
          <w:tcPr>
            <w:tcW w:w="2090" w:type="dxa"/>
            <w:vMerge/>
          </w:tcPr>
          <w:p w14:paraId="780C2C81" w14:textId="77777777" w:rsidR="009F6DA6" w:rsidRPr="00EC1497" w:rsidRDefault="009F6DA6" w:rsidP="00597716">
            <w:pPr>
              <w:rPr>
                <w:highlight w:val="red"/>
              </w:rPr>
            </w:pPr>
          </w:p>
        </w:tc>
        <w:tc>
          <w:tcPr>
            <w:tcW w:w="3970" w:type="dxa"/>
            <w:vMerge/>
          </w:tcPr>
          <w:p w14:paraId="061439C4" w14:textId="77777777" w:rsidR="009F6DA6" w:rsidRPr="00EC1497" w:rsidRDefault="009F6DA6" w:rsidP="00597716">
            <w:pPr>
              <w:spacing w:line="216" w:lineRule="auto"/>
            </w:pPr>
          </w:p>
        </w:tc>
      </w:tr>
      <w:tr w:rsidR="009F6DA6" w:rsidRPr="00EC1497" w14:paraId="21A999AE" w14:textId="77777777" w:rsidTr="00597716">
        <w:trPr>
          <w:gridAfter w:val="1"/>
          <w:wAfter w:w="46" w:type="dxa"/>
        </w:trPr>
        <w:tc>
          <w:tcPr>
            <w:tcW w:w="876" w:type="dxa"/>
          </w:tcPr>
          <w:p w14:paraId="74C61C39" w14:textId="77777777" w:rsidR="009F6DA6" w:rsidRPr="00EC1497" w:rsidRDefault="009F6DA6" w:rsidP="00597716">
            <w:pPr>
              <w:jc w:val="center"/>
              <w:rPr>
                <w:bCs/>
              </w:rPr>
            </w:pPr>
            <w:r w:rsidRPr="00EC1497">
              <w:rPr>
                <w:bCs/>
              </w:rPr>
              <w:t>18</w:t>
            </w:r>
          </w:p>
        </w:tc>
        <w:tc>
          <w:tcPr>
            <w:tcW w:w="972" w:type="dxa"/>
          </w:tcPr>
          <w:p w14:paraId="6F35A9DF" w14:textId="77777777" w:rsidR="009F6DA6" w:rsidRPr="00EC1497" w:rsidRDefault="009F6DA6" w:rsidP="00597716">
            <w:pPr>
              <w:jc w:val="center"/>
              <w:rPr>
                <w:bCs/>
              </w:rPr>
            </w:pPr>
            <w:r w:rsidRPr="00EC1497">
              <w:rPr>
                <w:bCs/>
              </w:rPr>
              <w:t>02-12</w:t>
            </w:r>
          </w:p>
        </w:tc>
        <w:tc>
          <w:tcPr>
            <w:tcW w:w="8076" w:type="dxa"/>
          </w:tcPr>
          <w:p w14:paraId="78C2B0E4" w14:textId="77777777" w:rsidR="009F6DA6" w:rsidRPr="00EC1497" w:rsidRDefault="009F6DA6" w:rsidP="00597716">
            <w:pPr>
              <w:spacing w:line="228" w:lineRule="auto"/>
            </w:pPr>
            <w:r w:rsidRPr="00EC1497">
              <w:rPr>
                <w:sz w:val="24"/>
                <w:szCs w:val="24"/>
              </w:rPr>
              <w:t xml:space="preserve">5) </w:t>
            </w:r>
            <w:proofErr w:type="spellStart"/>
            <w:r w:rsidRPr="00EC1497">
              <w:rPr>
                <w:sz w:val="24"/>
                <w:szCs w:val="24"/>
              </w:rPr>
              <w:t>управління</w:t>
            </w:r>
            <w:proofErr w:type="spellEnd"/>
            <w:r w:rsidRPr="00EC1497">
              <w:rPr>
                <w:sz w:val="24"/>
                <w:szCs w:val="24"/>
              </w:rPr>
              <w:t xml:space="preserve"> </w:t>
            </w:r>
            <w:proofErr w:type="spellStart"/>
            <w:r w:rsidRPr="00EC1497">
              <w:rPr>
                <w:sz w:val="24"/>
                <w:szCs w:val="24"/>
              </w:rPr>
              <w:t>нерухомим</w:t>
            </w:r>
            <w:proofErr w:type="spellEnd"/>
            <w:r w:rsidRPr="00EC1497">
              <w:rPr>
                <w:sz w:val="24"/>
                <w:szCs w:val="24"/>
              </w:rPr>
              <w:t xml:space="preserve"> </w:t>
            </w:r>
            <w:proofErr w:type="spellStart"/>
            <w:r w:rsidRPr="00EC1497">
              <w:rPr>
                <w:sz w:val="24"/>
                <w:szCs w:val="24"/>
              </w:rPr>
              <w:t>майном</w:t>
            </w:r>
            <w:proofErr w:type="spellEnd"/>
            <w:r w:rsidRPr="00EC1497">
              <w:rPr>
                <w:sz w:val="24"/>
                <w:szCs w:val="24"/>
              </w:rPr>
              <w:t xml:space="preserve"> </w:t>
            </w:r>
            <w:proofErr w:type="spellStart"/>
            <w:r w:rsidRPr="00EC1497">
              <w:rPr>
                <w:sz w:val="24"/>
                <w:szCs w:val="24"/>
              </w:rPr>
              <w:t>або</w:t>
            </w:r>
            <w:proofErr w:type="spellEnd"/>
            <w:r w:rsidRPr="00EC1497">
              <w:rPr>
                <w:sz w:val="24"/>
                <w:szCs w:val="24"/>
              </w:rPr>
              <w:t xml:space="preserve"> </w:t>
            </w:r>
            <w:proofErr w:type="spellStart"/>
            <w:r w:rsidRPr="00EC1497">
              <w:rPr>
                <w:sz w:val="24"/>
                <w:szCs w:val="24"/>
              </w:rPr>
              <w:t>майном</w:t>
            </w:r>
            <w:proofErr w:type="spellEnd"/>
            <w:r w:rsidRPr="00EC1497">
              <w:rPr>
                <w:sz w:val="24"/>
                <w:szCs w:val="24"/>
              </w:rPr>
              <w:t xml:space="preserve">, яке </w:t>
            </w:r>
            <w:proofErr w:type="spellStart"/>
            <w:r w:rsidRPr="00EC1497">
              <w:rPr>
                <w:sz w:val="24"/>
                <w:szCs w:val="24"/>
              </w:rPr>
              <w:t>потребує</w:t>
            </w:r>
            <w:proofErr w:type="spellEnd"/>
            <w:r w:rsidRPr="00EC1497">
              <w:rPr>
                <w:sz w:val="24"/>
                <w:szCs w:val="24"/>
              </w:rPr>
              <w:t xml:space="preserve"> </w:t>
            </w:r>
            <w:proofErr w:type="spellStart"/>
            <w:r w:rsidRPr="00EC1497">
              <w:rPr>
                <w:sz w:val="24"/>
                <w:szCs w:val="24"/>
              </w:rPr>
              <w:t>постійного</w:t>
            </w:r>
            <w:proofErr w:type="spellEnd"/>
            <w:r w:rsidRPr="00EC1497">
              <w:rPr>
                <w:sz w:val="24"/>
                <w:szCs w:val="24"/>
              </w:rPr>
              <w:t xml:space="preserve"> </w:t>
            </w:r>
            <w:proofErr w:type="spellStart"/>
            <w:r w:rsidRPr="00EC1497">
              <w:rPr>
                <w:sz w:val="24"/>
                <w:szCs w:val="24"/>
              </w:rPr>
              <w:t>управління</w:t>
            </w:r>
            <w:proofErr w:type="spellEnd"/>
            <w:r w:rsidRPr="00EC1497">
              <w:rPr>
                <w:sz w:val="24"/>
                <w:szCs w:val="24"/>
              </w:rPr>
              <w:t xml:space="preserve">, </w:t>
            </w:r>
            <w:proofErr w:type="spellStart"/>
            <w:r w:rsidRPr="00EC1497">
              <w:rPr>
                <w:sz w:val="24"/>
                <w:szCs w:val="24"/>
              </w:rPr>
              <w:t>власником</w:t>
            </w:r>
            <w:proofErr w:type="spellEnd"/>
            <w:r w:rsidRPr="00EC1497">
              <w:rPr>
                <w:sz w:val="24"/>
                <w:szCs w:val="24"/>
              </w:rPr>
              <w:t xml:space="preserve"> </w:t>
            </w:r>
            <w:proofErr w:type="spellStart"/>
            <w:r w:rsidRPr="00EC1497">
              <w:rPr>
                <w:sz w:val="24"/>
                <w:szCs w:val="24"/>
              </w:rPr>
              <w:t>якого</w:t>
            </w:r>
            <w:proofErr w:type="spellEnd"/>
            <w:r w:rsidRPr="00EC1497">
              <w:rPr>
                <w:sz w:val="24"/>
                <w:szCs w:val="24"/>
              </w:rPr>
              <w:t xml:space="preserve"> є </w:t>
            </w:r>
            <w:proofErr w:type="spellStart"/>
            <w:r w:rsidRPr="00EC1497">
              <w:rPr>
                <w:sz w:val="24"/>
                <w:szCs w:val="24"/>
              </w:rPr>
              <w:t>підопічна</w:t>
            </w:r>
            <w:proofErr w:type="spellEnd"/>
            <w:r w:rsidRPr="00EC1497">
              <w:rPr>
                <w:sz w:val="24"/>
                <w:szCs w:val="24"/>
              </w:rPr>
              <w:t xml:space="preserve"> </w:t>
            </w:r>
            <w:proofErr w:type="spellStart"/>
            <w:r w:rsidRPr="00EC1497">
              <w:rPr>
                <w:sz w:val="24"/>
                <w:szCs w:val="24"/>
              </w:rPr>
              <w:t>недієздатна</w:t>
            </w:r>
            <w:proofErr w:type="spellEnd"/>
            <w:r w:rsidRPr="00EC1497">
              <w:rPr>
                <w:sz w:val="24"/>
                <w:szCs w:val="24"/>
              </w:rPr>
              <w:t xml:space="preserve"> особа;</w:t>
            </w:r>
          </w:p>
        </w:tc>
        <w:tc>
          <w:tcPr>
            <w:tcW w:w="2090" w:type="dxa"/>
            <w:vMerge/>
          </w:tcPr>
          <w:p w14:paraId="600915C9" w14:textId="77777777" w:rsidR="009F6DA6" w:rsidRPr="00EC1497" w:rsidRDefault="009F6DA6" w:rsidP="00597716">
            <w:pPr>
              <w:rPr>
                <w:highlight w:val="red"/>
              </w:rPr>
            </w:pPr>
          </w:p>
        </w:tc>
        <w:tc>
          <w:tcPr>
            <w:tcW w:w="3970" w:type="dxa"/>
            <w:vMerge/>
          </w:tcPr>
          <w:p w14:paraId="57959CB4" w14:textId="77777777" w:rsidR="009F6DA6" w:rsidRPr="00EC1497" w:rsidRDefault="009F6DA6" w:rsidP="00597716">
            <w:pPr>
              <w:spacing w:line="216" w:lineRule="auto"/>
            </w:pPr>
          </w:p>
        </w:tc>
      </w:tr>
      <w:tr w:rsidR="009F6DA6" w:rsidRPr="00EC1497" w14:paraId="32ACE6D3" w14:textId="77777777" w:rsidTr="00597716">
        <w:trPr>
          <w:gridAfter w:val="1"/>
          <w:wAfter w:w="46" w:type="dxa"/>
        </w:trPr>
        <w:tc>
          <w:tcPr>
            <w:tcW w:w="876" w:type="dxa"/>
          </w:tcPr>
          <w:p w14:paraId="02797E75" w14:textId="77777777" w:rsidR="009F6DA6" w:rsidRPr="00EC1497" w:rsidRDefault="009F6DA6" w:rsidP="00597716">
            <w:pPr>
              <w:jc w:val="center"/>
              <w:rPr>
                <w:bCs/>
              </w:rPr>
            </w:pPr>
            <w:r w:rsidRPr="00EC1497">
              <w:rPr>
                <w:bCs/>
              </w:rPr>
              <w:t>19</w:t>
            </w:r>
          </w:p>
        </w:tc>
        <w:tc>
          <w:tcPr>
            <w:tcW w:w="972" w:type="dxa"/>
          </w:tcPr>
          <w:p w14:paraId="09F5049B" w14:textId="77777777" w:rsidR="009F6DA6" w:rsidRPr="00EC1497" w:rsidRDefault="009F6DA6" w:rsidP="00597716">
            <w:pPr>
              <w:jc w:val="center"/>
              <w:rPr>
                <w:bCs/>
              </w:rPr>
            </w:pPr>
            <w:r w:rsidRPr="00EC1497">
              <w:rPr>
                <w:bCs/>
              </w:rPr>
              <w:t>02-13</w:t>
            </w:r>
          </w:p>
        </w:tc>
        <w:tc>
          <w:tcPr>
            <w:tcW w:w="8076" w:type="dxa"/>
          </w:tcPr>
          <w:p w14:paraId="17BE6756" w14:textId="77777777" w:rsidR="009F6DA6" w:rsidRPr="00EC1497" w:rsidRDefault="009F6DA6" w:rsidP="00597716">
            <w:pPr>
              <w:spacing w:line="228" w:lineRule="auto"/>
            </w:pPr>
            <w:r w:rsidRPr="00EC1497">
              <w:rPr>
                <w:sz w:val="24"/>
                <w:szCs w:val="24"/>
              </w:rPr>
              <w:t xml:space="preserve">6) </w:t>
            </w:r>
            <w:proofErr w:type="spellStart"/>
            <w:r w:rsidRPr="00EC1497">
              <w:rPr>
                <w:sz w:val="24"/>
                <w:szCs w:val="24"/>
              </w:rPr>
              <w:t>передання</w:t>
            </w:r>
            <w:proofErr w:type="spellEnd"/>
            <w:r w:rsidRPr="00EC1497">
              <w:rPr>
                <w:sz w:val="24"/>
                <w:szCs w:val="24"/>
              </w:rPr>
              <w:t xml:space="preserve"> </w:t>
            </w:r>
            <w:proofErr w:type="spellStart"/>
            <w:r w:rsidRPr="00EC1497">
              <w:rPr>
                <w:sz w:val="24"/>
                <w:szCs w:val="24"/>
              </w:rPr>
              <w:t>нерухомого</w:t>
            </w:r>
            <w:proofErr w:type="spellEnd"/>
            <w:r w:rsidRPr="00EC1497">
              <w:rPr>
                <w:sz w:val="24"/>
                <w:szCs w:val="24"/>
              </w:rPr>
              <w:t xml:space="preserve"> майна </w:t>
            </w:r>
            <w:proofErr w:type="spellStart"/>
            <w:r w:rsidRPr="00EC1497">
              <w:rPr>
                <w:sz w:val="24"/>
                <w:szCs w:val="24"/>
              </w:rPr>
              <w:t>або</w:t>
            </w:r>
            <w:proofErr w:type="spellEnd"/>
            <w:r w:rsidRPr="00EC1497">
              <w:rPr>
                <w:sz w:val="24"/>
                <w:szCs w:val="24"/>
              </w:rPr>
              <w:t xml:space="preserve"> майна, яке </w:t>
            </w:r>
            <w:proofErr w:type="spellStart"/>
            <w:r w:rsidRPr="00EC1497">
              <w:rPr>
                <w:sz w:val="24"/>
                <w:szCs w:val="24"/>
              </w:rPr>
              <w:t>потребує</w:t>
            </w:r>
            <w:proofErr w:type="spellEnd"/>
            <w:r w:rsidRPr="00EC1497">
              <w:rPr>
                <w:sz w:val="24"/>
                <w:szCs w:val="24"/>
              </w:rPr>
              <w:t xml:space="preserve"> </w:t>
            </w:r>
            <w:proofErr w:type="spellStart"/>
            <w:r w:rsidRPr="00EC1497">
              <w:rPr>
                <w:sz w:val="24"/>
                <w:szCs w:val="24"/>
              </w:rPr>
              <w:t>постійного</w:t>
            </w:r>
            <w:proofErr w:type="spellEnd"/>
            <w:r w:rsidRPr="00EC1497">
              <w:rPr>
                <w:sz w:val="24"/>
                <w:szCs w:val="24"/>
              </w:rPr>
              <w:t xml:space="preserve"> </w:t>
            </w:r>
            <w:proofErr w:type="spellStart"/>
            <w:r w:rsidRPr="00EC1497">
              <w:rPr>
                <w:sz w:val="24"/>
                <w:szCs w:val="24"/>
              </w:rPr>
              <w:t>управління</w:t>
            </w:r>
            <w:proofErr w:type="spellEnd"/>
            <w:r w:rsidRPr="00EC1497">
              <w:rPr>
                <w:sz w:val="24"/>
                <w:szCs w:val="24"/>
              </w:rPr>
              <w:t xml:space="preserve">, </w:t>
            </w:r>
            <w:proofErr w:type="spellStart"/>
            <w:r w:rsidRPr="00EC1497">
              <w:rPr>
                <w:sz w:val="24"/>
                <w:szCs w:val="24"/>
              </w:rPr>
              <w:t>власником</w:t>
            </w:r>
            <w:proofErr w:type="spellEnd"/>
            <w:r w:rsidRPr="00EC1497">
              <w:rPr>
                <w:sz w:val="24"/>
                <w:szCs w:val="24"/>
              </w:rPr>
              <w:t xml:space="preserve"> </w:t>
            </w:r>
            <w:proofErr w:type="spellStart"/>
            <w:r w:rsidRPr="00EC1497">
              <w:rPr>
                <w:sz w:val="24"/>
                <w:szCs w:val="24"/>
              </w:rPr>
              <w:t>якого</w:t>
            </w:r>
            <w:proofErr w:type="spellEnd"/>
            <w:r w:rsidRPr="00EC1497">
              <w:rPr>
                <w:sz w:val="24"/>
                <w:szCs w:val="24"/>
              </w:rPr>
              <w:t xml:space="preserve"> є </w:t>
            </w:r>
            <w:proofErr w:type="spellStart"/>
            <w:r w:rsidRPr="00EC1497">
              <w:rPr>
                <w:sz w:val="24"/>
                <w:szCs w:val="24"/>
              </w:rPr>
              <w:t>підопічна</w:t>
            </w:r>
            <w:proofErr w:type="spellEnd"/>
            <w:r w:rsidRPr="00EC1497">
              <w:rPr>
                <w:sz w:val="24"/>
                <w:szCs w:val="24"/>
              </w:rPr>
              <w:t xml:space="preserve"> </w:t>
            </w:r>
            <w:proofErr w:type="spellStart"/>
            <w:r w:rsidRPr="00EC1497">
              <w:rPr>
                <w:sz w:val="24"/>
                <w:szCs w:val="24"/>
              </w:rPr>
              <w:t>недієздатна</w:t>
            </w:r>
            <w:proofErr w:type="spellEnd"/>
            <w:r w:rsidRPr="00EC1497">
              <w:rPr>
                <w:sz w:val="24"/>
                <w:szCs w:val="24"/>
              </w:rPr>
              <w:t xml:space="preserve"> особа, в </w:t>
            </w:r>
            <w:proofErr w:type="spellStart"/>
            <w:r w:rsidRPr="00EC1497">
              <w:rPr>
                <w:sz w:val="24"/>
                <w:szCs w:val="24"/>
              </w:rPr>
              <w:t>управління</w:t>
            </w:r>
            <w:proofErr w:type="spellEnd"/>
            <w:r w:rsidRPr="00EC1497">
              <w:rPr>
                <w:sz w:val="24"/>
                <w:szCs w:val="24"/>
              </w:rPr>
              <w:t xml:space="preserve"> </w:t>
            </w:r>
            <w:proofErr w:type="spellStart"/>
            <w:r w:rsidRPr="00EC1497">
              <w:rPr>
                <w:sz w:val="24"/>
                <w:szCs w:val="24"/>
              </w:rPr>
              <w:t>іншій</w:t>
            </w:r>
            <w:proofErr w:type="spellEnd"/>
            <w:r w:rsidRPr="00EC1497">
              <w:rPr>
                <w:sz w:val="24"/>
                <w:szCs w:val="24"/>
              </w:rPr>
              <w:t xml:space="preserve"> </w:t>
            </w:r>
            <w:proofErr w:type="spellStart"/>
            <w:r w:rsidRPr="00EC1497">
              <w:rPr>
                <w:sz w:val="24"/>
                <w:szCs w:val="24"/>
              </w:rPr>
              <w:t>особі</w:t>
            </w:r>
            <w:proofErr w:type="spellEnd"/>
            <w:r w:rsidRPr="00EC1497">
              <w:rPr>
                <w:sz w:val="24"/>
                <w:szCs w:val="24"/>
              </w:rPr>
              <w:t xml:space="preserve"> за договором</w:t>
            </w:r>
          </w:p>
        </w:tc>
        <w:tc>
          <w:tcPr>
            <w:tcW w:w="2090" w:type="dxa"/>
            <w:vMerge/>
          </w:tcPr>
          <w:p w14:paraId="7E8EFB1D" w14:textId="77777777" w:rsidR="009F6DA6" w:rsidRPr="00EC1497" w:rsidRDefault="009F6DA6" w:rsidP="00597716">
            <w:pPr>
              <w:rPr>
                <w:highlight w:val="red"/>
              </w:rPr>
            </w:pPr>
          </w:p>
        </w:tc>
        <w:tc>
          <w:tcPr>
            <w:tcW w:w="3970" w:type="dxa"/>
            <w:vMerge/>
          </w:tcPr>
          <w:p w14:paraId="4E4470EC" w14:textId="77777777" w:rsidR="009F6DA6" w:rsidRPr="00EC1497" w:rsidRDefault="009F6DA6" w:rsidP="00597716">
            <w:pPr>
              <w:spacing w:line="216" w:lineRule="auto"/>
            </w:pPr>
          </w:p>
        </w:tc>
      </w:tr>
      <w:tr w:rsidR="009F6DA6" w:rsidRPr="00EC1497" w14:paraId="3F6C940F" w14:textId="77777777" w:rsidTr="00597716">
        <w:trPr>
          <w:gridAfter w:val="1"/>
          <w:wAfter w:w="46" w:type="dxa"/>
        </w:trPr>
        <w:tc>
          <w:tcPr>
            <w:tcW w:w="876" w:type="dxa"/>
          </w:tcPr>
          <w:p w14:paraId="2E20055E" w14:textId="77777777" w:rsidR="009F6DA6" w:rsidRPr="00EC1497" w:rsidRDefault="009F6DA6" w:rsidP="00597716">
            <w:pPr>
              <w:jc w:val="center"/>
              <w:rPr>
                <w:bCs/>
              </w:rPr>
            </w:pPr>
          </w:p>
        </w:tc>
        <w:tc>
          <w:tcPr>
            <w:tcW w:w="972" w:type="dxa"/>
          </w:tcPr>
          <w:p w14:paraId="1D7AC363" w14:textId="77777777" w:rsidR="009F6DA6" w:rsidRPr="00EC1497" w:rsidRDefault="009F6DA6" w:rsidP="00597716">
            <w:pPr>
              <w:jc w:val="center"/>
              <w:rPr>
                <w:bCs/>
              </w:rPr>
            </w:pPr>
          </w:p>
        </w:tc>
        <w:tc>
          <w:tcPr>
            <w:tcW w:w="8076" w:type="dxa"/>
          </w:tcPr>
          <w:p w14:paraId="09A67772" w14:textId="77777777" w:rsidR="009F6DA6" w:rsidRPr="00EC1497" w:rsidRDefault="009F6DA6" w:rsidP="00597716">
            <w:pPr>
              <w:spacing w:line="228" w:lineRule="auto"/>
            </w:pPr>
            <w:proofErr w:type="spellStart"/>
            <w:r w:rsidRPr="00EC1497">
              <w:rPr>
                <w:sz w:val="24"/>
                <w:szCs w:val="24"/>
              </w:rPr>
              <w:t>Видача</w:t>
            </w:r>
            <w:proofErr w:type="spellEnd"/>
            <w:r w:rsidRPr="00EC1497">
              <w:rPr>
                <w:sz w:val="24"/>
                <w:szCs w:val="24"/>
              </w:rPr>
              <w:t xml:space="preserve"> </w:t>
            </w:r>
            <w:proofErr w:type="spellStart"/>
            <w:r w:rsidRPr="00EC1497">
              <w:rPr>
                <w:sz w:val="24"/>
                <w:szCs w:val="24"/>
              </w:rPr>
              <w:t>піклувальнику</w:t>
            </w:r>
            <w:proofErr w:type="spellEnd"/>
            <w:r w:rsidRPr="00EC1497">
              <w:rPr>
                <w:sz w:val="24"/>
                <w:szCs w:val="24"/>
              </w:rPr>
              <w:t xml:space="preserve"> </w:t>
            </w:r>
            <w:proofErr w:type="spellStart"/>
            <w:r w:rsidRPr="00EC1497">
              <w:rPr>
                <w:sz w:val="24"/>
                <w:szCs w:val="24"/>
              </w:rPr>
              <w:t>дозволу</w:t>
            </w:r>
            <w:proofErr w:type="spellEnd"/>
            <w:r w:rsidRPr="00EC1497">
              <w:rPr>
                <w:sz w:val="24"/>
                <w:szCs w:val="24"/>
              </w:rPr>
              <w:t xml:space="preserve"> на </w:t>
            </w:r>
            <w:proofErr w:type="spellStart"/>
            <w:r w:rsidRPr="00EC1497">
              <w:rPr>
                <w:sz w:val="24"/>
                <w:szCs w:val="24"/>
              </w:rPr>
              <w:t>надання</w:t>
            </w:r>
            <w:proofErr w:type="spellEnd"/>
            <w:r w:rsidRPr="00EC1497">
              <w:rPr>
                <w:sz w:val="24"/>
                <w:szCs w:val="24"/>
              </w:rPr>
              <w:t xml:space="preserve"> </w:t>
            </w:r>
            <w:proofErr w:type="spellStart"/>
            <w:r w:rsidRPr="00EC1497">
              <w:rPr>
                <w:sz w:val="24"/>
                <w:szCs w:val="24"/>
              </w:rPr>
              <w:t>згоди</w:t>
            </w:r>
            <w:proofErr w:type="spellEnd"/>
            <w:r w:rsidRPr="00EC1497">
              <w:rPr>
                <w:sz w:val="24"/>
                <w:szCs w:val="24"/>
              </w:rPr>
              <w:t xml:space="preserve"> </w:t>
            </w:r>
            <w:proofErr w:type="spellStart"/>
            <w:r w:rsidRPr="00EC1497">
              <w:rPr>
                <w:sz w:val="24"/>
                <w:szCs w:val="24"/>
              </w:rPr>
              <w:t>особі</w:t>
            </w:r>
            <w:proofErr w:type="spellEnd"/>
            <w:r w:rsidRPr="00EC1497">
              <w:rPr>
                <w:sz w:val="24"/>
                <w:szCs w:val="24"/>
              </w:rPr>
              <w:t xml:space="preserve">, </w:t>
            </w:r>
            <w:proofErr w:type="spellStart"/>
            <w:r w:rsidRPr="00EC1497">
              <w:rPr>
                <w:sz w:val="24"/>
                <w:szCs w:val="24"/>
              </w:rPr>
              <w:t>дієздатність</w:t>
            </w:r>
            <w:proofErr w:type="spellEnd"/>
            <w:r w:rsidRPr="00EC1497">
              <w:rPr>
                <w:sz w:val="24"/>
                <w:szCs w:val="24"/>
              </w:rPr>
              <w:t xml:space="preserve"> </w:t>
            </w:r>
            <w:proofErr w:type="spellStart"/>
            <w:r w:rsidRPr="00EC1497">
              <w:rPr>
                <w:sz w:val="24"/>
                <w:szCs w:val="24"/>
              </w:rPr>
              <w:t>якої</w:t>
            </w:r>
            <w:proofErr w:type="spellEnd"/>
            <w:r w:rsidRPr="00EC1497">
              <w:rPr>
                <w:sz w:val="24"/>
                <w:szCs w:val="24"/>
              </w:rPr>
              <w:t xml:space="preserve"> </w:t>
            </w:r>
            <w:proofErr w:type="spellStart"/>
            <w:r w:rsidRPr="00EC1497">
              <w:rPr>
                <w:sz w:val="24"/>
                <w:szCs w:val="24"/>
              </w:rPr>
              <w:t>обмежена</w:t>
            </w:r>
            <w:proofErr w:type="spellEnd"/>
            <w:r w:rsidRPr="00EC1497">
              <w:rPr>
                <w:sz w:val="24"/>
                <w:szCs w:val="24"/>
              </w:rPr>
              <w:t xml:space="preserve">, на </w:t>
            </w:r>
            <w:proofErr w:type="spellStart"/>
            <w:r w:rsidRPr="00EC1497">
              <w:rPr>
                <w:sz w:val="24"/>
                <w:szCs w:val="24"/>
              </w:rPr>
              <w:t>вчинення</w:t>
            </w:r>
            <w:proofErr w:type="spellEnd"/>
            <w:r w:rsidRPr="00EC1497">
              <w:rPr>
                <w:sz w:val="24"/>
                <w:szCs w:val="24"/>
              </w:rPr>
              <w:t xml:space="preserve"> </w:t>
            </w:r>
            <w:proofErr w:type="spellStart"/>
            <w:r w:rsidRPr="00EC1497">
              <w:rPr>
                <w:sz w:val="24"/>
                <w:szCs w:val="24"/>
              </w:rPr>
              <w:t>правочинів</w:t>
            </w:r>
            <w:proofErr w:type="spellEnd"/>
            <w:r w:rsidRPr="00EC1497">
              <w:rPr>
                <w:sz w:val="24"/>
                <w:szCs w:val="24"/>
              </w:rPr>
              <w:t xml:space="preserve"> </w:t>
            </w:r>
            <w:proofErr w:type="spellStart"/>
            <w:r w:rsidRPr="00EC1497">
              <w:rPr>
                <w:sz w:val="24"/>
                <w:szCs w:val="24"/>
              </w:rPr>
              <w:t>щодо</w:t>
            </w:r>
            <w:proofErr w:type="spellEnd"/>
            <w:r w:rsidRPr="00EC1497">
              <w:rPr>
                <w:sz w:val="24"/>
                <w:szCs w:val="24"/>
              </w:rPr>
              <w:t>:</w:t>
            </w:r>
          </w:p>
        </w:tc>
        <w:tc>
          <w:tcPr>
            <w:tcW w:w="2090" w:type="dxa"/>
            <w:vMerge/>
          </w:tcPr>
          <w:p w14:paraId="52411905" w14:textId="77777777" w:rsidR="009F6DA6" w:rsidRPr="00EC1497" w:rsidRDefault="009F6DA6" w:rsidP="00597716">
            <w:pPr>
              <w:rPr>
                <w:highlight w:val="red"/>
              </w:rPr>
            </w:pPr>
          </w:p>
        </w:tc>
        <w:tc>
          <w:tcPr>
            <w:tcW w:w="3970" w:type="dxa"/>
            <w:vMerge/>
          </w:tcPr>
          <w:p w14:paraId="2669AF08" w14:textId="77777777" w:rsidR="009F6DA6" w:rsidRPr="00EC1497" w:rsidRDefault="009F6DA6" w:rsidP="00597716">
            <w:pPr>
              <w:spacing w:line="216" w:lineRule="auto"/>
            </w:pPr>
          </w:p>
        </w:tc>
      </w:tr>
      <w:tr w:rsidR="009F6DA6" w:rsidRPr="00EC1497" w14:paraId="50CFB9CD" w14:textId="77777777" w:rsidTr="00597716">
        <w:trPr>
          <w:gridAfter w:val="1"/>
          <w:wAfter w:w="46" w:type="dxa"/>
        </w:trPr>
        <w:tc>
          <w:tcPr>
            <w:tcW w:w="876" w:type="dxa"/>
          </w:tcPr>
          <w:p w14:paraId="4378C83C" w14:textId="77777777" w:rsidR="009F6DA6" w:rsidRPr="00EC1497" w:rsidRDefault="009F6DA6" w:rsidP="00597716">
            <w:pPr>
              <w:jc w:val="center"/>
              <w:rPr>
                <w:bCs/>
              </w:rPr>
            </w:pPr>
            <w:r w:rsidRPr="00EC1497">
              <w:rPr>
                <w:bCs/>
              </w:rPr>
              <w:t>20</w:t>
            </w:r>
          </w:p>
        </w:tc>
        <w:tc>
          <w:tcPr>
            <w:tcW w:w="972" w:type="dxa"/>
          </w:tcPr>
          <w:p w14:paraId="0BA675E6" w14:textId="77777777" w:rsidR="009F6DA6" w:rsidRPr="00EC1497" w:rsidRDefault="009F6DA6" w:rsidP="00597716">
            <w:pPr>
              <w:jc w:val="center"/>
              <w:rPr>
                <w:bCs/>
              </w:rPr>
            </w:pPr>
            <w:r w:rsidRPr="00EC1497">
              <w:rPr>
                <w:bCs/>
              </w:rPr>
              <w:t>02-14</w:t>
            </w:r>
          </w:p>
        </w:tc>
        <w:tc>
          <w:tcPr>
            <w:tcW w:w="8076" w:type="dxa"/>
          </w:tcPr>
          <w:p w14:paraId="0C05B2B4" w14:textId="77777777" w:rsidR="009F6DA6" w:rsidRPr="00EC1497" w:rsidRDefault="009F6DA6" w:rsidP="00597716">
            <w:pPr>
              <w:spacing w:line="228" w:lineRule="auto"/>
            </w:pPr>
            <w:r w:rsidRPr="00EC1497">
              <w:rPr>
                <w:sz w:val="24"/>
                <w:szCs w:val="24"/>
              </w:rPr>
              <w:t xml:space="preserve">1) </w:t>
            </w:r>
            <w:proofErr w:type="spellStart"/>
            <w:r w:rsidRPr="00EC1497">
              <w:rPr>
                <w:sz w:val="24"/>
                <w:szCs w:val="24"/>
              </w:rPr>
              <w:t>відмови</w:t>
            </w:r>
            <w:proofErr w:type="spellEnd"/>
            <w:r w:rsidRPr="00EC1497">
              <w:rPr>
                <w:sz w:val="24"/>
                <w:szCs w:val="24"/>
              </w:rPr>
              <w:t xml:space="preserve"> </w:t>
            </w:r>
            <w:proofErr w:type="spellStart"/>
            <w:r w:rsidRPr="00EC1497">
              <w:rPr>
                <w:sz w:val="24"/>
                <w:szCs w:val="24"/>
              </w:rPr>
              <w:t>від</w:t>
            </w:r>
            <w:proofErr w:type="spellEnd"/>
            <w:r w:rsidRPr="00EC1497">
              <w:rPr>
                <w:sz w:val="24"/>
                <w:szCs w:val="24"/>
              </w:rPr>
              <w:t xml:space="preserve"> </w:t>
            </w:r>
            <w:proofErr w:type="spellStart"/>
            <w:r w:rsidRPr="00EC1497">
              <w:rPr>
                <w:sz w:val="24"/>
                <w:szCs w:val="24"/>
              </w:rPr>
              <w:t>майнових</w:t>
            </w:r>
            <w:proofErr w:type="spellEnd"/>
            <w:r w:rsidRPr="00EC1497">
              <w:rPr>
                <w:sz w:val="24"/>
                <w:szCs w:val="24"/>
              </w:rPr>
              <w:t xml:space="preserve"> прав </w:t>
            </w:r>
            <w:proofErr w:type="spellStart"/>
            <w:r w:rsidRPr="00EC1497">
              <w:rPr>
                <w:sz w:val="24"/>
                <w:szCs w:val="24"/>
              </w:rPr>
              <w:t>підопічного</w:t>
            </w:r>
            <w:proofErr w:type="spellEnd"/>
            <w:r w:rsidRPr="00EC1497">
              <w:rPr>
                <w:sz w:val="24"/>
                <w:szCs w:val="24"/>
              </w:rPr>
              <w:t>;</w:t>
            </w:r>
          </w:p>
        </w:tc>
        <w:tc>
          <w:tcPr>
            <w:tcW w:w="2090" w:type="dxa"/>
            <w:vMerge/>
          </w:tcPr>
          <w:p w14:paraId="51A55511" w14:textId="77777777" w:rsidR="009F6DA6" w:rsidRPr="00EC1497" w:rsidRDefault="009F6DA6" w:rsidP="00597716">
            <w:pPr>
              <w:rPr>
                <w:highlight w:val="red"/>
              </w:rPr>
            </w:pPr>
          </w:p>
        </w:tc>
        <w:tc>
          <w:tcPr>
            <w:tcW w:w="3970" w:type="dxa"/>
            <w:vMerge/>
          </w:tcPr>
          <w:p w14:paraId="4EBD576C" w14:textId="77777777" w:rsidR="009F6DA6" w:rsidRPr="00EC1497" w:rsidRDefault="009F6DA6" w:rsidP="00597716">
            <w:pPr>
              <w:spacing w:line="216" w:lineRule="auto"/>
            </w:pPr>
          </w:p>
        </w:tc>
      </w:tr>
      <w:tr w:rsidR="009F6DA6" w:rsidRPr="00EC1497" w14:paraId="14CD0AD8" w14:textId="77777777" w:rsidTr="00597716">
        <w:trPr>
          <w:gridAfter w:val="1"/>
          <w:wAfter w:w="46" w:type="dxa"/>
        </w:trPr>
        <w:tc>
          <w:tcPr>
            <w:tcW w:w="876" w:type="dxa"/>
          </w:tcPr>
          <w:p w14:paraId="4C17D912" w14:textId="77777777" w:rsidR="009F6DA6" w:rsidRPr="00EC1497" w:rsidRDefault="009F6DA6" w:rsidP="00597716">
            <w:pPr>
              <w:jc w:val="center"/>
              <w:rPr>
                <w:bCs/>
              </w:rPr>
            </w:pPr>
            <w:r w:rsidRPr="00EC1497">
              <w:rPr>
                <w:bCs/>
              </w:rPr>
              <w:t>21</w:t>
            </w:r>
          </w:p>
        </w:tc>
        <w:tc>
          <w:tcPr>
            <w:tcW w:w="972" w:type="dxa"/>
          </w:tcPr>
          <w:p w14:paraId="49EF5B15" w14:textId="77777777" w:rsidR="009F6DA6" w:rsidRPr="00EC1497" w:rsidRDefault="009F6DA6" w:rsidP="00597716">
            <w:pPr>
              <w:jc w:val="center"/>
              <w:rPr>
                <w:bCs/>
              </w:rPr>
            </w:pPr>
            <w:r w:rsidRPr="00EC1497">
              <w:rPr>
                <w:bCs/>
              </w:rPr>
              <w:t>02-15</w:t>
            </w:r>
          </w:p>
        </w:tc>
        <w:tc>
          <w:tcPr>
            <w:tcW w:w="8076" w:type="dxa"/>
          </w:tcPr>
          <w:p w14:paraId="7E8622C5" w14:textId="77777777" w:rsidR="009F6DA6" w:rsidRPr="00EC1497" w:rsidRDefault="009F6DA6" w:rsidP="00597716">
            <w:pPr>
              <w:spacing w:line="228" w:lineRule="auto"/>
            </w:pPr>
            <w:r w:rsidRPr="00EC1497">
              <w:rPr>
                <w:sz w:val="24"/>
                <w:szCs w:val="24"/>
              </w:rPr>
              <w:t xml:space="preserve">2) </w:t>
            </w:r>
            <w:proofErr w:type="spellStart"/>
            <w:r w:rsidRPr="00EC1497">
              <w:rPr>
                <w:sz w:val="24"/>
                <w:szCs w:val="24"/>
              </w:rPr>
              <w:t>видання</w:t>
            </w:r>
            <w:proofErr w:type="spellEnd"/>
            <w:r w:rsidRPr="00EC1497">
              <w:rPr>
                <w:sz w:val="24"/>
                <w:szCs w:val="24"/>
              </w:rPr>
              <w:t xml:space="preserve"> </w:t>
            </w:r>
            <w:proofErr w:type="spellStart"/>
            <w:r w:rsidRPr="00EC1497">
              <w:rPr>
                <w:sz w:val="24"/>
                <w:szCs w:val="24"/>
              </w:rPr>
              <w:t>письмових</w:t>
            </w:r>
            <w:proofErr w:type="spellEnd"/>
            <w:r w:rsidRPr="00EC1497">
              <w:rPr>
                <w:sz w:val="24"/>
                <w:szCs w:val="24"/>
              </w:rPr>
              <w:t xml:space="preserve"> </w:t>
            </w:r>
            <w:proofErr w:type="spellStart"/>
            <w:r w:rsidRPr="00EC1497">
              <w:rPr>
                <w:sz w:val="24"/>
                <w:szCs w:val="24"/>
              </w:rPr>
              <w:t>зобов’язань</w:t>
            </w:r>
            <w:proofErr w:type="spellEnd"/>
            <w:r w:rsidRPr="00EC1497">
              <w:rPr>
                <w:sz w:val="24"/>
                <w:szCs w:val="24"/>
              </w:rPr>
              <w:t xml:space="preserve"> </w:t>
            </w:r>
            <w:proofErr w:type="spellStart"/>
            <w:r w:rsidRPr="00EC1497">
              <w:rPr>
                <w:sz w:val="24"/>
                <w:szCs w:val="24"/>
              </w:rPr>
              <w:t>від</w:t>
            </w:r>
            <w:proofErr w:type="spellEnd"/>
            <w:r w:rsidRPr="00EC1497">
              <w:rPr>
                <w:sz w:val="24"/>
                <w:szCs w:val="24"/>
              </w:rPr>
              <w:t xml:space="preserve"> </w:t>
            </w:r>
            <w:proofErr w:type="spellStart"/>
            <w:r w:rsidRPr="00EC1497">
              <w:rPr>
                <w:sz w:val="24"/>
                <w:szCs w:val="24"/>
              </w:rPr>
              <w:t>імені</w:t>
            </w:r>
            <w:proofErr w:type="spellEnd"/>
            <w:r w:rsidRPr="00EC1497">
              <w:rPr>
                <w:sz w:val="24"/>
                <w:szCs w:val="24"/>
              </w:rPr>
              <w:t xml:space="preserve"> </w:t>
            </w:r>
            <w:proofErr w:type="spellStart"/>
            <w:r w:rsidRPr="00EC1497">
              <w:rPr>
                <w:sz w:val="24"/>
                <w:szCs w:val="24"/>
              </w:rPr>
              <w:t>підопічного</w:t>
            </w:r>
            <w:proofErr w:type="spellEnd"/>
            <w:r w:rsidRPr="00EC1497">
              <w:rPr>
                <w:sz w:val="24"/>
                <w:szCs w:val="24"/>
              </w:rPr>
              <w:t>;</w:t>
            </w:r>
          </w:p>
        </w:tc>
        <w:tc>
          <w:tcPr>
            <w:tcW w:w="2090" w:type="dxa"/>
            <w:vMerge/>
          </w:tcPr>
          <w:p w14:paraId="7AF0E037" w14:textId="77777777" w:rsidR="009F6DA6" w:rsidRPr="00EC1497" w:rsidRDefault="009F6DA6" w:rsidP="00597716">
            <w:pPr>
              <w:rPr>
                <w:highlight w:val="red"/>
              </w:rPr>
            </w:pPr>
          </w:p>
        </w:tc>
        <w:tc>
          <w:tcPr>
            <w:tcW w:w="3970" w:type="dxa"/>
            <w:vMerge/>
          </w:tcPr>
          <w:p w14:paraId="05D6998B" w14:textId="77777777" w:rsidR="009F6DA6" w:rsidRPr="00EC1497" w:rsidRDefault="009F6DA6" w:rsidP="00597716">
            <w:pPr>
              <w:spacing w:line="216" w:lineRule="auto"/>
            </w:pPr>
          </w:p>
        </w:tc>
      </w:tr>
      <w:tr w:rsidR="009F6DA6" w:rsidRPr="00EC1497" w14:paraId="7B27670D" w14:textId="77777777" w:rsidTr="00597716">
        <w:trPr>
          <w:gridAfter w:val="1"/>
          <w:wAfter w:w="46" w:type="dxa"/>
        </w:trPr>
        <w:tc>
          <w:tcPr>
            <w:tcW w:w="876" w:type="dxa"/>
          </w:tcPr>
          <w:p w14:paraId="1925AD6E" w14:textId="77777777" w:rsidR="009F6DA6" w:rsidRPr="00EC1497" w:rsidRDefault="009F6DA6" w:rsidP="00597716">
            <w:pPr>
              <w:jc w:val="center"/>
              <w:rPr>
                <w:bCs/>
              </w:rPr>
            </w:pPr>
            <w:r w:rsidRPr="00EC1497">
              <w:rPr>
                <w:bCs/>
              </w:rPr>
              <w:t>22</w:t>
            </w:r>
          </w:p>
        </w:tc>
        <w:tc>
          <w:tcPr>
            <w:tcW w:w="972" w:type="dxa"/>
          </w:tcPr>
          <w:p w14:paraId="557B07D6" w14:textId="77777777" w:rsidR="009F6DA6" w:rsidRPr="00EC1497" w:rsidRDefault="009F6DA6" w:rsidP="00597716">
            <w:pPr>
              <w:jc w:val="center"/>
              <w:rPr>
                <w:bCs/>
              </w:rPr>
            </w:pPr>
            <w:r w:rsidRPr="00EC1497">
              <w:rPr>
                <w:bCs/>
              </w:rPr>
              <w:t>02-16</w:t>
            </w:r>
          </w:p>
        </w:tc>
        <w:tc>
          <w:tcPr>
            <w:tcW w:w="8076" w:type="dxa"/>
          </w:tcPr>
          <w:p w14:paraId="6BE88364" w14:textId="77777777" w:rsidR="009F6DA6" w:rsidRPr="00EC1497" w:rsidRDefault="009F6DA6" w:rsidP="00597716">
            <w:pPr>
              <w:spacing w:line="228" w:lineRule="auto"/>
            </w:pPr>
            <w:r w:rsidRPr="00EC1497">
              <w:rPr>
                <w:sz w:val="24"/>
                <w:szCs w:val="24"/>
              </w:rPr>
              <w:t xml:space="preserve">3) </w:t>
            </w:r>
            <w:proofErr w:type="spellStart"/>
            <w:r w:rsidRPr="00EC1497">
              <w:rPr>
                <w:sz w:val="24"/>
                <w:szCs w:val="24"/>
              </w:rPr>
              <w:t>укладення</w:t>
            </w:r>
            <w:proofErr w:type="spellEnd"/>
            <w:r w:rsidRPr="00EC1497">
              <w:rPr>
                <w:sz w:val="24"/>
                <w:szCs w:val="24"/>
              </w:rPr>
              <w:t xml:space="preserve"> </w:t>
            </w:r>
            <w:proofErr w:type="spellStart"/>
            <w:r w:rsidRPr="00EC1497">
              <w:rPr>
                <w:sz w:val="24"/>
                <w:szCs w:val="24"/>
              </w:rPr>
              <w:t>договорів</w:t>
            </w:r>
            <w:proofErr w:type="spellEnd"/>
            <w:r w:rsidRPr="00EC1497">
              <w:rPr>
                <w:sz w:val="24"/>
                <w:szCs w:val="24"/>
              </w:rPr>
              <w:t xml:space="preserve">, </w:t>
            </w:r>
            <w:proofErr w:type="spellStart"/>
            <w:r w:rsidRPr="00EC1497">
              <w:rPr>
                <w:sz w:val="24"/>
                <w:szCs w:val="24"/>
              </w:rPr>
              <w:t>які</w:t>
            </w:r>
            <w:proofErr w:type="spellEnd"/>
            <w:r w:rsidRPr="00EC1497">
              <w:rPr>
                <w:sz w:val="24"/>
                <w:szCs w:val="24"/>
              </w:rPr>
              <w:t xml:space="preserve"> </w:t>
            </w:r>
            <w:proofErr w:type="spellStart"/>
            <w:r w:rsidRPr="00EC1497">
              <w:rPr>
                <w:sz w:val="24"/>
                <w:szCs w:val="24"/>
              </w:rPr>
              <w:t>підлягають</w:t>
            </w:r>
            <w:proofErr w:type="spellEnd"/>
            <w:r w:rsidRPr="00EC1497">
              <w:rPr>
                <w:sz w:val="24"/>
                <w:szCs w:val="24"/>
              </w:rPr>
              <w:t xml:space="preserve"> </w:t>
            </w:r>
            <w:proofErr w:type="spellStart"/>
            <w:r w:rsidRPr="00EC1497">
              <w:rPr>
                <w:sz w:val="24"/>
                <w:szCs w:val="24"/>
              </w:rPr>
              <w:t>нотаріальному</w:t>
            </w:r>
            <w:proofErr w:type="spellEnd"/>
            <w:r w:rsidRPr="00EC1497">
              <w:rPr>
                <w:sz w:val="24"/>
                <w:szCs w:val="24"/>
              </w:rPr>
              <w:t xml:space="preserve"> </w:t>
            </w:r>
            <w:proofErr w:type="spellStart"/>
            <w:r w:rsidRPr="00EC1497">
              <w:rPr>
                <w:sz w:val="24"/>
                <w:szCs w:val="24"/>
              </w:rPr>
              <w:t>посвідченню</w:t>
            </w:r>
            <w:proofErr w:type="spellEnd"/>
            <w:r w:rsidRPr="00EC1497">
              <w:rPr>
                <w:sz w:val="24"/>
                <w:szCs w:val="24"/>
              </w:rPr>
              <w:t xml:space="preserve"> та (</w:t>
            </w:r>
            <w:proofErr w:type="spellStart"/>
            <w:r w:rsidRPr="00EC1497">
              <w:rPr>
                <w:sz w:val="24"/>
                <w:szCs w:val="24"/>
              </w:rPr>
              <w:t>або</w:t>
            </w:r>
            <w:proofErr w:type="spellEnd"/>
            <w:r w:rsidRPr="00EC1497">
              <w:rPr>
                <w:sz w:val="24"/>
                <w:szCs w:val="24"/>
              </w:rPr>
              <w:t xml:space="preserve">) </w:t>
            </w:r>
            <w:proofErr w:type="spellStart"/>
            <w:r w:rsidRPr="00EC1497">
              <w:rPr>
                <w:sz w:val="24"/>
                <w:szCs w:val="24"/>
              </w:rPr>
              <w:t>державній</w:t>
            </w:r>
            <w:proofErr w:type="spellEnd"/>
            <w:r w:rsidRPr="00EC1497">
              <w:rPr>
                <w:sz w:val="24"/>
                <w:szCs w:val="24"/>
              </w:rPr>
              <w:t xml:space="preserve"> </w:t>
            </w:r>
            <w:proofErr w:type="spellStart"/>
            <w:r w:rsidRPr="00EC1497">
              <w:rPr>
                <w:sz w:val="24"/>
                <w:szCs w:val="24"/>
              </w:rPr>
              <w:t>реєстрації</w:t>
            </w:r>
            <w:proofErr w:type="spellEnd"/>
            <w:r w:rsidRPr="00EC1497">
              <w:rPr>
                <w:sz w:val="24"/>
                <w:szCs w:val="24"/>
              </w:rPr>
              <w:t xml:space="preserve">, в тому </w:t>
            </w:r>
            <w:proofErr w:type="spellStart"/>
            <w:r w:rsidRPr="00EC1497">
              <w:rPr>
                <w:sz w:val="24"/>
                <w:szCs w:val="24"/>
              </w:rPr>
              <w:t>числі</w:t>
            </w:r>
            <w:proofErr w:type="spellEnd"/>
            <w:r w:rsidRPr="00EC1497">
              <w:rPr>
                <w:sz w:val="24"/>
                <w:szCs w:val="24"/>
              </w:rPr>
              <w:t xml:space="preserve"> </w:t>
            </w:r>
            <w:proofErr w:type="spellStart"/>
            <w:r w:rsidRPr="00EC1497">
              <w:rPr>
                <w:sz w:val="24"/>
                <w:szCs w:val="24"/>
              </w:rPr>
              <w:t>щодо</w:t>
            </w:r>
            <w:proofErr w:type="spellEnd"/>
            <w:r w:rsidRPr="00EC1497">
              <w:rPr>
                <w:sz w:val="24"/>
                <w:szCs w:val="24"/>
              </w:rPr>
              <w:t xml:space="preserve"> </w:t>
            </w:r>
            <w:proofErr w:type="spellStart"/>
            <w:r w:rsidRPr="00EC1497">
              <w:rPr>
                <w:sz w:val="24"/>
                <w:szCs w:val="24"/>
              </w:rPr>
              <w:t>поділу</w:t>
            </w:r>
            <w:proofErr w:type="spellEnd"/>
            <w:r w:rsidRPr="00EC1497">
              <w:rPr>
                <w:sz w:val="24"/>
                <w:szCs w:val="24"/>
              </w:rPr>
              <w:t xml:space="preserve"> </w:t>
            </w:r>
            <w:proofErr w:type="spellStart"/>
            <w:r w:rsidRPr="00EC1497">
              <w:rPr>
                <w:sz w:val="24"/>
                <w:szCs w:val="24"/>
              </w:rPr>
              <w:t>або</w:t>
            </w:r>
            <w:proofErr w:type="spellEnd"/>
            <w:r w:rsidRPr="00EC1497">
              <w:rPr>
                <w:sz w:val="24"/>
                <w:szCs w:val="24"/>
              </w:rPr>
              <w:t xml:space="preserve"> </w:t>
            </w:r>
            <w:proofErr w:type="spellStart"/>
            <w:r w:rsidRPr="00EC1497">
              <w:rPr>
                <w:sz w:val="24"/>
                <w:szCs w:val="24"/>
              </w:rPr>
              <w:t>обміну</w:t>
            </w:r>
            <w:proofErr w:type="spellEnd"/>
            <w:r w:rsidRPr="00EC1497">
              <w:rPr>
                <w:sz w:val="24"/>
                <w:szCs w:val="24"/>
              </w:rPr>
              <w:t xml:space="preserve"> </w:t>
            </w:r>
            <w:proofErr w:type="spellStart"/>
            <w:r w:rsidRPr="00EC1497">
              <w:rPr>
                <w:sz w:val="24"/>
                <w:szCs w:val="24"/>
              </w:rPr>
              <w:t>житлового</w:t>
            </w:r>
            <w:proofErr w:type="spellEnd"/>
            <w:r w:rsidRPr="00EC1497">
              <w:rPr>
                <w:sz w:val="24"/>
                <w:szCs w:val="24"/>
              </w:rPr>
              <w:t xml:space="preserve"> </w:t>
            </w:r>
            <w:proofErr w:type="spellStart"/>
            <w:r w:rsidRPr="00EC1497">
              <w:rPr>
                <w:sz w:val="24"/>
                <w:szCs w:val="24"/>
              </w:rPr>
              <w:t>будинку</w:t>
            </w:r>
            <w:proofErr w:type="spellEnd"/>
            <w:r w:rsidRPr="00EC1497">
              <w:rPr>
                <w:sz w:val="24"/>
                <w:szCs w:val="24"/>
              </w:rPr>
              <w:t xml:space="preserve">, </w:t>
            </w:r>
            <w:proofErr w:type="spellStart"/>
            <w:r w:rsidRPr="00EC1497">
              <w:rPr>
                <w:sz w:val="24"/>
                <w:szCs w:val="24"/>
              </w:rPr>
              <w:t>квартири</w:t>
            </w:r>
            <w:proofErr w:type="spellEnd"/>
            <w:r w:rsidRPr="00EC1497">
              <w:rPr>
                <w:sz w:val="24"/>
                <w:szCs w:val="24"/>
              </w:rPr>
              <w:t>;</w:t>
            </w:r>
          </w:p>
        </w:tc>
        <w:tc>
          <w:tcPr>
            <w:tcW w:w="2090" w:type="dxa"/>
            <w:vMerge/>
          </w:tcPr>
          <w:p w14:paraId="52058DAF" w14:textId="77777777" w:rsidR="009F6DA6" w:rsidRPr="00EC1497" w:rsidRDefault="009F6DA6" w:rsidP="00597716">
            <w:pPr>
              <w:rPr>
                <w:highlight w:val="red"/>
              </w:rPr>
            </w:pPr>
          </w:p>
        </w:tc>
        <w:tc>
          <w:tcPr>
            <w:tcW w:w="3970" w:type="dxa"/>
            <w:vMerge/>
          </w:tcPr>
          <w:p w14:paraId="3A19643E" w14:textId="77777777" w:rsidR="009F6DA6" w:rsidRPr="00EC1497" w:rsidRDefault="009F6DA6" w:rsidP="00597716">
            <w:pPr>
              <w:spacing w:line="216" w:lineRule="auto"/>
            </w:pPr>
          </w:p>
        </w:tc>
      </w:tr>
      <w:tr w:rsidR="009F6DA6" w:rsidRPr="00EC1497" w14:paraId="5FB1CD04" w14:textId="77777777" w:rsidTr="00597716">
        <w:trPr>
          <w:gridAfter w:val="1"/>
          <w:wAfter w:w="46" w:type="dxa"/>
        </w:trPr>
        <w:tc>
          <w:tcPr>
            <w:tcW w:w="876" w:type="dxa"/>
          </w:tcPr>
          <w:p w14:paraId="31A95755" w14:textId="77777777" w:rsidR="009F6DA6" w:rsidRPr="00EC1497" w:rsidRDefault="009F6DA6" w:rsidP="00597716">
            <w:pPr>
              <w:jc w:val="center"/>
              <w:rPr>
                <w:bCs/>
              </w:rPr>
            </w:pPr>
            <w:r w:rsidRPr="00EC1497">
              <w:rPr>
                <w:bCs/>
              </w:rPr>
              <w:t>23</w:t>
            </w:r>
          </w:p>
        </w:tc>
        <w:tc>
          <w:tcPr>
            <w:tcW w:w="972" w:type="dxa"/>
          </w:tcPr>
          <w:p w14:paraId="48882A3A" w14:textId="77777777" w:rsidR="009F6DA6" w:rsidRPr="00EC1497" w:rsidRDefault="009F6DA6" w:rsidP="00597716">
            <w:pPr>
              <w:jc w:val="center"/>
              <w:rPr>
                <w:bCs/>
              </w:rPr>
            </w:pPr>
            <w:r w:rsidRPr="00EC1497">
              <w:rPr>
                <w:bCs/>
              </w:rPr>
              <w:t>02-17</w:t>
            </w:r>
          </w:p>
        </w:tc>
        <w:tc>
          <w:tcPr>
            <w:tcW w:w="8076" w:type="dxa"/>
          </w:tcPr>
          <w:p w14:paraId="2AC8BE73" w14:textId="77777777" w:rsidR="009F6DA6" w:rsidRPr="00EC1497" w:rsidRDefault="009F6DA6" w:rsidP="00597716">
            <w:pPr>
              <w:spacing w:line="228" w:lineRule="auto"/>
            </w:pPr>
            <w:r w:rsidRPr="00EC1497">
              <w:rPr>
                <w:sz w:val="24"/>
                <w:szCs w:val="24"/>
              </w:rPr>
              <w:t xml:space="preserve">4) </w:t>
            </w:r>
            <w:proofErr w:type="spellStart"/>
            <w:r w:rsidRPr="00EC1497">
              <w:rPr>
                <w:sz w:val="24"/>
                <w:szCs w:val="24"/>
              </w:rPr>
              <w:t>укладення</w:t>
            </w:r>
            <w:proofErr w:type="spellEnd"/>
            <w:r w:rsidRPr="00EC1497">
              <w:rPr>
                <w:sz w:val="24"/>
                <w:szCs w:val="24"/>
              </w:rPr>
              <w:t xml:space="preserve"> </w:t>
            </w:r>
            <w:proofErr w:type="spellStart"/>
            <w:r w:rsidRPr="00EC1497">
              <w:rPr>
                <w:sz w:val="24"/>
                <w:szCs w:val="24"/>
              </w:rPr>
              <w:t>договорів</w:t>
            </w:r>
            <w:proofErr w:type="spellEnd"/>
            <w:r w:rsidRPr="00EC1497">
              <w:rPr>
                <w:sz w:val="24"/>
                <w:szCs w:val="24"/>
              </w:rPr>
              <w:t xml:space="preserve"> </w:t>
            </w:r>
            <w:proofErr w:type="spellStart"/>
            <w:r w:rsidRPr="00EC1497">
              <w:rPr>
                <w:sz w:val="24"/>
                <w:szCs w:val="24"/>
              </w:rPr>
              <w:t>щодо</w:t>
            </w:r>
            <w:proofErr w:type="spellEnd"/>
            <w:r w:rsidRPr="00EC1497">
              <w:rPr>
                <w:sz w:val="24"/>
                <w:szCs w:val="24"/>
              </w:rPr>
              <w:t xml:space="preserve"> </w:t>
            </w:r>
            <w:proofErr w:type="spellStart"/>
            <w:r w:rsidRPr="00EC1497">
              <w:rPr>
                <w:sz w:val="24"/>
                <w:szCs w:val="24"/>
              </w:rPr>
              <w:t>іншого</w:t>
            </w:r>
            <w:proofErr w:type="spellEnd"/>
            <w:r w:rsidRPr="00EC1497">
              <w:rPr>
                <w:sz w:val="24"/>
                <w:szCs w:val="24"/>
              </w:rPr>
              <w:t xml:space="preserve"> </w:t>
            </w:r>
            <w:proofErr w:type="spellStart"/>
            <w:r w:rsidRPr="00EC1497">
              <w:rPr>
                <w:sz w:val="24"/>
                <w:szCs w:val="24"/>
              </w:rPr>
              <w:t>цінного</w:t>
            </w:r>
            <w:proofErr w:type="spellEnd"/>
            <w:r w:rsidRPr="00EC1497">
              <w:rPr>
                <w:sz w:val="24"/>
                <w:szCs w:val="24"/>
              </w:rPr>
              <w:t xml:space="preserve"> майна</w:t>
            </w:r>
          </w:p>
        </w:tc>
        <w:tc>
          <w:tcPr>
            <w:tcW w:w="2090" w:type="dxa"/>
            <w:vMerge/>
          </w:tcPr>
          <w:p w14:paraId="723F1146" w14:textId="77777777" w:rsidR="009F6DA6" w:rsidRPr="00EC1497" w:rsidRDefault="009F6DA6" w:rsidP="00597716">
            <w:pPr>
              <w:rPr>
                <w:highlight w:val="red"/>
              </w:rPr>
            </w:pPr>
          </w:p>
        </w:tc>
        <w:tc>
          <w:tcPr>
            <w:tcW w:w="3970" w:type="dxa"/>
            <w:vMerge/>
          </w:tcPr>
          <w:p w14:paraId="78869FEA" w14:textId="77777777" w:rsidR="009F6DA6" w:rsidRPr="00EC1497" w:rsidRDefault="009F6DA6" w:rsidP="00597716">
            <w:pPr>
              <w:spacing w:line="216" w:lineRule="auto"/>
            </w:pPr>
          </w:p>
        </w:tc>
      </w:tr>
      <w:tr w:rsidR="009F6DA6" w:rsidRPr="00EC1497" w14:paraId="6948D598" w14:textId="77777777" w:rsidTr="00597716">
        <w:trPr>
          <w:gridAfter w:val="1"/>
          <w:wAfter w:w="46" w:type="dxa"/>
        </w:trPr>
        <w:tc>
          <w:tcPr>
            <w:tcW w:w="876" w:type="dxa"/>
          </w:tcPr>
          <w:p w14:paraId="4312F9C8" w14:textId="77777777" w:rsidR="009F6DA6" w:rsidRPr="00EC1497" w:rsidRDefault="009F6DA6" w:rsidP="00597716">
            <w:pPr>
              <w:jc w:val="center"/>
              <w:rPr>
                <w:bCs/>
              </w:rPr>
            </w:pPr>
            <w:r w:rsidRPr="00EC1497">
              <w:rPr>
                <w:bCs/>
              </w:rPr>
              <w:t>24</w:t>
            </w:r>
          </w:p>
        </w:tc>
        <w:tc>
          <w:tcPr>
            <w:tcW w:w="972" w:type="dxa"/>
          </w:tcPr>
          <w:p w14:paraId="4A0533A4" w14:textId="77777777" w:rsidR="009F6DA6" w:rsidRPr="00EC1497" w:rsidRDefault="009F6DA6" w:rsidP="00597716">
            <w:pPr>
              <w:jc w:val="center"/>
              <w:rPr>
                <w:bCs/>
              </w:rPr>
            </w:pPr>
            <w:r w:rsidRPr="00EC1497">
              <w:rPr>
                <w:bCs/>
              </w:rPr>
              <w:t>02-18</w:t>
            </w:r>
          </w:p>
        </w:tc>
        <w:tc>
          <w:tcPr>
            <w:tcW w:w="8076" w:type="dxa"/>
          </w:tcPr>
          <w:p w14:paraId="449AE714"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державної</w:t>
            </w:r>
            <w:proofErr w:type="spellEnd"/>
            <w:r w:rsidRPr="00EC1497">
              <w:rPr>
                <w:sz w:val="24"/>
                <w:szCs w:val="24"/>
              </w:rPr>
              <w:t xml:space="preserve"> </w:t>
            </w:r>
            <w:proofErr w:type="spellStart"/>
            <w:r w:rsidRPr="00EC1497">
              <w:rPr>
                <w:sz w:val="24"/>
                <w:szCs w:val="24"/>
              </w:rPr>
              <w:t>соціальної</w:t>
            </w:r>
            <w:proofErr w:type="spellEnd"/>
            <w:r w:rsidRPr="00EC1497">
              <w:rPr>
                <w:sz w:val="24"/>
                <w:szCs w:val="24"/>
              </w:rPr>
              <w:t xml:space="preserve"> </w:t>
            </w:r>
            <w:proofErr w:type="spellStart"/>
            <w:r w:rsidRPr="00EC1497">
              <w:rPr>
                <w:sz w:val="24"/>
                <w:szCs w:val="24"/>
              </w:rPr>
              <w:t>допомоги</w:t>
            </w:r>
            <w:proofErr w:type="spellEnd"/>
            <w:r w:rsidRPr="00EC1497">
              <w:rPr>
                <w:sz w:val="24"/>
                <w:szCs w:val="24"/>
              </w:rPr>
              <w:t xml:space="preserve"> </w:t>
            </w:r>
            <w:proofErr w:type="spellStart"/>
            <w:r w:rsidRPr="00EC1497">
              <w:rPr>
                <w:sz w:val="24"/>
                <w:szCs w:val="24"/>
              </w:rPr>
              <w:t>малозабезпеченим</w:t>
            </w:r>
            <w:proofErr w:type="spellEnd"/>
            <w:r w:rsidRPr="00EC1497">
              <w:rPr>
                <w:sz w:val="24"/>
                <w:szCs w:val="24"/>
              </w:rPr>
              <w:t xml:space="preserve"> </w:t>
            </w:r>
            <w:proofErr w:type="spellStart"/>
            <w:r w:rsidRPr="00EC1497">
              <w:rPr>
                <w:sz w:val="24"/>
                <w:szCs w:val="24"/>
              </w:rPr>
              <w:t>сім’ям</w:t>
            </w:r>
            <w:proofErr w:type="spellEnd"/>
          </w:p>
        </w:tc>
        <w:tc>
          <w:tcPr>
            <w:tcW w:w="2090" w:type="dxa"/>
            <w:vMerge/>
          </w:tcPr>
          <w:p w14:paraId="059FD591" w14:textId="77777777" w:rsidR="009F6DA6" w:rsidRPr="00EC1497" w:rsidRDefault="009F6DA6" w:rsidP="00597716">
            <w:pPr>
              <w:rPr>
                <w:highlight w:val="red"/>
              </w:rPr>
            </w:pPr>
          </w:p>
        </w:tc>
        <w:tc>
          <w:tcPr>
            <w:tcW w:w="3970" w:type="dxa"/>
          </w:tcPr>
          <w:p w14:paraId="5FD0D359" w14:textId="77777777" w:rsidR="009F6DA6" w:rsidRPr="00EC1497" w:rsidRDefault="00597716" w:rsidP="00597716">
            <w:pPr>
              <w:spacing w:line="216" w:lineRule="auto"/>
            </w:pPr>
            <w:hyperlink r:id="rId23" w:anchor="n3"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державну</w:t>
            </w:r>
            <w:proofErr w:type="spellEnd"/>
            <w:r w:rsidR="009F6DA6" w:rsidRPr="00EC1497">
              <w:t xml:space="preserve"> </w:t>
            </w:r>
            <w:proofErr w:type="spellStart"/>
            <w:r w:rsidR="009F6DA6" w:rsidRPr="00EC1497">
              <w:t>соціальну</w:t>
            </w:r>
            <w:proofErr w:type="spellEnd"/>
            <w:r w:rsidR="009F6DA6" w:rsidRPr="00EC1497">
              <w:t xml:space="preserve"> </w:t>
            </w:r>
            <w:proofErr w:type="spellStart"/>
            <w:r w:rsidR="009F6DA6" w:rsidRPr="00EC1497">
              <w:t>допомогу</w:t>
            </w:r>
            <w:proofErr w:type="spellEnd"/>
            <w:r w:rsidR="009F6DA6" w:rsidRPr="00EC1497">
              <w:t xml:space="preserve"> </w:t>
            </w:r>
            <w:proofErr w:type="spellStart"/>
            <w:r w:rsidR="009F6DA6" w:rsidRPr="00EC1497">
              <w:t>малозабезпеченим</w:t>
            </w:r>
            <w:proofErr w:type="spellEnd"/>
            <w:r w:rsidR="009F6DA6" w:rsidRPr="00EC1497">
              <w:t xml:space="preserve"> </w:t>
            </w:r>
            <w:proofErr w:type="spellStart"/>
            <w:r w:rsidR="009F6DA6" w:rsidRPr="00EC1497">
              <w:t>сім’ям</w:t>
            </w:r>
            <w:proofErr w:type="spellEnd"/>
            <w:r w:rsidR="009F6DA6" w:rsidRPr="00EC1497">
              <w:t>”</w:t>
            </w:r>
          </w:p>
        </w:tc>
      </w:tr>
      <w:tr w:rsidR="009F6DA6" w:rsidRPr="00EC1497" w14:paraId="63F1C81D" w14:textId="77777777" w:rsidTr="00597716">
        <w:trPr>
          <w:gridAfter w:val="1"/>
          <w:wAfter w:w="46" w:type="dxa"/>
        </w:trPr>
        <w:tc>
          <w:tcPr>
            <w:tcW w:w="876" w:type="dxa"/>
          </w:tcPr>
          <w:p w14:paraId="2A372760" w14:textId="77777777" w:rsidR="009F6DA6" w:rsidRPr="00EC1497" w:rsidRDefault="009F6DA6" w:rsidP="00597716">
            <w:pPr>
              <w:jc w:val="center"/>
              <w:rPr>
                <w:bCs/>
              </w:rPr>
            </w:pPr>
          </w:p>
        </w:tc>
        <w:tc>
          <w:tcPr>
            <w:tcW w:w="972" w:type="dxa"/>
          </w:tcPr>
          <w:p w14:paraId="20EE4AB8" w14:textId="77777777" w:rsidR="009F6DA6" w:rsidRPr="00EC1497" w:rsidRDefault="009F6DA6" w:rsidP="00597716">
            <w:pPr>
              <w:jc w:val="center"/>
              <w:rPr>
                <w:bCs/>
              </w:rPr>
            </w:pPr>
          </w:p>
        </w:tc>
        <w:tc>
          <w:tcPr>
            <w:tcW w:w="8076" w:type="dxa"/>
          </w:tcPr>
          <w:p w14:paraId="70B53B33"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державної</w:t>
            </w:r>
            <w:proofErr w:type="spellEnd"/>
            <w:r w:rsidRPr="00EC1497">
              <w:rPr>
                <w:sz w:val="24"/>
                <w:szCs w:val="24"/>
              </w:rPr>
              <w:t xml:space="preserve"> </w:t>
            </w:r>
            <w:proofErr w:type="spellStart"/>
            <w:r w:rsidRPr="00EC1497">
              <w:rPr>
                <w:sz w:val="24"/>
                <w:szCs w:val="24"/>
              </w:rPr>
              <w:t>допомоги</w:t>
            </w:r>
            <w:proofErr w:type="spellEnd"/>
            <w:r w:rsidRPr="00EC1497">
              <w:rPr>
                <w:sz w:val="24"/>
                <w:szCs w:val="24"/>
              </w:rPr>
              <w:t>:</w:t>
            </w:r>
          </w:p>
        </w:tc>
        <w:tc>
          <w:tcPr>
            <w:tcW w:w="2090" w:type="dxa"/>
            <w:vMerge/>
          </w:tcPr>
          <w:p w14:paraId="73AD02DE" w14:textId="77777777" w:rsidR="009F6DA6" w:rsidRPr="00EC1497" w:rsidRDefault="009F6DA6" w:rsidP="00597716">
            <w:pPr>
              <w:rPr>
                <w:highlight w:val="red"/>
              </w:rPr>
            </w:pPr>
          </w:p>
        </w:tc>
        <w:tc>
          <w:tcPr>
            <w:tcW w:w="3970" w:type="dxa"/>
            <w:vMerge w:val="restart"/>
          </w:tcPr>
          <w:p w14:paraId="4F53FBDA" w14:textId="77777777" w:rsidR="009F6DA6" w:rsidRPr="00EC1497" w:rsidRDefault="00597716" w:rsidP="00597716">
            <w:pPr>
              <w:spacing w:line="216" w:lineRule="auto"/>
            </w:pPr>
            <w:hyperlink r:id="rId24" w:anchor="n2"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державну</w:t>
            </w:r>
            <w:proofErr w:type="spellEnd"/>
            <w:r w:rsidR="009F6DA6" w:rsidRPr="00EC1497">
              <w:t xml:space="preserve"> </w:t>
            </w:r>
            <w:proofErr w:type="spellStart"/>
            <w:r w:rsidR="009F6DA6" w:rsidRPr="00EC1497">
              <w:t>допомогу</w:t>
            </w:r>
            <w:proofErr w:type="spellEnd"/>
            <w:r w:rsidR="009F6DA6" w:rsidRPr="00EC1497">
              <w:t xml:space="preserve"> </w:t>
            </w:r>
            <w:proofErr w:type="spellStart"/>
            <w:r w:rsidR="009F6DA6" w:rsidRPr="00EC1497">
              <w:t>сім’ям</w:t>
            </w:r>
            <w:proofErr w:type="spellEnd"/>
            <w:r w:rsidR="009F6DA6" w:rsidRPr="00EC1497">
              <w:t xml:space="preserve"> з </w:t>
            </w:r>
            <w:proofErr w:type="spellStart"/>
            <w:r w:rsidR="009F6DA6" w:rsidRPr="00EC1497">
              <w:t>дітьми</w:t>
            </w:r>
            <w:proofErr w:type="spellEnd"/>
            <w:r w:rsidR="009F6DA6" w:rsidRPr="00EC1497">
              <w:t>”</w:t>
            </w:r>
          </w:p>
        </w:tc>
      </w:tr>
      <w:tr w:rsidR="009F6DA6" w:rsidRPr="00EC1497" w14:paraId="5F1B1684" w14:textId="77777777" w:rsidTr="00597716">
        <w:trPr>
          <w:gridAfter w:val="1"/>
          <w:wAfter w:w="46" w:type="dxa"/>
        </w:trPr>
        <w:tc>
          <w:tcPr>
            <w:tcW w:w="876" w:type="dxa"/>
          </w:tcPr>
          <w:p w14:paraId="4D96EC48" w14:textId="77777777" w:rsidR="009F6DA6" w:rsidRPr="00EC1497" w:rsidRDefault="009F6DA6" w:rsidP="00597716">
            <w:pPr>
              <w:jc w:val="center"/>
              <w:rPr>
                <w:bCs/>
              </w:rPr>
            </w:pPr>
            <w:r w:rsidRPr="00EC1497">
              <w:rPr>
                <w:bCs/>
              </w:rPr>
              <w:t>25</w:t>
            </w:r>
          </w:p>
        </w:tc>
        <w:tc>
          <w:tcPr>
            <w:tcW w:w="972" w:type="dxa"/>
          </w:tcPr>
          <w:p w14:paraId="31F367A4" w14:textId="77777777" w:rsidR="009F6DA6" w:rsidRPr="00EC1497" w:rsidRDefault="009F6DA6" w:rsidP="00597716">
            <w:pPr>
              <w:jc w:val="center"/>
              <w:rPr>
                <w:bCs/>
              </w:rPr>
            </w:pPr>
            <w:r w:rsidRPr="00EC1497">
              <w:rPr>
                <w:bCs/>
              </w:rPr>
              <w:t>02-19</w:t>
            </w:r>
          </w:p>
        </w:tc>
        <w:tc>
          <w:tcPr>
            <w:tcW w:w="8076" w:type="dxa"/>
          </w:tcPr>
          <w:p w14:paraId="61DBBE1E" w14:textId="77777777" w:rsidR="009F6DA6" w:rsidRPr="00EC1497" w:rsidRDefault="009F6DA6" w:rsidP="00597716">
            <w:pPr>
              <w:spacing w:line="228" w:lineRule="auto"/>
            </w:pPr>
            <w:r w:rsidRPr="00EC1497">
              <w:rPr>
                <w:sz w:val="24"/>
                <w:szCs w:val="24"/>
              </w:rPr>
              <w:t xml:space="preserve">1) у </w:t>
            </w:r>
            <w:proofErr w:type="spellStart"/>
            <w:r w:rsidRPr="00EC1497">
              <w:rPr>
                <w:sz w:val="24"/>
                <w:szCs w:val="24"/>
              </w:rPr>
              <w:t>зв’язку</w:t>
            </w:r>
            <w:proofErr w:type="spellEnd"/>
            <w:r w:rsidRPr="00EC1497">
              <w:rPr>
                <w:sz w:val="24"/>
                <w:szCs w:val="24"/>
              </w:rPr>
              <w:t xml:space="preserve"> з </w:t>
            </w:r>
            <w:proofErr w:type="spellStart"/>
            <w:r w:rsidRPr="00EC1497">
              <w:rPr>
                <w:sz w:val="24"/>
                <w:szCs w:val="24"/>
              </w:rPr>
              <w:t>вагітністю</w:t>
            </w:r>
            <w:proofErr w:type="spellEnd"/>
            <w:r w:rsidRPr="00EC1497">
              <w:rPr>
                <w:sz w:val="24"/>
                <w:szCs w:val="24"/>
              </w:rPr>
              <w:t xml:space="preserve"> та пологами </w:t>
            </w:r>
            <w:proofErr w:type="spellStart"/>
            <w:r w:rsidRPr="00EC1497">
              <w:rPr>
                <w:sz w:val="24"/>
                <w:szCs w:val="24"/>
              </w:rPr>
              <w:t>жінкам</w:t>
            </w:r>
            <w:proofErr w:type="spellEnd"/>
            <w:r w:rsidRPr="00EC1497">
              <w:rPr>
                <w:sz w:val="24"/>
                <w:szCs w:val="24"/>
              </w:rPr>
              <w:t xml:space="preserve">, </w:t>
            </w:r>
            <w:proofErr w:type="spellStart"/>
            <w:r w:rsidRPr="00EC1497">
              <w:rPr>
                <w:sz w:val="24"/>
                <w:szCs w:val="24"/>
              </w:rPr>
              <w:t>які</w:t>
            </w:r>
            <w:proofErr w:type="spellEnd"/>
            <w:r w:rsidRPr="00EC1497">
              <w:rPr>
                <w:sz w:val="24"/>
                <w:szCs w:val="24"/>
              </w:rPr>
              <w:t xml:space="preserve"> не </w:t>
            </w:r>
            <w:proofErr w:type="spellStart"/>
            <w:r w:rsidRPr="00EC1497">
              <w:rPr>
                <w:sz w:val="24"/>
                <w:szCs w:val="24"/>
              </w:rPr>
              <w:t>застраховані</w:t>
            </w:r>
            <w:proofErr w:type="spellEnd"/>
            <w:r w:rsidRPr="00EC1497">
              <w:rPr>
                <w:sz w:val="24"/>
                <w:szCs w:val="24"/>
              </w:rPr>
              <w:t xml:space="preserve"> в </w:t>
            </w:r>
            <w:proofErr w:type="spellStart"/>
            <w:r w:rsidRPr="00EC1497">
              <w:rPr>
                <w:sz w:val="24"/>
                <w:szCs w:val="24"/>
              </w:rPr>
              <w:t>системі</w:t>
            </w:r>
            <w:proofErr w:type="spellEnd"/>
            <w:r w:rsidRPr="00EC1497">
              <w:rPr>
                <w:sz w:val="24"/>
                <w:szCs w:val="24"/>
              </w:rPr>
              <w:t xml:space="preserve"> </w:t>
            </w:r>
            <w:proofErr w:type="spellStart"/>
            <w:r w:rsidRPr="00EC1497">
              <w:rPr>
                <w:sz w:val="24"/>
                <w:szCs w:val="24"/>
              </w:rPr>
              <w:t>загальнообов’язкового</w:t>
            </w:r>
            <w:proofErr w:type="spellEnd"/>
            <w:r w:rsidRPr="00EC1497">
              <w:rPr>
                <w:sz w:val="24"/>
                <w:szCs w:val="24"/>
              </w:rPr>
              <w:t xml:space="preserve"> державного </w:t>
            </w:r>
            <w:proofErr w:type="spellStart"/>
            <w:r w:rsidRPr="00EC1497">
              <w:rPr>
                <w:sz w:val="24"/>
                <w:szCs w:val="24"/>
              </w:rPr>
              <w:t>соціального</w:t>
            </w:r>
            <w:proofErr w:type="spellEnd"/>
            <w:r w:rsidRPr="00EC1497">
              <w:rPr>
                <w:sz w:val="24"/>
                <w:szCs w:val="24"/>
              </w:rPr>
              <w:t xml:space="preserve"> </w:t>
            </w:r>
            <w:proofErr w:type="spellStart"/>
            <w:r w:rsidRPr="00EC1497">
              <w:rPr>
                <w:sz w:val="24"/>
                <w:szCs w:val="24"/>
              </w:rPr>
              <w:t>страхування</w:t>
            </w:r>
            <w:proofErr w:type="spellEnd"/>
            <w:r w:rsidRPr="00EC1497">
              <w:rPr>
                <w:sz w:val="24"/>
                <w:szCs w:val="24"/>
              </w:rPr>
              <w:t>;</w:t>
            </w:r>
          </w:p>
        </w:tc>
        <w:tc>
          <w:tcPr>
            <w:tcW w:w="2090" w:type="dxa"/>
            <w:vMerge/>
          </w:tcPr>
          <w:p w14:paraId="46195FF0" w14:textId="77777777" w:rsidR="009F6DA6" w:rsidRPr="00EC1497" w:rsidRDefault="009F6DA6" w:rsidP="00597716">
            <w:pPr>
              <w:rPr>
                <w:highlight w:val="red"/>
              </w:rPr>
            </w:pPr>
          </w:p>
        </w:tc>
        <w:tc>
          <w:tcPr>
            <w:tcW w:w="3970" w:type="dxa"/>
            <w:vMerge/>
          </w:tcPr>
          <w:p w14:paraId="56824843" w14:textId="77777777" w:rsidR="009F6DA6" w:rsidRPr="00EC1497" w:rsidRDefault="009F6DA6" w:rsidP="00597716">
            <w:pPr>
              <w:spacing w:line="216" w:lineRule="auto"/>
            </w:pPr>
          </w:p>
        </w:tc>
      </w:tr>
      <w:tr w:rsidR="009F6DA6" w:rsidRPr="00EC1497" w14:paraId="44722E0E" w14:textId="77777777" w:rsidTr="00597716">
        <w:trPr>
          <w:gridAfter w:val="1"/>
          <w:wAfter w:w="46" w:type="dxa"/>
        </w:trPr>
        <w:tc>
          <w:tcPr>
            <w:tcW w:w="876" w:type="dxa"/>
          </w:tcPr>
          <w:p w14:paraId="2D3BC08A" w14:textId="77777777" w:rsidR="009F6DA6" w:rsidRPr="00EC1497" w:rsidRDefault="009F6DA6" w:rsidP="00597716">
            <w:pPr>
              <w:jc w:val="center"/>
              <w:rPr>
                <w:bCs/>
              </w:rPr>
            </w:pPr>
            <w:r w:rsidRPr="00EC1497">
              <w:rPr>
                <w:bCs/>
              </w:rPr>
              <w:lastRenderedPageBreak/>
              <w:t>26</w:t>
            </w:r>
          </w:p>
        </w:tc>
        <w:tc>
          <w:tcPr>
            <w:tcW w:w="972" w:type="dxa"/>
          </w:tcPr>
          <w:p w14:paraId="685627E7" w14:textId="77777777" w:rsidR="009F6DA6" w:rsidRPr="00EC1497" w:rsidRDefault="009F6DA6" w:rsidP="00597716">
            <w:pPr>
              <w:jc w:val="center"/>
              <w:rPr>
                <w:bCs/>
              </w:rPr>
            </w:pPr>
            <w:r w:rsidRPr="00EC1497">
              <w:rPr>
                <w:bCs/>
              </w:rPr>
              <w:t>02-20</w:t>
            </w:r>
          </w:p>
        </w:tc>
        <w:tc>
          <w:tcPr>
            <w:tcW w:w="8076" w:type="dxa"/>
          </w:tcPr>
          <w:p w14:paraId="4C45A47B" w14:textId="77777777" w:rsidR="009F6DA6" w:rsidRPr="00EC1497" w:rsidRDefault="009F6DA6" w:rsidP="00597716">
            <w:pPr>
              <w:spacing w:line="228" w:lineRule="auto"/>
            </w:pPr>
            <w:r w:rsidRPr="00EC1497">
              <w:rPr>
                <w:sz w:val="24"/>
                <w:szCs w:val="24"/>
              </w:rPr>
              <w:t xml:space="preserve">2) при </w:t>
            </w:r>
            <w:proofErr w:type="spellStart"/>
            <w:r w:rsidRPr="00EC1497">
              <w:rPr>
                <w:sz w:val="24"/>
                <w:szCs w:val="24"/>
              </w:rPr>
              <w:t>народженні</w:t>
            </w:r>
            <w:proofErr w:type="spellEnd"/>
            <w:r w:rsidRPr="00EC1497">
              <w:rPr>
                <w:sz w:val="24"/>
                <w:szCs w:val="24"/>
              </w:rPr>
              <w:t xml:space="preserve"> </w:t>
            </w:r>
            <w:proofErr w:type="spellStart"/>
            <w:r w:rsidRPr="00EC1497">
              <w:rPr>
                <w:sz w:val="24"/>
                <w:szCs w:val="24"/>
              </w:rPr>
              <w:t>дитини</w:t>
            </w:r>
            <w:proofErr w:type="spellEnd"/>
            <w:r w:rsidRPr="00EC1497">
              <w:rPr>
                <w:sz w:val="24"/>
                <w:szCs w:val="24"/>
              </w:rPr>
              <w:t xml:space="preserve">, </w:t>
            </w:r>
            <w:proofErr w:type="spellStart"/>
            <w:r w:rsidRPr="00EC1497">
              <w:rPr>
                <w:sz w:val="24"/>
                <w:szCs w:val="24"/>
              </w:rPr>
              <w:t>одноразової</w:t>
            </w:r>
            <w:proofErr w:type="spellEnd"/>
            <w:r w:rsidRPr="00EC1497">
              <w:rPr>
                <w:sz w:val="24"/>
                <w:szCs w:val="24"/>
              </w:rPr>
              <w:t xml:space="preserve"> </w:t>
            </w:r>
            <w:proofErr w:type="spellStart"/>
            <w:r w:rsidRPr="00EC1497">
              <w:rPr>
                <w:sz w:val="24"/>
                <w:szCs w:val="24"/>
              </w:rPr>
              <w:t>натуральної</w:t>
            </w:r>
            <w:proofErr w:type="spellEnd"/>
            <w:r w:rsidRPr="00EC1497">
              <w:rPr>
                <w:sz w:val="24"/>
                <w:szCs w:val="24"/>
              </w:rPr>
              <w:t xml:space="preserve"> </w:t>
            </w:r>
            <w:proofErr w:type="spellStart"/>
            <w:r w:rsidRPr="00EC1497">
              <w:rPr>
                <w:sz w:val="24"/>
                <w:szCs w:val="24"/>
              </w:rPr>
              <w:t>допомоги</w:t>
            </w:r>
            <w:proofErr w:type="spellEnd"/>
            <w:r w:rsidRPr="00EC1497">
              <w:rPr>
                <w:sz w:val="24"/>
                <w:szCs w:val="24"/>
              </w:rPr>
              <w:t xml:space="preserve"> “</w:t>
            </w:r>
            <w:proofErr w:type="spellStart"/>
            <w:r w:rsidRPr="00EC1497">
              <w:rPr>
                <w:sz w:val="24"/>
                <w:szCs w:val="24"/>
              </w:rPr>
              <w:t>пакунок</w:t>
            </w:r>
            <w:proofErr w:type="spellEnd"/>
            <w:r w:rsidRPr="00EC1497">
              <w:rPr>
                <w:sz w:val="24"/>
                <w:szCs w:val="24"/>
              </w:rPr>
              <w:t xml:space="preserve"> </w:t>
            </w:r>
            <w:proofErr w:type="spellStart"/>
            <w:r w:rsidRPr="00EC1497">
              <w:rPr>
                <w:sz w:val="24"/>
                <w:szCs w:val="24"/>
              </w:rPr>
              <w:t>малюка</w:t>
            </w:r>
            <w:proofErr w:type="spellEnd"/>
            <w:r w:rsidRPr="00EC1497">
              <w:rPr>
                <w:sz w:val="24"/>
                <w:szCs w:val="24"/>
              </w:rPr>
              <w:t>”;</w:t>
            </w:r>
          </w:p>
        </w:tc>
        <w:tc>
          <w:tcPr>
            <w:tcW w:w="2090" w:type="dxa"/>
            <w:vMerge/>
          </w:tcPr>
          <w:p w14:paraId="26C3DB2D" w14:textId="77777777" w:rsidR="009F6DA6" w:rsidRPr="00EC1497" w:rsidRDefault="009F6DA6" w:rsidP="00597716">
            <w:pPr>
              <w:rPr>
                <w:highlight w:val="red"/>
              </w:rPr>
            </w:pPr>
          </w:p>
        </w:tc>
        <w:tc>
          <w:tcPr>
            <w:tcW w:w="3970" w:type="dxa"/>
            <w:vMerge/>
          </w:tcPr>
          <w:p w14:paraId="42BC14AE" w14:textId="77777777" w:rsidR="009F6DA6" w:rsidRPr="00EC1497" w:rsidRDefault="009F6DA6" w:rsidP="00597716">
            <w:pPr>
              <w:spacing w:line="216" w:lineRule="auto"/>
            </w:pPr>
          </w:p>
        </w:tc>
      </w:tr>
      <w:tr w:rsidR="009F6DA6" w:rsidRPr="00EC1497" w14:paraId="44CB93B6" w14:textId="77777777" w:rsidTr="00597716">
        <w:trPr>
          <w:gridAfter w:val="1"/>
          <w:wAfter w:w="46" w:type="dxa"/>
        </w:trPr>
        <w:tc>
          <w:tcPr>
            <w:tcW w:w="876" w:type="dxa"/>
          </w:tcPr>
          <w:p w14:paraId="6B5D9691" w14:textId="77777777" w:rsidR="009F6DA6" w:rsidRPr="00EC1497" w:rsidRDefault="009F6DA6" w:rsidP="00597716">
            <w:pPr>
              <w:jc w:val="center"/>
              <w:rPr>
                <w:bCs/>
              </w:rPr>
            </w:pPr>
            <w:r w:rsidRPr="00EC1497">
              <w:rPr>
                <w:bCs/>
              </w:rPr>
              <w:t>27</w:t>
            </w:r>
          </w:p>
        </w:tc>
        <w:tc>
          <w:tcPr>
            <w:tcW w:w="972" w:type="dxa"/>
          </w:tcPr>
          <w:p w14:paraId="00661D75" w14:textId="77777777" w:rsidR="009F6DA6" w:rsidRPr="00EC1497" w:rsidRDefault="009F6DA6" w:rsidP="00597716">
            <w:pPr>
              <w:jc w:val="center"/>
              <w:rPr>
                <w:bCs/>
              </w:rPr>
            </w:pPr>
            <w:r w:rsidRPr="00EC1497">
              <w:rPr>
                <w:bCs/>
              </w:rPr>
              <w:t>02-21</w:t>
            </w:r>
          </w:p>
        </w:tc>
        <w:tc>
          <w:tcPr>
            <w:tcW w:w="8076" w:type="dxa"/>
          </w:tcPr>
          <w:p w14:paraId="6884D0D1" w14:textId="77777777" w:rsidR="009F6DA6" w:rsidRPr="00EC1497" w:rsidRDefault="009F6DA6" w:rsidP="00597716">
            <w:pPr>
              <w:spacing w:line="228" w:lineRule="auto"/>
            </w:pPr>
            <w:r w:rsidRPr="00EC1497">
              <w:rPr>
                <w:sz w:val="24"/>
                <w:szCs w:val="24"/>
              </w:rPr>
              <w:t xml:space="preserve">3) при </w:t>
            </w:r>
            <w:proofErr w:type="spellStart"/>
            <w:r w:rsidRPr="00EC1497">
              <w:rPr>
                <w:sz w:val="24"/>
                <w:szCs w:val="24"/>
              </w:rPr>
              <w:t>усиновленні</w:t>
            </w:r>
            <w:proofErr w:type="spellEnd"/>
            <w:r w:rsidRPr="00EC1497">
              <w:rPr>
                <w:sz w:val="24"/>
                <w:szCs w:val="24"/>
              </w:rPr>
              <w:t xml:space="preserve"> </w:t>
            </w:r>
            <w:proofErr w:type="spellStart"/>
            <w:r w:rsidRPr="00EC1497">
              <w:rPr>
                <w:sz w:val="24"/>
                <w:szCs w:val="24"/>
              </w:rPr>
              <w:t>дитини</w:t>
            </w:r>
            <w:proofErr w:type="spellEnd"/>
            <w:r w:rsidRPr="00EC1497">
              <w:rPr>
                <w:sz w:val="24"/>
                <w:szCs w:val="24"/>
              </w:rPr>
              <w:t>;</w:t>
            </w:r>
          </w:p>
        </w:tc>
        <w:tc>
          <w:tcPr>
            <w:tcW w:w="2090" w:type="dxa"/>
            <w:vMerge/>
          </w:tcPr>
          <w:p w14:paraId="4A4BCE6C" w14:textId="77777777" w:rsidR="009F6DA6" w:rsidRPr="00EC1497" w:rsidRDefault="009F6DA6" w:rsidP="00597716">
            <w:pPr>
              <w:rPr>
                <w:highlight w:val="red"/>
              </w:rPr>
            </w:pPr>
          </w:p>
        </w:tc>
        <w:tc>
          <w:tcPr>
            <w:tcW w:w="3970" w:type="dxa"/>
            <w:vMerge/>
          </w:tcPr>
          <w:p w14:paraId="593AEE0F" w14:textId="77777777" w:rsidR="009F6DA6" w:rsidRPr="00EC1497" w:rsidRDefault="009F6DA6" w:rsidP="00597716">
            <w:pPr>
              <w:spacing w:line="216" w:lineRule="auto"/>
            </w:pPr>
          </w:p>
        </w:tc>
      </w:tr>
      <w:tr w:rsidR="009F6DA6" w:rsidRPr="00EC1497" w14:paraId="0F5A6F97" w14:textId="77777777" w:rsidTr="00597716">
        <w:trPr>
          <w:gridAfter w:val="1"/>
          <w:wAfter w:w="46" w:type="dxa"/>
        </w:trPr>
        <w:tc>
          <w:tcPr>
            <w:tcW w:w="876" w:type="dxa"/>
          </w:tcPr>
          <w:p w14:paraId="50EE73EC" w14:textId="77777777" w:rsidR="009F6DA6" w:rsidRPr="00EC1497" w:rsidRDefault="009F6DA6" w:rsidP="00597716">
            <w:pPr>
              <w:jc w:val="center"/>
              <w:rPr>
                <w:bCs/>
              </w:rPr>
            </w:pPr>
            <w:r w:rsidRPr="00EC1497">
              <w:rPr>
                <w:bCs/>
              </w:rPr>
              <w:t>28</w:t>
            </w:r>
          </w:p>
        </w:tc>
        <w:tc>
          <w:tcPr>
            <w:tcW w:w="972" w:type="dxa"/>
          </w:tcPr>
          <w:p w14:paraId="66E21786" w14:textId="77777777" w:rsidR="009F6DA6" w:rsidRPr="00EC1497" w:rsidRDefault="009F6DA6" w:rsidP="00597716">
            <w:pPr>
              <w:jc w:val="center"/>
              <w:rPr>
                <w:bCs/>
              </w:rPr>
            </w:pPr>
            <w:r w:rsidRPr="00EC1497">
              <w:rPr>
                <w:bCs/>
              </w:rPr>
              <w:t>02-22</w:t>
            </w:r>
          </w:p>
        </w:tc>
        <w:tc>
          <w:tcPr>
            <w:tcW w:w="8076" w:type="dxa"/>
          </w:tcPr>
          <w:p w14:paraId="0AAD5403" w14:textId="77777777" w:rsidR="009F6DA6" w:rsidRPr="00EC1497" w:rsidRDefault="009F6DA6" w:rsidP="00597716">
            <w:pPr>
              <w:spacing w:line="228" w:lineRule="auto"/>
            </w:pPr>
            <w:r w:rsidRPr="00EC1497">
              <w:rPr>
                <w:sz w:val="24"/>
                <w:szCs w:val="24"/>
              </w:rPr>
              <w:t xml:space="preserve">4) на </w:t>
            </w:r>
            <w:proofErr w:type="spellStart"/>
            <w:r w:rsidRPr="00EC1497">
              <w:rPr>
                <w:sz w:val="24"/>
                <w:szCs w:val="24"/>
              </w:rPr>
              <w:t>дітей</w:t>
            </w:r>
            <w:proofErr w:type="spellEnd"/>
            <w:r w:rsidRPr="00EC1497">
              <w:rPr>
                <w:sz w:val="24"/>
                <w:szCs w:val="24"/>
              </w:rPr>
              <w:t xml:space="preserve">, над </w:t>
            </w:r>
            <w:proofErr w:type="spellStart"/>
            <w:r w:rsidRPr="00EC1497">
              <w:rPr>
                <w:sz w:val="24"/>
                <w:szCs w:val="24"/>
              </w:rPr>
              <w:t>якими</w:t>
            </w:r>
            <w:proofErr w:type="spellEnd"/>
            <w:r w:rsidRPr="00EC1497">
              <w:rPr>
                <w:sz w:val="24"/>
                <w:szCs w:val="24"/>
              </w:rPr>
              <w:t xml:space="preserve"> </w:t>
            </w:r>
            <w:proofErr w:type="spellStart"/>
            <w:r w:rsidRPr="00EC1497">
              <w:rPr>
                <w:sz w:val="24"/>
                <w:szCs w:val="24"/>
              </w:rPr>
              <w:t>встановлено</w:t>
            </w:r>
            <w:proofErr w:type="spellEnd"/>
            <w:r w:rsidRPr="00EC1497">
              <w:rPr>
                <w:sz w:val="24"/>
                <w:szCs w:val="24"/>
              </w:rPr>
              <w:t xml:space="preserve"> </w:t>
            </w:r>
            <w:proofErr w:type="spellStart"/>
            <w:r w:rsidRPr="00EC1497">
              <w:rPr>
                <w:sz w:val="24"/>
                <w:szCs w:val="24"/>
              </w:rPr>
              <w:t>опіку</w:t>
            </w:r>
            <w:proofErr w:type="spellEnd"/>
            <w:r w:rsidRPr="00EC1497">
              <w:rPr>
                <w:sz w:val="24"/>
                <w:szCs w:val="24"/>
              </w:rPr>
              <w:t xml:space="preserve"> </w:t>
            </w:r>
            <w:proofErr w:type="spellStart"/>
            <w:r w:rsidRPr="00EC1497">
              <w:rPr>
                <w:sz w:val="24"/>
                <w:szCs w:val="24"/>
              </w:rPr>
              <w:t>чи</w:t>
            </w:r>
            <w:proofErr w:type="spellEnd"/>
            <w:r w:rsidRPr="00EC1497">
              <w:rPr>
                <w:sz w:val="24"/>
                <w:szCs w:val="24"/>
              </w:rPr>
              <w:t xml:space="preserve"> </w:t>
            </w:r>
            <w:proofErr w:type="spellStart"/>
            <w:r w:rsidRPr="00EC1497">
              <w:rPr>
                <w:sz w:val="24"/>
                <w:szCs w:val="24"/>
              </w:rPr>
              <w:t>піклування</w:t>
            </w:r>
            <w:proofErr w:type="spellEnd"/>
            <w:r w:rsidRPr="00EC1497">
              <w:rPr>
                <w:sz w:val="24"/>
                <w:szCs w:val="24"/>
              </w:rPr>
              <w:t>;</w:t>
            </w:r>
          </w:p>
        </w:tc>
        <w:tc>
          <w:tcPr>
            <w:tcW w:w="2090" w:type="dxa"/>
            <w:vMerge/>
          </w:tcPr>
          <w:p w14:paraId="367CB2E2" w14:textId="77777777" w:rsidR="009F6DA6" w:rsidRPr="00EC1497" w:rsidRDefault="009F6DA6" w:rsidP="00597716">
            <w:pPr>
              <w:rPr>
                <w:highlight w:val="red"/>
              </w:rPr>
            </w:pPr>
          </w:p>
        </w:tc>
        <w:tc>
          <w:tcPr>
            <w:tcW w:w="3970" w:type="dxa"/>
            <w:vMerge/>
          </w:tcPr>
          <w:p w14:paraId="68E75FFE" w14:textId="77777777" w:rsidR="009F6DA6" w:rsidRPr="00EC1497" w:rsidRDefault="009F6DA6" w:rsidP="00597716">
            <w:pPr>
              <w:spacing w:line="216" w:lineRule="auto"/>
            </w:pPr>
          </w:p>
        </w:tc>
      </w:tr>
      <w:tr w:rsidR="009F6DA6" w:rsidRPr="00EC1497" w14:paraId="4E0D052D" w14:textId="77777777" w:rsidTr="00597716">
        <w:trPr>
          <w:gridAfter w:val="1"/>
          <w:wAfter w:w="46" w:type="dxa"/>
        </w:trPr>
        <w:tc>
          <w:tcPr>
            <w:tcW w:w="876" w:type="dxa"/>
          </w:tcPr>
          <w:p w14:paraId="1B779EF1" w14:textId="77777777" w:rsidR="009F6DA6" w:rsidRPr="00EC1497" w:rsidRDefault="009F6DA6" w:rsidP="00597716">
            <w:pPr>
              <w:jc w:val="center"/>
              <w:rPr>
                <w:bCs/>
              </w:rPr>
            </w:pPr>
            <w:r w:rsidRPr="00EC1497">
              <w:rPr>
                <w:bCs/>
              </w:rPr>
              <w:t>29</w:t>
            </w:r>
          </w:p>
        </w:tc>
        <w:tc>
          <w:tcPr>
            <w:tcW w:w="972" w:type="dxa"/>
          </w:tcPr>
          <w:p w14:paraId="57194809" w14:textId="77777777" w:rsidR="009F6DA6" w:rsidRPr="00EC1497" w:rsidRDefault="009F6DA6" w:rsidP="00597716">
            <w:pPr>
              <w:jc w:val="center"/>
              <w:rPr>
                <w:bCs/>
              </w:rPr>
            </w:pPr>
            <w:r w:rsidRPr="00EC1497">
              <w:rPr>
                <w:bCs/>
              </w:rPr>
              <w:t>02-23</w:t>
            </w:r>
          </w:p>
        </w:tc>
        <w:tc>
          <w:tcPr>
            <w:tcW w:w="8076" w:type="dxa"/>
          </w:tcPr>
          <w:p w14:paraId="7FED5BDB" w14:textId="77777777" w:rsidR="009F6DA6" w:rsidRPr="00EC1497" w:rsidRDefault="009F6DA6" w:rsidP="00597716">
            <w:pPr>
              <w:spacing w:line="228" w:lineRule="auto"/>
            </w:pPr>
            <w:r w:rsidRPr="00EC1497">
              <w:rPr>
                <w:sz w:val="24"/>
                <w:szCs w:val="24"/>
              </w:rPr>
              <w:t xml:space="preserve">5) на </w:t>
            </w:r>
            <w:proofErr w:type="spellStart"/>
            <w:r w:rsidRPr="00EC1497">
              <w:rPr>
                <w:sz w:val="24"/>
                <w:szCs w:val="24"/>
              </w:rPr>
              <w:t>дітей</w:t>
            </w:r>
            <w:proofErr w:type="spellEnd"/>
            <w:r w:rsidRPr="00EC1497">
              <w:rPr>
                <w:sz w:val="24"/>
                <w:szCs w:val="24"/>
              </w:rPr>
              <w:t xml:space="preserve"> одиноким матерям;</w:t>
            </w:r>
          </w:p>
        </w:tc>
        <w:tc>
          <w:tcPr>
            <w:tcW w:w="2090" w:type="dxa"/>
            <w:vMerge/>
          </w:tcPr>
          <w:p w14:paraId="4FE9D18D" w14:textId="77777777" w:rsidR="009F6DA6" w:rsidRPr="00EC1497" w:rsidRDefault="009F6DA6" w:rsidP="00597716">
            <w:pPr>
              <w:rPr>
                <w:highlight w:val="red"/>
              </w:rPr>
            </w:pPr>
          </w:p>
        </w:tc>
        <w:tc>
          <w:tcPr>
            <w:tcW w:w="3970" w:type="dxa"/>
            <w:vMerge/>
          </w:tcPr>
          <w:p w14:paraId="5818E4C4" w14:textId="77777777" w:rsidR="009F6DA6" w:rsidRPr="00EC1497" w:rsidRDefault="009F6DA6" w:rsidP="00597716">
            <w:pPr>
              <w:spacing w:line="216" w:lineRule="auto"/>
            </w:pPr>
          </w:p>
        </w:tc>
      </w:tr>
      <w:tr w:rsidR="009F6DA6" w:rsidRPr="00EC1497" w14:paraId="632FB7DC" w14:textId="77777777" w:rsidTr="00597716">
        <w:trPr>
          <w:gridAfter w:val="1"/>
          <w:wAfter w:w="46" w:type="dxa"/>
        </w:trPr>
        <w:tc>
          <w:tcPr>
            <w:tcW w:w="876" w:type="dxa"/>
          </w:tcPr>
          <w:p w14:paraId="648C5E3F" w14:textId="77777777" w:rsidR="009F6DA6" w:rsidRPr="00EC1497" w:rsidRDefault="009F6DA6" w:rsidP="00597716">
            <w:pPr>
              <w:jc w:val="center"/>
              <w:rPr>
                <w:bCs/>
              </w:rPr>
            </w:pPr>
            <w:r w:rsidRPr="00EC1497">
              <w:rPr>
                <w:bCs/>
              </w:rPr>
              <w:t>30</w:t>
            </w:r>
          </w:p>
        </w:tc>
        <w:tc>
          <w:tcPr>
            <w:tcW w:w="972" w:type="dxa"/>
          </w:tcPr>
          <w:p w14:paraId="78087AFD" w14:textId="77777777" w:rsidR="009F6DA6" w:rsidRPr="00EC1497" w:rsidRDefault="009F6DA6" w:rsidP="00597716">
            <w:pPr>
              <w:jc w:val="center"/>
              <w:rPr>
                <w:bCs/>
              </w:rPr>
            </w:pPr>
            <w:r w:rsidRPr="00EC1497">
              <w:rPr>
                <w:bCs/>
              </w:rPr>
              <w:t>02-24</w:t>
            </w:r>
          </w:p>
        </w:tc>
        <w:tc>
          <w:tcPr>
            <w:tcW w:w="8076" w:type="dxa"/>
          </w:tcPr>
          <w:p w14:paraId="78632F85" w14:textId="77777777" w:rsidR="009F6DA6" w:rsidRPr="00EC1497" w:rsidRDefault="009F6DA6" w:rsidP="00597716">
            <w:pPr>
              <w:spacing w:line="228" w:lineRule="auto"/>
            </w:pPr>
            <w:r w:rsidRPr="00EC1497">
              <w:rPr>
                <w:sz w:val="24"/>
                <w:szCs w:val="24"/>
              </w:rPr>
              <w:t xml:space="preserve">6) одному з </w:t>
            </w:r>
            <w:proofErr w:type="spellStart"/>
            <w:r w:rsidRPr="00EC1497">
              <w:rPr>
                <w:sz w:val="24"/>
                <w:szCs w:val="24"/>
              </w:rPr>
              <w:t>батьків</w:t>
            </w:r>
            <w:proofErr w:type="spellEnd"/>
            <w:r w:rsidRPr="00EC1497">
              <w:rPr>
                <w:sz w:val="24"/>
                <w:szCs w:val="24"/>
              </w:rPr>
              <w:t xml:space="preserve">, </w:t>
            </w:r>
            <w:proofErr w:type="spellStart"/>
            <w:r w:rsidRPr="00EC1497">
              <w:rPr>
                <w:sz w:val="24"/>
                <w:szCs w:val="24"/>
              </w:rPr>
              <w:t>усиновлювачам</w:t>
            </w:r>
            <w:proofErr w:type="spellEnd"/>
            <w:r w:rsidRPr="00EC1497">
              <w:rPr>
                <w:sz w:val="24"/>
                <w:szCs w:val="24"/>
              </w:rPr>
              <w:t xml:space="preserve">, </w:t>
            </w:r>
            <w:proofErr w:type="spellStart"/>
            <w:r w:rsidRPr="00EC1497">
              <w:rPr>
                <w:sz w:val="24"/>
                <w:szCs w:val="24"/>
              </w:rPr>
              <w:t>опікунам</w:t>
            </w:r>
            <w:proofErr w:type="spellEnd"/>
            <w:r w:rsidRPr="00EC1497">
              <w:rPr>
                <w:sz w:val="24"/>
                <w:szCs w:val="24"/>
              </w:rPr>
              <w:t xml:space="preserve">, </w:t>
            </w:r>
            <w:proofErr w:type="spellStart"/>
            <w:r w:rsidRPr="00EC1497">
              <w:rPr>
                <w:sz w:val="24"/>
                <w:szCs w:val="24"/>
              </w:rPr>
              <w:t>піклувальникам</w:t>
            </w:r>
            <w:proofErr w:type="spellEnd"/>
            <w:r w:rsidRPr="00EC1497">
              <w:rPr>
                <w:sz w:val="24"/>
                <w:szCs w:val="24"/>
              </w:rPr>
              <w:t xml:space="preserve">, одному з </w:t>
            </w:r>
            <w:proofErr w:type="spellStart"/>
            <w:r w:rsidRPr="00EC1497">
              <w:rPr>
                <w:sz w:val="24"/>
                <w:szCs w:val="24"/>
              </w:rPr>
              <w:t>прийомних</w:t>
            </w:r>
            <w:proofErr w:type="spellEnd"/>
            <w:r w:rsidRPr="00EC1497">
              <w:rPr>
                <w:sz w:val="24"/>
                <w:szCs w:val="24"/>
              </w:rPr>
              <w:t xml:space="preserve"> </w:t>
            </w:r>
            <w:proofErr w:type="spellStart"/>
            <w:r w:rsidRPr="00EC1497">
              <w:rPr>
                <w:sz w:val="24"/>
                <w:szCs w:val="24"/>
              </w:rPr>
              <w:t>батьків</w:t>
            </w:r>
            <w:proofErr w:type="spellEnd"/>
            <w:r w:rsidRPr="00EC1497">
              <w:rPr>
                <w:sz w:val="24"/>
                <w:szCs w:val="24"/>
              </w:rPr>
              <w:t>, батькам-</w:t>
            </w:r>
            <w:proofErr w:type="spellStart"/>
            <w:r w:rsidRPr="00EC1497">
              <w:rPr>
                <w:sz w:val="24"/>
                <w:szCs w:val="24"/>
              </w:rPr>
              <w:t>вихователям</w:t>
            </w:r>
            <w:proofErr w:type="spellEnd"/>
            <w:r w:rsidRPr="00EC1497">
              <w:rPr>
                <w:sz w:val="24"/>
                <w:szCs w:val="24"/>
              </w:rPr>
              <w:t xml:space="preserve">, </w:t>
            </w:r>
            <w:proofErr w:type="spellStart"/>
            <w:r w:rsidRPr="00EC1497">
              <w:rPr>
                <w:sz w:val="24"/>
                <w:szCs w:val="24"/>
              </w:rPr>
              <w:t>які</w:t>
            </w:r>
            <w:proofErr w:type="spellEnd"/>
            <w:r w:rsidRPr="00EC1497">
              <w:rPr>
                <w:sz w:val="24"/>
                <w:szCs w:val="24"/>
              </w:rPr>
              <w:t xml:space="preserve"> </w:t>
            </w:r>
            <w:proofErr w:type="spellStart"/>
            <w:r w:rsidRPr="00EC1497">
              <w:rPr>
                <w:sz w:val="24"/>
                <w:szCs w:val="24"/>
              </w:rPr>
              <w:t>доглядають</w:t>
            </w:r>
            <w:proofErr w:type="spellEnd"/>
            <w:r w:rsidRPr="00EC1497">
              <w:rPr>
                <w:sz w:val="24"/>
                <w:szCs w:val="24"/>
              </w:rPr>
              <w:t xml:space="preserve"> за хворою </w:t>
            </w:r>
            <w:proofErr w:type="spellStart"/>
            <w:r w:rsidRPr="00EC1497">
              <w:rPr>
                <w:sz w:val="24"/>
                <w:szCs w:val="24"/>
              </w:rPr>
              <w:t>дитиною</w:t>
            </w:r>
            <w:proofErr w:type="spellEnd"/>
            <w:r w:rsidRPr="00EC1497">
              <w:rPr>
                <w:sz w:val="24"/>
                <w:szCs w:val="24"/>
              </w:rPr>
              <w:t xml:space="preserve">, </w:t>
            </w:r>
            <w:proofErr w:type="spellStart"/>
            <w:r w:rsidRPr="00EC1497">
              <w:rPr>
                <w:sz w:val="24"/>
                <w:szCs w:val="24"/>
              </w:rPr>
              <w:t>якій</w:t>
            </w:r>
            <w:proofErr w:type="spellEnd"/>
            <w:r w:rsidRPr="00EC1497">
              <w:rPr>
                <w:sz w:val="24"/>
                <w:szCs w:val="24"/>
              </w:rPr>
              <w:t xml:space="preserve"> не </w:t>
            </w:r>
            <w:proofErr w:type="spellStart"/>
            <w:r w:rsidRPr="00EC1497">
              <w:rPr>
                <w:sz w:val="24"/>
                <w:szCs w:val="24"/>
              </w:rPr>
              <w:t>встановлено</w:t>
            </w:r>
            <w:proofErr w:type="spellEnd"/>
            <w:r w:rsidRPr="00EC1497">
              <w:rPr>
                <w:sz w:val="24"/>
                <w:szCs w:val="24"/>
              </w:rPr>
              <w:t xml:space="preserve"> </w:t>
            </w:r>
            <w:proofErr w:type="spellStart"/>
            <w:r w:rsidRPr="00EC1497">
              <w:rPr>
                <w:sz w:val="24"/>
                <w:szCs w:val="24"/>
              </w:rPr>
              <w:t>інвалідність</w:t>
            </w:r>
            <w:proofErr w:type="spellEnd"/>
            <w:r w:rsidRPr="00EC1497">
              <w:rPr>
                <w:sz w:val="24"/>
                <w:szCs w:val="24"/>
              </w:rPr>
              <w:t>;</w:t>
            </w:r>
          </w:p>
        </w:tc>
        <w:tc>
          <w:tcPr>
            <w:tcW w:w="2090" w:type="dxa"/>
            <w:vMerge/>
          </w:tcPr>
          <w:p w14:paraId="10230C03" w14:textId="77777777" w:rsidR="009F6DA6" w:rsidRPr="00EC1497" w:rsidRDefault="009F6DA6" w:rsidP="00597716">
            <w:pPr>
              <w:rPr>
                <w:highlight w:val="red"/>
              </w:rPr>
            </w:pPr>
          </w:p>
        </w:tc>
        <w:tc>
          <w:tcPr>
            <w:tcW w:w="3970" w:type="dxa"/>
            <w:vMerge/>
          </w:tcPr>
          <w:p w14:paraId="2B908AF6" w14:textId="77777777" w:rsidR="009F6DA6" w:rsidRPr="00EC1497" w:rsidRDefault="009F6DA6" w:rsidP="00597716">
            <w:pPr>
              <w:spacing w:line="216" w:lineRule="auto"/>
            </w:pPr>
          </w:p>
        </w:tc>
      </w:tr>
      <w:tr w:rsidR="009F6DA6" w:rsidRPr="00EC1497" w14:paraId="4BBA9373" w14:textId="77777777" w:rsidTr="00597716">
        <w:trPr>
          <w:gridAfter w:val="1"/>
          <w:wAfter w:w="46" w:type="dxa"/>
        </w:trPr>
        <w:tc>
          <w:tcPr>
            <w:tcW w:w="876" w:type="dxa"/>
          </w:tcPr>
          <w:p w14:paraId="38AD717A" w14:textId="77777777" w:rsidR="009F6DA6" w:rsidRPr="00EC1497" w:rsidRDefault="009F6DA6" w:rsidP="00597716">
            <w:pPr>
              <w:jc w:val="center"/>
              <w:rPr>
                <w:bCs/>
              </w:rPr>
            </w:pPr>
            <w:r w:rsidRPr="00EC1497">
              <w:rPr>
                <w:bCs/>
              </w:rPr>
              <w:t>31</w:t>
            </w:r>
          </w:p>
        </w:tc>
        <w:tc>
          <w:tcPr>
            <w:tcW w:w="972" w:type="dxa"/>
          </w:tcPr>
          <w:p w14:paraId="70E72724" w14:textId="77777777" w:rsidR="009F6DA6" w:rsidRPr="00EC1497" w:rsidRDefault="009F6DA6" w:rsidP="00597716">
            <w:pPr>
              <w:jc w:val="center"/>
              <w:rPr>
                <w:bCs/>
              </w:rPr>
            </w:pPr>
            <w:r w:rsidRPr="00EC1497">
              <w:rPr>
                <w:bCs/>
              </w:rPr>
              <w:t>02-25</w:t>
            </w:r>
          </w:p>
        </w:tc>
        <w:tc>
          <w:tcPr>
            <w:tcW w:w="8076" w:type="dxa"/>
          </w:tcPr>
          <w:p w14:paraId="6ED57767" w14:textId="77777777" w:rsidR="009F6DA6" w:rsidRPr="00EC1497" w:rsidRDefault="009F6DA6" w:rsidP="00597716">
            <w:pPr>
              <w:spacing w:line="228" w:lineRule="auto"/>
            </w:pPr>
            <w:r w:rsidRPr="00EC1497">
              <w:rPr>
                <w:sz w:val="24"/>
                <w:szCs w:val="24"/>
              </w:rPr>
              <w:t xml:space="preserve">7) на </w:t>
            </w:r>
            <w:proofErr w:type="spellStart"/>
            <w:r w:rsidRPr="00EC1497">
              <w:rPr>
                <w:sz w:val="24"/>
                <w:szCs w:val="24"/>
              </w:rPr>
              <w:t>дітей</w:t>
            </w:r>
            <w:proofErr w:type="spellEnd"/>
            <w:r w:rsidRPr="00EC1497">
              <w:rPr>
                <w:sz w:val="24"/>
                <w:szCs w:val="24"/>
              </w:rPr>
              <w:t xml:space="preserve">, </w:t>
            </w:r>
            <w:proofErr w:type="spellStart"/>
            <w:r w:rsidRPr="00EC1497">
              <w:rPr>
                <w:sz w:val="24"/>
                <w:szCs w:val="24"/>
              </w:rPr>
              <w:t>які</w:t>
            </w:r>
            <w:proofErr w:type="spellEnd"/>
            <w:r w:rsidRPr="00EC1497">
              <w:rPr>
                <w:sz w:val="24"/>
                <w:szCs w:val="24"/>
              </w:rPr>
              <w:t xml:space="preserve"> </w:t>
            </w:r>
            <w:proofErr w:type="spellStart"/>
            <w:r w:rsidRPr="00EC1497">
              <w:rPr>
                <w:sz w:val="24"/>
                <w:szCs w:val="24"/>
              </w:rPr>
              <w:t>виховуються</w:t>
            </w:r>
            <w:proofErr w:type="spellEnd"/>
            <w:r w:rsidRPr="00EC1497">
              <w:rPr>
                <w:sz w:val="24"/>
                <w:szCs w:val="24"/>
              </w:rPr>
              <w:t xml:space="preserve"> у </w:t>
            </w:r>
            <w:proofErr w:type="spellStart"/>
            <w:r w:rsidRPr="00EC1497">
              <w:rPr>
                <w:sz w:val="24"/>
                <w:szCs w:val="24"/>
              </w:rPr>
              <w:t>багатодітних</w:t>
            </w:r>
            <w:proofErr w:type="spellEnd"/>
            <w:r w:rsidRPr="00EC1497">
              <w:rPr>
                <w:sz w:val="24"/>
                <w:szCs w:val="24"/>
              </w:rPr>
              <w:t xml:space="preserve"> </w:t>
            </w:r>
            <w:proofErr w:type="spellStart"/>
            <w:r w:rsidRPr="00EC1497">
              <w:rPr>
                <w:sz w:val="24"/>
                <w:szCs w:val="24"/>
              </w:rPr>
              <w:t>сім’ях</w:t>
            </w:r>
            <w:proofErr w:type="spellEnd"/>
          </w:p>
        </w:tc>
        <w:tc>
          <w:tcPr>
            <w:tcW w:w="2090" w:type="dxa"/>
            <w:vMerge/>
          </w:tcPr>
          <w:p w14:paraId="0E5296D8" w14:textId="77777777" w:rsidR="009F6DA6" w:rsidRPr="00EC1497" w:rsidRDefault="009F6DA6" w:rsidP="00597716">
            <w:pPr>
              <w:rPr>
                <w:highlight w:val="red"/>
              </w:rPr>
            </w:pPr>
          </w:p>
        </w:tc>
        <w:tc>
          <w:tcPr>
            <w:tcW w:w="3970" w:type="dxa"/>
          </w:tcPr>
          <w:p w14:paraId="117189A7" w14:textId="77777777" w:rsidR="009F6DA6" w:rsidRPr="00EC1497" w:rsidRDefault="00597716" w:rsidP="00597716">
            <w:pPr>
              <w:spacing w:line="216" w:lineRule="auto"/>
            </w:pPr>
            <w:hyperlink r:id="rId25" w:anchor="n2"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охорону</w:t>
            </w:r>
            <w:proofErr w:type="spellEnd"/>
            <w:r w:rsidR="009F6DA6" w:rsidRPr="00EC1497">
              <w:t xml:space="preserve"> </w:t>
            </w:r>
            <w:proofErr w:type="spellStart"/>
            <w:r w:rsidR="009F6DA6" w:rsidRPr="00EC1497">
              <w:t>дитинства</w:t>
            </w:r>
            <w:proofErr w:type="spellEnd"/>
            <w:r w:rsidR="009F6DA6" w:rsidRPr="00EC1497">
              <w:t>”</w:t>
            </w:r>
          </w:p>
        </w:tc>
      </w:tr>
      <w:tr w:rsidR="009F6DA6" w:rsidRPr="00EC1497" w14:paraId="6D87ECCA" w14:textId="77777777" w:rsidTr="00597716">
        <w:trPr>
          <w:gridAfter w:val="1"/>
          <w:wAfter w:w="46" w:type="dxa"/>
        </w:trPr>
        <w:tc>
          <w:tcPr>
            <w:tcW w:w="876" w:type="dxa"/>
          </w:tcPr>
          <w:p w14:paraId="4FB77D11" w14:textId="77777777" w:rsidR="009F6DA6" w:rsidRPr="00EC1497" w:rsidRDefault="009F6DA6" w:rsidP="00597716">
            <w:pPr>
              <w:jc w:val="center"/>
              <w:rPr>
                <w:bCs/>
              </w:rPr>
            </w:pPr>
            <w:r w:rsidRPr="00EC1497">
              <w:rPr>
                <w:bCs/>
              </w:rPr>
              <w:t>32</w:t>
            </w:r>
          </w:p>
        </w:tc>
        <w:tc>
          <w:tcPr>
            <w:tcW w:w="972" w:type="dxa"/>
          </w:tcPr>
          <w:p w14:paraId="4D45CA4B" w14:textId="77777777" w:rsidR="009F6DA6" w:rsidRPr="00EC1497" w:rsidRDefault="009F6DA6" w:rsidP="00597716">
            <w:pPr>
              <w:jc w:val="center"/>
              <w:rPr>
                <w:bCs/>
              </w:rPr>
            </w:pPr>
            <w:r w:rsidRPr="00EC1497">
              <w:rPr>
                <w:bCs/>
              </w:rPr>
              <w:t>02-26</w:t>
            </w:r>
          </w:p>
        </w:tc>
        <w:tc>
          <w:tcPr>
            <w:tcW w:w="8076" w:type="dxa"/>
          </w:tcPr>
          <w:p w14:paraId="096E8647"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державної</w:t>
            </w:r>
            <w:proofErr w:type="spellEnd"/>
            <w:r w:rsidRPr="00EC1497">
              <w:rPr>
                <w:sz w:val="24"/>
                <w:szCs w:val="24"/>
              </w:rPr>
              <w:t xml:space="preserve"> </w:t>
            </w:r>
            <w:proofErr w:type="spellStart"/>
            <w:r w:rsidRPr="00EC1497">
              <w:rPr>
                <w:sz w:val="24"/>
                <w:szCs w:val="24"/>
              </w:rPr>
              <w:t>соціальної</w:t>
            </w:r>
            <w:proofErr w:type="spellEnd"/>
            <w:r w:rsidRPr="00EC1497">
              <w:rPr>
                <w:sz w:val="24"/>
                <w:szCs w:val="24"/>
              </w:rPr>
              <w:t xml:space="preserve"> </w:t>
            </w:r>
            <w:proofErr w:type="spellStart"/>
            <w:r w:rsidRPr="00EC1497">
              <w:rPr>
                <w:sz w:val="24"/>
                <w:szCs w:val="24"/>
              </w:rPr>
              <w:t>допомоги</w:t>
            </w:r>
            <w:proofErr w:type="spellEnd"/>
            <w:r w:rsidRPr="00EC1497">
              <w:rPr>
                <w:sz w:val="24"/>
                <w:szCs w:val="24"/>
              </w:rPr>
              <w:t xml:space="preserve"> особам з </w:t>
            </w:r>
            <w:proofErr w:type="spellStart"/>
            <w:r w:rsidRPr="00EC1497">
              <w:rPr>
                <w:sz w:val="24"/>
                <w:szCs w:val="24"/>
              </w:rPr>
              <w:t>інвалідністю</w:t>
            </w:r>
            <w:proofErr w:type="spellEnd"/>
            <w:r w:rsidRPr="00EC1497">
              <w:rPr>
                <w:sz w:val="24"/>
                <w:szCs w:val="24"/>
              </w:rPr>
              <w:t xml:space="preserve"> з </w:t>
            </w:r>
            <w:proofErr w:type="spellStart"/>
            <w:r w:rsidRPr="00EC1497">
              <w:rPr>
                <w:sz w:val="24"/>
                <w:szCs w:val="24"/>
              </w:rPr>
              <w:t>дитинства</w:t>
            </w:r>
            <w:proofErr w:type="spellEnd"/>
            <w:r w:rsidRPr="00EC1497">
              <w:rPr>
                <w:sz w:val="24"/>
                <w:szCs w:val="24"/>
              </w:rPr>
              <w:t xml:space="preserve"> та </w:t>
            </w:r>
            <w:proofErr w:type="spellStart"/>
            <w:r w:rsidRPr="00EC1497">
              <w:rPr>
                <w:sz w:val="24"/>
                <w:szCs w:val="24"/>
              </w:rPr>
              <w:t>дітям</w:t>
            </w:r>
            <w:proofErr w:type="spellEnd"/>
            <w:r w:rsidRPr="00EC1497">
              <w:rPr>
                <w:sz w:val="24"/>
                <w:szCs w:val="24"/>
              </w:rPr>
              <w:t xml:space="preserve"> з </w:t>
            </w:r>
            <w:proofErr w:type="spellStart"/>
            <w:r w:rsidRPr="00EC1497">
              <w:rPr>
                <w:sz w:val="24"/>
                <w:szCs w:val="24"/>
              </w:rPr>
              <w:t>інвалідністю</w:t>
            </w:r>
            <w:proofErr w:type="spellEnd"/>
          </w:p>
        </w:tc>
        <w:tc>
          <w:tcPr>
            <w:tcW w:w="2090" w:type="dxa"/>
            <w:vMerge/>
          </w:tcPr>
          <w:p w14:paraId="7021FBE6" w14:textId="77777777" w:rsidR="009F6DA6" w:rsidRPr="00EC1497" w:rsidRDefault="009F6DA6" w:rsidP="00597716">
            <w:pPr>
              <w:rPr>
                <w:highlight w:val="red"/>
              </w:rPr>
            </w:pPr>
          </w:p>
        </w:tc>
        <w:tc>
          <w:tcPr>
            <w:tcW w:w="3970" w:type="dxa"/>
          </w:tcPr>
          <w:p w14:paraId="62C9A9E7" w14:textId="77777777" w:rsidR="009F6DA6" w:rsidRPr="00EC1497" w:rsidRDefault="00597716" w:rsidP="00597716">
            <w:pPr>
              <w:spacing w:line="216" w:lineRule="auto"/>
            </w:pPr>
            <w:hyperlink r:id="rId26" w:anchor="n3"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державну</w:t>
            </w:r>
            <w:proofErr w:type="spellEnd"/>
            <w:r w:rsidR="009F6DA6" w:rsidRPr="00EC1497">
              <w:t xml:space="preserve"> </w:t>
            </w:r>
            <w:proofErr w:type="spellStart"/>
            <w:r w:rsidR="009F6DA6" w:rsidRPr="00EC1497">
              <w:t>соціальну</w:t>
            </w:r>
            <w:proofErr w:type="spellEnd"/>
            <w:r w:rsidR="009F6DA6" w:rsidRPr="00EC1497">
              <w:t xml:space="preserve"> </w:t>
            </w:r>
            <w:proofErr w:type="spellStart"/>
            <w:r w:rsidR="009F6DA6" w:rsidRPr="00EC1497">
              <w:t>допомогу</w:t>
            </w:r>
            <w:proofErr w:type="spellEnd"/>
            <w:r w:rsidR="009F6DA6" w:rsidRPr="00EC1497">
              <w:t xml:space="preserve"> особам з </w:t>
            </w:r>
            <w:proofErr w:type="spellStart"/>
            <w:r w:rsidR="009F6DA6" w:rsidRPr="00EC1497">
              <w:t>інвалідністю</w:t>
            </w:r>
            <w:proofErr w:type="spellEnd"/>
            <w:r w:rsidR="009F6DA6" w:rsidRPr="00EC1497">
              <w:t xml:space="preserve"> з </w:t>
            </w:r>
            <w:proofErr w:type="spellStart"/>
            <w:r w:rsidR="009F6DA6" w:rsidRPr="00EC1497">
              <w:t>дитинства</w:t>
            </w:r>
            <w:proofErr w:type="spellEnd"/>
            <w:r w:rsidR="009F6DA6" w:rsidRPr="00EC1497">
              <w:t xml:space="preserve"> та </w:t>
            </w:r>
            <w:proofErr w:type="spellStart"/>
            <w:r w:rsidR="009F6DA6" w:rsidRPr="00EC1497">
              <w:t>дітям</w:t>
            </w:r>
            <w:proofErr w:type="spellEnd"/>
            <w:r w:rsidR="009F6DA6" w:rsidRPr="00EC1497">
              <w:t xml:space="preserve"> з </w:t>
            </w:r>
            <w:proofErr w:type="spellStart"/>
            <w:r w:rsidR="009F6DA6" w:rsidRPr="00EC1497">
              <w:t>інвалідністю</w:t>
            </w:r>
            <w:proofErr w:type="spellEnd"/>
            <w:r w:rsidR="009F6DA6" w:rsidRPr="00EC1497">
              <w:t>”</w:t>
            </w:r>
          </w:p>
        </w:tc>
      </w:tr>
      <w:tr w:rsidR="009F6DA6" w:rsidRPr="00EC1497" w14:paraId="6D9AB81D" w14:textId="77777777" w:rsidTr="00597716">
        <w:trPr>
          <w:gridAfter w:val="1"/>
          <w:wAfter w:w="46" w:type="dxa"/>
        </w:trPr>
        <w:tc>
          <w:tcPr>
            <w:tcW w:w="876" w:type="dxa"/>
          </w:tcPr>
          <w:p w14:paraId="1293F47A" w14:textId="77777777" w:rsidR="009F6DA6" w:rsidRPr="00EC1497" w:rsidRDefault="009F6DA6" w:rsidP="00597716">
            <w:pPr>
              <w:jc w:val="center"/>
              <w:rPr>
                <w:bCs/>
              </w:rPr>
            </w:pPr>
            <w:r w:rsidRPr="00EC1497">
              <w:rPr>
                <w:bCs/>
              </w:rPr>
              <w:t>33</w:t>
            </w:r>
          </w:p>
        </w:tc>
        <w:tc>
          <w:tcPr>
            <w:tcW w:w="972" w:type="dxa"/>
          </w:tcPr>
          <w:p w14:paraId="51169FCC" w14:textId="77777777" w:rsidR="009F6DA6" w:rsidRPr="00EC1497" w:rsidRDefault="009F6DA6" w:rsidP="00597716">
            <w:pPr>
              <w:jc w:val="center"/>
              <w:rPr>
                <w:bCs/>
              </w:rPr>
            </w:pPr>
            <w:r w:rsidRPr="00EC1497">
              <w:rPr>
                <w:bCs/>
              </w:rPr>
              <w:t>02-27</w:t>
            </w:r>
          </w:p>
        </w:tc>
        <w:tc>
          <w:tcPr>
            <w:tcW w:w="8076" w:type="dxa"/>
          </w:tcPr>
          <w:p w14:paraId="6BFD26C7"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надбавки на догляд за особами з </w:t>
            </w:r>
            <w:proofErr w:type="spellStart"/>
            <w:r w:rsidRPr="00EC1497">
              <w:rPr>
                <w:sz w:val="24"/>
                <w:szCs w:val="24"/>
              </w:rPr>
              <w:t>інвалідністю</w:t>
            </w:r>
            <w:proofErr w:type="spellEnd"/>
            <w:r w:rsidRPr="00EC1497">
              <w:rPr>
                <w:sz w:val="24"/>
                <w:szCs w:val="24"/>
              </w:rPr>
              <w:t xml:space="preserve"> з </w:t>
            </w:r>
            <w:proofErr w:type="spellStart"/>
            <w:r w:rsidRPr="00EC1497">
              <w:rPr>
                <w:sz w:val="24"/>
                <w:szCs w:val="24"/>
              </w:rPr>
              <w:t>дитинства</w:t>
            </w:r>
            <w:proofErr w:type="spellEnd"/>
            <w:r w:rsidRPr="00EC1497">
              <w:rPr>
                <w:sz w:val="24"/>
                <w:szCs w:val="24"/>
              </w:rPr>
              <w:t xml:space="preserve"> та </w:t>
            </w:r>
            <w:proofErr w:type="spellStart"/>
            <w:r w:rsidRPr="00EC1497">
              <w:rPr>
                <w:sz w:val="24"/>
                <w:szCs w:val="24"/>
              </w:rPr>
              <w:t>дітьми</w:t>
            </w:r>
            <w:proofErr w:type="spellEnd"/>
            <w:r w:rsidRPr="00EC1497">
              <w:rPr>
                <w:sz w:val="24"/>
                <w:szCs w:val="24"/>
              </w:rPr>
              <w:t xml:space="preserve"> з </w:t>
            </w:r>
            <w:proofErr w:type="spellStart"/>
            <w:r w:rsidRPr="00EC1497">
              <w:rPr>
                <w:sz w:val="24"/>
                <w:szCs w:val="24"/>
              </w:rPr>
              <w:t>інвалідністю</w:t>
            </w:r>
            <w:proofErr w:type="spellEnd"/>
          </w:p>
        </w:tc>
        <w:tc>
          <w:tcPr>
            <w:tcW w:w="2090" w:type="dxa"/>
            <w:vMerge/>
          </w:tcPr>
          <w:p w14:paraId="69C5A00B" w14:textId="77777777" w:rsidR="009F6DA6" w:rsidRPr="00EC1497" w:rsidRDefault="009F6DA6" w:rsidP="00597716">
            <w:pPr>
              <w:rPr>
                <w:highlight w:val="red"/>
              </w:rPr>
            </w:pPr>
          </w:p>
        </w:tc>
        <w:tc>
          <w:tcPr>
            <w:tcW w:w="3970" w:type="dxa"/>
          </w:tcPr>
          <w:p w14:paraId="5D99BAA8" w14:textId="77777777" w:rsidR="009F6DA6" w:rsidRPr="00EC1497" w:rsidRDefault="00597716" w:rsidP="00597716">
            <w:pPr>
              <w:spacing w:line="216" w:lineRule="auto"/>
            </w:pPr>
            <w:hyperlink r:id="rId27" w:anchor="n3"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державну</w:t>
            </w:r>
            <w:proofErr w:type="spellEnd"/>
            <w:r w:rsidR="009F6DA6" w:rsidRPr="00EC1497">
              <w:t xml:space="preserve"> </w:t>
            </w:r>
            <w:proofErr w:type="spellStart"/>
            <w:r w:rsidR="009F6DA6" w:rsidRPr="00EC1497">
              <w:t>соціальну</w:t>
            </w:r>
            <w:proofErr w:type="spellEnd"/>
            <w:r w:rsidR="009F6DA6" w:rsidRPr="00EC1497">
              <w:t xml:space="preserve"> </w:t>
            </w:r>
            <w:proofErr w:type="spellStart"/>
            <w:r w:rsidR="009F6DA6" w:rsidRPr="00EC1497">
              <w:t>допомогу</w:t>
            </w:r>
            <w:proofErr w:type="spellEnd"/>
            <w:r w:rsidR="009F6DA6" w:rsidRPr="00EC1497">
              <w:t xml:space="preserve"> особам з </w:t>
            </w:r>
            <w:proofErr w:type="spellStart"/>
            <w:r w:rsidR="009F6DA6" w:rsidRPr="00EC1497">
              <w:t>інвалідністю</w:t>
            </w:r>
            <w:proofErr w:type="spellEnd"/>
            <w:r w:rsidR="009F6DA6" w:rsidRPr="00EC1497">
              <w:t xml:space="preserve"> з </w:t>
            </w:r>
            <w:proofErr w:type="spellStart"/>
            <w:r w:rsidR="009F6DA6" w:rsidRPr="00EC1497">
              <w:t>дитинства</w:t>
            </w:r>
            <w:proofErr w:type="spellEnd"/>
            <w:r w:rsidR="009F6DA6" w:rsidRPr="00EC1497">
              <w:t xml:space="preserve"> та </w:t>
            </w:r>
            <w:proofErr w:type="spellStart"/>
            <w:r w:rsidR="009F6DA6" w:rsidRPr="00EC1497">
              <w:t>дітям</w:t>
            </w:r>
            <w:proofErr w:type="spellEnd"/>
            <w:r w:rsidR="009F6DA6" w:rsidRPr="00EC1497">
              <w:t xml:space="preserve"> з </w:t>
            </w:r>
            <w:proofErr w:type="spellStart"/>
            <w:r w:rsidR="009F6DA6" w:rsidRPr="00EC1497">
              <w:t>інвалідністю</w:t>
            </w:r>
            <w:proofErr w:type="spellEnd"/>
            <w:r w:rsidR="009F6DA6" w:rsidRPr="00EC1497">
              <w:t>”</w:t>
            </w:r>
          </w:p>
        </w:tc>
      </w:tr>
      <w:tr w:rsidR="009F6DA6" w:rsidRPr="00EC1497" w14:paraId="1F69FDCE" w14:textId="77777777" w:rsidTr="00597716">
        <w:trPr>
          <w:gridAfter w:val="1"/>
          <w:wAfter w:w="46" w:type="dxa"/>
        </w:trPr>
        <w:tc>
          <w:tcPr>
            <w:tcW w:w="876" w:type="dxa"/>
          </w:tcPr>
          <w:p w14:paraId="63961EC1" w14:textId="77777777" w:rsidR="009F6DA6" w:rsidRPr="00EC1497" w:rsidRDefault="009F6DA6" w:rsidP="00597716">
            <w:pPr>
              <w:jc w:val="center"/>
              <w:rPr>
                <w:bCs/>
              </w:rPr>
            </w:pPr>
            <w:r w:rsidRPr="00EC1497">
              <w:rPr>
                <w:bCs/>
              </w:rPr>
              <w:t>34</w:t>
            </w:r>
          </w:p>
        </w:tc>
        <w:tc>
          <w:tcPr>
            <w:tcW w:w="972" w:type="dxa"/>
          </w:tcPr>
          <w:p w14:paraId="1126B373" w14:textId="77777777" w:rsidR="009F6DA6" w:rsidRPr="00EC1497" w:rsidRDefault="009F6DA6" w:rsidP="00597716">
            <w:pPr>
              <w:jc w:val="center"/>
              <w:rPr>
                <w:bCs/>
              </w:rPr>
            </w:pPr>
            <w:r w:rsidRPr="00EC1497">
              <w:rPr>
                <w:bCs/>
              </w:rPr>
              <w:t>02-28</w:t>
            </w:r>
          </w:p>
        </w:tc>
        <w:tc>
          <w:tcPr>
            <w:tcW w:w="8076" w:type="dxa"/>
          </w:tcPr>
          <w:p w14:paraId="14BEF462"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державної</w:t>
            </w:r>
            <w:proofErr w:type="spellEnd"/>
            <w:r w:rsidRPr="00EC1497">
              <w:rPr>
                <w:sz w:val="24"/>
                <w:szCs w:val="24"/>
              </w:rPr>
              <w:t xml:space="preserve"> </w:t>
            </w:r>
            <w:proofErr w:type="spellStart"/>
            <w:r w:rsidRPr="00EC1497">
              <w:rPr>
                <w:sz w:val="24"/>
                <w:szCs w:val="24"/>
              </w:rPr>
              <w:t>соціальної</w:t>
            </w:r>
            <w:proofErr w:type="spellEnd"/>
            <w:r w:rsidRPr="00EC1497">
              <w:rPr>
                <w:sz w:val="24"/>
                <w:szCs w:val="24"/>
              </w:rPr>
              <w:t xml:space="preserve"> </w:t>
            </w:r>
            <w:proofErr w:type="spellStart"/>
            <w:r w:rsidRPr="00EC1497">
              <w:rPr>
                <w:sz w:val="24"/>
                <w:szCs w:val="24"/>
              </w:rPr>
              <w:t>допомоги</w:t>
            </w:r>
            <w:proofErr w:type="spellEnd"/>
            <w:r w:rsidRPr="00EC1497">
              <w:rPr>
                <w:sz w:val="24"/>
                <w:szCs w:val="24"/>
              </w:rPr>
              <w:t xml:space="preserve"> особам, </w:t>
            </w:r>
            <w:proofErr w:type="spellStart"/>
            <w:r w:rsidRPr="00EC1497">
              <w:rPr>
                <w:sz w:val="24"/>
                <w:szCs w:val="24"/>
              </w:rPr>
              <w:t>які</w:t>
            </w:r>
            <w:proofErr w:type="spellEnd"/>
            <w:r w:rsidRPr="00EC1497">
              <w:rPr>
                <w:sz w:val="24"/>
                <w:szCs w:val="24"/>
              </w:rPr>
              <w:t xml:space="preserve"> не </w:t>
            </w:r>
            <w:proofErr w:type="spellStart"/>
            <w:r w:rsidRPr="00EC1497">
              <w:rPr>
                <w:sz w:val="24"/>
                <w:szCs w:val="24"/>
              </w:rPr>
              <w:t>мають</w:t>
            </w:r>
            <w:proofErr w:type="spellEnd"/>
            <w:r w:rsidRPr="00EC1497">
              <w:rPr>
                <w:sz w:val="24"/>
                <w:szCs w:val="24"/>
              </w:rPr>
              <w:t xml:space="preserve"> права на </w:t>
            </w:r>
            <w:proofErr w:type="spellStart"/>
            <w:r w:rsidRPr="00EC1497">
              <w:rPr>
                <w:sz w:val="24"/>
                <w:szCs w:val="24"/>
              </w:rPr>
              <w:t>пенсію</w:t>
            </w:r>
            <w:proofErr w:type="spellEnd"/>
            <w:r w:rsidRPr="00EC1497">
              <w:rPr>
                <w:sz w:val="24"/>
                <w:szCs w:val="24"/>
              </w:rPr>
              <w:t xml:space="preserve">, та особам з </w:t>
            </w:r>
            <w:proofErr w:type="spellStart"/>
            <w:r w:rsidRPr="00EC1497">
              <w:rPr>
                <w:sz w:val="24"/>
                <w:szCs w:val="24"/>
              </w:rPr>
              <w:t>інвалідністю</w:t>
            </w:r>
            <w:proofErr w:type="spellEnd"/>
          </w:p>
        </w:tc>
        <w:tc>
          <w:tcPr>
            <w:tcW w:w="2090" w:type="dxa"/>
            <w:vMerge/>
          </w:tcPr>
          <w:p w14:paraId="7CB21084" w14:textId="77777777" w:rsidR="009F6DA6" w:rsidRPr="00EC1497" w:rsidRDefault="009F6DA6" w:rsidP="00597716">
            <w:pPr>
              <w:rPr>
                <w:highlight w:val="red"/>
              </w:rPr>
            </w:pPr>
          </w:p>
        </w:tc>
        <w:tc>
          <w:tcPr>
            <w:tcW w:w="3970" w:type="dxa"/>
            <w:vMerge w:val="restart"/>
          </w:tcPr>
          <w:p w14:paraId="56308BA4" w14:textId="77777777" w:rsidR="009F6DA6" w:rsidRPr="00EC1497" w:rsidRDefault="00597716" w:rsidP="00597716">
            <w:pPr>
              <w:spacing w:line="216" w:lineRule="auto"/>
            </w:pPr>
            <w:hyperlink r:id="rId28" w:anchor="n2"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державну</w:t>
            </w:r>
            <w:proofErr w:type="spellEnd"/>
            <w:r w:rsidR="009F6DA6" w:rsidRPr="00EC1497">
              <w:t xml:space="preserve"> </w:t>
            </w:r>
            <w:proofErr w:type="spellStart"/>
            <w:r w:rsidR="009F6DA6" w:rsidRPr="00EC1497">
              <w:t>соціальну</w:t>
            </w:r>
            <w:proofErr w:type="spellEnd"/>
            <w:r w:rsidR="009F6DA6" w:rsidRPr="00EC1497">
              <w:t xml:space="preserve"> </w:t>
            </w:r>
            <w:proofErr w:type="spellStart"/>
            <w:r w:rsidR="009F6DA6" w:rsidRPr="00EC1497">
              <w:t>допомогу</w:t>
            </w:r>
            <w:proofErr w:type="spellEnd"/>
            <w:r w:rsidR="009F6DA6" w:rsidRPr="00EC1497">
              <w:t xml:space="preserve"> особам, </w:t>
            </w:r>
            <w:proofErr w:type="spellStart"/>
            <w:r w:rsidR="009F6DA6" w:rsidRPr="00EC1497">
              <w:t>які</w:t>
            </w:r>
            <w:proofErr w:type="spellEnd"/>
            <w:r w:rsidR="009F6DA6" w:rsidRPr="00EC1497">
              <w:t xml:space="preserve"> не </w:t>
            </w:r>
            <w:proofErr w:type="spellStart"/>
            <w:r w:rsidR="009F6DA6" w:rsidRPr="00EC1497">
              <w:t>мають</w:t>
            </w:r>
            <w:proofErr w:type="spellEnd"/>
            <w:r w:rsidR="009F6DA6" w:rsidRPr="00EC1497">
              <w:t xml:space="preserve"> права на </w:t>
            </w:r>
            <w:proofErr w:type="spellStart"/>
            <w:r w:rsidR="009F6DA6" w:rsidRPr="00EC1497">
              <w:t>пенсію</w:t>
            </w:r>
            <w:proofErr w:type="spellEnd"/>
            <w:r w:rsidR="009F6DA6" w:rsidRPr="00EC1497">
              <w:t xml:space="preserve">, та особам з </w:t>
            </w:r>
            <w:proofErr w:type="spellStart"/>
            <w:r w:rsidR="009F6DA6" w:rsidRPr="00EC1497">
              <w:t>інвалідністю</w:t>
            </w:r>
            <w:proofErr w:type="spellEnd"/>
            <w:r w:rsidR="009F6DA6" w:rsidRPr="00EC1497">
              <w:t>”</w:t>
            </w:r>
          </w:p>
        </w:tc>
      </w:tr>
      <w:tr w:rsidR="009F6DA6" w:rsidRPr="00EC1497" w14:paraId="6FA73287" w14:textId="77777777" w:rsidTr="00597716">
        <w:trPr>
          <w:gridAfter w:val="1"/>
          <w:wAfter w:w="46" w:type="dxa"/>
        </w:trPr>
        <w:tc>
          <w:tcPr>
            <w:tcW w:w="876" w:type="dxa"/>
          </w:tcPr>
          <w:p w14:paraId="403A788A" w14:textId="77777777" w:rsidR="009F6DA6" w:rsidRPr="00EC1497" w:rsidRDefault="009F6DA6" w:rsidP="00597716">
            <w:pPr>
              <w:jc w:val="center"/>
              <w:rPr>
                <w:bCs/>
              </w:rPr>
            </w:pPr>
            <w:r w:rsidRPr="00EC1497">
              <w:rPr>
                <w:bCs/>
              </w:rPr>
              <w:t>35</w:t>
            </w:r>
          </w:p>
        </w:tc>
        <w:tc>
          <w:tcPr>
            <w:tcW w:w="972" w:type="dxa"/>
          </w:tcPr>
          <w:p w14:paraId="1E2F2286" w14:textId="77777777" w:rsidR="009F6DA6" w:rsidRPr="00EC1497" w:rsidRDefault="009F6DA6" w:rsidP="00597716">
            <w:pPr>
              <w:jc w:val="center"/>
              <w:rPr>
                <w:bCs/>
              </w:rPr>
            </w:pPr>
            <w:r w:rsidRPr="00EC1497">
              <w:rPr>
                <w:bCs/>
              </w:rPr>
              <w:t>02-29</w:t>
            </w:r>
          </w:p>
        </w:tc>
        <w:tc>
          <w:tcPr>
            <w:tcW w:w="8076" w:type="dxa"/>
          </w:tcPr>
          <w:p w14:paraId="114C20BC"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державної</w:t>
            </w:r>
            <w:proofErr w:type="spellEnd"/>
            <w:r w:rsidRPr="00EC1497">
              <w:rPr>
                <w:sz w:val="24"/>
                <w:szCs w:val="24"/>
              </w:rPr>
              <w:t xml:space="preserve"> </w:t>
            </w:r>
            <w:proofErr w:type="spellStart"/>
            <w:r w:rsidRPr="00EC1497">
              <w:rPr>
                <w:sz w:val="24"/>
                <w:szCs w:val="24"/>
              </w:rPr>
              <w:t>соціальної</w:t>
            </w:r>
            <w:proofErr w:type="spellEnd"/>
            <w:r w:rsidRPr="00EC1497">
              <w:rPr>
                <w:sz w:val="24"/>
                <w:szCs w:val="24"/>
              </w:rPr>
              <w:t xml:space="preserve"> </w:t>
            </w:r>
            <w:proofErr w:type="spellStart"/>
            <w:r w:rsidRPr="00EC1497">
              <w:rPr>
                <w:sz w:val="24"/>
                <w:szCs w:val="24"/>
              </w:rPr>
              <w:t>допомоги</w:t>
            </w:r>
            <w:proofErr w:type="spellEnd"/>
            <w:r w:rsidRPr="00EC1497">
              <w:rPr>
                <w:sz w:val="24"/>
                <w:szCs w:val="24"/>
              </w:rPr>
              <w:t xml:space="preserve"> на догляд</w:t>
            </w:r>
          </w:p>
        </w:tc>
        <w:tc>
          <w:tcPr>
            <w:tcW w:w="2090" w:type="dxa"/>
            <w:vMerge/>
          </w:tcPr>
          <w:p w14:paraId="30908CA9" w14:textId="77777777" w:rsidR="009F6DA6" w:rsidRPr="00EC1497" w:rsidRDefault="009F6DA6" w:rsidP="00597716">
            <w:pPr>
              <w:rPr>
                <w:highlight w:val="red"/>
              </w:rPr>
            </w:pPr>
          </w:p>
        </w:tc>
        <w:tc>
          <w:tcPr>
            <w:tcW w:w="3970" w:type="dxa"/>
            <w:vMerge/>
          </w:tcPr>
          <w:p w14:paraId="34710A5C" w14:textId="77777777" w:rsidR="009F6DA6" w:rsidRPr="00EC1497" w:rsidRDefault="009F6DA6" w:rsidP="00597716">
            <w:pPr>
              <w:spacing w:line="216" w:lineRule="auto"/>
            </w:pPr>
          </w:p>
        </w:tc>
      </w:tr>
      <w:tr w:rsidR="009F6DA6" w:rsidRPr="00EC1497" w14:paraId="2C46E561" w14:textId="77777777" w:rsidTr="00597716">
        <w:trPr>
          <w:gridAfter w:val="1"/>
          <w:wAfter w:w="46" w:type="dxa"/>
        </w:trPr>
        <w:tc>
          <w:tcPr>
            <w:tcW w:w="876" w:type="dxa"/>
          </w:tcPr>
          <w:p w14:paraId="7C4A4D57" w14:textId="77777777" w:rsidR="009F6DA6" w:rsidRPr="00EC1497" w:rsidRDefault="009F6DA6" w:rsidP="00597716">
            <w:pPr>
              <w:jc w:val="center"/>
              <w:rPr>
                <w:bCs/>
              </w:rPr>
            </w:pPr>
            <w:r w:rsidRPr="00EC1497">
              <w:rPr>
                <w:bCs/>
              </w:rPr>
              <w:t>36</w:t>
            </w:r>
          </w:p>
        </w:tc>
        <w:tc>
          <w:tcPr>
            <w:tcW w:w="972" w:type="dxa"/>
          </w:tcPr>
          <w:p w14:paraId="4985FCD0" w14:textId="77777777" w:rsidR="009F6DA6" w:rsidRPr="00EC1497" w:rsidRDefault="009F6DA6" w:rsidP="00597716">
            <w:pPr>
              <w:jc w:val="center"/>
              <w:rPr>
                <w:bCs/>
              </w:rPr>
            </w:pPr>
            <w:r w:rsidRPr="00EC1497">
              <w:rPr>
                <w:bCs/>
              </w:rPr>
              <w:t>02-30</w:t>
            </w:r>
          </w:p>
        </w:tc>
        <w:tc>
          <w:tcPr>
            <w:tcW w:w="8076" w:type="dxa"/>
          </w:tcPr>
          <w:p w14:paraId="34409B4B"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компенсації</w:t>
            </w:r>
            <w:proofErr w:type="spellEnd"/>
            <w:r w:rsidRPr="00EC1497">
              <w:rPr>
                <w:sz w:val="24"/>
                <w:szCs w:val="24"/>
              </w:rPr>
              <w:t xml:space="preserve"> за догляд </w:t>
            </w:r>
            <w:proofErr w:type="spellStart"/>
            <w:r w:rsidRPr="00EC1497">
              <w:rPr>
                <w:sz w:val="24"/>
                <w:szCs w:val="24"/>
              </w:rPr>
              <w:t>фізичній</w:t>
            </w:r>
            <w:proofErr w:type="spellEnd"/>
            <w:r w:rsidRPr="00EC1497">
              <w:rPr>
                <w:sz w:val="24"/>
                <w:szCs w:val="24"/>
              </w:rPr>
              <w:t xml:space="preserve"> </w:t>
            </w:r>
            <w:proofErr w:type="spellStart"/>
            <w:r w:rsidRPr="00EC1497">
              <w:rPr>
                <w:sz w:val="24"/>
                <w:szCs w:val="24"/>
              </w:rPr>
              <w:t>особі</w:t>
            </w:r>
            <w:proofErr w:type="spellEnd"/>
            <w:r w:rsidRPr="00EC1497">
              <w:rPr>
                <w:sz w:val="24"/>
                <w:szCs w:val="24"/>
              </w:rPr>
              <w:t xml:space="preserve">, яка </w:t>
            </w:r>
            <w:proofErr w:type="spellStart"/>
            <w:r w:rsidRPr="00EC1497">
              <w:rPr>
                <w:sz w:val="24"/>
                <w:szCs w:val="24"/>
              </w:rPr>
              <w:t>надає</w:t>
            </w:r>
            <w:proofErr w:type="spellEnd"/>
            <w:r w:rsidRPr="00EC1497">
              <w:rPr>
                <w:sz w:val="24"/>
                <w:szCs w:val="24"/>
              </w:rPr>
              <w:t xml:space="preserve"> </w:t>
            </w:r>
            <w:proofErr w:type="spellStart"/>
            <w:r w:rsidRPr="00EC1497">
              <w:rPr>
                <w:sz w:val="24"/>
                <w:szCs w:val="24"/>
              </w:rPr>
              <w:t>соціальні</w:t>
            </w:r>
            <w:proofErr w:type="spellEnd"/>
            <w:r w:rsidRPr="00EC1497">
              <w:rPr>
                <w:sz w:val="24"/>
                <w:szCs w:val="24"/>
              </w:rPr>
              <w:t xml:space="preserve"> </w:t>
            </w:r>
            <w:proofErr w:type="spellStart"/>
            <w:r w:rsidRPr="00EC1497">
              <w:rPr>
                <w:sz w:val="24"/>
                <w:szCs w:val="24"/>
              </w:rPr>
              <w:t>послуги</w:t>
            </w:r>
            <w:proofErr w:type="spellEnd"/>
            <w:r w:rsidRPr="00EC1497">
              <w:rPr>
                <w:sz w:val="24"/>
                <w:szCs w:val="24"/>
              </w:rPr>
              <w:t xml:space="preserve"> з догляду без </w:t>
            </w:r>
            <w:proofErr w:type="spellStart"/>
            <w:r w:rsidRPr="00EC1497">
              <w:rPr>
                <w:sz w:val="24"/>
                <w:szCs w:val="24"/>
              </w:rPr>
              <w:t>здійснення</w:t>
            </w:r>
            <w:proofErr w:type="spellEnd"/>
            <w:r w:rsidRPr="00EC1497">
              <w:rPr>
                <w:sz w:val="24"/>
                <w:szCs w:val="24"/>
              </w:rPr>
              <w:t xml:space="preserve"> </w:t>
            </w:r>
            <w:proofErr w:type="spellStart"/>
            <w:r w:rsidRPr="00EC1497">
              <w:rPr>
                <w:sz w:val="24"/>
                <w:szCs w:val="24"/>
              </w:rPr>
              <w:t>підприємницької</w:t>
            </w:r>
            <w:proofErr w:type="spellEnd"/>
            <w:r w:rsidRPr="00EC1497">
              <w:rPr>
                <w:sz w:val="24"/>
                <w:szCs w:val="24"/>
              </w:rPr>
              <w:t xml:space="preserve"> </w:t>
            </w:r>
            <w:proofErr w:type="spellStart"/>
            <w:r w:rsidRPr="00EC1497">
              <w:rPr>
                <w:sz w:val="24"/>
                <w:szCs w:val="24"/>
              </w:rPr>
              <w:t>діяльності</w:t>
            </w:r>
            <w:proofErr w:type="spellEnd"/>
            <w:r w:rsidRPr="00EC1497">
              <w:rPr>
                <w:sz w:val="24"/>
                <w:szCs w:val="24"/>
              </w:rPr>
              <w:t xml:space="preserve"> на </w:t>
            </w:r>
            <w:proofErr w:type="spellStart"/>
            <w:r w:rsidRPr="00EC1497">
              <w:rPr>
                <w:sz w:val="24"/>
                <w:szCs w:val="24"/>
              </w:rPr>
              <w:t>непрофесійній</w:t>
            </w:r>
            <w:proofErr w:type="spellEnd"/>
            <w:r w:rsidRPr="00EC1497">
              <w:rPr>
                <w:sz w:val="24"/>
                <w:szCs w:val="24"/>
              </w:rPr>
              <w:t xml:space="preserve"> </w:t>
            </w:r>
            <w:proofErr w:type="spellStart"/>
            <w:r w:rsidRPr="00EC1497">
              <w:rPr>
                <w:sz w:val="24"/>
                <w:szCs w:val="24"/>
              </w:rPr>
              <w:t>основі</w:t>
            </w:r>
            <w:proofErr w:type="spellEnd"/>
          </w:p>
        </w:tc>
        <w:tc>
          <w:tcPr>
            <w:tcW w:w="2090" w:type="dxa"/>
            <w:vMerge/>
          </w:tcPr>
          <w:p w14:paraId="2D925D05" w14:textId="77777777" w:rsidR="009F6DA6" w:rsidRPr="00EC1497" w:rsidRDefault="009F6DA6" w:rsidP="00597716">
            <w:pPr>
              <w:rPr>
                <w:highlight w:val="red"/>
              </w:rPr>
            </w:pPr>
          </w:p>
        </w:tc>
        <w:tc>
          <w:tcPr>
            <w:tcW w:w="3970" w:type="dxa"/>
            <w:vMerge w:val="restart"/>
          </w:tcPr>
          <w:p w14:paraId="63075B50" w14:textId="77777777" w:rsidR="009F6DA6" w:rsidRPr="00EC1497" w:rsidRDefault="00597716" w:rsidP="00597716">
            <w:pPr>
              <w:spacing w:line="216" w:lineRule="auto"/>
            </w:pPr>
            <w:hyperlink r:id="rId29" w:anchor="n2"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соціальні</w:t>
            </w:r>
            <w:proofErr w:type="spellEnd"/>
            <w:r w:rsidR="009F6DA6" w:rsidRPr="00EC1497">
              <w:t xml:space="preserve"> </w:t>
            </w:r>
            <w:proofErr w:type="spellStart"/>
            <w:r w:rsidR="009F6DA6" w:rsidRPr="00EC1497">
              <w:t>послуги</w:t>
            </w:r>
            <w:proofErr w:type="spellEnd"/>
            <w:r w:rsidR="009F6DA6" w:rsidRPr="00EC1497">
              <w:t>”</w:t>
            </w:r>
          </w:p>
        </w:tc>
      </w:tr>
      <w:tr w:rsidR="009F6DA6" w:rsidRPr="00EC1497" w14:paraId="2F43549D" w14:textId="77777777" w:rsidTr="00597716">
        <w:trPr>
          <w:gridAfter w:val="1"/>
          <w:wAfter w:w="46" w:type="dxa"/>
        </w:trPr>
        <w:tc>
          <w:tcPr>
            <w:tcW w:w="876" w:type="dxa"/>
          </w:tcPr>
          <w:p w14:paraId="36DA817F" w14:textId="77777777" w:rsidR="009F6DA6" w:rsidRPr="00EC1497" w:rsidRDefault="009F6DA6" w:rsidP="00597716">
            <w:pPr>
              <w:jc w:val="center"/>
              <w:rPr>
                <w:bCs/>
              </w:rPr>
            </w:pPr>
            <w:r w:rsidRPr="00EC1497">
              <w:rPr>
                <w:bCs/>
              </w:rPr>
              <w:t>37</w:t>
            </w:r>
          </w:p>
        </w:tc>
        <w:tc>
          <w:tcPr>
            <w:tcW w:w="972" w:type="dxa"/>
          </w:tcPr>
          <w:p w14:paraId="77A6B502" w14:textId="77777777" w:rsidR="009F6DA6" w:rsidRPr="00EC1497" w:rsidRDefault="009F6DA6" w:rsidP="00597716">
            <w:pPr>
              <w:jc w:val="center"/>
              <w:rPr>
                <w:bCs/>
              </w:rPr>
            </w:pPr>
            <w:r w:rsidRPr="00EC1497">
              <w:rPr>
                <w:bCs/>
              </w:rPr>
              <w:t>02-31</w:t>
            </w:r>
          </w:p>
        </w:tc>
        <w:tc>
          <w:tcPr>
            <w:tcW w:w="8076" w:type="dxa"/>
          </w:tcPr>
          <w:p w14:paraId="517AFFB1"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компенсації</w:t>
            </w:r>
            <w:proofErr w:type="spellEnd"/>
            <w:r w:rsidRPr="00EC1497">
              <w:rPr>
                <w:sz w:val="24"/>
                <w:szCs w:val="24"/>
              </w:rPr>
              <w:t xml:space="preserve"> за догляд </w:t>
            </w:r>
            <w:proofErr w:type="spellStart"/>
            <w:r w:rsidRPr="00EC1497">
              <w:rPr>
                <w:sz w:val="24"/>
                <w:szCs w:val="24"/>
              </w:rPr>
              <w:t>фізичній</w:t>
            </w:r>
            <w:proofErr w:type="spellEnd"/>
            <w:r w:rsidRPr="00EC1497">
              <w:rPr>
                <w:sz w:val="24"/>
                <w:szCs w:val="24"/>
              </w:rPr>
              <w:t xml:space="preserve"> </w:t>
            </w:r>
            <w:proofErr w:type="spellStart"/>
            <w:r w:rsidRPr="00EC1497">
              <w:rPr>
                <w:sz w:val="24"/>
                <w:szCs w:val="24"/>
              </w:rPr>
              <w:t>особі</w:t>
            </w:r>
            <w:proofErr w:type="spellEnd"/>
            <w:r w:rsidRPr="00EC1497">
              <w:rPr>
                <w:sz w:val="24"/>
                <w:szCs w:val="24"/>
              </w:rPr>
              <w:t xml:space="preserve">, яка </w:t>
            </w:r>
            <w:proofErr w:type="spellStart"/>
            <w:r w:rsidRPr="00EC1497">
              <w:rPr>
                <w:sz w:val="24"/>
                <w:szCs w:val="24"/>
              </w:rPr>
              <w:t>надає</w:t>
            </w:r>
            <w:proofErr w:type="spellEnd"/>
            <w:r w:rsidRPr="00EC1497">
              <w:rPr>
                <w:sz w:val="24"/>
                <w:szCs w:val="24"/>
              </w:rPr>
              <w:t xml:space="preserve"> </w:t>
            </w:r>
            <w:proofErr w:type="spellStart"/>
            <w:r w:rsidRPr="00EC1497">
              <w:rPr>
                <w:sz w:val="24"/>
                <w:szCs w:val="24"/>
              </w:rPr>
              <w:t>соціальні</w:t>
            </w:r>
            <w:proofErr w:type="spellEnd"/>
            <w:r w:rsidRPr="00EC1497">
              <w:rPr>
                <w:sz w:val="24"/>
                <w:szCs w:val="24"/>
              </w:rPr>
              <w:t xml:space="preserve"> </w:t>
            </w:r>
            <w:proofErr w:type="spellStart"/>
            <w:r w:rsidRPr="00EC1497">
              <w:rPr>
                <w:sz w:val="24"/>
                <w:szCs w:val="24"/>
              </w:rPr>
              <w:t>послуги</w:t>
            </w:r>
            <w:proofErr w:type="spellEnd"/>
            <w:r w:rsidRPr="00EC1497">
              <w:rPr>
                <w:sz w:val="24"/>
                <w:szCs w:val="24"/>
              </w:rPr>
              <w:t xml:space="preserve"> з догляду без </w:t>
            </w:r>
            <w:proofErr w:type="spellStart"/>
            <w:r w:rsidRPr="00EC1497">
              <w:rPr>
                <w:sz w:val="24"/>
                <w:szCs w:val="24"/>
              </w:rPr>
              <w:t>здійснення</w:t>
            </w:r>
            <w:proofErr w:type="spellEnd"/>
            <w:r w:rsidRPr="00EC1497">
              <w:rPr>
                <w:sz w:val="24"/>
                <w:szCs w:val="24"/>
              </w:rPr>
              <w:t xml:space="preserve"> </w:t>
            </w:r>
            <w:proofErr w:type="spellStart"/>
            <w:r w:rsidRPr="00EC1497">
              <w:rPr>
                <w:sz w:val="24"/>
                <w:szCs w:val="24"/>
              </w:rPr>
              <w:t>підприємницької</w:t>
            </w:r>
            <w:proofErr w:type="spellEnd"/>
            <w:r w:rsidRPr="00EC1497">
              <w:rPr>
                <w:sz w:val="24"/>
                <w:szCs w:val="24"/>
              </w:rPr>
              <w:t xml:space="preserve"> </w:t>
            </w:r>
            <w:proofErr w:type="spellStart"/>
            <w:r w:rsidRPr="00EC1497">
              <w:rPr>
                <w:sz w:val="24"/>
                <w:szCs w:val="24"/>
              </w:rPr>
              <w:t>діяльності</w:t>
            </w:r>
            <w:proofErr w:type="spellEnd"/>
            <w:r w:rsidRPr="00EC1497">
              <w:rPr>
                <w:sz w:val="24"/>
                <w:szCs w:val="24"/>
              </w:rPr>
              <w:t xml:space="preserve"> на </w:t>
            </w:r>
            <w:proofErr w:type="spellStart"/>
            <w:r w:rsidRPr="00EC1497">
              <w:rPr>
                <w:sz w:val="24"/>
                <w:szCs w:val="24"/>
              </w:rPr>
              <w:t>професійній</w:t>
            </w:r>
            <w:proofErr w:type="spellEnd"/>
            <w:r w:rsidRPr="00EC1497">
              <w:rPr>
                <w:sz w:val="24"/>
                <w:szCs w:val="24"/>
              </w:rPr>
              <w:t xml:space="preserve"> </w:t>
            </w:r>
            <w:proofErr w:type="spellStart"/>
            <w:r w:rsidRPr="00EC1497">
              <w:rPr>
                <w:sz w:val="24"/>
                <w:szCs w:val="24"/>
              </w:rPr>
              <w:t>основі</w:t>
            </w:r>
            <w:proofErr w:type="spellEnd"/>
          </w:p>
        </w:tc>
        <w:tc>
          <w:tcPr>
            <w:tcW w:w="2090" w:type="dxa"/>
            <w:vMerge/>
          </w:tcPr>
          <w:p w14:paraId="76B00DC7" w14:textId="77777777" w:rsidR="009F6DA6" w:rsidRPr="00EC1497" w:rsidRDefault="009F6DA6" w:rsidP="00597716">
            <w:pPr>
              <w:rPr>
                <w:highlight w:val="red"/>
              </w:rPr>
            </w:pPr>
          </w:p>
        </w:tc>
        <w:tc>
          <w:tcPr>
            <w:tcW w:w="3970" w:type="dxa"/>
            <w:vMerge/>
          </w:tcPr>
          <w:p w14:paraId="5B0D7B62" w14:textId="77777777" w:rsidR="009F6DA6" w:rsidRPr="00EC1497" w:rsidRDefault="009F6DA6" w:rsidP="00597716">
            <w:pPr>
              <w:spacing w:line="216" w:lineRule="auto"/>
            </w:pPr>
          </w:p>
        </w:tc>
      </w:tr>
      <w:tr w:rsidR="009F6DA6" w:rsidRPr="00EC1497" w14:paraId="0C71753B" w14:textId="77777777" w:rsidTr="00597716">
        <w:trPr>
          <w:gridAfter w:val="1"/>
          <w:wAfter w:w="46" w:type="dxa"/>
        </w:trPr>
        <w:tc>
          <w:tcPr>
            <w:tcW w:w="876" w:type="dxa"/>
          </w:tcPr>
          <w:p w14:paraId="4511E819" w14:textId="77777777" w:rsidR="009F6DA6" w:rsidRPr="00EC1497" w:rsidRDefault="009F6DA6" w:rsidP="00597716">
            <w:pPr>
              <w:jc w:val="center"/>
              <w:rPr>
                <w:bCs/>
              </w:rPr>
            </w:pPr>
            <w:r w:rsidRPr="00EC1497">
              <w:rPr>
                <w:bCs/>
              </w:rPr>
              <w:t>38</w:t>
            </w:r>
          </w:p>
        </w:tc>
        <w:tc>
          <w:tcPr>
            <w:tcW w:w="972" w:type="dxa"/>
          </w:tcPr>
          <w:p w14:paraId="5B01D17C" w14:textId="77777777" w:rsidR="009F6DA6" w:rsidRPr="00EC1497" w:rsidRDefault="009F6DA6" w:rsidP="00597716">
            <w:pPr>
              <w:jc w:val="center"/>
              <w:rPr>
                <w:bCs/>
              </w:rPr>
            </w:pPr>
            <w:r w:rsidRPr="00EC1497">
              <w:rPr>
                <w:bCs/>
              </w:rPr>
              <w:t>02-32</w:t>
            </w:r>
          </w:p>
        </w:tc>
        <w:tc>
          <w:tcPr>
            <w:tcW w:w="8076" w:type="dxa"/>
          </w:tcPr>
          <w:p w14:paraId="6FCE6A0B"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одноразової</w:t>
            </w:r>
            <w:proofErr w:type="spellEnd"/>
            <w:r w:rsidRPr="00EC1497">
              <w:rPr>
                <w:sz w:val="24"/>
                <w:szCs w:val="24"/>
              </w:rPr>
              <w:t xml:space="preserve"> </w:t>
            </w:r>
            <w:proofErr w:type="spellStart"/>
            <w:r w:rsidRPr="00EC1497">
              <w:rPr>
                <w:sz w:val="24"/>
                <w:szCs w:val="24"/>
              </w:rPr>
              <w:t>грошової</w:t>
            </w:r>
            <w:proofErr w:type="spellEnd"/>
            <w:r w:rsidRPr="00EC1497">
              <w:rPr>
                <w:sz w:val="24"/>
                <w:szCs w:val="24"/>
              </w:rPr>
              <w:t xml:space="preserve"> </w:t>
            </w:r>
            <w:proofErr w:type="spellStart"/>
            <w:r w:rsidRPr="00EC1497">
              <w:rPr>
                <w:sz w:val="24"/>
                <w:szCs w:val="24"/>
              </w:rPr>
              <w:t>допомоги</w:t>
            </w:r>
            <w:proofErr w:type="spellEnd"/>
            <w:r w:rsidRPr="00EC1497">
              <w:rPr>
                <w:sz w:val="24"/>
                <w:szCs w:val="24"/>
              </w:rPr>
              <w:t xml:space="preserve"> у </w:t>
            </w:r>
            <w:proofErr w:type="spellStart"/>
            <w:r w:rsidRPr="00EC1497">
              <w:rPr>
                <w:sz w:val="24"/>
                <w:szCs w:val="24"/>
              </w:rPr>
              <w:t>разі</w:t>
            </w:r>
            <w:proofErr w:type="spellEnd"/>
            <w:r w:rsidRPr="00EC1497">
              <w:rPr>
                <w:sz w:val="24"/>
                <w:szCs w:val="24"/>
              </w:rPr>
              <w:t xml:space="preserve"> </w:t>
            </w:r>
            <w:proofErr w:type="spellStart"/>
            <w:r w:rsidRPr="00EC1497">
              <w:rPr>
                <w:sz w:val="24"/>
                <w:szCs w:val="24"/>
              </w:rPr>
              <w:t>загибелі</w:t>
            </w:r>
            <w:proofErr w:type="spellEnd"/>
            <w:r w:rsidRPr="00EC1497">
              <w:rPr>
                <w:sz w:val="24"/>
                <w:szCs w:val="24"/>
              </w:rPr>
              <w:t xml:space="preserve"> (</w:t>
            </w:r>
            <w:proofErr w:type="spellStart"/>
            <w:r w:rsidRPr="00EC1497">
              <w:rPr>
                <w:sz w:val="24"/>
                <w:szCs w:val="24"/>
              </w:rPr>
              <w:t>смерті</w:t>
            </w:r>
            <w:proofErr w:type="spellEnd"/>
            <w:r w:rsidRPr="00EC1497">
              <w:rPr>
                <w:sz w:val="24"/>
                <w:szCs w:val="24"/>
              </w:rPr>
              <w:t xml:space="preserve">) </w:t>
            </w:r>
            <w:proofErr w:type="spellStart"/>
            <w:r w:rsidRPr="00EC1497">
              <w:rPr>
                <w:sz w:val="24"/>
                <w:szCs w:val="24"/>
              </w:rPr>
              <w:t>або</w:t>
            </w:r>
            <w:proofErr w:type="spellEnd"/>
            <w:r w:rsidRPr="00EC1497">
              <w:rPr>
                <w:sz w:val="24"/>
                <w:szCs w:val="24"/>
              </w:rPr>
              <w:t xml:space="preserve"> </w:t>
            </w:r>
            <w:proofErr w:type="spellStart"/>
            <w:r w:rsidRPr="00EC1497">
              <w:rPr>
                <w:sz w:val="24"/>
                <w:szCs w:val="24"/>
              </w:rPr>
              <w:t>інвалідності</w:t>
            </w:r>
            <w:proofErr w:type="spellEnd"/>
            <w:r w:rsidRPr="00EC1497">
              <w:rPr>
                <w:sz w:val="24"/>
                <w:szCs w:val="24"/>
              </w:rPr>
              <w:t xml:space="preserve"> волонтера </w:t>
            </w:r>
            <w:proofErr w:type="spellStart"/>
            <w:r w:rsidRPr="00EC1497">
              <w:rPr>
                <w:sz w:val="24"/>
                <w:szCs w:val="24"/>
              </w:rPr>
              <w:t>внаслідок</w:t>
            </w:r>
            <w:proofErr w:type="spellEnd"/>
            <w:r w:rsidRPr="00EC1497">
              <w:rPr>
                <w:sz w:val="24"/>
                <w:szCs w:val="24"/>
              </w:rPr>
              <w:t xml:space="preserve"> </w:t>
            </w:r>
            <w:proofErr w:type="spellStart"/>
            <w:r w:rsidRPr="00EC1497">
              <w:rPr>
                <w:sz w:val="24"/>
                <w:szCs w:val="24"/>
              </w:rPr>
              <w:t>поранення</w:t>
            </w:r>
            <w:proofErr w:type="spellEnd"/>
            <w:r w:rsidRPr="00EC1497">
              <w:rPr>
                <w:sz w:val="24"/>
                <w:szCs w:val="24"/>
              </w:rPr>
              <w:t xml:space="preserve"> (</w:t>
            </w:r>
            <w:proofErr w:type="spellStart"/>
            <w:r w:rsidRPr="00EC1497">
              <w:rPr>
                <w:sz w:val="24"/>
                <w:szCs w:val="24"/>
              </w:rPr>
              <w:t>контузії</w:t>
            </w:r>
            <w:proofErr w:type="spellEnd"/>
            <w:r w:rsidRPr="00EC1497">
              <w:rPr>
                <w:sz w:val="24"/>
                <w:szCs w:val="24"/>
              </w:rPr>
              <w:t xml:space="preserve">, </w:t>
            </w:r>
            <w:proofErr w:type="spellStart"/>
            <w:r w:rsidRPr="00EC1497">
              <w:rPr>
                <w:sz w:val="24"/>
                <w:szCs w:val="24"/>
              </w:rPr>
              <w:t>травми</w:t>
            </w:r>
            <w:proofErr w:type="spellEnd"/>
            <w:r w:rsidRPr="00EC1497">
              <w:rPr>
                <w:sz w:val="24"/>
                <w:szCs w:val="24"/>
              </w:rPr>
              <w:t xml:space="preserve"> </w:t>
            </w:r>
            <w:proofErr w:type="spellStart"/>
            <w:r w:rsidRPr="00EC1497">
              <w:rPr>
                <w:sz w:val="24"/>
                <w:szCs w:val="24"/>
              </w:rPr>
              <w:t>або</w:t>
            </w:r>
            <w:proofErr w:type="spellEnd"/>
            <w:r w:rsidRPr="00EC1497">
              <w:rPr>
                <w:sz w:val="24"/>
                <w:szCs w:val="24"/>
              </w:rPr>
              <w:t xml:space="preserve"> </w:t>
            </w:r>
            <w:proofErr w:type="spellStart"/>
            <w:r w:rsidRPr="00EC1497">
              <w:rPr>
                <w:sz w:val="24"/>
                <w:szCs w:val="24"/>
              </w:rPr>
              <w:t>каліцтва</w:t>
            </w:r>
            <w:proofErr w:type="spellEnd"/>
            <w:r w:rsidRPr="00EC1497">
              <w:rPr>
                <w:sz w:val="24"/>
                <w:szCs w:val="24"/>
              </w:rPr>
              <w:t xml:space="preserve">), </w:t>
            </w:r>
            <w:proofErr w:type="spellStart"/>
            <w:r w:rsidRPr="00EC1497">
              <w:rPr>
                <w:sz w:val="24"/>
                <w:szCs w:val="24"/>
              </w:rPr>
              <w:t>отриманого</w:t>
            </w:r>
            <w:proofErr w:type="spellEnd"/>
            <w:r w:rsidRPr="00EC1497">
              <w:rPr>
                <w:sz w:val="24"/>
                <w:szCs w:val="24"/>
              </w:rPr>
              <w:t xml:space="preserve"> </w:t>
            </w:r>
            <w:proofErr w:type="spellStart"/>
            <w:r w:rsidRPr="00EC1497">
              <w:rPr>
                <w:sz w:val="24"/>
                <w:szCs w:val="24"/>
              </w:rPr>
              <w:t>під</w:t>
            </w:r>
            <w:proofErr w:type="spellEnd"/>
            <w:r w:rsidRPr="00EC1497">
              <w:rPr>
                <w:sz w:val="24"/>
                <w:szCs w:val="24"/>
              </w:rPr>
              <w:t xml:space="preserve"> час </w:t>
            </w:r>
            <w:proofErr w:type="spellStart"/>
            <w:r w:rsidRPr="00EC1497">
              <w:rPr>
                <w:sz w:val="24"/>
                <w:szCs w:val="24"/>
              </w:rPr>
              <w:t>надання</w:t>
            </w:r>
            <w:proofErr w:type="spellEnd"/>
            <w:r w:rsidRPr="00EC1497">
              <w:rPr>
                <w:sz w:val="24"/>
                <w:szCs w:val="24"/>
              </w:rPr>
              <w:t xml:space="preserve"> </w:t>
            </w:r>
            <w:proofErr w:type="spellStart"/>
            <w:r w:rsidRPr="00EC1497">
              <w:rPr>
                <w:sz w:val="24"/>
                <w:szCs w:val="24"/>
              </w:rPr>
              <w:t>волонтерської</w:t>
            </w:r>
            <w:proofErr w:type="spellEnd"/>
            <w:r w:rsidRPr="00EC1497">
              <w:rPr>
                <w:sz w:val="24"/>
                <w:szCs w:val="24"/>
              </w:rPr>
              <w:t xml:space="preserve"> </w:t>
            </w:r>
            <w:proofErr w:type="spellStart"/>
            <w:r w:rsidRPr="00EC1497">
              <w:rPr>
                <w:sz w:val="24"/>
                <w:szCs w:val="24"/>
              </w:rPr>
              <w:t>допомоги</w:t>
            </w:r>
            <w:proofErr w:type="spellEnd"/>
            <w:r w:rsidRPr="00EC1497">
              <w:rPr>
                <w:sz w:val="24"/>
                <w:szCs w:val="24"/>
              </w:rPr>
              <w:t xml:space="preserve"> в </w:t>
            </w:r>
            <w:proofErr w:type="spellStart"/>
            <w:r w:rsidRPr="00EC1497">
              <w:rPr>
                <w:sz w:val="24"/>
                <w:szCs w:val="24"/>
              </w:rPr>
              <w:t>районі</w:t>
            </w:r>
            <w:proofErr w:type="spellEnd"/>
            <w:r w:rsidRPr="00EC1497">
              <w:rPr>
                <w:sz w:val="24"/>
                <w:szCs w:val="24"/>
              </w:rPr>
              <w:t xml:space="preserve"> </w:t>
            </w:r>
            <w:proofErr w:type="spellStart"/>
            <w:r w:rsidRPr="00EC1497">
              <w:rPr>
                <w:sz w:val="24"/>
                <w:szCs w:val="24"/>
              </w:rPr>
              <w:t>проведення</w:t>
            </w:r>
            <w:proofErr w:type="spellEnd"/>
            <w:r w:rsidRPr="00EC1497">
              <w:rPr>
                <w:sz w:val="24"/>
                <w:szCs w:val="24"/>
              </w:rPr>
              <w:t xml:space="preserve"> </w:t>
            </w:r>
            <w:proofErr w:type="spellStart"/>
            <w:r w:rsidRPr="00EC1497">
              <w:rPr>
                <w:sz w:val="24"/>
                <w:szCs w:val="24"/>
              </w:rPr>
              <w:t>антитерористичних</w:t>
            </w:r>
            <w:proofErr w:type="spellEnd"/>
            <w:r w:rsidRPr="00EC1497">
              <w:rPr>
                <w:sz w:val="24"/>
                <w:szCs w:val="24"/>
              </w:rPr>
              <w:t xml:space="preserve"> </w:t>
            </w:r>
            <w:proofErr w:type="spellStart"/>
            <w:r w:rsidRPr="00EC1497">
              <w:rPr>
                <w:sz w:val="24"/>
                <w:szCs w:val="24"/>
              </w:rPr>
              <w:t>операцій</w:t>
            </w:r>
            <w:proofErr w:type="spellEnd"/>
            <w:r w:rsidRPr="00EC1497">
              <w:rPr>
                <w:sz w:val="24"/>
                <w:szCs w:val="24"/>
              </w:rPr>
              <w:t xml:space="preserve">, </w:t>
            </w:r>
            <w:proofErr w:type="spellStart"/>
            <w:r w:rsidRPr="00EC1497">
              <w:rPr>
                <w:sz w:val="24"/>
                <w:szCs w:val="24"/>
              </w:rPr>
              <w:t>бойових</w:t>
            </w:r>
            <w:proofErr w:type="spellEnd"/>
            <w:r w:rsidRPr="00EC1497">
              <w:rPr>
                <w:sz w:val="24"/>
                <w:szCs w:val="24"/>
              </w:rPr>
              <w:t xml:space="preserve"> </w:t>
            </w:r>
            <w:proofErr w:type="spellStart"/>
            <w:r w:rsidRPr="00EC1497">
              <w:rPr>
                <w:sz w:val="24"/>
                <w:szCs w:val="24"/>
              </w:rPr>
              <w:t>дій</w:t>
            </w:r>
            <w:proofErr w:type="spellEnd"/>
            <w:r w:rsidRPr="00EC1497">
              <w:rPr>
                <w:sz w:val="24"/>
                <w:szCs w:val="24"/>
              </w:rPr>
              <w:t xml:space="preserve"> та </w:t>
            </w:r>
            <w:proofErr w:type="spellStart"/>
            <w:r w:rsidRPr="00EC1497">
              <w:rPr>
                <w:sz w:val="24"/>
                <w:szCs w:val="24"/>
              </w:rPr>
              <w:t>збройних</w:t>
            </w:r>
            <w:proofErr w:type="spellEnd"/>
            <w:r w:rsidRPr="00EC1497">
              <w:rPr>
                <w:sz w:val="24"/>
                <w:szCs w:val="24"/>
              </w:rPr>
              <w:t xml:space="preserve"> </w:t>
            </w:r>
            <w:proofErr w:type="spellStart"/>
            <w:r w:rsidRPr="00EC1497">
              <w:rPr>
                <w:sz w:val="24"/>
                <w:szCs w:val="24"/>
              </w:rPr>
              <w:t>конфліктів</w:t>
            </w:r>
            <w:proofErr w:type="spellEnd"/>
          </w:p>
        </w:tc>
        <w:tc>
          <w:tcPr>
            <w:tcW w:w="2090" w:type="dxa"/>
            <w:vMerge/>
          </w:tcPr>
          <w:p w14:paraId="5CC72CB1" w14:textId="77777777" w:rsidR="009F6DA6" w:rsidRPr="00EC1497" w:rsidRDefault="009F6DA6" w:rsidP="00597716">
            <w:pPr>
              <w:rPr>
                <w:highlight w:val="red"/>
              </w:rPr>
            </w:pPr>
          </w:p>
        </w:tc>
        <w:tc>
          <w:tcPr>
            <w:tcW w:w="3970" w:type="dxa"/>
          </w:tcPr>
          <w:p w14:paraId="600A7683" w14:textId="77777777" w:rsidR="009F6DA6" w:rsidRPr="00EC1497" w:rsidRDefault="00597716" w:rsidP="00597716">
            <w:pPr>
              <w:spacing w:line="216" w:lineRule="auto"/>
            </w:pPr>
            <w:hyperlink r:id="rId30"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волонтерську</w:t>
            </w:r>
            <w:proofErr w:type="spellEnd"/>
            <w:r w:rsidR="009F6DA6" w:rsidRPr="00EC1497">
              <w:t xml:space="preserve"> </w:t>
            </w:r>
            <w:proofErr w:type="spellStart"/>
            <w:r w:rsidR="009F6DA6" w:rsidRPr="00EC1497">
              <w:t>діяльність</w:t>
            </w:r>
            <w:proofErr w:type="spellEnd"/>
            <w:r w:rsidR="009F6DA6" w:rsidRPr="00EC1497">
              <w:t>”</w:t>
            </w:r>
          </w:p>
        </w:tc>
      </w:tr>
      <w:tr w:rsidR="009F6DA6" w:rsidRPr="00EC1497" w14:paraId="670D072E" w14:textId="77777777" w:rsidTr="00597716">
        <w:trPr>
          <w:gridAfter w:val="1"/>
          <w:wAfter w:w="46" w:type="dxa"/>
        </w:trPr>
        <w:tc>
          <w:tcPr>
            <w:tcW w:w="876" w:type="dxa"/>
          </w:tcPr>
          <w:p w14:paraId="77AB12A6" w14:textId="77777777" w:rsidR="009F6DA6" w:rsidRPr="00EC1497" w:rsidRDefault="009F6DA6" w:rsidP="00597716">
            <w:pPr>
              <w:jc w:val="center"/>
              <w:rPr>
                <w:bCs/>
              </w:rPr>
            </w:pPr>
            <w:r w:rsidRPr="00EC1497">
              <w:rPr>
                <w:bCs/>
              </w:rPr>
              <w:t>39</w:t>
            </w:r>
          </w:p>
        </w:tc>
        <w:tc>
          <w:tcPr>
            <w:tcW w:w="972" w:type="dxa"/>
          </w:tcPr>
          <w:p w14:paraId="78F76FAD" w14:textId="77777777" w:rsidR="009F6DA6" w:rsidRPr="00EC1497" w:rsidRDefault="009F6DA6" w:rsidP="00597716">
            <w:pPr>
              <w:jc w:val="center"/>
              <w:rPr>
                <w:bCs/>
              </w:rPr>
            </w:pPr>
            <w:r w:rsidRPr="00EC1497">
              <w:rPr>
                <w:bCs/>
              </w:rPr>
              <w:t>02-33</w:t>
            </w:r>
          </w:p>
        </w:tc>
        <w:tc>
          <w:tcPr>
            <w:tcW w:w="8076" w:type="dxa"/>
          </w:tcPr>
          <w:p w14:paraId="478425FA"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тимчасової</w:t>
            </w:r>
            <w:proofErr w:type="spellEnd"/>
            <w:r w:rsidRPr="00EC1497">
              <w:rPr>
                <w:sz w:val="24"/>
                <w:szCs w:val="24"/>
              </w:rPr>
              <w:t xml:space="preserve"> </w:t>
            </w:r>
            <w:proofErr w:type="spellStart"/>
            <w:r w:rsidRPr="00EC1497">
              <w:rPr>
                <w:sz w:val="24"/>
                <w:szCs w:val="24"/>
              </w:rPr>
              <w:t>державної</w:t>
            </w:r>
            <w:proofErr w:type="spellEnd"/>
            <w:r w:rsidRPr="00EC1497">
              <w:rPr>
                <w:sz w:val="24"/>
                <w:szCs w:val="24"/>
              </w:rPr>
              <w:t xml:space="preserve"> </w:t>
            </w:r>
            <w:proofErr w:type="spellStart"/>
            <w:r w:rsidRPr="00EC1497">
              <w:rPr>
                <w:sz w:val="24"/>
                <w:szCs w:val="24"/>
              </w:rPr>
              <w:t>соціальної</w:t>
            </w:r>
            <w:proofErr w:type="spellEnd"/>
            <w:r w:rsidRPr="00EC1497">
              <w:rPr>
                <w:sz w:val="24"/>
                <w:szCs w:val="24"/>
              </w:rPr>
              <w:t xml:space="preserve"> </w:t>
            </w:r>
            <w:proofErr w:type="spellStart"/>
            <w:r w:rsidRPr="00EC1497">
              <w:rPr>
                <w:sz w:val="24"/>
                <w:szCs w:val="24"/>
              </w:rPr>
              <w:t>допомоги</w:t>
            </w:r>
            <w:proofErr w:type="spellEnd"/>
            <w:r w:rsidRPr="00EC1497">
              <w:rPr>
                <w:sz w:val="24"/>
                <w:szCs w:val="24"/>
              </w:rPr>
              <w:t xml:space="preserve"> </w:t>
            </w:r>
            <w:proofErr w:type="spellStart"/>
            <w:r w:rsidRPr="00EC1497">
              <w:rPr>
                <w:sz w:val="24"/>
                <w:szCs w:val="24"/>
              </w:rPr>
              <w:t>непрацюючій</w:t>
            </w:r>
            <w:proofErr w:type="spellEnd"/>
            <w:r w:rsidRPr="00EC1497">
              <w:rPr>
                <w:sz w:val="24"/>
                <w:szCs w:val="24"/>
              </w:rPr>
              <w:t xml:space="preserve"> </w:t>
            </w:r>
            <w:proofErr w:type="spellStart"/>
            <w:r w:rsidRPr="00EC1497">
              <w:rPr>
                <w:sz w:val="24"/>
                <w:szCs w:val="24"/>
              </w:rPr>
              <w:t>особі</w:t>
            </w:r>
            <w:proofErr w:type="spellEnd"/>
            <w:r w:rsidRPr="00EC1497">
              <w:rPr>
                <w:sz w:val="24"/>
                <w:szCs w:val="24"/>
              </w:rPr>
              <w:t xml:space="preserve">, яка </w:t>
            </w:r>
            <w:proofErr w:type="spellStart"/>
            <w:r w:rsidRPr="00EC1497">
              <w:rPr>
                <w:sz w:val="24"/>
                <w:szCs w:val="24"/>
              </w:rPr>
              <w:t>досягла</w:t>
            </w:r>
            <w:proofErr w:type="spellEnd"/>
            <w:r w:rsidRPr="00EC1497">
              <w:rPr>
                <w:sz w:val="24"/>
                <w:szCs w:val="24"/>
              </w:rPr>
              <w:t xml:space="preserve"> </w:t>
            </w:r>
            <w:proofErr w:type="spellStart"/>
            <w:r w:rsidRPr="00EC1497">
              <w:rPr>
                <w:sz w:val="24"/>
                <w:szCs w:val="24"/>
              </w:rPr>
              <w:t>загального</w:t>
            </w:r>
            <w:proofErr w:type="spellEnd"/>
            <w:r w:rsidRPr="00EC1497">
              <w:rPr>
                <w:sz w:val="24"/>
                <w:szCs w:val="24"/>
              </w:rPr>
              <w:t xml:space="preserve"> </w:t>
            </w:r>
            <w:proofErr w:type="spellStart"/>
            <w:r w:rsidRPr="00EC1497">
              <w:rPr>
                <w:sz w:val="24"/>
                <w:szCs w:val="24"/>
              </w:rPr>
              <w:t>пенсійного</w:t>
            </w:r>
            <w:proofErr w:type="spellEnd"/>
            <w:r w:rsidRPr="00EC1497">
              <w:rPr>
                <w:sz w:val="24"/>
                <w:szCs w:val="24"/>
              </w:rPr>
              <w:t xml:space="preserve"> </w:t>
            </w:r>
            <w:proofErr w:type="spellStart"/>
            <w:r w:rsidRPr="00EC1497">
              <w:rPr>
                <w:sz w:val="24"/>
                <w:szCs w:val="24"/>
              </w:rPr>
              <w:t>віку</w:t>
            </w:r>
            <w:proofErr w:type="spellEnd"/>
            <w:r w:rsidRPr="00EC1497">
              <w:rPr>
                <w:sz w:val="24"/>
                <w:szCs w:val="24"/>
              </w:rPr>
              <w:t xml:space="preserve">, але не </w:t>
            </w:r>
            <w:proofErr w:type="spellStart"/>
            <w:r w:rsidRPr="00EC1497">
              <w:rPr>
                <w:sz w:val="24"/>
                <w:szCs w:val="24"/>
              </w:rPr>
              <w:t>набула</w:t>
            </w:r>
            <w:proofErr w:type="spellEnd"/>
            <w:r w:rsidRPr="00EC1497">
              <w:rPr>
                <w:sz w:val="24"/>
                <w:szCs w:val="24"/>
              </w:rPr>
              <w:t xml:space="preserve"> права на </w:t>
            </w:r>
            <w:proofErr w:type="spellStart"/>
            <w:r w:rsidRPr="00EC1497">
              <w:rPr>
                <w:sz w:val="24"/>
                <w:szCs w:val="24"/>
              </w:rPr>
              <w:t>пенсійну</w:t>
            </w:r>
            <w:proofErr w:type="spellEnd"/>
            <w:r w:rsidRPr="00EC1497">
              <w:rPr>
                <w:sz w:val="24"/>
                <w:szCs w:val="24"/>
              </w:rPr>
              <w:t xml:space="preserve"> </w:t>
            </w:r>
            <w:proofErr w:type="spellStart"/>
            <w:r w:rsidRPr="00EC1497">
              <w:rPr>
                <w:sz w:val="24"/>
                <w:szCs w:val="24"/>
              </w:rPr>
              <w:t>виплату</w:t>
            </w:r>
            <w:proofErr w:type="spellEnd"/>
          </w:p>
        </w:tc>
        <w:tc>
          <w:tcPr>
            <w:tcW w:w="2090" w:type="dxa"/>
            <w:vMerge/>
          </w:tcPr>
          <w:p w14:paraId="33B1B17A" w14:textId="77777777" w:rsidR="009F6DA6" w:rsidRPr="00EC1497" w:rsidRDefault="009F6DA6" w:rsidP="00597716">
            <w:pPr>
              <w:rPr>
                <w:highlight w:val="red"/>
              </w:rPr>
            </w:pPr>
          </w:p>
        </w:tc>
        <w:tc>
          <w:tcPr>
            <w:tcW w:w="3970" w:type="dxa"/>
          </w:tcPr>
          <w:p w14:paraId="42F25E00" w14:textId="77777777" w:rsidR="009F6DA6" w:rsidRPr="00EC1497" w:rsidRDefault="00597716" w:rsidP="00597716">
            <w:pPr>
              <w:spacing w:line="216" w:lineRule="auto"/>
            </w:pPr>
            <w:hyperlink r:id="rId31" w:anchor="n797" w:tgtFrame="_blank" w:history="1">
              <w:r w:rsidR="009F6DA6" w:rsidRPr="00EC1497">
                <w:t>пункт 5</w:t>
              </w:r>
            </w:hyperlink>
            <w:r w:rsidR="009F6DA6" w:rsidRPr="00EC1497">
              <w:t xml:space="preserve"> </w:t>
            </w:r>
            <w:proofErr w:type="spellStart"/>
            <w:r w:rsidR="009F6DA6" w:rsidRPr="00EC1497">
              <w:t>розділу</w:t>
            </w:r>
            <w:proofErr w:type="spellEnd"/>
            <w:r w:rsidR="009F6DA6" w:rsidRPr="00EC1497">
              <w:t xml:space="preserve"> II “</w:t>
            </w:r>
            <w:proofErr w:type="spellStart"/>
            <w:r w:rsidR="009F6DA6" w:rsidRPr="00EC1497">
              <w:t>Прикінцеві</w:t>
            </w:r>
            <w:proofErr w:type="spellEnd"/>
            <w:r w:rsidR="009F6DA6" w:rsidRPr="00EC1497">
              <w:t xml:space="preserve"> та </w:t>
            </w:r>
            <w:proofErr w:type="spellStart"/>
            <w:r w:rsidR="009F6DA6" w:rsidRPr="00EC1497">
              <w:t>перехідні</w:t>
            </w:r>
            <w:proofErr w:type="spellEnd"/>
            <w:r w:rsidR="009F6DA6" w:rsidRPr="00EC1497">
              <w:t xml:space="preserve"> </w:t>
            </w:r>
            <w:proofErr w:type="spellStart"/>
            <w:r w:rsidR="009F6DA6" w:rsidRPr="00EC1497">
              <w:t>положення</w:t>
            </w:r>
            <w:proofErr w:type="spellEnd"/>
            <w:r w:rsidR="009F6DA6" w:rsidRPr="00EC1497">
              <w:t xml:space="preserve">” Закону </w:t>
            </w:r>
            <w:proofErr w:type="spellStart"/>
            <w:r w:rsidR="009F6DA6" w:rsidRPr="00EC1497">
              <w:t>України</w:t>
            </w:r>
            <w:proofErr w:type="spellEnd"/>
            <w:r w:rsidR="009F6DA6" w:rsidRPr="00EC1497">
              <w:t xml:space="preserve"> “Про </w:t>
            </w:r>
            <w:proofErr w:type="spellStart"/>
            <w:r w:rsidR="009F6DA6" w:rsidRPr="00EC1497">
              <w:t>внесення</w:t>
            </w:r>
            <w:proofErr w:type="spellEnd"/>
            <w:r w:rsidR="009F6DA6" w:rsidRPr="00EC1497">
              <w:t xml:space="preserve"> </w:t>
            </w:r>
            <w:proofErr w:type="spellStart"/>
            <w:r w:rsidR="009F6DA6" w:rsidRPr="00EC1497">
              <w:t>змін</w:t>
            </w:r>
            <w:proofErr w:type="spellEnd"/>
            <w:r w:rsidR="009F6DA6" w:rsidRPr="00EC1497">
              <w:t xml:space="preserve"> до </w:t>
            </w:r>
            <w:proofErr w:type="spellStart"/>
            <w:r w:rsidR="009F6DA6" w:rsidRPr="00EC1497">
              <w:t>деяких</w:t>
            </w:r>
            <w:proofErr w:type="spellEnd"/>
            <w:r w:rsidR="009F6DA6" w:rsidRPr="00EC1497">
              <w:t xml:space="preserve"> </w:t>
            </w:r>
            <w:proofErr w:type="spellStart"/>
            <w:r w:rsidR="009F6DA6" w:rsidRPr="00EC1497">
              <w:t>законодавчих</w:t>
            </w:r>
            <w:proofErr w:type="spellEnd"/>
            <w:r w:rsidR="009F6DA6" w:rsidRPr="00EC1497">
              <w:t xml:space="preserve"> </w:t>
            </w:r>
            <w:proofErr w:type="spellStart"/>
            <w:r w:rsidR="009F6DA6" w:rsidRPr="00EC1497">
              <w:t>актів</w:t>
            </w:r>
            <w:proofErr w:type="spellEnd"/>
            <w:r w:rsidR="009F6DA6" w:rsidRPr="00EC1497">
              <w:t xml:space="preserve"> </w:t>
            </w:r>
            <w:proofErr w:type="spellStart"/>
            <w:r w:rsidR="009F6DA6" w:rsidRPr="00EC1497">
              <w:t>України</w:t>
            </w:r>
            <w:proofErr w:type="spellEnd"/>
            <w:r w:rsidR="009F6DA6" w:rsidRPr="00EC1497">
              <w:t xml:space="preserve"> </w:t>
            </w:r>
            <w:proofErr w:type="spellStart"/>
            <w:r w:rsidR="009F6DA6" w:rsidRPr="00EC1497">
              <w:t>щодо</w:t>
            </w:r>
            <w:proofErr w:type="spellEnd"/>
            <w:r w:rsidR="009F6DA6" w:rsidRPr="00EC1497">
              <w:t xml:space="preserve"> </w:t>
            </w:r>
            <w:proofErr w:type="spellStart"/>
            <w:r w:rsidR="009F6DA6" w:rsidRPr="00EC1497">
              <w:t>підвищення</w:t>
            </w:r>
            <w:proofErr w:type="spellEnd"/>
            <w:r w:rsidR="009F6DA6" w:rsidRPr="00EC1497">
              <w:t xml:space="preserve"> </w:t>
            </w:r>
            <w:proofErr w:type="spellStart"/>
            <w:r w:rsidR="009F6DA6" w:rsidRPr="00EC1497">
              <w:t>пенсій</w:t>
            </w:r>
            <w:proofErr w:type="spellEnd"/>
            <w:r w:rsidR="009F6DA6" w:rsidRPr="00EC1497">
              <w:t>”</w:t>
            </w:r>
          </w:p>
        </w:tc>
      </w:tr>
      <w:tr w:rsidR="009F6DA6" w:rsidRPr="00EC1497" w14:paraId="2BE79395" w14:textId="77777777" w:rsidTr="00597716">
        <w:trPr>
          <w:gridAfter w:val="1"/>
          <w:wAfter w:w="46" w:type="dxa"/>
        </w:trPr>
        <w:tc>
          <w:tcPr>
            <w:tcW w:w="876" w:type="dxa"/>
          </w:tcPr>
          <w:p w14:paraId="79D9601A" w14:textId="77777777" w:rsidR="009F6DA6" w:rsidRPr="00EC1497" w:rsidRDefault="009F6DA6" w:rsidP="00597716">
            <w:pPr>
              <w:jc w:val="center"/>
              <w:rPr>
                <w:bCs/>
              </w:rPr>
            </w:pPr>
            <w:r w:rsidRPr="00EC1497">
              <w:rPr>
                <w:bCs/>
              </w:rPr>
              <w:t>40</w:t>
            </w:r>
          </w:p>
        </w:tc>
        <w:tc>
          <w:tcPr>
            <w:tcW w:w="972" w:type="dxa"/>
          </w:tcPr>
          <w:p w14:paraId="2348B0F8" w14:textId="77777777" w:rsidR="009F6DA6" w:rsidRPr="00EC1497" w:rsidRDefault="009F6DA6" w:rsidP="00597716">
            <w:pPr>
              <w:jc w:val="center"/>
              <w:rPr>
                <w:bCs/>
              </w:rPr>
            </w:pPr>
            <w:r w:rsidRPr="00EC1497">
              <w:rPr>
                <w:bCs/>
              </w:rPr>
              <w:t>02-34</w:t>
            </w:r>
          </w:p>
        </w:tc>
        <w:tc>
          <w:tcPr>
            <w:tcW w:w="8076" w:type="dxa"/>
          </w:tcPr>
          <w:p w14:paraId="36B9E6BF"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грошової</w:t>
            </w:r>
            <w:proofErr w:type="spellEnd"/>
            <w:r w:rsidRPr="00EC1497">
              <w:rPr>
                <w:sz w:val="24"/>
                <w:szCs w:val="24"/>
              </w:rPr>
              <w:t xml:space="preserve"> </w:t>
            </w:r>
            <w:proofErr w:type="spellStart"/>
            <w:r w:rsidRPr="00EC1497">
              <w:rPr>
                <w:sz w:val="24"/>
                <w:szCs w:val="24"/>
              </w:rPr>
              <w:t>допомоги</w:t>
            </w:r>
            <w:proofErr w:type="spellEnd"/>
            <w:r w:rsidRPr="00EC1497">
              <w:rPr>
                <w:sz w:val="24"/>
                <w:szCs w:val="24"/>
              </w:rPr>
              <w:t xml:space="preserve"> </w:t>
            </w:r>
            <w:proofErr w:type="spellStart"/>
            <w:r w:rsidRPr="00EC1497">
              <w:rPr>
                <w:sz w:val="24"/>
                <w:szCs w:val="24"/>
              </w:rPr>
              <w:t>особі</w:t>
            </w:r>
            <w:proofErr w:type="spellEnd"/>
            <w:r w:rsidRPr="00EC1497">
              <w:rPr>
                <w:sz w:val="24"/>
                <w:szCs w:val="24"/>
              </w:rPr>
              <w:t xml:space="preserve">, яка </w:t>
            </w:r>
            <w:proofErr w:type="spellStart"/>
            <w:r w:rsidRPr="00EC1497">
              <w:rPr>
                <w:sz w:val="24"/>
                <w:szCs w:val="24"/>
              </w:rPr>
              <w:t>проживає</w:t>
            </w:r>
            <w:proofErr w:type="spellEnd"/>
            <w:r w:rsidRPr="00EC1497">
              <w:rPr>
                <w:sz w:val="24"/>
                <w:szCs w:val="24"/>
              </w:rPr>
              <w:t xml:space="preserve"> разом з особою з </w:t>
            </w:r>
            <w:proofErr w:type="spellStart"/>
            <w:r w:rsidRPr="00EC1497">
              <w:rPr>
                <w:sz w:val="24"/>
                <w:szCs w:val="24"/>
              </w:rPr>
              <w:t>інвалідністю</w:t>
            </w:r>
            <w:proofErr w:type="spellEnd"/>
            <w:r w:rsidRPr="00EC1497">
              <w:rPr>
                <w:sz w:val="24"/>
                <w:szCs w:val="24"/>
              </w:rPr>
              <w:t xml:space="preserve"> I </w:t>
            </w:r>
            <w:proofErr w:type="spellStart"/>
            <w:r w:rsidRPr="00EC1497">
              <w:rPr>
                <w:sz w:val="24"/>
                <w:szCs w:val="24"/>
              </w:rPr>
              <w:t>або</w:t>
            </w:r>
            <w:proofErr w:type="spellEnd"/>
            <w:r w:rsidRPr="00EC1497">
              <w:rPr>
                <w:sz w:val="24"/>
                <w:szCs w:val="24"/>
              </w:rPr>
              <w:t xml:space="preserve"> II </w:t>
            </w:r>
            <w:proofErr w:type="spellStart"/>
            <w:r w:rsidRPr="00EC1497">
              <w:rPr>
                <w:sz w:val="24"/>
                <w:szCs w:val="24"/>
              </w:rPr>
              <w:t>групи</w:t>
            </w:r>
            <w:proofErr w:type="spellEnd"/>
            <w:r w:rsidRPr="00EC1497">
              <w:rPr>
                <w:sz w:val="24"/>
                <w:szCs w:val="24"/>
              </w:rPr>
              <w:t xml:space="preserve"> </w:t>
            </w:r>
            <w:proofErr w:type="spellStart"/>
            <w:r w:rsidRPr="00EC1497">
              <w:rPr>
                <w:sz w:val="24"/>
                <w:szCs w:val="24"/>
              </w:rPr>
              <w:t>внаслідок</w:t>
            </w:r>
            <w:proofErr w:type="spellEnd"/>
            <w:r w:rsidRPr="00EC1497">
              <w:rPr>
                <w:sz w:val="24"/>
                <w:szCs w:val="24"/>
              </w:rPr>
              <w:t xml:space="preserve"> </w:t>
            </w:r>
            <w:proofErr w:type="spellStart"/>
            <w:r w:rsidRPr="00EC1497">
              <w:rPr>
                <w:sz w:val="24"/>
                <w:szCs w:val="24"/>
              </w:rPr>
              <w:t>психічного</w:t>
            </w:r>
            <w:proofErr w:type="spellEnd"/>
            <w:r w:rsidRPr="00EC1497">
              <w:rPr>
                <w:sz w:val="24"/>
                <w:szCs w:val="24"/>
              </w:rPr>
              <w:t xml:space="preserve"> </w:t>
            </w:r>
            <w:proofErr w:type="spellStart"/>
            <w:r w:rsidRPr="00EC1497">
              <w:rPr>
                <w:sz w:val="24"/>
                <w:szCs w:val="24"/>
              </w:rPr>
              <w:t>розладу</w:t>
            </w:r>
            <w:proofErr w:type="spellEnd"/>
            <w:r w:rsidRPr="00EC1497">
              <w:rPr>
                <w:sz w:val="24"/>
                <w:szCs w:val="24"/>
              </w:rPr>
              <w:t xml:space="preserve">, яка за </w:t>
            </w:r>
            <w:proofErr w:type="spellStart"/>
            <w:r w:rsidRPr="00EC1497">
              <w:rPr>
                <w:sz w:val="24"/>
                <w:szCs w:val="24"/>
              </w:rPr>
              <w:t>висновком</w:t>
            </w:r>
            <w:proofErr w:type="spellEnd"/>
            <w:r w:rsidRPr="00EC1497">
              <w:rPr>
                <w:sz w:val="24"/>
                <w:szCs w:val="24"/>
              </w:rPr>
              <w:t xml:space="preserve"> </w:t>
            </w:r>
            <w:proofErr w:type="spellStart"/>
            <w:r w:rsidRPr="00EC1497">
              <w:rPr>
                <w:sz w:val="24"/>
                <w:szCs w:val="24"/>
              </w:rPr>
              <w:t>лікарсько-консультативної</w:t>
            </w:r>
            <w:proofErr w:type="spellEnd"/>
            <w:r w:rsidRPr="00EC1497">
              <w:rPr>
                <w:sz w:val="24"/>
                <w:szCs w:val="24"/>
              </w:rPr>
              <w:t xml:space="preserve"> </w:t>
            </w:r>
            <w:proofErr w:type="spellStart"/>
            <w:r w:rsidRPr="00EC1497">
              <w:rPr>
                <w:sz w:val="24"/>
                <w:szCs w:val="24"/>
              </w:rPr>
              <w:t>комісії</w:t>
            </w:r>
            <w:proofErr w:type="spellEnd"/>
            <w:r w:rsidRPr="00EC1497">
              <w:rPr>
                <w:sz w:val="24"/>
                <w:szCs w:val="24"/>
              </w:rPr>
              <w:t xml:space="preserve"> закладу </w:t>
            </w:r>
            <w:proofErr w:type="spellStart"/>
            <w:r w:rsidRPr="00EC1497">
              <w:rPr>
                <w:sz w:val="24"/>
                <w:szCs w:val="24"/>
              </w:rPr>
              <w:t>охорони</w:t>
            </w:r>
            <w:proofErr w:type="spellEnd"/>
            <w:r w:rsidRPr="00EC1497">
              <w:rPr>
                <w:sz w:val="24"/>
                <w:szCs w:val="24"/>
              </w:rPr>
              <w:t xml:space="preserve"> </w:t>
            </w:r>
            <w:proofErr w:type="spellStart"/>
            <w:r w:rsidRPr="00EC1497">
              <w:rPr>
                <w:sz w:val="24"/>
                <w:szCs w:val="24"/>
              </w:rPr>
              <w:t>здоров’я</w:t>
            </w:r>
            <w:proofErr w:type="spellEnd"/>
            <w:r w:rsidRPr="00EC1497">
              <w:rPr>
                <w:sz w:val="24"/>
                <w:szCs w:val="24"/>
              </w:rPr>
              <w:t xml:space="preserve"> </w:t>
            </w:r>
            <w:proofErr w:type="spellStart"/>
            <w:r w:rsidRPr="00EC1497">
              <w:rPr>
                <w:sz w:val="24"/>
                <w:szCs w:val="24"/>
              </w:rPr>
              <w:t>потребує</w:t>
            </w:r>
            <w:proofErr w:type="spellEnd"/>
            <w:r w:rsidRPr="00EC1497">
              <w:rPr>
                <w:sz w:val="24"/>
                <w:szCs w:val="24"/>
              </w:rPr>
              <w:t xml:space="preserve"> </w:t>
            </w:r>
            <w:proofErr w:type="spellStart"/>
            <w:r w:rsidRPr="00EC1497">
              <w:rPr>
                <w:sz w:val="24"/>
                <w:szCs w:val="24"/>
              </w:rPr>
              <w:t>постійного</w:t>
            </w:r>
            <w:proofErr w:type="spellEnd"/>
            <w:r w:rsidRPr="00EC1497">
              <w:rPr>
                <w:sz w:val="24"/>
                <w:szCs w:val="24"/>
              </w:rPr>
              <w:t xml:space="preserve"> </w:t>
            </w:r>
            <w:proofErr w:type="spellStart"/>
            <w:r w:rsidRPr="00EC1497">
              <w:rPr>
                <w:sz w:val="24"/>
                <w:szCs w:val="24"/>
              </w:rPr>
              <w:t>стороннього</w:t>
            </w:r>
            <w:proofErr w:type="spellEnd"/>
            <w:r w:rsidRPr="00EC1497">
              <w:rPr>
                <w:sz w:val="24"/>
                <w:szCs w:val="24"/>
              </w:rPr>
              <w:t xml:space="preserve"> догляду, на догляд за нею</w:t>
            </w:r>
          </w:p>
        </w:tc>
        <w:tc>
          <w:tcPr>
            <w:tcW w:w="2090" w:type="dxa"/>
            <w:vMerge/>
          </w:tcPr>
          <w:p w14:paraId="14D60043" w14:textId="77777777" w:rsidR="009F6DA6" w:rsidRPr="00EC1497" w:rsidRDefault="009F6DA6" w:rsidP="00597716">
            <w:pPr>
              <w:rPr>
                <w:highlight w:val="red"/>
              </w:rPr>
            </w:pPr>
          </w:p>
        </w:tc>
        <w:tc>
          <w:tcPr>
            <w:tcW w:w="3970" w:type="dxa"/>
          </w:tcPr>
          <w:p w14:paraId="70D4B9C4" w14:textId="77777777" w:rsidR="009F6DA6" w:rsidRPr="00EC1497" w:rsidRDefault="00597716" w:rsidP="00597716">
            <w:pPr>
              <w:spacing w:line="216" w:lineRule="auto"/>
            </w:pPr>
            <w:hyperlink r:id="rId32" w:anchor="n3"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психіатричну</w:t>
            </w:r>
            <w:proofErr w:type="spellEnd"/>
            <w:r w:rsidR="009F6DA6" w:rsidRPr="00EC1497">
              <w:t xml:space="preserve"> </w:t>
            </w:r>
            <w:proofErr w:type="spellStart"/>
            <w:r w:rsidR="009F6DA6" w:rsidRPr="00EC1497">
              <w:t>допомогу</w:t>
            </w:r>
            <w:proofErr w:type="spellEnd"/>
            <w:r w:rsidR="009F6DA6" w:rsidRPr="00EC1497">
              <w:t>”</w:t>
            </w:r>
          </w:p>
        </w:tc>
      </w:tr>
      <w:tr w:rsidR="009F6DA6" w:rsidRPr="00EC1497" w14:paraId="54C1651B" w14:textId="77777777" w:rsidTr="00597716">
        <w:trPr>
          <w:gridAfter w:val="1"/>
          <w:wAfter w:w="46" w:type="dxa"/>
        </w:trPr>
        <w:tc>
          <w:tcPr>
            <w:tcW w:w="876" w:type="dxa"/>
          </w:tcPr>
          <w:p w14:paraId="6E158CE0" w14:textId="77777777" w:rsidR="009F6DA6" w:rsidRPr="00EC1497" w:rsidRDefault="009F6DA6" w:rsidP="00597716">
            <w:pPr>
              <w:jc w:val="center"/>
              <w:rPr>
                <w:bCs/>
              </w:rPr>
            </w:pPr>
            <w:r w:rsidRPr="00EC1497">
              <w:rPr>
                <w:bCs/>
              </w:rPr>
              <w:lastRenderedPageBreak/>
              <w:t>41</w:t>
            </w:r>
          </w:p>
        </w:tc>
        <w:tc>
          <w:tcPr>
            <w:tcW w:w="972" w:type="dxa"/>
          </w:tcPr>
          <w:p w14:paraId="4BCA4DBB" w14:textId="77777777" w:rsidR="009F6DA6" w:rsidRPr="00EC1497" w:rsidRDefault="009F6DA6" w:rsidP="00597716">
            <w:pPr>
              <w:jc w:val="center"/>
              <w:rPr>
                <w:bCs/>
              </w:rPr>
            </w:pPr>
            <w:r w:rsidRPr="00EC1497">
              <w:rPr>
                <w:bCs/>
              </w:rPr>
              <w:t>02-35</w:t>
            </w:r>
          </w:p>
        </w:tc>
        <w:tc>
          <w:tcPr>
            <w:tcW w:w="8076" w:type="dxa"/>
          </w:tcPr>
          <w:p w14:paraId="2B14EF8D"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одноразової</w:t>
            </w:r>
            <w:proofErr w:type="spellEnd"/>
            <w:r w:rsidRPr="00EC1497">
              <w:rPr>
                <w:sz w:val="24"/>
                <w:szCs w:val="24"/>
              </w:rPr>
              <w:t xml:space="preserve"> </w:t>
            </w:r>
            <w:proofErr w:type="spellStart"/>
            <w:r w:rsidRPr="00EC1497">
              <w:rPr>
                <w:sz w:val="24"/>
                <w:szCs w:val="24"/>
              </w:rPr>
              <w:t>грошової</w:t>
            </w:r>
            <w:proofErr w:type="spellEnd"/>
            <w:r w:rsidRPr="00EC1497">
              <w:rPr>
                <w:sz w:val="24"/>
                <w:szCs w:val="24"/>
              </w:rPr>
              <w:t>/</w:t>
            </w:r>
            <w:proofErr w:type="spellStart"/>
            <w:r w:rsidRPr="00EC1497">
              <w:rPr>
                <w:sz w:val="24"/>
                <w:szCs w:val="24"/>
              </w:rPr>
              <w:t>матеріальної</w:t>
            </w:r>
            <w:proofErr w:type="spellEnd"/>
            <w:r w:rsidRPr="00EC1497">
              <w:rPr>
                <w:sz w:val="24"/>
                <w:szCs w:val="24"/>
              </w:rPr>
              <w:t xml:space="preserve"> </w:t>
            </w:r>
            <w:proofErr w:type="spellStart"/>
            <w:r w:rsidRPr="00EC1497">
              <w:rPr>
                <w:sz w:val="24"/>
                <w:szCs w:val="24"/>
              </w:rPr>
              <w:t>допомоги</w:t>
            </w:r>
            <w:proofErr w:type="spellEnd"/>
            <w:r w:rsidRPr="00EC1497">
              <w:rPr>
                <w:sz w:val="24"/>
                <w:szCs w:val="24"/>
              </w:rPr>
              <w:t xml:space="preserve"> особам з </w:t>
            </w:r>
            <w:proofErr w:type="spellStart"/>
            <w:r w:rsidRPr="00EC1497">
              <w:rPr>
                <w:sz w:val="24"/>
                <w:szCs w:val="24"/>
              </w:rPr>
              <w:t>інвалідністю</w:t>
            </w:r>
            <w:proofErr w:type="spellEnd"/>
            <w:r w:rsidRPr="00EC1497">
              <w:rPr>
                <w:sz w:val="24"/>
                <w:szCs w:val="24"/>
              </w:rPr>
              <w:t xml:space="preserve"> та </w:t>
            </w:r>
            <w:proofErr w:type="spellStart"/>
            <w:r w:rsidRPr="00EC1497">
              <w:rPr>
                <w:sz w:val="24"/>
                <w:szCs w:val="24"/>
              </w:rPr>
              <w:t>дітям</w:t>
            </w:r>
            <w:proofErr w:type="spellEnd"/>
            <w:r w:rsidRPr="00EC1497">
              <w:rPr>
                <w:sz w:val="24"/>
                <w:szCs w:val="24"/>
              </w:rPr>
              <w:t xml:space="preserve"> з </w:t>
            </w:r>
            <w:proofErr w:type="spellStart"/>
            <w:r w:rsidRPr="00EC1497">
              <w:rPr>
                <w:sz w:val="24"/>
                <w:szCs w:val="24"/>
              </w:rPr>
              <w:t>інвалідністю</w:t>
            </w:r>
            <w:proofErr w:type="spellEnd"/>
          </w:p>
        </w:tc>
        <w:tc>
          <w:tcPr>
            <w:tcW w:w="2090" w:type="dxa"/>
            <w:vMerge/>
          </w:tcPr>
          <w:p w14:paraId="5D36CE49" w14:textId="77777777" w:rsidR="009F6DA6" w:rsidRPr="00EC1497" w:rsidRDefault="009F6DA6" w:rsidP="00597716">
            <w:pPr>
              <w:rPr>
                <w:highlight w:val="red"/>
              </w:rPr>
            </w:pPr>
          </w:p>
        </w:tc>
        <w:tc>
          <w:tcPr>
            <w:tcW w:w="3970" w:type="dxa"/>
          </w:tcPr>
          <w:p w14:paraId="1A94AD19" w14:textId="77777777" w:rsidR="009F6DA6" w:rsidRPr="00EC1497" w:rsidRDefault="00597716" w:rsidP="00597716">
            <w:pPr>
              <w:spacing w:line="216" w:lineRule="auto"/>
            </w:pPr>
            <w:hyperlink r:id="rId33" w:anchor="n2"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основи</w:t>
            </w:r>
            <w:proofErr w:type="spellEnd"/>
            <w:r w:rsidR="009F6DA6" w:rsidRPr="00EC1497">
              <w:t xml:space="preserve"> </w:t>
            </w:r>
            <w:proofErr w:type="spellStart"/>
            <w:r w:rsidR="009F6DA6" w:rsidRPr="00EC1497">
              <w:t>соціальної</w:t>
            </w:r>
            <w:proofErr w:type="spellEnd"/>
            <w:r w:rsidR="009F6DA6" w:rsidRPr="00EC1497">
              <w:t xml:space="preserve"> </w:t>
            </w:r>
            <w:proofErr w:type="spellStart"/>
            <w:r w:rsidR="009F6DA6" w:rsidRPr="00EC1497">
              <w:t>захищеності</w:t>
            </w:r>
            <w:proofErr w:type="spellEnd"/>
            <w:r w:rsidR="009F6DA6" w:rsidRPr="00EC1497">
              <w:t xml:space="preserve"> </w:t>
            </w:r>
            <w:proofErr w:type="spellStart"/>
            <w:r w:rsidR="009F6DA6" w:rsidRPr="00EC1497">
              <w:t>осіб</w:t>
            </w:r>
            <w:proofErr w:type="spellEnd"/>
            <w:r w:rsidR="009F6DA6" w:rsidRPr="00EC1497">
              <w:t xml:space="preserve"> з </w:t>
            </w:r>
            <w:proofErr w:type="spellStart"/>
            <w:r w:rsidR="009F6DA6" w:rsidRPr="00EC1497">
              <w:t>інвалідністю</w:t>
            </w:r>
            <w:proofErr w:type="spellEnd"/>
            <w:r w:rsidR="009F6DA6" w:rsidRPr="00EC1497">
              <w:t xml:space="preserve"> в </w:t>
            </w:r>
            <w:proofErr w:type="spellStart"/>
            <w:r w:rsidR="009F6DA6" w:rsidRPr="00EC1497">
              <w:t>Україні</w:t>
            </w:r>
            <w:proofErr w:type="spellEnd"/>
            <w:r w:rsidR="009F6DA6" w:rsidRPr="00EC1497">
              <w:t>”</w:t>
            </w:r>
          </w:p>
        </w:tc>
      </w:tr>
      <w:tr w:rsidR="009F6DA6" w:rsidRPr="00EC1497" w14:paraId="1E7DD7EB" w14:textId="77777777" w:rsidTr="00597716">
        <w:trPr>
          <w:gridAfter w:val="1"/>
          <w:wAfter w:w="46" w:type="dxa"/>
        </w:trPr>
        <w:tc>
          <w:tcPr>
            <w:tcW w:w="876" w:type="dxa"/>
          </w:tcPr>
          <w:p w14:paraId="1A50B286" w14:textId="77777777" w:rsidR="009F6DA6" w:rsidRPr="00EC1497" w:rsidRDefault="009F6DA6" w:rsidP="00597716">
            <w:pPr>
              <w:jc w:val="center"/>
              <w:rPr>
                <w:bCs/>
              </w:rPr>
            </w:pPr>
          </w:p>
        </w:tc>
        <w:tc>
          <w:tcPr>
            <w:tcW w:w="972" w:type="dxa"/>
          </w:tcPr>
          <w:p w14:paraId="24DD7FDF" w14:textId="77777777" w:rsidR="009F6DA6" w:rsidRPr="00EC1497" w:rsidRDefault="009F6DA6" w:rsidP="00597716">
            <w:pPr>
              <w:jc w:val="center"/>
              <w:rPr>
                <w:bCs/>
              </w:rPr>
            </w:pPr>
          </w:p>
        </w:tc>
        <w:tc>
          <w:tcPr>
            <w:tcW w:w="8076" w:type="dxa"/>
          </w:tcPr>
          <w:p w14:paraId="607F4289"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одноразової</w:t>
            </w:r>
            <w:proofErr w:type="spellEnd"/>
            <w:r w:rsidRPr="00EC1497">
              <w:rPr>
                <w:sz w:val="24"/>
                <w:szCs w:val="24"/>
              </w:rPr>
              <w:t xml:space="preserve"> </w:t>
            </w:r>
            <w:proofErr w:type="spellStart"/>
            <w:r w:rsidRPr="00EC1497">
              <w:rPr>
                <w:sz w:val="24"/>
                <w:szCs w:val="24"/>
              </w:rPr>
              <w:t>компенсації</w:t>
            </w:r>
            <w:proofErr w:type="spellEnd"/>
            <w:r w:rsidRPr="00EC1497">
              <w:rPr>
                <w:sz w:val="24"/>
                <w:szCs w:val="24"/>
              </w:rPr>
              <w:t>:</w:t>
            </w:r>
          </w:p>
        </w:tc>
        <w:tc>
          <w:tcPr>
            <w:tcW w:w="2090" w:type="dxa"/>
            <w:vMerge/>
          </w:tcPr>
          <w:p w14:paraId="0D286846" w14:textId="77777777" w:rsidR="009F6DA6" w:rsidRPr="00EC1497" w:rsidRDefault="009F6DA6" w:rsidP="00597716">
            <w:pPr>
              <w:rPr>
                <w:highlight w:val="red"/>
              </w:rPr>
            </w:pPr>
          </w:p>
        </w:tc>
        <w:tc>
          <w:tcPr>
            <w:tcW w:w="3970" w:type="dxa"/>
            <w:vMerge w:val="restart"/>
          </w:tcPr>
          <w:p w14:paraId="62350B7C" w14:textId="77777777" w:rsidR="009F6DA6" w:rsidRPr="00EC1497" w:rsidRDefault="00597716" w:rsidP="00597716">
            <w:pPr>
              <w:spacing w:line="216" w:lineRule="auto"/>
            </w:pPr>
            <w:hyperlink r:id="rId34" w:tgtFrame="_blank" w:history="1">
              <w:r w:rsidR="009F6DA6" w:rsidRPr="00EC1497">
                <w:t xml:space="preserve">Закон </w:t>
              </w:r>
              <w:proofErr w:type="spellStart"/>
              <w:r w:rsidR="009F6DA6" w:rsidRPr="00EC1497">
                <w:t>України</w:t>
              </w:r>
              <w:proofErr w:type="spellEnd"/>
            </w:hyperlink>
            <w:r w:rsidR="009F6DA6" w:rsidRPr="00EC1497">
              <w:t xml:space="preserve"> “Про статус і </w:t>
            </w:r>
            <w:proofErr w:type="spellStart"/>
            <w:r w:rsidR="009F6DA6" w:rsidRPr="00EC1497">
              <w:t>соціальний</w:t>
            </w:r>
            <w:proofErr w:type="spellEnd"/>
            <w:r w:rsidR="009F6DA6" w:rsidRPr="00EC1497">
              <w:t xml:space="preserve"> </w:t>
            </w:r>
            <w:proofErr w:type="spellStart"/>
            <w:r w:rsidR="009F6DA6" w:rsidRPr="00EC1497">
              <w:t>захист</w:t>
            </w:r>
            <w:proofErr w:type="spellEnd"/>
            <w:r w:rsidR="009F6DA6" w:rsidRPr="00EC1497">
              <w:t xml:space="preserve"> </w:t>
            </w:r>
            <w:proofErr w:type="spellStart"/>
            <w:r w:rsidR="009F6DA6" w:rsidRPr="00EC1497">
              <w:t>громадян</w:t>
            </w:r>
            <w:proofErr w:type="spellEnd"/>
            <w:r w:rsidR="009F6DA6" w:rsidRPr="00EC1497">
              <w:t xml:space="preserve">, </w:t>
            </w:r>
            <w:proofErr w:type="spellStart"/>
            <w:r w:rsidR="009F6DA6" w:rsidRPr="00EC1497">
              <w:t>які</w:t>
            </w:r>
            <w:proofErr w:type="spellEnd"/>
            <w:r w:rsidR="009F6DA6" w:rsidRPr="00EC1497">
              <w:t xml:space="preserve"> </w:t>
            </w:r>
            <w:proofErr w:type="spellStart"/>
            <w:r w:rsidR="009F6DA6" w:rsidRPr="00EC1497">
              <w:t>постраждали</w:t>
            </w:r>
            <w:proofErr w:type="spellEnd"/>
            <w:r w:rsidR="009F6DA6" w:rsidRPr="00EC1497">
              <w:t xml:space="preserve"> </w:t>
            </w:r>
            <w:proofErr w:type="spellStart"/>
            <w:r w:rsidR="009F6DA6" w:rsidRPr="00EC1497">
              <w:t>внаслідок</w:t>
            </w:r>
            <w:proofErr w:type="spellEnd"/>
            <w:r w:rsidR="009F6DA6" w:rsidRPr="00EC1497">
              <w:t xml:space="preserve"> </w:t>
            </w:r>
            <w:proofErr w:type="spellStart"/>
            <w:r w:rsidR="009F6DA6" w:rsidRPr="00EC1497">
              <w:t>Чорнобильської</w:t>
            </w:r>
            <w:proofErr w:type="spellEnd"/>
            <w:r w:rsidR="009F6DA6" w:rsidRPr="00EC1497">
              <w:t xml:space="preserve"> </w:t>
            </w:r>
            <w:proofErr w:type="spellStart"/>
            <w:r w:rsidR="009F6DA6" w:rsidRPr="00EC1497">
              <w:t>катастрофи</w:t>
            </w:r>
            <w:proofErr w:type="spellEnd"/>
            <w:r w:rsidR="009F6DA6" w:rsidRPr="00EC1497">
              <w:t>”</w:t>
            </w:r>
          </w:p>
          <w:p w14:paraId="28068DE2" w14:textId="77777777" w:rsidR="009F6DA6" w:rsidRPr="00EC1497" w:rsidRDefault="009F6DA6" w:rsidP="00597716">
            <w:pPr>
              <w:spacing w:line="216" w:lineRule="auto"/>
            </w:pPr>
          </w:p>
        </w:tc>
      </w:tr>
      <w:tr w:rsidR="009F6DA6" w:rsidRPr="00EC1497" w14:paraId="1E05AC32" w14:textId="77777777" w:rsidTr="00597716">
        <w:trPr>
          <w:gridAfter w:val="1"/>
          <w:wAfter w:w="46" w:type="dxa"/>
        </w:trPr>
        <w:tc>
          <w:tcPr>
            <w:tcW w:w="876" w:type="dxa"/>
          </w:tcPr>
          <w:p w14:paraId="5CD10A6B" w14:textId="77777777" w:rsidR="009F6DA6" w:rsidRPr="00EC1497" w:rsidRDefault="009F6DA6" w:rsidP="00597716">
            <w:pPr>
              <w:jc w:val="center"/>
              <w:rPr>
                <w:bCs/>
              </w:rPr>
            </w:pPr>
            <w:r w:rsidRPr="00EC1497">
              <w:rPr>
                <w:bCs/>
              </w:rPr>
              <w:t>42</w:t>
            </w:r>
          </w:p>
        </w:tc>
        <w:tc>
          <w:tcPr>
            <w:tcW w:w="972" w:type="dxa"/>
          </w:tcPr>
          <w:p w14:paraId="5A897F9D" w14:textId="77777777" w:rsidR="009F6DA6" w:rsidRPr="00EC1497" w:rsidRDefault="009F6DA6" w:rsidP="00597716">
            <w:pPr>
              <w:jc w:val="center"/>
              <w:rPr>
                <w:bCs/>
              </w:rPr>
            </w:pPr>
            <w:r w:rsidRPr="00EC1497">
              <w:rPr>
                <w:bCs/>
              </w:rPr>
              <w:t>02-36</w:t>
            </w:r>
          </w:p>
        </w:tc>
        <w:tc>
          <w:tcPr>
            <w:tcW w:w="8076" w:type="dxa"/>
          </w:tcPr>
          <w:p w14:paraId="67F19495" w14:textId="77777777" w:rsidR="009F6DA6" w:rsidRPr="00EC1497" w:rsidRDefault="009F6DA6" w:rsidP="00597716">
            <w:pPr>
              <w:spacing w:line="228" w:lineRule="auto"/>
            </w:pPr>
            <w:r w:rsidRPr="00EC1497">
              <w:rPr>
                <w:sz w:val="24"/>
                <w:szCs w:val="24"/>
              </w:rPr>
              <w:t xml:space="preserve">1) </w:t>
            </w:r>
            <w:proofErr w:type="spellStart"/>
            <w:r w:rsidRPr="00EC1497">
              <w:rPr>
                <w:sz w:val="24"/>
                <w:szCs w:val="24"/>
              </w:rPr>
              <w:t>сім’ям</w:t>
            </w:r>
            <w:proofErr w:type="spellEnd"/>
            <w:r w:rsidRPr="00EC1497">
              <w:rPr>
                <w:sz w:val="24"/>
                <w:szCs w:val="24"/>
              </w:rPr>
              <w:t xml:space="preserve">, </w:t>
            </w:r>
            <w:proofErr w:type="spellStart"/>
            <w:r w:rsidRPr="00EC1497">
              <w:rPr>
                <w:sz w:val="24"/>
                <w:szCs w:val="24"/>
              </w:rPr>
              <w:t>які</w:t>
            </w:r>
            <w:proofErr w:type="spellEnd"/>
            <w:r w:rsidRPr="00EC1497">
              <w:rPr>
                <w:sz w:val="24"/>
                <w:szCs w:val="24"/>
              </w:rPr>
              <w:t xml:space="preserve"> </w:t>
            </w:r>
            <w:proofErr w:type="spellStart"/>
            <w:r w:rsidRPr="00EC1497">
              <w:rPr>
                <w:sz w:val="24"/>
                <w:szCs w:val="24"/>
              </w:rPr>
              <w:t>втратили</w:t>
            </w:r>
            <w:proofErr w:type="spellEnd"/>
            <w:r w:rsidRPr="00EC1497">
              <w:rPr>
                <w:sz w:val="24"/>
                <w:szCs w:val="24"/>
              </w:rPr>
              <w:t xml:space="preserve"> </w:t>
            </w:r>
            <w:proofErr w:type="spellStart"/>
            <w:r w:rsidRPr="00EC1497">
              <w:rPr>
                <w:sz w:val="24"/>
                <w:szCs w:val="24"/>
              </w:rPr>
              <w:t>годувальника</w:t>
            </w:r>
            <w:proofErr w:type="spellEnd"/>
            <w:r w:rsidRPr="00EC1497">
              <w:rPr>
                <w:sz w:val="24"/>
                <w:szCs w:val="24"/>
              </w:rPr>
              <w:t xml:space="preserve"> </w:t>
            </w:r>
            <w:proofErr w:type="spellStart"/>
            <w:r w:rsidRPr="00EC1497">
              <w:rPr>
                <w:sz w:val="24"/>
                <w:szCs w:val="24"/>
              </w:rPr>
              <w:t>із</w:t>
            </w:r>
            <w:proofErr w:type="spellEnd"/>
            <w:r w:rsidRPr="00EC1497">
              <w:rPr>
                <w:sz w:val="24"/>
                <w:szCs w:val="24"/>
              </w:rPr>
              <w:t xml:space="preserve"> числа </w:t>
            </w:r>
            <w:proofErr w:type="spellStart"/>
            <w:r w:rsidRPr="00EC1497">
              <w:rPr>
                <w:sz w:val="24"/>
                <w:szCs w:val="24"/>
              </w:rPr>
              <w:t>учасників</w:t>
            </w:r>
            <w:proofErr w:type="spellEnd"/>
            <w:r w:rsidRPr="00EC1497">
              <w:rPr>
                <w:sz w:val="24"/>
                <w:szCs w:val="24"/>
              </w:rPr>
              <w:t xml:space="preserve"> </w:t>
            </w:r>
            <w:proofErr w:type="spellStart"/>
            <w:r w:rsidRPr="00EC1497">
              <w:rPr>
                <w:sz w:val="24"/>
                <w:szCs w:val="24"/>
              </w:rPr>
              <w:t>ліквідації</w:t>
            </w:r>
            <w:proofErr w:type="spellEnd"/>
            <w:r w:rsidRPr="00EC1497">
              <w:rPr>
                <w:sz w:val="24"/>
                <w:szCs w:val="24"/>
              </w:rPr>
              <w:t xml:space="preserve"> </w:t>
            </w:r>
            <w:proofErr w:type="spellStart"/>
            <w:r w:rsidRPr="00EC1497">
              <w:rPr>
                <w:sz w:val="24"/>
                <w:szCs w:val="24"/>
              </w:rPr>
              <w:t>наслідків</w:t>
            </w:r>
            <w:proofErr w:type="spellEnd"/>
            <w:r w:rsidRPr="00EC1497">
              <w:rPr>
                <w:sz w:val="24"/>
                <w:szCs w:val="24"/>
              </w:rPr>
              <w:t xml:space="preserve"> </w:t>
            </w:r>
            <w:proofErr w:type="spellStart"/>
            <w:r w:rsidRPr="00EC1497">
              <w:rPr>
                <w:sz w:val="24"/>
                <w:szCs w:val="24"/>
              </w:rPr>
              <w:t>аварії</w:t>
            </w:r>
            <w:proofErr w:type="spellEnd"/>
            <w:r w:rsidRPr="00EC1497">
              <w:rPr>
                <w:sz w:val="24"/>
                <w:szCs w:val="24"/>
              </w:rPr>
              <w:t xml:space="preserve"> на </w:t>
            </w:r>
            <w:proofErr w:type="spellStart"/>
            <w:r w:rsidRPr="00EC1497">
              <w:rPr>
                <w:sz w:val="24"/>
                <w:szCs w:val="24"/>
              </w:rPr>
              <w:t>Чорнобильській</w:t>
            </w:r>
            <w:proofErr w:type="spellEnd"/>
            <w:r w:rsidRPr="00EC1497">
              <w:rPr>
                <w:sz w:val="24"/>
                <w:szCs w:val="24"/>
              </w:rPr>
              <w:t xml:space="preserve"> АЕС, смерть </w:t>
            </w:r>
            <w:proofErr w:type="spellStart"/>
            <w:r w:rsidRPr="00EC1497">
              <w:rPr>
                <w:sz w:val="24"/>
                <w:szCs w:val="24"/>
              </w:rPr>
              <w:t>яких</w:t>
            </w:r>
            <w:proofErr w:type="spellEnd"/>
            <w:r w:rsidRPr="00EC1497">
              <w:rPr>
                <w:sz w:val="24"/>
                <w:szCs w:val="24"/>
              </w:rPr>
              <w:t xml:space="preserve"> </w:t>
            </w:r>
            <w:proofErr w:type="spellStart"/>
            <w:r w:rsidRPr="00EC1497">
              <w:rPr>
                <w:sz w:val="24"/>
                <w:szCs w:val="24"/>
              </w:rPr>
              <w:t>пов’язана</w:t>
            </w:r>
            <w:proofErr w:type="spellEnd"/>
            <w:r w:rsidRPr="00EC1497">
              <w:rPr>
                <w:sz w:val="24"/>
                <w:szCs w:val="24"/>
              </w:rPr>
              <w:t xml:space="preserve"> з </w:t>
            </w:r>
            <w:proofErr w:type="spellStart"/>
            <w:r w:rsidRPr="00EC1497">
              <w:rPr>
                <w:sz w:val="24"/>
                <w:szCs w:val="24"/>
              </w:rPr>
              <w:t>Чорнобильською</w:t>
            </w:r>
            <w:proofErr w:type="spellEnd"/>
            <w:r w:rsidRPr="00EC1497">
              <w:rPr>
                <w:sz w:val="24"/>
                <w:szCs w:val="24"/>
              </w:rPr>
              <w:t xml:space="preserve"> катастрофою;</w:t>
            </w:r>
          </w:p>
        </w:tc>
        <w:tc>
          <w:tcPr>
            <w:tcW w:w="2090" w:type="dxa"/>
            <w:vMerge/>
          </w:tcPr>
          <w:p w14:paraId="39DDFD35" w14:textId="77777777" w:rsidR="009F6DA6" w:rsidRPr="00EC1497" w:rsidRDefault="009F6DA6" w:rsidP="00597716">
            <w:pPr>
              <w:rPr>
                <w:highlight w:val="red"/>
              </w:rPr>
            </w:pPr>
          </w:p>
        </w:tc>
        <w:tc>
          <w:tcPr>
            <w:tcW w:w="3970" w:type="dxa"/>
            <w:vMerge/>
          </w:tcPr>
          <w:p w14:paraId="1447B55F" w14:textId="77777777" w:rsidR="009F6DA6" w:rsidRPr="00EC1497" w:rsidRDefault="009F6DA6" w:rsidP="00597716">
            <w:pPr>
              <w:spacing w:line="216" w:lineRule="auto"/>
            </w:pPr>
          </w:p>
        </w:tc>
      </w:tr>
      <w:tr w:rsidR="009F6DA6" w:rsidRPr="00EC1497" w14:paraId="046FD712" w14:textId="77777777" w:rsidTr="00597716">
        <w:trPr>
          <w:gridAfter w:val="1"/>
          <w:wAfter w:w="46" w:type="dxa"/>
        </w:trPr>
        <w:tc>
          <w:tcPr>
            <w:tcW w:w="876" w:type="dxa"/>
          </w:tcPr>
          <w:p w14:paraId="5AABB3DC" w14:textId="77777777" w:rsidR="009F6DA6" w:rsidRPr="00EC1497" w:rsidRDefault="009F6DA6" w:rsidP="00597716">
            <w:pPr>
              <w:jc w:val="center"/>
              <w:rPr>
                <w:bCs/>
              </w:rPr>
            </w:pPr>
            <w:r w:rsidRPr="00EC1497">
              <w:rPr>
                <w:bCs/>
              </w:rPr>
              <w:t>43</w:t>
            </w:r>
          </w:p>
        </w:tc>
        <w:tc>
          <w:tcPr>
            <w:tcW w:w="972" w:type="dxa"/>
          </w:tcPr>
          <w:p w14:paraId="081FD385" w14:textId="77777777" w:rsidR="009F6DA6" w:rsidRPr="00EC1497" w:rsidRDefault="009F6DA6" w:rsidP="00597716">
            <w:pPr>
              <w:jc w:val="center"/>
              <w:rPr>
                <w:bCs/>
              </w:rPr>
            </w:pPr>
            <w:r w:rsidRPr="00EC1497">
              <w:rPr>
                <w:bCs/>
              </w:rPr>
              <w:t>02-37</w:t>
            </w:r>
          </w:p>
        </w:tc>
        <w:tc>
          <w:tcPr>
            <w:tcW w:w="8076" w:type="dxa"/>
          </w:tcPr>
          <w:p w14:paraId="48024B90" w14:textId="77777777" w:rsidR="009F6DA6" w:rsidRPr="00EC1497" w:rsidRDefault="009F6DA6" w:rsidP="00597716">
            <w:pPr>
              <w:spacing w:line="228" w:lineRule="auto"/>
            </w:pPr>
            <w:r w:rsidRPr="00EC1497">
              <w:rPr>
                <w:sz w:val="24"/>
                <w:szCs w:val="24"/>
              </w:rPr>
              <w:t>2) дружинам (</w:t>
            </w:r>
            <w:proofErr w:type="spellStart"/>
            <w:r w:rsidRPr="00EC1497">
              <w:rPr>
                <w:sz w:val="24"/>
                <w:szCs w:val="24"/>
              </w:rPr>
              <w:t>чоловікам</w:t>
            </w:r>
            <w:proofErr w:type="spellEnd"/>
            <w:r w:rsidRPr="00EC1497">
              <w:rPr>
                <w:sz w:val="24"/>
                <w:szCs w:val="24"/>
              </w:rPr>
              <w:t xml:space="preserve">), </w:t>
            </w:r>
            <w:proofErr w:type="spellStart"/>
            <w:r w:rsidRPr="00EC1497">
              <w:rPr>
                <w:sz w:val="24"/>
                <w:szCs w:val="24"/>
              </w:rPr>
              <w:t>якщо</w:t>
            </w:r>
            <w:proofErr w:type="spellEnd"/>
            <w:r w:rsidRPr="00EC1497">
              <w:rPr>
                <w:sz w:val="24"/>
                <w:szCs w:val="24"/>
              </w:rPr>
              <w:t xml:space="preserve"> та (той) не </w:t>
            </w:r>
            <w:proofErr w:type="spellStart"/>
            <w:r w:rsidRPr="00EC1497">
              <w:rPr>
                <w:sz w:val="24"/>
                <w:szCs w:val="24"/>
              </w:rPr>
              <w:t>одружилися</w:t>
            </w:r>
            <w:proofErr w:type="spellEnd"/>
            <w:r w:rsidRPr="00EC1497">
              <w:rPr>
                <w:sz w:val="24"/>
                <w:szCs w:val="24"/>
              </w:rPr>
              <w:t xml:space="preserve"> </w:t>
            </w:r>
            <w:proofErr w:type="spellStart"/>
            <w:r w:rsidRPr="00EC1497">
              <w:rPr>
                <w:sz w:val="24"/>
                <w:szCs w:val="24"/>
              </w:rPr>
              <w:t>вдруге</w:t>
            </w:r>
            <w:proofErr w:type="spellEnd"/>
            <w:r w:rsidRPr="00EC1497">
              <w:rPr>
                <w:sz w:val="24"/>
                <w:szCs w:val="24"/>
              </w:rPr>
              <w:t xml:space="preserve">, </w:t>
            </w:r>
            <w:proofErr w:type="spellStart"/>
            <w:r w:rsidRPr="00EC1497">
              <w:rPr>
                <w:sz w:val="24"/>
                <w:szCs w:val="24"/>
              </w:rPr>
              <w:t>померлих</w:t>
            </w:r>
            <w:proofErr w:type="spellEnd"/>
            <w:r w:rsidRPr="00EC1497">
              <w:rPr>
                <w:sz w:val="24"/>
                <w:szCs w:val="24"/>
              </w:rPr>
              <w:t xml:space="preserve"> </w:t>
            </w:r>
            <w:proofErr w:type="spellStart"/>
            <w:r w:rsidRPr="00EC1497">
              <w:rPr>
                <w:sz w:val="24"/>
                <w:szCs w:val="24"/>
              </w:rPr>
              <w:t>громадян</w:t>
            </w:r>
            <w:proofErr w:type="spellEnd"/>
            <w:r w:rsidRPr="00EC1497">
              <w:rPr>
                <w:sz w:val="24"/>
                <w:szCs w:val="24"/>
              </w:rPr>
              <w:t xml:space="preserve">, смерть </w:t>
            </w:r>
            <w:proofErr w:type="spellStart"/>
            <w:r w:rsidRPr="00EC1497">
              <w:rPr>
                <w:sz w:val="24"/>
                <w:szCs w:val="24"/>
              </w:rPr>
              <w:t>яких</w:t>
            </w:r>
            <w:proofErr w:type="spellEnd"/>
            <w:r w:rsidRPr="00EC1497">
              <w:rPr>
                <w:sz w:val="24"/>
                <w:szCs w:val="24"/>
              </w:rPr>
              <w:t xml:space="preserve"> </w:t>
            </w:r>
            <w:proofErr w:type="spellStart"/>
            <w:r w:rsidRPr="00EC1497">
              <w:rPr>
                <w:sz w:val="24"/>
                <w:szCs w:val="24"/>
              </w:rPr>
              <w:t>пов’язана</w:t>
            </w:r>
            <w:proofErr w:type="spellEnd"/>
            <w:r w:rsidRPr="00EC1497">
              <w:rPr>
                <w:sz w:val="24"/>
                <w:szCs w:val="24"/>
              </w:rPr>
              <w:t xml:space="preserve"> з </w:t>
            </w:r>
            <w:proofErr w:type="spellStart"/>
            <w:r w:rsidRPr="00EC1497">
              <w:rPr>
                <w:sz w:val="24"/>
                <w:szCs w:val="24"/>
              </w:rPr>
              <w:t>Чорнобильською</w:t>
            </w:r>
            <w:proofErr w:type="spellEnd"/>
            <w:r w:rsidRPr="00EC1497">
              <w:rPr>
                <w:sz w:val="24"/>
                <w:szCs w:val="24"/>
              </w:rPr>
              <w:t xml:space="preserve"> катастрофою, </w:t>
            </w:r>
            <w:proofErr w:type="spellStart"/>
            <w:r w:rsidRPr="00EC1497">
              <w:rPr>
                <w:sz w:val="24"/>
                <w:szCs w:val="24"/>
              </w:rPr>
              <w:t>участю</w:t>
            </w:r>
            <w:proofErr w:type="spellEnd"/>
            <w:r w:rsidRPr="00EC1497">
              <w:rPr>
                <w:sz w:val="24"/>
                <w:szCs w:val="24"/>
              </w:rPr>
              <w:t xml:space="preserve"> у </w:t>
            </w:r>
            <w:proofErr w:type="spellStart"/>
            <w:r w:rsidRPr="00EC1497">
              <w:rPr>
                <w:sz w:val="24"/>
                <w:szCs w:val="24"/>
              </w:rPr>
              <w:t>ліквідації</w:t>
            </w:r>
            <w:proofErr w:type="spellEnd"/>
            <w:r w:rsidRPr="00EC1497">
              <w:rPr>
                <w:sz w:val="24"/>
                <w:szCs w:val="24"/>
              </w:rPr>
              <w:t xml:space="preserve"> </w:t>
            </w:r>
            <w:proofErr w:type="spellStart"/>
            <w:r w:rsidRPr="00EC1497">
              <w:rPr>
                <w:sz w:val="24"/>
                <w:szCs w:val="24"/>
              </w:rPr>
              <w:t>наслідків</w:t>
            </w:r>
            <w:proofErr w:type="spellEnd"/>
            <w:r w:rsidRPr="00EC1497">
              <w:rPr>
                <w:sz w:val="24"/>
                <w:szCs w:val="24"/>
              </w:rPr>
              <w:t xml:space="preserve"> </w:t>
            </w:r>
            <w:proofErr w:type="spellStart"/>
            <w:r w:rsidRPr="00EC1497">
              <w:rPr>
                <w:sz w:val="24"/>
                <w:szCs w:val="24"/>
              </w:rPr>
              <w:t>інших</w:t>
            </w:r>
            <w:proofErr w:type="spellEnd"/>
            <w:r w:rsidRPr="00EC1497">
              <w:rPr>
                <w:sz w:val="24"/>
                <w:szCs w:val="24"/>
              </w:rPr>
              <w:t xml:space="preserve"> </w:t>
            </w:r>
            <w:proofErr w:type="spellStart"/>
            <w:r w:rsidRPr="00EC1497">
              <w:rPr>
                <w:sz w:val="24"/>
                <w:szCs w:val="24"/>
              </w:rPr>
              <w:t>ядерних</w:t>
            </w:r>
            <w:proofErr w:type="spellEnd"/>
            <w:r w:rsidRPr="00EC1497">
              <w:rPr>
                <w:sz w:val="24"/>
                <w:szCs w:val="24"/>
              </w:rPr>
              <w:t xml:space="preserve"> </w:t>
            </w:r>
            <w:proofErr w:type="spellStart"/>
            <w:r w:rsidRPr="00EC1497">
              <w:rPr>
                <w:sz w:val="24"/>
                <w:szCs w:val="24"/>
              </w:rPr>
              <w:t>аварій</w:t>
            </w:r>
            <w:proofErr w:type="spellEnd"/>
            <w:r w:rsidRPr="00EC1497">
              <w:rPr>
                <w:sz w:val="24"/>
                <w:szCs w:val="24"/>
              </w:rPr>
              <w:t xml:space="preserve">, у </w:t>
            </w:r>
            <w:proofErr w:type="spellStart"/>
            <w:r w:rsidRPr="00EC1497">
              <w:rPr>
                <w:sz w:val="24"/>
                <w:szCs w:val="24"/>
              </w:rPr>
              <w:t>ядерних</w:t>
            </w:r>
            <w:proofErr w:type="spellEnd"/>
            <w:r w:rsidRPr="00EC1497">
              <w:rPr>
                <w:sz w:val="24"/>
                <w:szCs w:val="24"/>
              </w:rPr>
              <w:t xml:space="preserve"> </w:t>
            </w:r>
            <w:proofErr w:type="spellStart"/>
            <w:r w:rsidRPr="00EC1497">
              <w:rPr>
                <w:sz w:val="24"/>
                <w:szCs w:val="24"/>
              </w:rPr>
              <w:t>випробуваннях</w:t>
            </w:r>
            <w:proofErr w:type="spellEnd"/>
            <w:r w:rsidRPr="00EC1497">
              <w:rPr>
                <w:sz w:val="24"/>
                <w:szCs w:val="24"/>
              </w:rPr>
              <w:t xml:space="preserve">, </w:t>
            </w:r>
            <w:proofErr w:type="spellStart"/>
            <w:r w:rsidRPr="00EC1497">
              <w:rPr>
                <w:sz w:val="24"/>
                <w:szCs w:val="24"/>
              </w:rPr>
              <w:t>військових</w:t>
            </w:r>
            <w:proofErr w:type="spellEnd"/>
            <w:r w:rsidRPr="00EC1497">
              <w:rPr>
                <w:sz w:val="24"/>
                <w:szCs w:val="24"/>
              </w:rPr>
              <w:t xml:space="preserve"> </w:t>
            </w:r>
            <w:proofErr w:type="spellStart"/>
            <w:r w:rsidRPr="00EC1497">
              <w:rPr>
                <w:sz w:val="24"/>
                <w:szCs w:val="24"/>
              </w:rPr>
              <w:t>навчаннях</w:t>
            </w:r>
            <w:proofErr w:type="spellEnd"/>
            <w:r w:rsidRPr="00EC1497">
              <w:rPr>
                <w:sz w:val="24"/>
                <w:szCs w:val="24"/>
              </w:rPr>
              <w:t xml:space="preserve"> </w:t>
            </w:r>
            <w:proofErr w:type="spellStart"/>
            <w:r w:rsidRPr="00EC1497">
              <w:rPr>
                <w:sz w:val="24"/>
                <w:szCs w:val="24"/>
              </w:rPr>
              <w:t>із</w:t>
            </w:r>
            <w:proofErr w:type="spellEnd"/>
            <w:r w:rsidRPr="00EC1497">
              <w:rPr>
                <w:sz w:val="24"/>
                <w:szCs w:val="24"/>
              </w:rPr>
              <w:t xml:space="preserve"> </w:t>
            </w:r>
            <w:proofErr w:type="spellStart"/>
            <w:r w:rsidRPr="00EC1497">
              <w:rPr>
                <w:sz w:val="24"/>
                <w:szCs w:val="24"/>
              </w:rPr>
              <w:t>застосуванням</w:t>
            </w:r>
            <w:proofErr w:type="spellEnd"/>
            <w:r w:rsidRPr="00EC1497">
              <w:rPr>
                <w:sz w:val="24"/>
                <w:szCs w:val="24"/>
              </w:rPr>
              <w:t xml:space="preserve"> </w:t>
            </w:r>
            <w:proofErr w:type="spellStart"/>
            <w:r w:rsidRPr="00EC1497">
              <w:rPr>
                <w:sz w:val="24"/>
                <w:szCs w:val="24"/>
              </w:rPr>
              <w:t>ядерної</w:t>
            </w:r>
            <w:proofErr w:type="spellEnd"/>
            <w:r w:rsidRPr="00EC1497">
              <w:rPr>
                <w:sz w:val="24"/>
                <w:szCs w:val="24"/>
              </w:rPr>
              <w:t xml:space="preserve"> </w:t>
            </w:r>
            <w:proofErr w:type="spellStart"/>
            <w:r w:rsidRPr="00EC1497">
              <w:rPr>
                <w:sz w:val="24"/>
                <w:szCs w:val="24"/>
              </w:rPr>
              <w:t>зброї</w:t>
            </w:r>
            <w:proofErr w:type="spellEnd"/>
            <w:r w:rsidRPr="00EC1497">
              <w:rPr>
                <w:sz w:val="24"/>
                <w:szCs w:val="24"/>
              </w:rPr>
              <w:t xml:space="preserve">, у </w:t>
            </w:r>
            <w:proofErr w:type="spellStart"/>
            <w:r w:rsidRPr="00EC1497">
              <w:rPr>
                <w:sz w:val="24"/>
                <w:szCs w:val="24"/>
              </w:rPr>
              <w:t>складанні</w:t>
            </w:r>
            <w:proofErr w:type="spellEnd"/>
            <w:r w:rsidRPr="00EC1497">
              <w:rPr>
                <w:sz w:val="24"/>
                <w:szCs w:val="24"/>
              </w:rPr>
              <w:t xml:space="preserve"> </w:t>
            </w:r>
            <w:proofErr w:type="spellStart"/>
            <w:r w:rsidRPr="00EC1497">
              <w:rPr>
                <w:sz w:val="24"/>
                <w:szCs w:val="24"/>
              </w:rPr>
              <w:t>ядерних</w:t>
            </w:r>
            <w:proofErr w:type="spellEnd"/>
            <w:r w:rsidRPr="00EC1497">
              <w:rPr>
                <w:sz w:val="24"/>
                <w:szCs w:val="24"/>
              </w:rPr>
              <w:t xml:space="preserve"> </w:t>
            </w:r>
            <w:proofErr w:type="spellStart"/>
            <w:r w:rsidRPr="00EC1497">
              <w:rPr>
                <w:sz w:val="24"/>
                <w:szCs w:val="24"/>
              </w:rPr>
              <w:t>зарядів</w:t>
            </w:r>
            <w:proofErr w:type="spellEnd"/>
            <w:r w:rsidRPr="00EC1497">
              <w:rPr>
                <w:sz w:val="24"/>
                <w:szCs w:val="24"/>
              </w:rPr>
              <w:t xml:space="preserve"> та </w:t>
            </w:r>
            <w:proofErr w:type="spellStart"/>
            <w:r w:rsidRPr="00EC1497">
              <w:rPr>
                <w:sz w:val="24"/>
                <w:szCs w:val="24"/>
              </w:rPr>
              <w:t>здійсненні</w:t>
            </w:r>
            <w:proofErr w:type="spellEnd"/>
            <w:r w:rsidRPr="00EC1497">
              <w:rPr>
                <w:sz w:val="24"/>
                <w:szCs w:val="24"/>
              </w:rPr>
              <w:t xml:space="preserve"> на них </w:t>
            </w:r>
            <w:proofErr w:type="spellStart"/>
            <w:r w:rsidRPr="00EC1497">
              <w:rPr>
                <w:sz w:val="24"/>
                <w:szCs w:val="24"/>
              </w:rPr>
              <w:t>регламентних</w:t>
            </w:r>
            <w:proofErr w:type="spellEnd"/>
            <w:r w:rsidRPr="00EC1497">
              <w:rPr>
                <w:sz w:val="24"/>
                <w:szCs w:val="24"/>
              </w:rPr>
              <w:t xml:space="preserve"> </w:t>
            </w:r>
            <w:proofErr w:type="spellStart"/>
            <w:r w:rsidRPr="00EC1497">
              <w:rPr>
                <w:sz w:val="24"/>
                <w:szCs w:val="24"/>
              </w:rPr>
              <w:t>робіт</w:t>
            </w:r>
            <w:proofErr w:type="spellEnd"/>
            <w:r w:rsidRPr="00EC1497">
              <w:rPr>
                <w:sz w:val="24"/>
                <w:szCs w:val="24"/>
              </w:rPr>
              <w:t>;</w:t>
            </w:r>
          </w:p>
        </w:tc>
        <w:tc>
          <w:tcPr>
            <w:tcW w:w="2090" w:type="dxa"/>
            <w:vMerge/>
          </w:tcPr>
          <w:p w14:paraId="1B19C0A3" w14:textId="77777777" w:rsidR="009F6DA6" w:rsidRPr="00EC1497" w:rsidRDefault="009F6DA6" w:rsidP="00597716">
            <w:pPr>
              <w:rPr>
                <w:highlight w:val="red"/>
              </w:rPr>
            </w:pPr>
          </w:p>
        </w:tc>
        <w:tc>
          <w:tcPr>
            <w:tcW w:w="3970" w:type="dxa"/>
            <w:vMerge/>
          </w:tcPr>
          <w:p w14:paraId="45FFE137" w14:textId="77777777" w:rsidR="009F6DA6" w:rsidRPr="00EC1497" w:rsidRDefault="009F6DA6" w:rsidP="00597716">
            <w:pPr>
              <w:spacing w:line="216" w:lineRule="auto"/>
            </w:pPr>
          </w:p>
        </w:tc>
      </w:tr>
      <w:tr w:rsidR="009F6DA6" w:rsidRPr="00EC1497" w14:paraId="4D34D542" w14:textId="77777777" w:rsidTr="00597716">
        <w:trPr>
          <w:gridAfter w:val="1"/>
          <w:wAfter w:w="46" w:type="dxa"/>
        </w:trPr>
        <w:tc>
          <w:tcPr>
            <w:tcW w:w="876" w:type="dxa"/>
          </w:tcPr>
          <w:p w14:paraId="519A8A15" w14:textId="77777777" w:rsidR="009F6DA6" w:rsidRPr="00EC1497" w:rsidRDefault="009F6DA6" w:rsidP="00597716">
            <w:pPr>
              <w:jc w:val="center"/>
              <w:rPr>
                <w:bCs/>
              </w:rPr>
            </w:pPr>
            <w:r w:rsidRPr="00EC1497">
              <w:rPr>
                <w:bCs/>
              </w:rPr>
              <w:t>44</w:t>
            </w:r>
          </w:p>
        </w:tc>
        <w:tc>
          <w:tcPr>
            <w:tcW w:w="972" w:type="dxa"/>
          </w:tcPr>
          <w:p w14:paraId="30B0187A" w14:textId="77777777" w:rsidR="009F6DA6" w:rsidRPr="00EC1497" w:rsidRDefault="009F6DA6" w:rsidP="00597716">
            <w:pPr>
              <w:jc w:val="center"/>
              <w:rPr>
                <w:bCs/>
              </w:rPr>
            </w:pPr>
            <w:r w:rsidRPr="00EC1497">
              <w:rPr>
                <w:bCs/>
              </w:rPr>
              <w:t>02-38</w:t>
            </w:r>
          </w:p>
        </w:tc>
        <w:tc>
          <w:tcPr>
            <w:tcW w:w="8076" w:type="dxa"/>
          </w:tcPr>
          <w:p w14:paraId="6EA7D9C8" w14:textId="77777777" w:rsidR="009F6DA6" w:rsidRPr="00EC1497" w:rsidRDefault="009F6DA6" w:rsidP="00597716">
            <w:pPr>
              <w:spacing w:line="228" w:lineRule="auto"/>
            </w:pPr>
            <w:r w:rsidRPr="00EC1497">
              <w:rPr>
                <w:sz w:val="24"/>
                <w:szCs w:val="24"/>
              </w:rPr>
              <w:t xml:space="preserve">3) батькам </w:t>
            </w:r>
            <w:proofErr w:type="spellStart"/>
            <w:r w:rsidRPr="00EC1497">
              <w:rPr>
                <w:sz w:val="24"/>
                <w:szCs w:val="24"/>
              </w:rPr>
              <w:t>померлого</w:t>
            </w:r>
            <w:proofErr w:type="spellEnd"/>
            <w:r w:rsidRPr="00EC1497">
              <w:rPr>
                <w:sz w:val="24"/>
                <w:szCs w:val="24"/>
              </w:rPr>
              <w:t xml:space="preserve"> </w:t>
            </w:r>
            <w:proofErr w:type="spellStart"/>
            <w:r w:rsidRPr="00EC1497">
              <w:rPr>
                <w:sz w:val="24"/>
                <w:szCs w:val="24"/>
              </w:rPr>
              <w:t>учасника</w:t>
            </w:r>
            <w:proofErr w:type="spellEnd"/>
            <w:r w:rsidRPr="00EC1497">
              <w:rPr>
                <w:sz w:val="24"/>
                <w:szCs w:val="24"/>
              </w:rPr>
              <w:t xml:space="preserve"> </w:t>
            </w:r>
            <w:proofErr w:type="spellStart"/>
            <w:r w:rsidRPr="00EC1497">
              <w:rPr>
                <w:sz w:val="24"/>
                <w:szCs w:val="24"/>
              </w:rPr>
              <w:t>ліквідації</w:t>
            </w:r>
            <w:proofErr w:type="spellEnd"/>
            <w:r w:rsidRPr="00EC1497">
              <w:rPr>
                <w:sz w:val="24"/>
                <w:szCs w:val="24"/>
              </w:rPr>
              <w:t xml:space="preserve"> </w:t>
            </w:r>
            <w:proofErr w:type="spellStart"/>
            <w:r w:rsidRPr="00EC1497">
              <w:rPr>
                <w:sz w:val="24"/>
                <w:szCs w:val="24"/>
              </w:rPr>
              <w:t>наслідків</w:t>
            </w:r>
            <w:proofErr w:type="spellEnd"/>
            <w:r w:rsidRPr="00EC1497">
              <w:rPr>
                <w:sz w:val="24"/>
                <w:szCs w:val="24"/>
              </w:rPr>
              <w:t xml:space="preserve"> </w:t>
            </w:r>
            <w:proofErr w:type="spellStart"/>
            <w:r w:rsidRPr="00EC1497">
              <w:rPr>
                <w:sz w:val="24"/>
                <w:szCs w:val="24"/>
              </w:rPr>
              <w:t>аварії</w:t>
            </w:r>
            <w:proofErr w:type="spellEnd"/>
            <w:r w:rsidRPr="00EC1497">
              <w:rPr>
                <w:sz w:val="24"/>
                <w:szCs w:val="24"/>
              </w:rPr>
              <w:t xml:space="preserve"> на </w:t>
            </w:r>
            <w:proofErr w:type="spellStart"/>
            <w:r w:rsidRPr="00EC1497">
              <w:rPr>
                <w:sz w:val="24"/>
                <w:szCs w:val="24"/>
              </w:rPr>
              <w:t>Чорнобильській</w:t>
            </w:r>
            <w:proofErr w:type="spellEnd"/>
            <w:r w:rsidRPr="00EC1497">
              <w:rPr>
                <w:sz w:val="24"/>
                <w:szCs w:val="24"/>
              </w:rPr>
              <w:t xml:space="preserve"> АЕС, смерть </w:t>
            </w:r>
            <w:proofErr w:type="spellStart"/>
            <w:r w:rsidRPr="00EC1497">
              <w:rPr>
                <w:sz w:val="24"/>
                <w:szCs w:val="24"/>
              </w:rPr>
              <w:t>якого</w:t>
            </w:r>
            <w:proofErr w:type="spellEnd"/>
            <w:r w:rsidRPr="00EC1497">
              <w:rPr>
                <w:sz w:val="24"/>
                <w:szCs w:val="24"/>
              </w:rPr>
              <w:t xml:space="preserve"> </w:t>
            </w:r>
            <w:proofErr w:type="spellStart"/>
            <w:r w:rsidRPr="00EC1497">
              <w:rPr>
                <w:sz w:val="24"/>
                <w:szCs w:val="24"/>
              </w:rPr>
              <w:t>пов’язана</w:t>
            </w:r>
            <w:proofErr w:type="spellEnd"/>
            <w:r w:rsidRPr="00EC1497">
              <w:rPr>
                <w:sz w:val="24"/>
                <w:szCs w:val="24"/>
              </w:rPr>
              <w:t xml:space="preserve"> з </w:t>
            </w:r>
            <w:proofErr w:type="spellStart"/>
            <w:r w:rsidRPr="00EC1497">
              <w:rPr>
                <w:sz w:val="24"/>
                <w:szCs w:val="24"/>
              </w:rPr>
              <w:t>Чорнобильською</w:t>
            </w:r>
            <w:proofErr w:type="spellEnd"/>
            <w:r w:rsidRPr="00EC1497">
              <w:rPr>
                <w:sz w:val="24"/>
                <w:szCs w:val="24"/>
              </w:rPr>
              <w:t xml:space="preserve"> катастрофою</w:t>
            </w:r>
          </w:p>
        </w:tc>
        <w:tc>
          <w:tcPr>
            <w:tcW w:w="2090" w:type="dxa"/>
            <w:vMerge/>
          </w:tcPr>
          <w:p w14:paraId="385AC937" w14:textId="77777777" w:rsidR="009F6DA6" w:rsidRPr="00EC1497" w:rsidRDefault="009F6DA6" w:rsidP="00597716">
            <w:pPr>
              <w:rPr>
                <w:highlight w:val="red"/>
              </w:rPr>
            </w:pPr>
          </w:p>
        </w:tc>
        <w:tc>
          <w:tcPr>
            <w:tcW w:w="3970" w:type="dxa"/>
            <w:vMerge/>
          </w:tcPr>
          <w:p w14:paraId="0DE60AB1" w14:textId="77777777" w:rsidR="009F6DA6" w:rsidRPr="00EC1497" w:rsidRDefault="009F6DA6" w:rsidP="00597716">
            <w:pPr>
              <w:spacing w:line="216" w:lineRule="auto"/>
            </w:pPr>
          </w:p>
        </w:tc>
      </w:tr>
      <w:tr w:rsidR="009F6DA6" w:rsidRPr="00EC1497" w14:paraId="1D824164" w14:textId="77777777" w:rsidTr="00597716">
        <w:trPr>
          <w:gridAfter w:val="1"/>
          <w:wAfter w:w="46" w:type="dxa"/>
        </w:trPr>
        <w:tc>
          <w:tcPr>
            <w:tcW w:w="876" w:type="dxa"/>
          </w:tcPr>
          <w:p w14:paraId="7EE61E36" w14:textId="77777777" w:rsidR="009F6DA6" w:rsidRPr="00EC1497" w:rsidRDefault="009F6DA6" w:rsidP="00597716">
            <w:pPr>
              <w:jc w:val="center"/>
              <w:rPr>
                <w:bCs/>
              </w:rPr>
            </w:pPr>
            <w:r w:rsidRPr="00EC1497">
              <w:rPr>
                <w:bCs/>
              </w:rPr>
              <w:t>45</w:t>
            </w:r>
          </w:p>
        </w:tc>
        <w:tc>
          <w:tcPr>
            <w:tcW w:w="972" w:type="dxa"/>
          </w:tcPr>
          <w:p w14:paraId="5D220AA1" w14:textId="77777777" w:rsidR="009F6DA6" w:rsidRPr="00EC1497" w:rsidRDefault="009F6DA6" w:rsidP="00597716">
            <w:pPr>
              <w:jc w:val="center"/>
              <w:rPr>
                <w:bCs/>
              </w:rPr>
            </w:pPr>
            <w:r w:rsidRPr="00EC1497">
              <w:rPr>
                <w:bCs/>
              </w:rPr>
              <w:t>02-39</w:t>
            </w:r>
          </w:p>
        </w:tc>
        <w:tc>
          <w:tcPr>
            <w:tcW w:w="8076" w:type="dxa"/>
          </w:tcPr>
          <w:p w14:paraId="7DFEBCFE"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компенсацій</w:t>
            </w:r>
            <w:proofErr w:type="spellEnd"/>
            <w:r w:rsidRPr="00EC1497">
              <w:rPr>
                <w:sz w:val="24"/>
                <w:szCs w:val="24"/>
              </w:rPr>
              <w:t xml:space="preserve"> та </w:t>
            </w:r>
            <w:proofErr w:type="spellStart"/>
            <w:r w:rsidRPr="00EC1497">
              <w:rPr>
                <w:sz w:val="24"/>
                <w:szCs w:val="24"/>
              </w:rPr>
              <w:t>допомоги</w:t>
            </w:r>
            <w:proofErr w:type="spellEnd"/>
            <w:r w:rsidRPr="00EC1497">
              <w:rPr>
                <w:sz w:val="24"/>
                <w:szCs w:val="24"/>
              </w:rPr>
              <w:t xml:space="preserve"> </w:t>
            </w:r>
            <w:proofErr w:type="spellStart"/>
            <w:r w:rsidRPr="00EC1497">
              <w:rPr>
                <w:sz w:val="24"/>
                <w:szCs w:val="24"/>
              </w:rPr>
              <w:t>учасникам</w:t>
            </w:r>
            <w:proofErr w:type="spellEnd"/>
            <w:r w:rsidRPr="00EC1497">
              <w:rPr>
                <w:sz w:val="24"/>
                <w:szCs w:val="24"/>
              </w:rPr>
              <w:t xml:space="preserve"> </w:t>
            </w:r>
            <w:proofErr w:type="spellStart"/>
            <w:r w:rsidRPr="00EC1497">
              <w:rPr>
                <w:sz w:val="24"/>
                <w:szCs w:val="24"/>
              </w:rPr>
              <w:t>ліквідації</w:t>
            </w:r>
            <w:proofErr w:type="spellEnd"/>
            <w:r w:rsidRPr="00EC1497">
              <w:rPr>
                <w:sz w:val="24"/>
                <w:szCs w:val="24"/>
              </w:rPr>
              <w:t xml:space="preserve"> </w:t>
            </w:r>
            <w:proofErr w:type="spellStart"/>
            <w:r w:rsidRPr="00EC1497">
              <w:rPr>
                <w:sz w:val="24"/>
                <w:szCs w:val="24"/>
              </w:rPr>
              <w:t>наслідків</w:t>
            </w:r>
            <w:proofErr w:type="spellEnd"/>
            <w:r w:rsidRPr="00EC1497">
              <w:rPr>
                <w:sz w:val="24"/>
                <w:szCs w:val="24"/>
              </w:rPr>
              <w:t xml:space="preserve"> </w:t>
            </w:r>
            <w:proofErr w:type="spellStart"/>
            <w:r w:rsidRPr="00EC1497">
              <w:rPr>
                <w:sz w:val="24"/>
                <w:szCs w:val="24"/>
              </w:rPr>
              <w:t>аварії</w:t>
            </w:r>
            <w:proofErr w:type="spellEnd"/>
            <w:r w:rsidRPr="00EC1497">
              <w:rPr>
                <w:sz w:val="24"/>
                <w:szCs w:val="24"/>
              </w:rPr>
              <w:t xml:space="preserve"> на </w:t>
            </w:r>
            <w:proofErr w:type="spellStart"/>
            <w:r w:rsidRPr="00EC1497">
              <w:rPr>
                <w:sz w:val="24"/>
                <w:szCs w:val="24"/>
              </w:rPr>
              <w:t>Чорнобильській</w:t>
            </w:r>
            <w:proofErr w:type="spellEnd"/>
            <w:r w:rsidRPr="00EC1497">
              <w:rPr>
                <w:sz w:val="24"/>
                <w:szCs w:val="24"/>
              </w:rPr>
              <w:t xml:space="preserve"> АЕС, </w:t>
            </w:r>
            <w:proofErr w:type="spellStart"/>
            <w:r w:rsidRPr="00EC1497">
              <w:rPr>
                <w:sz w:val="24"/>
                <w:szCs w:val="24"/>
              </w:rPr>
              <w:t>громадянам</w:t>
            </w:r>
            <w:proofErr w:type="spellEnd"/>
            <w:r w:rsidRPr="00EC1497">
              <w:rPr>
                <w:sz w:val="24"/>
                <w:szCs w:val="24"/>
              </w:rPr>
              <w:t xml:space="preserve">, </w:t>
            </w:r>
            <w:proofErr w:type="spellStart"/>
            <w:r w:rsidRPr="00EC1497">
              <w:rPr>
                <w:sz w:val="24"/>
                <w:szCs w:val="24"/>
              </w:rPr>
              <w:t>які</w:t>
            </w:r>
            <w:proofErr w:type="spellEnd"/>
            <w:r w:rsidRPr="00EC1497">
              <w:rPr>
                <w:sz w:val="24"/>
                <w:szCs w:val="24"/>
              </w:rPr>
              <w:t xml:space="preserve"> брали участь у </w:t>
            </w:r>
            <w:proofErr w:type="spellStart"/>
            <w:r w:rsidRPr="00EC1497">
              <w:rPr>
                <w:sz w:val="24"/>
                <w:szCs w:val="24"/>
              </w:rPr>
              <w:t>ліквідації</w:t>
            </w:r>
            <w:proofErr w:type="spellEnd"/>
            <w:r w:rsidRPr="00EC1497">
              <w:rPr>
                <w:sz w:val="24"/>
                <w:szCs w:val="24"/>
              </w:rPr>
              <w:t xml:space="preserve"> </w:t>
            </w:r>
            <w:proofErr w:type="spellStart"/>
            <w:r w:rsidRPr="00EC1497">
              <w:rPr>
                <w:sz w:val="24"/>
                <w:szCs w:val="24"/>
              </w:rPr>
              <w:t>інших</w:t>
            </w:r>
            <w:proofErr w:type="spellEnd"/>
            <w:r w:rsidRPr="00EC1497">
              <w:rPr>
                <w:sz w:val="24"/>
                <w:szCs w:val="24"/>
              </w:rPr>
              <w:t xml:space="preserve"> </w:t>
            </w:r>
            <w:proofErr w:type="spellStart"/>
            <w:r w:rsidRPr="00EC1497">
              <w:rPr>
                <w:sz w:val="24"/>
                <w:szCs w:val="24"/>
              </w:rPr>
              <w:t>ядерних</w:t>
            </w:r>
            <w:proofErr w:type="spellEnd"/>
            <w:r w:rsidRPr="00EC1497">
              <w:rPr>
                <w:sz w:val="24"/>
                <w:szCs w:val="24"/>
              </w:rPr>
              <w:t xml:space="preserve"> </w:t>
            </w:r>
            <w:proofErr w:type="spellStart"/>
            <w:r w:rsidRPr="00EC1497">
              <w:rPr>
                <w:sz w:val="24"/>
                <w:szCs w:val="24"/>
              </w:rPr>
              <w:t>аварій</w:t>
            </w:r>
            <w:proofErr w:type="spellEnd"/>
            <w:r w:rsidRPr="00EC1497">
              <w:rPr>
                <w:sz w:val="24"/>
                <w:szCs w:val="24"/>
              </w:rPr>
              <w:t xml:space="preserve"> та </w:t>
            </w:r>
            <w:proofErr w:type="spellStart"/>
            <w:r w:rsidRPr="00EC1497">
              <w:rPr>
                <w:sz w:val="24"/>
                <w:szCs w:val="24"/>
              </w:rPr>
              <w:t>випробувань</w:t>
            </w:r>
            <w:proofErr w:type="spellEnd"/>
            <w:r w:rsidRPr="00EC1497">
              <w:rPr>
                <w:sz w:val="24"/>
                <w:szCs w:val="24"/>
              </w:rPr>
              <w:t xml:space="preserve">, у </w:t>
            </w:r>
            <w:proofErr w:type="spellStart"/>
            <w:r w:rsidRPr="00EC1497">
              <w:rPr>
                <w:sz w:val="24"/>
                <w:szCs w:val="24"/>
              </w:rPr>
              <w:t>військових</w:t>
            </w:r>
            <w:proofErr w:type="spellEnd"/>
            <w:r w:rsidRPr="00EC1497">
              <w:rPr>
                <w:sz w:val="24"/>
                <w:szCs w:val="24"/>
              </w:rPr>
              <w:t xml:space="preserve"> </w:t>
            </w:r>
            <w:proofErr w:type="spellStart"/>
            <w:r w:rsidRPr="00EC1497">
              <w:rPr>
                <w:sz w:val="24"/>
                <w:szCs w:val="24"/>
              </w:rPr>
              <w:t>навчаннях</w:t>
            </w:r>
            <w:proofErr w:type="spellEnd"/>
            <w:r w:rsidRPr="00EC1497">
              <w:rPr>
                <w:sz w:val="24"/>
                <w:szCs w:val="24"/>
              </w:rPr>
              <w:t xml:space="preserve"> </w:t>
            </w:r>
            <w:proofErr w:type="spellStart"/>
            <w:r w:rsidRPr="00EC1497">
              <w:rPr>
                <w:sz w:val="24"/>
                <w:szCs w:val="24"/>
              </w:rPr>
              <w:t>із</w:t>
            </w:r>
            <w:proofErr w:type="spellEnd"/>
            <w:r w:rsidRPr="00EC1497">
              <w:rPr>
                <w:sz w:val="24"/>
                <w:szCs w:val="24"/>
              </w:rPr>
              <w:t xml:space="preserve"> </w:t>
            </w:r>
            <w:proofErr w:type="spellStart"/>
            <w:r w:rsidRPr="00EC1497">
              <w:rPr>
                <w:sz w:val="24"/>
                <w:szCs w:val="24"/>
              </w:rPr>
              <w:t>застосуванням</w:t>
            </w:r>
            <w:proofErr w:type="spellEnd"/>
            <w:r w:rsidRPr="00EC1497">
              <w:rPr>
                <w:sz w:val="24"/>
                <w:szCs w:val="24"/>
              </w:rPr>
              <w:t xml:space="preserve"> </w:t>
            </w:r>
            <w:proofErr w:type="spellStart"/>
            <w:r w:rsidRPr="00EC1497">
              <w:rPr>
                <w:sz w:val="24"/>
                <w:szCs w:val="24"/>
              </w:rPr>
              <w:t>ядерної</w:t>
            </w:r>
            <w:proofErr w:type="spellEnd"/>
            <w:r w:rsidRPr="00EC1497">
              <w:rPr>
                <w:sz w:val="24"/>
                <w:szCs w:val="24"/>
              </w:rPr>
              <w:t xml:space="preserve"> </w:t>
            </w:r>
            <w:proofErr w:type="spellStart"/>
            <w:r w:rsidRPr="00EC1497">
              <w:rPr>
                <w:sz w:val="24"/>
                <w:szCs w:val="24"/>
              </w:rPr>
              <w:t>зброї</w:t>
            </w:r>
            <w:proofErr w:type="spellEnd"/>
            <w:r w:rsidRPr="00EC1497">
              <w:rPr>
                <w:sz w:val="24"/>
                <w:szCs w:val="24"/>
              </w:rPr>
              <w:t xml:space="preserve">, у </w:t>
            </w:r>
            <w:proofErr w:type="spellStart"/>
            <w:r w:rsidRPr="00EC1497">
              <w:rPr>
                <w:sz w:val="24"/>
                <w:szCs w:val="24"/>
              </w:rPr>
              <w:t>складанні</w:t>
            </w:r>
            <w:proofErr w:type="spellEnd"/>
            <w:r w:rsidRPr="00EC1497">
              <w:rPr>
                <w:sz w:val="24"/>
                <w:szCs w:val="24"/>
              </w:rPr>
              <w:t xml:space="preserve"> </w:t>
            </w:r>
            <w:proofErr w:type="spellStart"/>
            <w:r w:rsidRPr="00EC1497">
              <w:rPr>
                <w:sz w:val="24"/>
                <w:szCs w:val="24"/>
              </w:rPr>
              <w:t>ядерних</w:t>
            </w:r>
            <w:proofErr w:type="spellEnd"/>
            <w:r w:rsidRPr="00EC1497">
              <w:rPr>
                <w:sz w:val="24"/>
                <w:szCs w:val="24"/>
              </w:rPr>
              <w:t xml:space="preserve"> </w:t>
            </w:r>
            <w:proofErr w:type="spellStart"/>
            <w:r w:rsidRPr="00EC1497">
              <w:rPr>
                <w:sz w:val="24"/>
                <w:szCs w:val="24"/>
              </w:rPr>
              <w:t>зарядів</w:t>
            </w:r>
            <w:proofErr w:type="spellEnd"/>
            <w:r w:rsidRPr="00EC1497">
              <w:rPr>
                <w:sz w:val="24"/>
                <w:szCs w:val="24"/>
              </w:rPr>
              <w:t xml:space="preserve"> та </w:t>
            </w:r>
            <w:proofErr w:type="spellStart"/>
            <w:r w:rsidRPr="00EC1497">
              <w:rPr>
                <w:sz w:val="24"/>
                <w:szCs w:val="24"/>
              </w:rPr>
              <w:t>здійсненні</w:t>
            </w:r>
            <w:proofErr w:type="spellEnd"/>
            <w:r w:rsidRPr="00EC1497">
              <w:rPr>
                <w:sz w:val="24"/>
                <w:szCs w:val="24"/>
              </w:rPr>
              <w:t xml:space="preserve"> на них </w:t>
            </w:r>
            <w:proofErr w:type="spellStart"/>
            <w:r w:rsidRPr="00EC1497">
              <w:rPr>
                <w:sz w:val="24"/>
                <w:szCs w:val="24"/>
              </w:rPr>
              <w:t>регламентних</w:t>
            </w:r>
            <w:proofErr w:type="spellEnd"/>
            <w:r w:rsidRPr="00EC1497">
              <w:rPr>
                <w:sz w:val="24"/>
                <w:szCs w:val="24"/>
              </w:rPr>
              <w:t xml:space="preserve"> </w:t>
            </w:r>
            <w:proofErr w:type="spellStart"/>
            <w:r w:rsidRPr="00EC1497">
              <w:rPr>
                <w:sz w:val="24"/>
                <w:szCs w:val="24"/>
              </w:rPr>
              <w:t>робіт</w:t>
            </w:r>
            <w:proofErr w:type="spellEnd"/>
            <w:r w:rsidRPr="00EC1497">
              <w:rPr>
                <w:sz w:val="24"/>
                <w:szCs w:val="24"/>
              </w:rPr>
              <w:t xml:space="preserve">, </w:t>
            </w:r>
            <w:proofErr w:type="spellStart"/>
            <w:r w:rsidRPr="00EC1497">
              <w:rPr>
                <w:sz w:val="24"/>
                <w:szCs w:val="24"/>
              </w:rPr>
              <w:t>віднесеним</w:t>
            </w:r>
            <w:proofErr w:type="spellEnd"/>
            <w:r w:rsidRPr="00EC1497">
              <w:rPr>
                <w:sz w:val="24"/>
                <w:szCs w:val="24"/>
              </w:rPr>
              <w:t xml:space="preserve"> до </w:t>
            </w:r>
            <w:proofErr w:type="spellStart"/>
            <w:r w:rsidRPr="00EC1497">
              <w:rPr>
                <w:sz w:val="24"/>
                <w:szCs w:val="24"/>
              </w:rPr>
              <w:t>категорії</w:t>
            </w:r>
            <w:proofErr w:type="spellEnd"/>
            <w:r w:rsidRPr="00EC1497">
              <w:rPr>
                <w:sz w:val="24"/>
                <w:szCs w:val="24"/>
              </w:rPr>
              <w:t xml:space="preserve"> 1, </w:t>
            </w:r>
            <w:proofErr w:type="spellStart"/>
            <w:r w:rsidRPr="00EC1497">
              <w:rPr>
                <w:sz w:val="24"/>
                <w:szCs w:val="24"/>
              </w:rPr>
              <w:t>або</w:t>
            </w:r>
            <w:proofErr w:type="spellEnd"/>
            <w:r w:rsidRPr="00EC1497">
              <w:rPr>
                <w:sz w:val="24"/>
                <w:szCs w:val="24"/>
              </w:rPr>
              <w:t xml:space="preserve"> 2, </w:t>
            </w:r>
            <w:proofErr w:type="spellStart"/>
            <w:r w:rsidRPr="00EC1497">
              <w:rPr>
                <w:sz w:val="24"/>
                <w:szCs w:val="24"/>
              </w:rPr>
              <w:t>або</w:t>
            </w:r>
            <w:proofErr w:type="spellEnd"/>
            <w:r w:rsidRPr="00EC1497">
              <w:rPr>
                <w:sz w:val="24"/>
                <w:szCs w:val="24"/>
              </w:rPr>
              <w:t xml:space="preserve"> 3, </w:t>
            </w:r>
            <w:proofErr w:type="spellStart"/>
            <w:r w:rsidRPr="00EC1497">
              <w:rPr>
                <w:sz w:val="24"/>
                <w:szCs w:val="24"/>
              </w:rPr>
              <w:t>потерпілим</w:t>
            </w:r>
            <w:proofErr w:type="spellEnd"/>
            <w:r w:rsidRPr="00EC1497">
              <w:rPr>
                <w:sz w:val="24"/>
                <w:szCs w:val="24"/>
              </w:rPr>
              <w:t xml:space="preserve"> </w:t>
            </w:r>
            <w:proofErr w:type="spellStart"/>
            <w:r w:rsidRPr="00EC1497">
              <w:rPr>
                <w:sz w:val="24"/>
                <w:szCs w:val="24"/>
              </w:rPr>
              <w:t>від</w:t>
            </w:r>
            <w:proofErr w:type="spellEnd"/>
            <w:r w:rsidRPr="00EC1497">
              <w:rPr>
                <w:sz w:val="24"/>
                <w:szCs w:val="24"/>
              </w:rPr>
              <w:t xml:space="preserve"> </w:t>
            </w:r>
            <w:proofErr w:type="spellStart"/>
            <w:r w:rsidRPr="00EC1497">
              <w:rPr>
                <w:sz w:val="24"/>
                <w:szCs w:val="24"/>
              </w:rPr>
              <w:t>Чорнобильської</w:t>
            </w:r>
            <w:proofErr w:type="spellEnd"/>
            <w:r w:rsidRPr="00EC1497">
              <w:rPr>
                <w:sz w:val="24"/>
                <w:szCs w:val="24"/>
              </w:rPr>
              <w:t xml:space="preserve"> </w:t>
            </w:r>
            <w:proofErr w:type="spellStart"/>
            <w:r w:rsidRPr="00EC1497">
              <w:rPr>
                <w:sz w:val="24"/>
                <w:szCs w:val="24"/>
              </w:rPr>
              <w:t>катастрофи</w:t>
            </w:r>
            <w:proofErr w:type="spellEnd"/>
            <w:r w:rsidRPr="00EC1497">
              <w:rPr>
                <w:sz w:val="24"/>
                <w:szCs w:val="24"/>
              </w:rPr>
              <w:t xml:space="preserve">, </w:t>
            </w:r>
            <w:proofErr w:type="spellStart"/>
            <w:r w:rsidRPr="00EC1497">
              <w:rPr>
                <w:sz w:val="24"/>
                <w:szCs w:val="24"/>
              </w:rPr>
              <w:t>віднесеним</w:t>
            </w:r>
            <w:proofErr w:type="spellEnd"/>
            <w:r w:rsidRPr="00EC1497">
              <w:rPr>
                <w:sz w:val="24"/>
                <w:szCs w:val="24"/>
              </w:rPr>
              <w:t xml:space="preserve"> до </w:t>
            </w:r>
            <w:proofErr w:type="spellStart"/>
            <w:r w:rsidRPr="00EC1497">
              <w:rPr>
                <w:sz w:val="24"/>
                <w:szCs w:val="24"/>
              </w:rPr>
              <w:t>категорії</w:t>
            </w:r>
            <w:proofErr w:type="spellEnd"/>
            <w:r w:rsidRPr="00EC1497">
              <w:rPr>
                <w:sz w:val="24"/>
                <w:szCs w:val="24"/>
              </w:rPr>
              <w:t xml:space="preserve"> 1, </w:t>
            </w:r>
            <w:proofErr w:type="spellStart"/>
            <w:r w:rsidRPr="00EC1497">
              <w:rPr>
                <w:sz w:val="24"/>
                <w:szCs w:val="24"/>
              </w:rPr>
              <w:t>або</w:t>
            </w:r>
            <w:proofErr w:type="spellEnd"/>
            <w:r w:rsidRPr="00EC1497">
              <w:rPr>
                <w:sz w:val="24"/>
                <w:szCs w:val="24"/>
              </w:rPr>
              <w:t xml:space="preserve"> 2, </w:t>
            </w:r>
            <w:proofErr w:type="spellStart"/>
            <w:r w:rsidRPr="00EC1497">
              <w:rPr>
                <w:sz w:val="24"/>
                <w:szCs w:val="24"/>
              </w:rPr>
              <w:t>або</w:t>
            </w:r>
            <w:proofErr w:type="spellEnd"/>
            <w:r w:rsidRPr="00EC1497">
              <w:rPr>
                <w:sz w:val="24"/>
                <w:szCs w:val="24"/>
              </w:rPr>
              <w:t xml:space="preserve"> 3, </w:t>
            </w:r>
            <w:proofErr w:type="spellStart"/>
            <w:r w:rsidRPr="00EC1497">
              <w:rPr>
                <w:sz w:val="24"/>
                <w:szCs w:val="24"/>
              </w:rPr>
              <w:t>потерпілим</w:t>
            </w:r>
            <w:proofErr w:type="spellEnd"/>
            <w:r w:rsidRPr="00EC1497">
              <w:rPr>
                <w:sz w:val="24"/>
                <w:szCs w:val="24"/>
              </w:rPr>
              <w:t xml:space="preserve"> </w:t>
            </w:r>
            <w:proofErr w:type="spellStart"/>
            <w:r w:rsidRPr="00EC1497">
              <w:rPr>
                <w:sz w:val="24"/>
                <w:szCs w:val="24"/>
              </w:rPr>
              <w:t>від</w:t>
            </w:r>
            <w:proofErr w:type="spellEnd"/>
            <w:r w:rsidRPr="00EC1497">
              <w:rPr>
                <w:sz w:val="24"/>
                <w:szCs w:val="24"/>
              </w:rPr>
              <w:t xml:space="preserve"> </w:t>
            </w:r>
            <w:proofErr w:type="spellStart"/>
            <w:r w:rsidRPr="00EC1497">
              <w:rPr>
                <w:sz w:val="24"/>
                <w:szCs w:val="24"/>
              </w:rPr>
              <w:t>радіаційного</w:t>
            </w:r>
            <w:proofErr w:type="spellEnd"/>
            <w:r w:rsidRPr="00EC1497">
              <w:rPr>
                <w:sz w:val="24"/>
                <w:szCs w:val="24"/>
              </w:rPr>
              <w:t xml:space="preserve"> </w:t>
            </w:r>
            <w:proofErr w:type="spellStart"/>
            <w:r w:rsidRPr="00EC1497">
              <w:rPr>
                <w:sz w:val="24"/>
                <w:szCs w:val="24"/>
              </w:rPr>
              <w:t>опромінення</w:t>
            </w:r>
            <w:proofErr w:type="spellEnd"/>
            <w:r w:rsidRPr="00EC1497">
              <w:rPr>
                <w:sz w:val="24"/>
                <w:szCs w:val="24"/>
              </w:rPr>
              <w:t xml:space="preserve">, </w:t>
            </w:r>
            <w:proofErr w:type="spellStart"/>
            <w:r w:rsidRPr="00EC1497">
              <w:rPr>
                <w:sz w:val="24"/>
                <w:szCs w:val="24"/>
              </w:rPr>
              <w:t>віднесеним</w:t>
            </w:r>
            <w:proofErr w:type="spellEnd"/>
            <w:r w:rsidRPr="00EC1497">
              <w:rPr>
                <w:sz w:val="24"/>
                <w:szCs w:val="24"/>
              </w:rPr>
              <w:t xml:space="preserve"> до </w:t>
            </w:r>
            <w:proofErr w:type="spellStart"/>
            <w:r w:rsidRPr="00EC1497">
              <w:rPr>
                <w:sz w:val="24"/>
                <w:szCs w:val="24"/>
              </w:rPr>
              <w:t>категорії</w:t>
            </w:r>
            <w:proofErr w:type="spellEnd"/>
            <w:r w:rsidRPr="00EC1497">
              <w:rPr>
                <w:sz w:val="24"/>
                <w:szCs w:val="24"/>
              </w:rPr>
              <w:t xml:space="preserve"> 1 </w:t>
            </w:r>
            <w:proofErr w:type="spellStart"/>
            <w:r w:rsidRPr="00EC1497">
              <w:rPr>
                <w:sz w:val="24"/>
                <w:szCs w:val="24"/>
              </w:rPr>
              <w:t>або</w:t>
            </w:r>
            <w:proofErr w:type="spellEnd"/>
            <w:r w:rsidRPr="00EC1497">
              <w:rPr>
                <w:sz w:val="24"/>
                <w:szCs w:val="24"/>
              </w:rPr>
              <w:t xml:space="preserve"> 2</w:t>
            </w:r>
          </w:p>
        </w:tc>
        <w:tc>
          <w:tcPr>
            <w:tcW w:w="2090" w:type="dxa"/>
            <w:vMerge/>
          </w:tcPr>
          <w:p w14:paraId="30A55BCD" w14:textId="77777777" w:rsidR="009F6DA6" w:rsidRPr="00EC1497" w:rsidRDefault="009F6DA6" w:rsidP="00597716">
            <w:pPr>
              <w:rPr>
                <w:highlight w:val="red"/>
              </w:rPr>
            </w:pPr>
          </w:p>
        </w:tc>
        <w:tc>
          <w:tcPr>
            <w:tcW w:w="3970" w:type="dxa"/>
            <w:vMerge/>
          </w:tcPr>
          <w:p w14:paraId="52BFA74E" w14:textId="77777777" w:rsidR="009F6DA6" w:rsidRPr="00EC1497" w:rsidRDefault="009F6DA6" w:rsidP="00597716">
            <w:pPr>
              <w:spacing w:line="216" w:lineRule="auto"/>
            </w:pPr>
          </w:p>
        </w:tc>
      </w:tr>
      <w:tr w:rsidR="009F6DA6" w:rsidRPr="00EC1497" w14:paraId="335622D1" w14:textId="77777777" w:rsidTr="00597716">
        <w:trPr>
          <w:gridAfter w:val="1"/>
          <w:wAfter w:w="46" w:type="dxa"/>
        </w:trPr>
        <w:tc>
          <w:tcPr>
            <w:tcW w:w="876" w:type="dxa"/>
          </w:tcPr>
          <w:p w14:paraId="29135BF1" w14:textId="77777777" w:rsidR="009F6DA6" w:rsidRPr="00EC1497" w:rsidRDefault="009F6DA6" w:rsidP="00597716">
            <w:pPr>
              <w:jc w:val="center"/>
              <w:rPr>
                <w:bCs/>
              </w:rPr>
            </w:pPr>
            <w:r w:rsidRPr="00EC1497">
              <w:rPr>
                <w:bCs/>
              </w:rPr>
              <w:t>46</w:t>
            </w:r>
          </w:p>
        </w:tc>
        <w:tc>
          <w:tcPr>
            <w:tcW w:w="972" w:type="dxa"/>
          </w:tcPr>
          <w:p w14:paraId="66BAF262" w14:textId="77777777" w:rsidR="009F6DA6" w:rsidRPr="00EC1497" w:rsidRDefault="009F6DA6" w:rsidP="00597716">
            <w:pPr>
              <w:jc w:val="center"/>
              <w:rPr>
                <w:bCs/>
              </w:rPr>
            </w:pPr>
            <w:r w:rsidRPr="00EC1497">
              <w:rPr>
                <w:bCs/>
              </w:rPr>
              <w:t>02-40</w:t>
            </w:r>
          </w:p>
        </w:tc>
        <w:tc>
          <w:tcPr>
            <w:tcW w:w="8076" w:type="dxa"/>
          </w:tcPr>
          <w:p w14:paraId="2CF17E88"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компенсацій</w:t>
            </w:r>
            <w:proofErr w:type="spellEnd"/>
            <w:r w:rsidRPr="00EC1497">
              <w:rPr>
                <w:sz w:val="24"/>
                <w:szCs w:val="24"/>
              </w:rPr>
              <w:t xml:space="preserve"> та </w:t>
            </w:r>
            <w:proofErr w:type="spellStart"/>
            <w:r w:rsidRPr="00EC1497">
              <w:rPr>
                <w:sz w:val="24"/>
                <w:szCs w:val="24"/>
              </w:rPr>
              <w:t>допомоги</w:t>
            </w:r>
            <w:proofErr w:type="spellEnd"/>
            <w:r w:rsidRPr="00EC1497">
              <w:rPr>
                <w:sz w:val="24"/>
                <w:szCs w:val="24"/>
              </w:rPr>
              <w:t xml:space="preserve"> </w:t>
            </w:r>
            <w:proofErr w:type="spellStart"/>
            <w:r w:rsidRPr="00EC1497">
              <w:rPr>
                <w:sz w:val="24"/>
                <w:szCs w:val="24"/>
              </w:rPr>
              <w:t>дітям</w:t>
            </w:r>
            <w:proofErr w:type="spellEnd"/>
            <w:r w:rsidRPr="00EC1497">
              <w:rPr>
                <w:sz w:val="24"/>
                <w:szCs w:val="24"/>
              </w:rPr>
              <w:t xml:space="preserve">, </w:t>
            </w:r>
            <w:proofErr w:type="spellStart"/>
            <w:r w:rsidRPr="00EC1497">
              <w:rPr>
                <w:sz w:val="24"/>
                <w:szCs w:val="24"/>
              </w:rPr>
              <w:t>які</w:t>
            </w:r>
            <w:proofErr w:type="spellEnd"/>
            <w:r w:rsidRPr="00EC1497">
              <w:rPr>
                <w:sz w:val="24"/>
                <w:szCs w:val="24"/>
              </w:rPr>
              <w:t xml:space="preserve"> </w:t>
            </w:r>
            <w:proofErr w:type="spellStart"/>
            <w:r w:rsidRPr="00EC1497">
              <w:rPr>
                <w:sz w:val="24"/>
                <w:szCs w:val="24"/>
              </w:rPr>
              <w:t>потерпіли</w:t>
            </w:r>
            <w:proofErr w:type="spellEnd"/>
            <w:r w:rsidRPr="00EC1497">
              <w:rPr>
                <w:sz w:val="24"/>
                <w:szCs w:val="24"/>
              </w:rPr>
              <w:t xml:space="preserve"> </w:t>
            </w:r>
            <w:proofErr w:type="spellStart"/>
            <w:r w:rsidRPr="00EC1497">
              <w:rPr>
                <w:sz w:val="24"/>
                <w:szCs w:val="24"/>
              </w:rPr>
              <w:t>від</w:t>
            </w:r>
            <w:proofErr w:type="spellEnd"/>
            <w:r w:rsidRPr="00EC1497">
              <w:rPr>
                <w:sz w:val="24"/>
                <w:szCs w:val="24"/>
              </w:rPr>
              <w:t xml:space="preserve"> </w:t>
            </w:r>
            <w:proofErr w:type="spellStart"/>
            <w:r w:rsidRPr="00EC1497">
              <w:rPr>
                <w:sz w:val="24"/>
                <w:szCs w:val="24"/>
              </w:rPr>
              <w:t>Чорнобильської</w:t>
            </w:r>
            <w:proofErr w:type="spellEnd"/>
            <w:r w:rsidRPr="00EC1497">
              <w:rPr>
                <w:sz w:val="24"/>
                <w:szCs w:val="24"/>
              </w:rPr>
              <w:t xml:space="preserve"> </w:t>
            </w:r>
            <w:proofErr w:type="spellStart"/>
            <w:r w:rsidRPr="00EC1497">
              <w:rPr>
                <w:sz w:val="24"/>
                <w:szCs w:val="24"/>
              </w:rPr>
              <w:t>катастрофи</w:t>
            </w:r>
            <w:proofErr w:type="spellEnd"/>
            <w:r w:rsidRPr="00EC1497">
              <w:rPr>
                <w:sz w:val="24"/>
                <w:szCs w:val="24"/>
              </w:rPr>
              <w:t xml:space="preserve">, </w:t>
            </w:r>
            <w:proofErr w:type="spellStart"/>
            <w:r w:rsidRPr="00EC1497">
              <w:rPr>
                <w:sz w:val="24"/>
                <w:szCs w:val="24"/>
              </w:rPr>
              <w:t>дітям</w:t>
            </w:r>
            <w:proofErr w:type="spellEnd"/>
            <w:r w:rsidRPr="00EC1497">
              <w:rPr>
                <w:sz w:val="24"/>
                <w:szCs w:val="24"/>
              </w:rPr>
              <w:t xml:space="preserve"> з </w:t>
            </w:r>
            <w:proofErr w:type="spellStart"/>
            <w:r w:rsidRPr="00EC1497">
              <w:rPr>
                <w:sz w:val="24"/>
                <w:szCs w:val="24"/>
              </w:rPr>
              <w:t>інвалідністю</w:t>
            </w:r>
            <w:proofErr w:type="spellEnd"/>
            <w:r w:rsidRPr="00EC1497">
              <w:rPr>
                <w:sz w:val="24"/>
                <w:szCs w:val="24"/>
              </w:rPr>
              <w:t xml:space="preserve">, </w:t>
            </w:r>
            <w:proofErr w:type="spellStart"/>
            <w:r w:rsidRPr="00EC1497">
              <w:rPr>
                <w:sz w:val="24"/>
                <w:szCs w:val="24"/>
              </w:rPr>
              <w:t>інвалідність</w:t>
            </w:r>
            <w:proofErr w:type="spellEnd"/>
            <w:r w:rsidRPr="00EC1497">
              <w:rPr>
                <w:sz w:val="24"/>
                <w:szCs w:val="24"/>
              </w:rPr>
              <w:t xml:space="preserve"> </w:t>
            </w:r>
            <w:proofErr w:type="spellStart"/>
            <w:r w:rsidRPr="00EC1497">
              <w:rPr>
                <w:sz w:val="24"/>
                <w:szCs w:val="24"/>
              </w:rPr>
              <w:t>яких</w:t>
            </w:r>
            <w:proofErr w:type="spellEnd"/>
            <w:r w:rsidRPr="00EC1497">
              <w:rPr>
                <w:sz w:val="24"/>
                <w:szCs w:val="24"/>
              </w:rPr>
              <w:t xml:space="preserve"> </w:t>
            </w:r>
            <w:proofErr w:type="spellStart"/>
            <w:r w:rsidRPr="00EC1497">
              <w:rPr>
                <w:sz w:val="24"/>
                <w:szCs w:val="24"/>
              </w:rPr>
              <w:t>пов’язана</w:t>
            </w:r>
            <w:proofErr w:type="spellEnd"/>
            <w:r w:rsidRPr="00EC1497">
              <w:rPr>
                <w:sz w:val="24"/>
                <w:szCs w:val="24"/>
              </w:rPr>
              <w:t xml:space="preserve"> з </w:t>
            </w:r>
            <w:proofErr w:type="spellStart"/>
            <w:r w:rsidRPr="00EC1497">
              <w:rPr>
                <w:sz w:val="24"/>
                <w:szCs w:val="24"/>
              </w:rPr>
              <w:t>Чорнобильською</w:t>
            </w:r>
            <w:proofErr w:type="spellEnd"/>
            <w:r w:rsidRPr="00EC1497">
              <w:rPr>
                <w:sz w:val="24"/>
                <w:szCs w:val="24"/>
              </w:rPr>
              <w:t xml:space="preserve"> катастрофою, та </w:t>
            </w:r>
            <w:proofErr w:type="spellStart"/>
            <w:r w:rsidRPr="00EC1497">
              <w:rPr>
                <w:sz w:val="24"/>
                <w:szCs w:val="24"/>
              </w:rPr>
              <w:t>їхнім</w:t>
            </w:r>
            <w:proofErr w:type="spellEnd"/>
            <w:r w:rsidRPr="00EC1497">
              <w:rPr>
                <w:sz w:val="24"/>
                <w:szCs w:val="24"/>
              </w:rPr>
              <w:t xml:space="preserve"> батькам</w:t>
            </w:r>
          </w:p>
        </w:tc>
        <w:tc>
          <w:tcPr>
            <w:tcW w:w="2090" w:type="dxa"/>
            <w:vMerge/>
          </w:tcPr>
          <w:p w14:paraId="478FF495" w14:textId="77777777" w:rsidR="009F6DA6" w:rsidRPr="00EC1497" w:rsidRDefault="009F6DA6" w:rsidP="00597716">
            <w:pPr>
              <w:rPr>
                <w:highlight w:val="red"/>
              </w:rPr>
            </w:pPr>
          </w:p>
        </w:tc>
        <w:tc>
          <w:tcPr>
            <w:tcW w:w="3970" w:type="dxa"/>
          </w:tcPr>
          <w:p w14:paraId="78A6D569" w14:textId="77777777" w:rsidR="009F6DA6" w:rsidRPr="00EC1497" w:rsidRDefault="00597716" w:rsidP="00597716">
            <w:pPr>
              <w:spacing w:line="216" w:lineRule="auto"/>
            </w:pPr>
            <w:hyperlink r:id="rId35" w:tgtFrame="_blank" w:history="1">
              <w:r w:rsidR="009F6DA6" w:rsidRPr="00EC1497">
                <w:t xml:space="preserve">Закон </w:t>
              </w:r>
              <w:proofErr w:type="spellStart"/>
              <w:r w:rsidR="009F6DA6" w:rsidRPr="00EC1497">
                <w:t>України</w:t>
              </w:r>
              <w:proofErr w:type="spellEnd"/>
            </w:hyperlink>
            <w:r w:rsidR="009F6DA6" w:rsidRPr="00EC1497">
              <w:t xml:space="preserve"> “Про статус і </w:t>
            </w:r>
            <w:proofErr w:type="spellStart"/>
            <w:r w:rsidR="009F6DA6" w:rsidRPr="00EC1497">
              <w:t>соціальний</w:t>
            </w:r>
            <w:proofErr w:type="spellEnd"/>
            <w:r w:rsidR="009F6DA6" w:rsidRPr="00EC1497">
              <w:t xml:space="preserve"> </w:t>
            </w:r>
            <w:proofErr w:type="spellStart"/>
            <w:r w:rsidR="009F6DA6" w:rsidRPr="00EC1497">
              <w:t>захист</w:t>
            </w:r>
            <w:proofErr w:type="spellEnd"/>
            <w:r w:rsidR="009F6DA6" w:rsidRPr="00EC1497">
              <w:t xml:space="preserve"> </w:t>
            </w:r>
            <w:proofErr w:type="spellStart"/>
            <w:r w:rsidR="009F6DA6" w:rsidRPr="00EC1497">
              <w:t>громадян</w:t>
            </w:r>
            <w:proofErr w:type="spellEnd"/>
            <w:r w:rsidR="009F6DA6" w:rsidRPr="00EC1497">
              <w:t xml:space="preserve">, </w:t>
            </w:r>
            <w:proofErr w:type="spellStart"/>
            <w:r w:rsidR="009F6DA6" w:rsidRPr="00EC1497">
              <w:t>які</w:t>
            </w:r>
            <w:proofErr w:type="spellEnd"/>
            <w:r w:rsidR="009F6DA6" w:rsidRPr="00EC1497">
              <w:t xml:space="preserve"> </w:t>
            </w:r>
            <w:proofErr w:type="spellStart"/>
            <w:r w:rsidR="009F6DA6" w:rsidRPr="00EC1497">
              <w:t>постраждали</w:t>
            </w:r>
            <w:proofErr w:type="spellEnd"/>
            <w:r w:rsidR="009F6DA6" w:rsidRPr="00EC1497">
              <w:t xml:space="preserve"> </w:t>
            </w:r>
            <w:proofErr w:type="spellStart"/>
            <w:r w:rsidR="009F6DA6" w:rsidRPr="00EC1497">
              <w:t>внаслідок</w:t>
            </w:r>
            <w:proofErr w:type="spellEnd"/>
            <w:r w:rsidR="009F6DA6" w:rsidRPr="00EC1497">
              <w:t xml:space="preserve"> </w:t>
            </w:r>
            <w:proofErr w:type="spellStart"/>
            <w:r w:rsidR="009F6DA6" w:rsidRPr="00EC1497">
              <w:t>Чорнобильської</w:t>
            </w:r>
            <w:proofErr w:type="spellEnd"/>
            <w:r w:rsidR="009F6DA6" w:rsidRPr="00EC1497">
              <w:t xml:space="preserve"> </w:t>
            </w:r>
            <w:proofErr w:type="spellStart"/>
            <w:r w:rsidR="009F6DA6" w:rsidRPr="00EC1497">
              <w:t>катастрофи</w:t>
            </w:r>
            <w:proofErr w:type="spellEnd"/>
            <w:r w:rsidR="009F6DA6" w:rsidRPr="00EC1497">
              <w:t>”</w:t>
            </w:r>
          </w:p>
        </w:tc>
      </w:tr>
      <w:tr w:rsidR="009F6DA6" w:rsidRPr="00EC1497" w14:paraId="6B3C0136" w14:textId="77777777" w:rsidTr="00597716">
        <w:trPr>
          <w:gridAfter w:val="1"/>
          <w:wAfter w:w="46" w:type="dxa"/>
        </w:trPr>
        <w:tc>
          <w:tcPr>
            <w:tcW w:w="876" w:type="dxa"/>
          </w:tcPr>
          <w:p w14:paraId="0A828791" w14:textId="77777777" w:rsidR="009F6DA6" w:rsidRPr="00EC1497" w:rsidRDefault="009F6DA6" w:rsidP="00597716">
            <w:pPr>
              <w:jc w:val="center"/>
              <w:rPr>
                <w:bCs/>
              </w:rPr>
            </w:pPr>
          </w:p>
        </w:tc>
        <w:tc>
          <w:tcPr>
            <w:tcW w:w="972" w:type="dxa"/>
          </w:tcPr>
          <w:p w14:paraId="4C977EC5" w14:textId="77777777" w:rsidR="009F6DA6" w:rsidRPr="00EC1497" w:rsidRDefault="009F6DA6" w:rsidP="00597716">
            <w:pPr>
              <w:jc w:val="center"/>
              <w:rPr>
                <w:bCs/>
              </w:rPr>
            </w:pPr>
          </w:p>
        </w:tc>
        <w:tc>
          <w:tcPr>
            <w:tcW w:w="8076" w:type="dxa"/>
          </w:tcPr>
          <w:p w14:paraId="6AE73523"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грошової</w:t>
            </w:r>
            <w:proofErr w:type="spellEnd"/>
            <w:r w:rsidRPr="00EC1497">
              <w:rPr>
                <w:sz w:val="24"/>
                <w:szCs w:val="24"/>
              </w:rPr>
              <w:t xml:space="preserve"> </w:t>
            </w:r>
            <w:proofErr w:type="spellStart"/>
            <w:r w:rsidRPr="00EC1497">
              <w:rPr>
                <w:sz w:val="24"/>
                <w:szCs w:val="24"/>
              </w:rPr>
              <w:t>компенсації</w:t>
            </w:r>
            <w:proofErr w:type="spellEnd"/>
            <w:r w:rsidRPr="00EC1497">
              <w:rPr>
                <w:sz w:val="24"/>
                <w:szCs w:val="24"/>
              </w:rPr>
              <w:t>:</w:t>
            </w:r>
          </w:p>
        </w:tc>
        <w:tc>
          <w:tcPr>
            <w:tcW w:w="2090" w:type="dxa"/>
            <w:vMerge/>
          </w:tcPr>
          <w:p w14:paraId="42EE7D4B" w14:textId="77777777" w:rsidR="009F6DA6" w:rsidRPr="00EC1497" w:rsidRDefault="009F6DA6" w:rsidP="00597716">
            <w:pPr>
              <w:rPr>
                <w:highlight w:val="red"/>
              </w:rPr>
            </w:pPr>
          </w:p>
        </w:tc>
        <w:tc>
          <w:tcPr>
            <w:tcW w:w="3970" w:type="dxa"/>
          </w:tcPr>
          <w:p w14:paraId="52499092" w14:textId="77777777" w:rsidR="009F6DA6" w:rsidRPr="00EC1497" w:rsidRDefault="009F6DA6" w:rsidP="00597716">
            <w:pPr>
              <w:spacing w:line="216" w:lineRule="auto"/>
            </w:pPr>
          </w:p>
        </w:tc>
      </w:tr>
      <w:tr w:rsidR="009F6DA6" w:rsidRPr="00EC1497" w14:paraId="64E43BDD" w14:textId="77777777" w:rsidTr="00597716">
        <w:trPr>
          <w:gridAfter w:val="1"/>
          <w:wAfter w:w="46" w:type="dxa"/>
        </w:trPr>
        <w:tc>
          <w:tcPr>
            <w:tcW w:w="876" w:type="dxa"/>
          </w:tcPr>
          <w:p w14:paraId="78075C17" w14:textId="77777777" w:rsidR="009F6DA6" w:rsidRPr="00EC1497" w:rsidRDefault="009F6DA6" w:rsidP="00597716">
            <w:pPr>
              <w:jc w:val="center"/>
              <w:rPr>
                <w:bCs/>
              </w:rPr>
            </w:pPr>
            <w:r w:rsidRPr="00EC1497">
              <w:rPr>
                <w:bCs/>
              </w:rPr>
              <w:t>47</w:t>
            </w:r>
          </w:p>
        </w:tc>
        <w:tc>
          <w:tcPr>
            <w:tcW w:w="972" w:type="dxa"/>
          </w:tcPr>
          <w:p w14:paraId="4D64D8B6" w14:textId="77777777" w:rsidR="009F6DA6" w:rsidRPr="00EC1497" w:rsidRDefault="009F6DA6" w:rsidP="00597716">
            <w:pPr>
              <w:jc w:val="center"/>
              <w:rPr>
                <w:bCs/>
              </w:rPr>
            </w:pPr>
            <w:r w:rsidRPr="00EC1497">
              <w:rPr>
                <w:bCs/>
              </w:rPr>
              <w:t>02-41</w:t>
            </w:r>
          </w:p>
        </w:tc>
        <w:tc>
          <w:tcPr>
            <w:tcW w:w="8076" w:type="dxa"/>
          </w:tcPr>
          <w:p w14:paraId="30DAAFC9" w14:textId="77777777" w:rsidR="009F6DA6" w:rsidRPr="00EC1497" w:rsidRDefault="009F6DA6" w:rsidP="00597716">
            <w:pPr>
              <w:spacing w:line="228" w:lineRule="auto"/>
            </w:pPr>
            <w:r w:rsidRPr="00EC1497">
              <w:rPr>
                <w:sz w:val="24"/>
                <w:szCs w:val="24"/>
              </w:rPr>
              <w:t xml:space="preserve">1) </w:t>
            </w:r>
            <w:proofErr w:type="spellStart"/>
            <w:r w:rsidRPr="00EC1497">
              <w:rPr>
                <w:sz w:val="24"/>
                <w:szCs w:val="24"/>
              </w:rPr>
              <w:t>вартості</w:t>
            </w:r>
            <w:proofErr w:type="spellEnd"/>
            <w:r w:rsidRPr="00EC1497">
              <w:rPr>
                <w:sz w:val="24"/>
                <w:szCs w:val="24"/>
              </w:rPr>
              <w:t xml:space="preserve"> </w:t>
            </w:r>
            <w:proofErr w:type="spellStart"/>
            <w:r w:rsidRPr="00EC1497">
              <w:rPr>
                <w:sz w:val="24"/>
                <w:szCs w:val="24"/>
              </w:rPr>
              <w:t>проїзду</w:t>
            </w:r>
            <w:proofErr w:type="spellEnd"/>
            <w:r w:rsidRPr="00EC1497">
              <w:rPr>
                <w:sz w:val="24"/>
                <w:szCs w:val="24"/>
              </w:rPr>
              <w:t xml:space="preserve"> до санаторно-курортного закладу і назад особам з </w:t>
            </w:r>
            <w:proofErr w:type="spellStart"/>
            <w:r w:rsidRPr="00EC1497">
              <w:rPr>
                <w:sz w:val="24"/>
                <w:szCs w:val="24"/>
              </w:rPr>
              <w:t>інвалідністю</w:t>
            </w:r>
            <w:proofErr w:type="spellEnd"/>
            <w:r w:rsidRPr="00EC1497">
              <w:rPr>
                <w:sz w:val="24"/>
                <w:szCs w:val="24"/>
              </w:rPr>
              <w:t xml:space="preserve"> </w:t>
            </w:r>
            <w:proofErr w:type="spellStart"/>
            <w:r w:rsidRPr="00EC1497">
              <w:rPr>
                <w:sz w:val="24"/>
                <w:szCs w:val="24"/>
              </w:rPr>
              <w:t>внаслідок</w:t>
            </w:r>
            <w:proofErr w:type="spellEnd"/>
            <w:r w:rsidRPr="00EC1497">
              <w:rPr>
                <w:sz w:val="24"/>
                <w:szCs w:val="24"/>
              </w:rPr>
              <w:t xml:space="preserve"> </w:t>
            </w:r>
            <w:proofErr w:type="spellStart"/>
            <w:r w:rsidRPr="00EC1497">
              <w:rPr>
                <w:sz w:val="24"/>
                <w:szCs w:val="24"/>
              </w:rPr>
              <w:t>війни</w:t>
            </w:r>
            <w:proofErr w:type="spellEnd"/>
            <w:r w:rsidRPr="00EC1497">
              <w:rPr>
                <w:sz w:val="24"/>
                <w:szCs w:val="24"/>
              </w:rPr>
              <w:t xml:space="preserve"> та </w:t>
            </w:r>
            <w:proofErr w:type="spellStart"/>
            <w:r w:rsidRPr="00EC1497">
              <w:rPr>
                <w:sz w:val="24"/>
                <w:szCs w:val="24"/>
              </w:rPr>
              <w:t>прирівняним</w:t>
            </w:r>
            <w:proofErr w:type="spellEnd"/>
            <w:r w:rsidRPr="00EC1497">
              <w:rPr>
                <w:sz w:val="24"/>
                <w:szCs w:val="24"/>
              </w:rPr>
              <w:t xml:space="preserve"> до них особам;</w:t>
            </w:r>
          </w:p>
        </w:tc>
        <w:tc>
          <w:tcPr>
            <w:tcW w:w="2090" w:type="dxa"/>
            <w:vMerge/>
          </w:tcPr>
          <w:p w14:paraId="50967A8D" w14:textId="77777777" w:rsidR="009F6DA6" w:rsidRPr="00EC1497" w:rsidRDefault="009F6DA6" w:rsidP="00597716">
            <w:pPr>
              <w:rPr>
                <w:highlight w:val="red"/>
              </w:rPr>
            </w:pPr>
          </w:p>
        </w:tc>
        <w:tc>
          <w:tcPr>
            <w:tcW w:w="3970" w:type="dxa"/>
          </w:tcPr>
          <w:p w14:paraId="37E84678" w14:textId="77777777" w:rsidR="009F6DA6" w:rsidRPr="00EC1497" w:rsidRDefault="00597716" w:rsidP="00597716">
            <w:pPr>
              <w:spacing w:line="216" w:lineRule="auto"/>
            </w:pPr>
            <w:hyperlink r:id="rId36" w:anchor="n2" w:tgtFrame="_blank" w:history="1">
              <w:r w:rsidR="009F6DA6" w:rsidRPr="00EC1497">
                <w:t xml:space="preserve">Закон </w:t>
              </w:r>
              <w:proofErr w:type="spellStart"/>
              <w:r w:rsidR="009F6DA6" w:rsidRPr="00EC1497">
                <w:t>України</w:t>
              </w:r>
              <w:proofErr w:type="spellEnd"/>
            </w:hyperlink>
            <w:r w:rsidR="009F6DA6" w:rsidRPr="00EC1497">
              <w:t xml:space="preserve"> “Про статус </w:t>
            </w:r>
            <w:proofErr w:type="spellStart"/>
            <w:r w:rsidR="009F6DA6" w:rsidRPr="00EC1497">
              <w:t>ветеранів</w:t>
            </w:r>
            <w:proofErr w:type="spellEnd"/>
            <w:r w:rsidR="009F6DA6" w:rsidRPr="00EC1497">
              <w:t xml:space="preserve"> </w:t>
            </w:r>
            <w:proofErr w:type="spellStart"/>
            <w:r w:rsidR="009F6DA6" w:rsidRPr="00EC1497">
              <w:t>війни</w:t>
            </w:r>
            <w:proofErr w:type="spellEnd"/>
            <w:r w:rsidR="009F6DA6" w:rsidRPr="00EC1497">
              <w:t xml:space="preserve">, </w:t>
            </w:r>
            <w:proofErr w:type="spellStart"/>
            <w:r w:rsidR="009F6DA6" w:rsidRPr="00EC1497">
              <w:t>гарантії</w:t>
            </w:r>
            <w:proofErr w:type="spellEnd"/>
            <w:r w:rsidR="009F6DA6" w:rsidRPr="00EC1497">
              <w:t xml:space="preserve"> </w:t>
            </w:r>
            <w:proofErr w:type="spellStart"/>
            <w:r w:rsidR="009F6DA6" w:rsidRPr="00EC1497">
              <w:t>їх</w:t>
            </w:r>
            <w:proofErr w:type="spellEnd"/>
            <w:r w:rsidR="009F6DA6" w:rsidRPr="00EC1497">
              <w:t xml:space="preserve"> </w:t>
            </w:r>
            <w:proofErr w:type="spellStart"/>
            <w:r w:rsidR="009F6DA6" w:rsidRPr="00EC1497">
              <w:t>соціального</w:t>
            </w:r>
            <w:proofErr w:type="spellEnd"/>
            <w:r w:rsidR="009F6DA6" w:rsidRPr="00EC1497">
              <w:t xml:space="preserve"> </w:t>
            </w:r>
            <w:proofErr w:type="spellStart"/>
            <w:r w:rsidR="009F6DA6" w:rsidRPr="00EC1497">
              <w:t>захисту</w:t>
            </w:r>
            <w:proofErr w:type="spellEnd"/>
            <w:r w:rsidR="009F6DA6" w:rsidRPr="00EC1497">
              <w:t>”</w:t>
            </w:r>
          </w:p>
        </w:tc>
      </w:tr>
      <w:tr w:rsidR="009F6DA6" w:rsidRPr="00EC1497" w14:paraId="6A62FE7C" w14:textId="77777777" w:rsidTr="00597716">
        <w:trPr>
          <w:gridAfter w:val="1"/>
          <w:wAfter w:w="46" w:type="dxa"/>
        </w:trPr>
        <w:tc>
          <w:tcPr>
            <w:tcW w:w="876" w:type="dxa"/>
          </w:tcPr>
          <w:p w14:paraId="22D9780F" w14:textId="77777777" w:rsidR="009F6DA6" w:rsidRPr="00EC1497" w:rsidRDefault="009F6DA6" w:rsidP="00597716">
            <w:pPr>
              <w:jc w:val="center"/>
              <w:rPr>
                <w:bCs/>
              </w:rPr>
            </w:pPr>
            <w:r w:rsidRPr="00EC1497">
              <w:rPr>
                <w:bCs/>
              </w:rPr>
              <w:t>48</w:t>
            </w:r>
          </w:p>
        </w:tc>
        <w:tc>
          <w:tcPr>
            <w:tcW w:w="972" w:type="dxa"/>
          </w:tcPr>
          <w:p w14:paraId="0BDFAB13" w14:textId="77777777" w:rsidR="009F6DA6" w:rsidRPr="00EC1497" w:rsidRDefault="009F6DA6" w:rsidP="00597716">
            <w:pPr>
              <w:jc w:val="center"/>
              <w:rPr>
                <w:bCs/>
              </w:rPr>
            </w:pPr>
            <w:r w:rsidRPr="00EC1497">
              <w:rPr>
                <w:bCs/>
              </w:rPr>
              <w:t>02-42</w:t>
            </w:r>
          </w:p>
        </w:tc>
        <w:tc>
          <w:tcPr>
            <w:tcW w:w="8076" w:type="dxa"/>
          </w:tcPr>
          <w:p w14:paraId="1EB2A04B" w14:textId="77777777" w:rsidR="009F6DA6" w:rsidRPr="00EC1497" w:rsidRDefault="009F6DA6" w:rsidP="00597716">
            <w:pPr>
              <w:spacing w:line="228" w:lineRule="auto"/>
            </w:pPr>
            <w:r w:rsidRPr="00EC1497">
              <w:rPr>
                <w:sz w:val="24"/>
                <w:szCs w:val="24"/>
              </w:rPr>
              <w:t xml:space="preserve">2) особам з </w:t>
            </w:r>
            <w:proofErr w:type="spellStart"/>
            <w:r w:rsidRPr="00EC1497">
              <w:rPr>
                <w:sz w:val="24"/>
                <w:szCs w:val="24"/>
              </w:rPr>
              <w:t>інвалідністю</w:t>
            </w:r>
            <w:proofErr w:type="spellEnd"/>
            <w:r w:rsidRPr="00EC1497">
              <w:rPr>
                <w:sz w:val="24"/>
                <w:szCs w:val="24"/>
              </w:rPr>
              <w:t xml:space="preserve"> </w:t>
            </w:r>
            <w:proofErr w:type="spellStart"/>
            <w:r w:rsidRPr="00EC1497">
              <w:rPr>
                <w:sz w:val="24"/>
                <w:szCs w:val="24"/>
              </w:rPr>
              <w:t>замість</w:t>
            </w:r>
            <w:proofErr w:type="spellEnd"/>
            <w:r w:rsidRPr="00EC1497">
              <w:rPr>
                <w:sz w:val="24"/>
                <w:szCs w:val="24"/>
              </w:rPr>
              <w:t xml:space="preserve"> санаторно-</w:t>
            </w:r>
            <w:proofErr w:type="spellStart"/>
            <w:r w:rsidRPr="00EC1497">
              <w:rPr>
                <w:sz w:val="24"/>
                <w:szCs w:val="24"/>
              </w:rPr>
              <w:t>курортної</w:t>
            </w:r>
            <w:proofErr w:type="spellEnd"/>
            <w:r w:rsidRPr="00EC1497">
              <w:rPr>
                <w:sz w:val="24"/>
                <w:szCs w:val="24"/>
              </w:rPr>
              <w:t xml:space="preserve"> </w:t>
            </w:r>
            <w:proofErr w:type="spellStart"/>
            <w:r w:rsidRPr="00EC1497">
              <w:rPr>
                <w:sz w:val="24"/>
                <w:szCs w:val="24"/>
              </w:rPr>
              <w:t>путівки</w:t>
            </w:r>
            <w:proofErr w:type="spellEnd"/>
            <w:r w:rsidRPr="00EC1497">
              <w:rPr>
                <w:sz w:val="24"/>
                <w:szCs w:val="24"/>
              </w:rPr>
              <w:t>;</w:t>
            </w:r>
          </w:p>
        </w:tc>
        <w:tc>
          <w:tcPr>
            <w:tcW w:w="2090" w:type="dxa"/>
            <w:vMerge/>
          </w:tcPr>
          <w:p w14:paraId="45BC0D0D" w14:textId="77777777" w:rsidR="009F6DA6" w:rsidRPr="00EC1497" w:rsidRDefault="009F6DA6" w:rsidP="00597716">
            <w:pPr>
              <w:rPr>
                <w:highlight w:val="red"/>
              </w:rPr>
            </w:pPr>
          </w:p>
        </w:tc>
        <w:tc>
          <w:tcPr>
            <w:tcW w:w="3970" w:type="dxa"/>
            <w:vMerge w:val="restart"/>
          </w:tcPr>
          <w:p w14:paraId="5A4D8137" w14:textId="77777777" w:rsidR="009F6DA6" w:rsidRPr="00EC1497" w:rsidRDefault="00597716" w:rsidP="00597716">
            <w:pPr>
              <w:spacing w:line="216" w:lineRule="auto"/>
            </w:pPr>
            <w:hyperlink r:id="rId37" w:anchor="n2"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реабілітацію</w:t>
            </w:r>
            <w:proofErr w:type="spellEnd"/>
            <w:r w:rsidR="009F6DA6" w:rsidRPr="00EC1497">
              <w:t xml:space="preserve"> </w:t>
            </w:r>
            <w:proofErr w:type="spellStart"/>
            <w:r w:rsidR="009F6DA6" w:rsidRPr="00EC1497">
              <w:t>осіб</w:t>
            </w:r>
            <w:proofErr w:type="spellEnd"/>
            <w:r w:rsidR="009F6DA6" w:rsidRPr="00EC1497">
              <w:t xml:space="preserve"> з </w:t>
            </w:r>
            <w:proofErr w:type="spellStart"/>
            <w:r w:rsidR="009F6DA6" w:rsidRPr="00EC1497">
              <w:t>інвалідністю</w:t>
            </w:r>
            <w:proofErr w:type="spellEnd"/>
            <w:r w:rsidR="009F6DA6" w:rsidRPr="00EC1497">
              <w:t xml:space="preserve"> в </w:t>
            </w:r>
            <w:proofErr w:type="spellStart"/>
            <w:r w:rsidR="009F6DA6" w:rsidRPr="00EC1497">
              <w:t>Україні</w:t>
            </w:r>
            <w:proofErr w:type="spellEnd"/>
            <w:r w:rsidR="009F6DA6" w:rsidRPr="00EC1497">
              <w:t>”</w:t>
            </w:r>
          </w:p>
        </w:tc>
      </w:tr>
      <w:tr w:rsidR="009F6DA6" w:rsidRPr="00EC1497" w14:paraId="0B8F0516" w14:textId="77777777" w:rsidTr="00597716">
        <w:trPr>
          <w:gridAfter w:val="1"/>
          <w:wAfter w:w="46" w:type="dxa"/>
        </w:trPr>
        <w:tc>
          <w:tcPr>
            <w:tcW w:w="876" w:type="dxa"/>
          </w:tcPr>
          <w:p w14:paraId="72C9BD46" w14:textId="77777777" w:rsidR="009F6DA6" w:rsidRPr="00EC1497" w:rsidRDefault="009F6DA6" w:rsidP="00597716">
            <w:pPr>
              <w:jc w:val="center"/>
              <w:rPr>
                <w:bCs/>
              </w:rPr>
            </w:pPr>
            <w:r w:rsidRPr="00EC1497">
              <w:rPr>
                <w:bCs/>
              </w:rPr>
              <w:t>49</w:t>
            </w:r>
          </w:p>
        </w:tc>
        <w:tc>
          <w:tcPr>
            <w:tcW w:w="972" w:type="dxa"/>
          </w:tcPr>
          <w:p w14:paraId="406F2BA7" w14:textId="77777777" w:rsidR="009F6DA6" w:rsidRPr="00EC1497" w:rsidRDefault="009F6DA6" w:rsidP="00597716">
            <w:pPr>
              <w:jc w:val="center"/>
              <w:rPr>
                <w:bCs/>
              </w:rPr>
            </w:pPr>
            <w:r w:rsidRPr="00EC1497">
              <w:rPr>
                <w:bCs/>
              </w:rPr>
              <w:t>02-43</w:t>
            </w:r>
          </w:p>
        </w:tc>
        <w:tc>
          <w:tcPr>
            <w:tcW w:w="8076" w:type="dxa"/>
          </w:tcPr>
          <w:p w14:paraId="03EA7E03" w14:textId="77777777" w:rsidR="009F6DA6" w:rsidRPr="00EC1497" w:rsidRDefault="009F6DA6" w:rsidP="00597716">
            <w:pPr>
              <w:spacing w:line="228" w:lineRule="auto"/>
            </w:pPr>
            <w:r w:rsidRPr="00EC1497">
              <w:rPr>
                <w:sz w:val="24"/>
                <w:szCs w:val="24"/>
              </w:rPr>
              <w:t xml:space="preserve">3) </w:t>
            </w:r>
            <w:proofErr w:type="spellStart"/>
            <w:r w:rsidRPr="00EC1497">
              <w:rPr>
                <w:sz w:val="24"/>
                <w:szCs w:val="24"/>
              </w:rPr>
              <w:t>вартості</w:t>
            </w:r>
            <w:proofErr w:type="spellEnd"/>
            <w:r w:rsidRPr="00EC1497">
              <w:rPr>
                <w:sz w:val="24"/>
                <w:szCs w:val="24"/>
              </w:rPr>
              <w:t xml:space="preserve"> </w:t>
            </w:r>
            <w:proofErr w:type="spellStart"/>
            <w:r w:rsidRPr="00EC1497">
              <w:rPr>
                <w:sz w:val="24"/>
                <w:szCs w:val="24"/>
              </w:rPr>
              <w:t>проїзду</w:t>
            </w:r>
            <w:proofErr w:type="spellEnd"/>
            <w:r w:rsidRPr="00EC1497">
              <w:rPr>
                <w:sz w:val="24"/>
                <w:szCs w:val="24"/>
              </w:rPr>
              <w:t xml:space="preserve"> до санаторно-курортного закладу (</w:t>
            </w:r>
            <w:proofErr w:type="spellStart"/>
            <w:r w:rsidRPr="00EC1497">
              <w:rPr>
                <w:sz w:val="24"/>
                <w:szCs w:val="24"/>
              </w:rPr>
              <w:t>відділення</w:t>
            </w:r>
            <w:proofErr w:type="spellEnd"/>
            <w:r w:rsidRPr="00EC1497">
              <w:rPr>
                <w:sz w:val="24"/>
                <w:szCs w:val="24"/>
              </w:rPr>
              <w:t xml:space="preserve"> спинального </w:t>
            </w:r>
            <w:proofErr w:type="spellStart"/>
            <w:r w:rsidRPr="00EC1497">
              <w:rPr>
                <w:sz w:val="24"/>
                <w:szCs w:val="24"/>
              </w:rPr>
              <w:t>профілю</w:t>
            </w:r>
            <w:proofErr w:type="spellEnd"/>
            <w:r w:rsidRPr="00EC1497">
              <w:rPr>
                <w:sz w:val="24"/>
                <w:szCs w:val="24"/>
              </w:rPr>
              <w:t xml:space="preserve">) і назад особам, </w:t>
            </w:r>
            <w:proofErr w:type="spellStart"/>
            <w:r w:rsidRPr="00EC1497">
              <w:rPr>
                <w:sz w:val="24"/>
                <w:szCs w:val="24"/>
              </w:rPr>
              <w:t>які</w:t>
            </w:r>
            <w:proofErr w:type="spellEnd"/>
            <w:r w:rsidRPr="00EC1497">
              <w:rPr>
                <w:sz w:val="24"/>
                <w:szCs w:val="24"/>
              </w:rPr>
              <w:t xml:space="preserve"> </w:t>
            </w:r>
            <w:proofErr w:type="spellStart"/>
            <w:r w:rsidRPr="00EC1497">
              <w:rPr>
                <w:sz w:val="24"/>
                <w:szCs w:val="24"/>
              </w:rPr>
              <w:t>супроводжують</w:t>
            </w:r>
            <w:proofErr w:type="spellEnd"/>
            <w:r w:rsidRPr="00EC1497">
              <w:rPr>
                <w:sz w:val="24"/>
                <w:szCs w:val="24"/>
              </w:rPr>
              <w:t xml:space="preserve"> </w:t>
            </w:r>
            <w:proofErr w:type="spellStart"/>
            <w:r w:rsidRPr="00EC1497">
              <w:rPr>
                <w:sz w:val="24"/>
                <w:szCs w:val="24"/>
              </w:rPr>
              <w:t>осіб</w:t>
            </w:r>
            <w:proofErr w:type="spellEnd"/>
            <w:r w:rsidRPr="00EC1497">
              <w:rPr>
                <w:sz w:val="24"/>
                <w:szCs w:val="24"/>
              </w:rPr>
              <w:t xml:space="preserve"> з </w:t>
            </w:r>
            <w:proofErr w:type="spellStart"/>
            <w:r w:rsidRPr="00EC1497">
              <w:rPr>
                <w:sz w:val="24"/>
                <w:szCs w:val="24"/>
              </w:rPr>
              <w:t>інвалідністю</w:t>
            </w:r>
            <w:proofErr w:type="spellEnd"/>
            <w:r w:rsidRPr="00EC1497">
              <w:rPr>
                <w:sz w:val="24"/>
                <w:szCs w:val="24"/>
              </w:rPr>
              <w:t xml:space="preserve"> I та II </w:t>
            </w:r>
            <w:proofErr w:type="spellStart"/>
            <w:r w:rsidRPr="00EC1497">
              <w:rPr>
                <w:sz w:val="24"/>
                <w:szCs w:val="24"/>
              </w:rPr>
              <w:t>групи</w:t>
            </w:r>
            <w:proofErr w:type="spellEnd"/>
            <w:r w:rsidRPr="00EC1497">
              <w:rPr>
                <w:sz w:val="24"/>
                <w:szCs w:val="24"/>
              </w:rPr>
              <w:t xml:space="preserve"> з </w:t>
            </w:r>
            <w:proofErr w:type="spellStart"/>
            <w:r w:rsidRPr="00EC1497">
              <w:rPr>
                <w:sz w:val="24"/>
                <w:szCs w:val="24"/>
              </w:rPr>
              <w:t>наслідками</w:t>
            </w:r>
            <w:proofErr w:type="spellEnd"/>
            <w:r w:rsidRPr="00EC1497">
              <w:rPr>
                <w:sz w:val="24"/>
                <w:szCs w:val="24"/>
              </w:rPr>
              <w:t xml:space="preserve"> травм і </w:t>
            </w:r>
            <w:proofErr w:type="spellStart"/>
            <w:r w:rsidRPr="00EC1497">
              <w:rPr>
                <w:sz w:val="24"/>
                <w:szCs w:val="24"/>
              </w:rPr>
              <w:t>захворюваннями</w:t>
            </w:r>
            <w:proofErr w:type="spellEnd"/>
            <w:r w:rsidRPr="00EC1497">
              <w:rPr>
                <w:sz w:val="24"/>
                <w:szCs w:val="24"/>
              </w:rPr>
              <w:t xml:space="preserve"> хребта та спинного </w:t>
            </w:r>
            <w:proofErr w:type="spellStart"/>
            <w:r w:rsidRPr="00EC1497">
              <w:rPr>
                <w:sz w:val="24"/>
                <w:szCs w:val="24"/>
              </w:rPr>
              <w:t>мозку</w:t>
            </w:r>
            <w:proofErr w:type="spellEnd"/>
            <w:r w:rsidRPr="00EC1497">
              <w:rPr>
                <w:sz w:val="24"/>
                <w:szCs w:val="24"/>
              </w:rPr>
              <w:t>;</w:t>
            </w:r>
          </w:p>
        </w:tc>
        <w:tc>
          <w:tcPr>
            <w:tcW w:w="2090" w:type="dxa"/>
            <w:vMerge/>
          </w:tcPr>
          <w:p w14:paraId="55F0F27C" w14:textId="77777777" w:rsidR="009F6DA6" w:rsidRPr="00EC1497" w:rsidRDefault="009F6DA6" w:rsidP="00597716">
            <w:pPr>
              <w:rPr>
                <w:highlight w:val="red"/>
              </w:rPr>
            </w:pPr>
          </w:p>
        </w:tc>
        <w:tc>
          <w:tcPr>
            <w:tcW w:w="3970" w:type="dxa"/>
            <w:vMerge/>
          </w:tcPr>
          <w:p w14:paraId="17935E22" w14:textId="77777777" w:rsidR="009F6DA6" w:rsidRPr="00EC1497" w:rsidRDefault="009F6DA6" w:rsidP="00597716">
            <w:pPr>
              <w:spacing w:line="216" w:lineRule="auto"/>
            </w:pPr>
          </w:p>
        </w:tc>
      </w:tr>
      <w:tr w:rsidR="009F6DA6" w:rsidRPr="00EC1497" w14:paraId="143DCDA6" w14:textId="77777777" w:rsidTr="00597716">
        <w:trPr>
          <w:gridAfter w:val="1"/>
          <w:wAfter w:w="46" w:type="dxa"/>
        </w:trPr>
        <w:tc>
          <w:tcPr>
            <w:tcW w:w="876" w:type="dxa"/>
          </w:tcPr>
          <w:p w14:paraId="08C2E274" w14:textId="77777777" w:rsidR="009F6DA6" w:rsidRPr="00EC1497" w:rsidRDefault="009F6DA6" w:rsidP="00597716">
            <w:pPr>
              <w:jc w:val="center"/>
              <w:rPr>
                <w:bCs/>
              </w:rPr>
            </w:pPr>
            <w:r w:rsidRPr="00EC1497">
              <w:rPr>
                <w:bCs/>
              </w:rPr>
              <w:t>50</w:t>
            </w:r>
          </w:p>
        </w:tc>
        <w:tc>
          <w:tcPr>
            <w:tcW w:w="972" w:type="dxa"/>
          </w:tcPr>
          <w:p w14:paraId="37763E3A" w14:textId="77777777" w:rsidR="009F6DA6" w:rsidRPr="00EC1497" w:rsidRDefault="009F6DA6" w:rsidP="00597716">
            <w:pPr>
              <w:jc w:val="center"/>
              <w:rPr>
                <w:bCs/>
              </w:rPr>
            </w:pPr>
            <w:r w:rsidRPr="00EC1497">
              <w:rPr>
                <w:bCs/>
              </w:rPr>
              <w:t>02-44</w:t>
            </w:r>
          </w:p>
        </w:tc>
        <w:tc>
          <w:tcPr>
            <w:tcW w:w="8076" w:type="dxa"/>
          </w:tcPr>
          <w:p w14:paraId="4E3E18DA" w14:textId="77777777" w:rsidR="009F6DA6" w:rsidRPr="00EC1497" w:rsidRDefault="009F6DA6" w:rsidP="00597716">
            <w:pPr>
              <w:spacing w:line="228" w:lineRule="auto"/>
            </w:pPr>
            <w:r w:rsidRPr="00EC1497">
              <w:rPr>
                <w:sz w:val="24"/>
                <w:szCs w:val="24"/>
              </w:rPr>
              <w:t xml:space="preserve">4) </w:t>
            </w:r>
            <w:proofErr w:type="spellStart"/>
            <w:r w:rsidRPr="00EC1497">
              <w:rPr>
                <w:sz w:val="24"/>
                <w:szCs w:val="24"/>
              </w:rPr>
              <w:t>вартості</w:t>
            </w:r>
            <w:proofErr w:type="spellEnd"/>
            <w:r w:rsidRPr="00EC1497">
              <w:rPr>
                <w:sz w:val="24"/>
                <w:szCs w:val="24"/>
              </w:rPr>
              <w:t xml:space="preserve"> </w:t>
            </w:r>
            <w:proofErr w:type="spellStart"/>
            <w:r w:rsidRPr="00EC1497">
              <w:rPr>
                <w:sz w:val="24"/>
                <w:szCs w:val="24"/>
              </w:rPr>
              <w:t>самостійного</w:t>
            </w:r>
            <w:proofErr w:type="spellEnd"/>
            <w:r w:rsidRPr="00EC1497">
              <w:rPr>
                <w:sz w:val="24"/>
                <w:szCs w:val="24"/>
              </w:rPr>
              <w:t xml:space="preserve"> санаторно-курортного </w:t>
            </w:r>
            <w:proofErr w:type="spellStart"/>
            <w:r w:rsidRPr="00EC1497">
              <w:rPr>
                <w:sz w:val="24"/>
                <w:szCs w:val="24"/>
              </w:rPr>
              <w:t>лікування</w:t>
            </w:r>
            <w:proofErr w:type="spellEnd"/>
            <w:r w:rsidRPr="00EC1497">
              <w:rPr>
                <w:sz w:val="24"/>
                <w:szCs w:val="24"/>
              </w:rPr>
              <w:t xml:space="preserve"> </w:t>
            </w:r>
            <w:proofErr w:type="spellStart"/>
            <w:r w:rsidRPr="00EC1497">
              <w:rPr>
                <w:sz w:val="24"/>
                <w:szCs w:val="24"/>
              </w:rPr>
              <w:t>осіб</w:t>
            </w:r>
            <w:proofErr w:type="spellEnd"/>
            <w:r w:rsidRPr="00EC1497">
              <w:rPr>
                <w:sz w:val="24"/>
                <w:szCs w:val="24"/>
              </w:rPr>
              <w:t xml:space="preserve"> з </w:t>
            </w:r>
            <w:proofErr w:type="spellStart"/>
            <w:r w:rsidRPr="00EC1497">
              <w:rPr>
                <w:sz w:val="24"/>
                <w:szCs w:val="24"/>
              </w:rPr>
              <w:t>інвалідністю</w:t>
            </w:r>
            <w:proofErr w:type="spellEnd"/>
            <w:r w:rsidRPr="00EC1497">
              <w:rPr>
                <w:sz w:val="24"/>
                <w:szCs w:val="24"/>
              </w:rPr>
              <w:t>;</w:t>
            </w:r>
          </w:p>
        </w:tc>
        <w:tc>
          <w:tcPr>
            <w:tcW w:w="2090" w:type="dxa"/>
            <w:vMerge/>
          </w:tcPr>
          <w:p w14:paraId="3F4C3E9C" w14:textId="77777777" w:rsidR="009F6DA6" w:rsidRPr="00EC1497" w:rsidRDefault="009F6DA6" w:rsidP="00597716">
            <w:pPr>
              <w:rPr>
                <w:highlight w:val="red"/>
              </w:rPr>
            </w:pPr>
          </w:p>
        </w:tc>
        <w:tc>
          <w:tcPr>
            <w:tcW w:w="3970" w:type="dxa"/>
            <w:vMerge/>
          </w:tcPr>
          <w:p w14:paraId="6B0AB139" w14:textId="77777777" w:rsidR="009F6DA6" w:rsidRPr="00EC1497" w:rsidRDefault="009F6DA6" w:rsidP="00597716">
            <w:pPr>
              <w:spacing w:line="216" w:lineRule="auto"/>
            </w:pPr>
          </w:p>
        </w:tc>
      </w:tr>
      <w:tr w:rsidR="009F6DA6" w:rsidRPr="00EC1497" w14:paraId="737B3AEF" w14:textId="77777777" w:rsidTr="00597716">
        <w:trPr>
          <w:gridAfter w:val="1"/>
          <w:wAfter w:w="46" w:type="dxa"/>
        </w:trPr>
        <w:tc>
          <w:tcPr>
            <w:tcW w:w="876" w:type="dxa"/>
          </w:tcPr>
          <w:p w14:paraId="22070930" w14:textId="77777777" w:rsidR="009F6DA6" w:rsidRPr="00EC1497" w:rsidRDefault="009F6DA6" w:rsidP="00597716">
            <w:pPr>
              <w:jc w:val="center"/>
              <w:rPr>
                <w:bCs/>
              </w:rPr>
            </w:pPr>
            <w:r w:rsidRPr="00EC1497">
              <w:rPr>
                <w:bCs/>
              </w:rPr>
              <w:lastRenderedPageBreak/>
              <w:t>51</w:t>
            </w:r>
          </w:p>
        </w:tc>
        <w:tc>
          <w:tcPr>
            <w:tcW w:w="972" w:type="dxa"/>
          </w:tcPr>
          <w:p w14:paraId="02F82C8A" w14:textId="77777777" w:rsidR="009F6DA6" w:rsidRPr="00EC1497" w:rsidRDefault="009F6DA6" w:rsidP="00597716">
            <w:pPr>
              <w:jc w:val="center"/>
              <w:rPr>
                <w:bCs/>
              </w:rPr>
            </w:pPr>
            <w:r w:rsidRPr="00EC1497">
              <w:rPr>
                <w:bCs/>
              </w:rPr>
              <w:t>02-45</w:t>
            </w:r>
          </w:p>
        </w:tc>
        <w:tc>
          <w:tcPr>
            <w:tcW w:w="8076" w:type="dxa"/>
          </w:tcPr>
          <w:p w14:paraId="05D16328" w14:textId="77777777" w:rsidR="009F6DA6" w:rsidRPr="00EC1497" w:rsidRDefault="009F6DA6" w:rsidP="00597716">
            <w:pPr>
              <w:spacing w:line="228" w:lineRule="auto"/>
            </w:pPr>
            <w:r w:rsidRPr="00EC1497">
              <w:rPr>
                <w:sz w:val="24"/>
                <w:szCs w:val="24"/>
              </w:rPr>
              <w:t xml:space="preserve">5) </w:t>
            </w:r>
            <w:proofErr w:type="spellStart"/>
            <w:r w:rsidRPr="00EC1497">
              <w:rPr>
                <w:sz w:val="24"/>
                <w:szCs w:val="24"/>
              </w:rPr>
              <w:t>замість</w:t>
            </w:r>
            <w:proofErr w:type="spellEnd"/>
            <w:r w:rsidRPr="00EC1497">
              <w:rPr>
                <w:sz w:val="24"/>
                <w:szCs w:val="24"/>
              </w:rPr>
              <w:t xml:space="preserve"> санаторно-</w:t>
            </w:r>
            <w:proofErr w:type="spellStart"/>
            <w:r w:rsidRPr="00EC1497">
              <w:rPr>
                <w:sz w:val="24"/>
                <w:szCs w:val="24"/>
              </w:rPr>
              <w:t>курортної</w:t>
            </w:r>
            <w:proofErr w:type="spellEnd"/>
            <w:r w:rsidRPr="00EC1497">
              <w:rPr>
                <w:sz w:val="24"/>
                <w:szCs w:val="24"/>
              </w:rPr>
              <w:t xml:space="preserve"> </w:t>
            </w:r>
            <w:proofErr w:type="spellStart"/>
            <w:r w:rsidRPr="00EC1497">
              <w:rPr>
                <w:sz w:val="24"/>
                <w:szCs w:val="24"/>
              </w:rPr>
              <w:t>путівки</w:t>
            </w:r>
            <w:proofErr w:type="spellEnd"/>
            <w:r w:rsidRPr="00EC1497">
              <w:rPr>
                <w:sz w:val="24"/>
                <w:szCs w:val="24"/>
              </w:rPr>
              <w:t xml:space="preserve"> </w:t>
            </w:r>
            <w:proofErr w:type="spellStart"/>
            <w:r w:rsidRPr="00EC1497">
              <w:rPr>
                <w:sz w:val="24"/>
                <w:szCs w:val="24"/>
              </w:rPr>
              <w:t>громадянам</w:t>
            </w:r>
            <w:proofErr w:type="spellEnd"/>
            <w:r w:rsidRPr="00EC1497">
              <w:rPr>
                <w:sz w:val="24"/>
                <w:szCs w:val="24"/>
              </w:rPr>
              <w:t xml:space="preserve">, </w:t>
            </w:r>
            <w:proofErr w:type="spellStart"/>
            <w:r w:rsidRPr="00EC1497">
              <w:rPr>
                <w:sz w:val="24"/>
                <w:szCs w:val="24"/>
              </w:rPr>
              <w:t>які</w:t>
            </w:r>
            <w:proofErr w:type="spellEnd"/>
            <w:r w:rsidRPr="00EC1497">
              <w:rPr>
                <w:sz w:val="24"/>
                <w:szCs w:val="24"/>
              </w:rPr>
              <w:t xml:space="preserve"> </w:t>
            </w:r>
            <w:proofErr w:type="spellStart"/>
            <w:r w:rsidRPr="00EC1497">
              <w:rPr>
                <w:sz w:val="24"/>
                <w:szCs w:val="24"/>
              </w:rPr>
              <w:t>постраждали</w:t>
            </w:r>
            <w:proofErr w:type="spellEnd"/>
            <w:r w:rsidRPr="00EC1497">
              <w:rPr>
                <w:sz w:val="24"/>
                <w:szCs w:val="24"/>
              </w:rPr>
              <w:t xml:space="preserve"> </w:t>
            </w:r>
            <w:proofErr w:type="spellStart"/>
            <w:r w:rsidRPr="00EC1497">
              <w:rPr>
                <w:sz w:val="24"/>
                <w:szCs w:val="24"/>
              </w:rPr>
              <w:t>внаслідок</w:t>
            </w:r>
            <w:proofErr w:type="spellEnd"/>
            <w:r w:rsidRPr="00EC1497">
              <w:rPr>
                <w:sz w:val="24"/>
                <w:szCs w:val="24"/>
              </w:rPr>
              <w:t xml:space="preserve"> </w:t>
            </w:r>
            <w:proofErr w:type="spellStart"/>
            <w:r w:rsidRPr="00EC1497">
              <w:rPr>
                <w:sz w:val="24"/>
                <w:szCs w:val="24"/>
              </w:rPr>
              <w:t>Чорнобильської</w:t>
            </w:r>
            <w:proofErr w:type="spellEnd"/>
            <w:r w:rsidRPr="00EC1497">
              <w:rPr>
                <w:sz w:val="24"/>
                <w:szCs w:val="24"/>
              </w:rPr>
              <w:t xml:space="preserve"> </w:t>
            </w:r>
            <w:proofErr w:type="spellStart"/>
            <w:r w:rsidRPr="00EC1497">
              <w:rPr>
                <w:sz w:val="24"/>
                <w:szCs w:val="24"/>
              </w:rPr>
              <w:t>катастрофи</w:t>
            </w:r>
            <w:proofErr w:type="spellEnd"/>
            <w:r w:rsidRPr="00EC1497">
              <w:rPr>
                <w:sz w:val="24"/>
                <w:szCs w:val="24"/>
              </w:rPr>
              <w:t>;</w:t>
            </w:r>
          </w:p>
        </w:tc>
        <w:tc>
          <w:tcPr>
            <w:tcW w:w="2090" w:type="dxa"/>
            <w:vMerge/>
          </w:tcPr>
          <w:p w14:paraId="4CD5B1C7" w14:textId="77777777" w:rsidR="009F6DA6" w:rsidRPr="00EC1497" w:rsidRDefault="009F6DA6" w:rsidP="00597716">
            <w:pPr>
              <w:rPr>
                <w:highlight w:val="red"/>
              </w:rPr>
            </w:pPr>
          </w:p>
        </w:tc>
        <w:tc>
          <w:tcPr>
            <w:tcW w:w="3970" w:type="dxa"/>
          </w:tcPr>
          <w:p w14:paraId="3D11EB43" w14:textId="77777777" w:rsidR="009F6DA6" w:rsidRPr="00EC1497" w:rsidRDefault="00597716" w:rsidP="00597716">
            <w:pPr>
              <w:spacing w:line="216" w:lineRule="auto"/>
            </w:pPr>
            <w:hyperlink r:id="rId38" w:tgtFrame="_blank" w:history="1">
              <w:r w:rsidR="009F6DA6" w:rsidRPr="00EC1497">
                <w:t xml:space="preserve">Закон </w:t>
              </w:r>
              <w:proofErr w:type="spellStart"/>
              <w:r w:rsidR="009F6DA6" w:rsidRPr="00EC1497">
                <w:t>України</w:t>
              </w:r>
              <w:proofErr w:type="spellEnd"/>
            </w:hyperlink>
            <w:r w:rsidR="009F6DA6" w:rsidRPr="00EC1497">
              <w:t xml:space="preserve"> “Про статус і </w:t>
            </w:r>
            <w:proofErr w:type="spellStart"/>
            <w:r w:rsidR="009F6DA6" w:rsidRPr="00EC1497">
              <w:t>соціальний</w:t>
            </w:r>
            <w:proofErr w:type="spellEnd"/>
            <w:r w:rsidR="009F6DA6" w:rsidRPr="00EC1497">
              <w:t xml:space="preserve"> </w:t>
            </w:r>
            <w:proofErr w:type="spellStart"/>
            <w:r w:rsidR="009F6DA6" w:rsidRPr="00EC1497">
              <w:t>захист</w:t>
            </w:r>
            <w:proofErr w:type="spellEnd"/>
            <w:r w:rsidR="009F6DA6" w:rsidRPr="00EC1497">
              <w:t xml:space="preserve"> </w:t>
            </w:r>
            <w:proofErr w:type="spellStart"/>
            <w:r w:rsidR="009F6DA6" w:rsidRPr="00EC1497">
              <w:t>громадян</w:t>
            </w:r>
            <w:proofErr w:type="spellEnd"/>
            <w:r w:rsidR="009F6DA6" w:rsidRPr="00EC1497">
              <w:t xml:space="preserve">, </w:t>
            </w:r>
            <w:proofErr w:type="spellStart"/>
            <w:r w:rsidR="009F6DA6" w:rsidRPr="00EC1497">
              <w:t>які</w:t>
            </w:r>
            <w:proofErr w:type="spellEnd"/>
            <w:r w:rsidR="009F6DA6" w:rsidRPr="00EC1497">
              <w:t xml:space="preserve"> </w:t>
            </w:r>
            <w:proofErr w:type="spellStart"/>
            <w:r w:rsidR="009F6DA6" w:rsidRPr="00EC1497">
              <w:t>постраждали</w:t>
            </w:r>
            <w:proofErr w:type="spellEnd"/>
            <w:r w:rsidR="009F6DA6" w:rsidRPr="00EC1497">
              <w:t xml:space="preserve"> </w:t>
            </w:r>
            <w:proofErr w:type="spellStart"/>
            <w:r w:rsidR="009F6DA6" w:rsidRPr="00EC1497">
              <w:t>внаслідок</w:t>
            </w:r>
            <w:proofErr w:type="spellEnd"/>
            <w:r w:rsidR="009F6DA6" w:rsidRPr="00EC1497">
              <w:t xml:space="preserve"> </w:t>
            </w:r>
            <w:proofErr w:type="spellStart"/>
            <w:r w:rsidR="009F6DA6" w:rsidRPr="00EC1497">
              <w:t>Чорнобильської</w:t>
            </w:r>
            <w:proofErr w:type="spellEnd"/>
            <w:r w:rsidR="009F6DA6" w:rsidRPr="00EC1497">
              <w:t xml:space="preserve"> </w:t>
            </w:r>
            <w:proofErr w:type="spellStart"/>
            <w:r w:rsidR="009F6DA6" w:rsidRPr="00EC1497">
              <w:t>катастрофи</w:t>
            </w:r>
            <w:proofErr w:type="spellEnd"/>
            <w:r w:rsidR="009F6DA6" w:rsidRPr="00EC1497">
              <w:t>”</w:t>
            </w:r>
          </w:p>
        </w:tc>
      </w:tr>
      <w:tr w:rsidR="009F6DA6" w:rsidRPr="00EC1497" w14:paraId="456D7522" w14:textId="77777777" w:rsidTr="00597716">
        <w:trPr>
          <w:gridAfter w:val="1"/>
          <w:wAfter w:w="46" w:type="dxa"/>
        </w:trPr>
        <w:tc>
          <w:tcPr>
            <w:tcW w:w="876" w:type="dxa"/>
          </w:tcPr>
          <w:p w14:paraId="5990DB9B" w14:textId="77777777" w:rsidR="009F6DA6" w:rsidRPr="00EC1497" w:rsidRDefault="009F6DA6" w:rsidP="00597716">
            <w:pPr>
              <w:jc w:val="center"/>
              <w:rPr>
                <w:bCs/>
              </w:rPr>
            </w:pPr>
            <w:r w:rsidRPr="00EC1497">
              <w:rPr>
                <w:bCs/>
              </w:rPr>
              <w:t>52</w:t>
            </w:r>
          </w:p>
        </w:tc>
        <w:tc>
          <w:tcPr>
            <w:tcW w:w="972" w:type="dxa"/>
          </w:tcPr>
          <w:p w14:paraId="2545C205" w14:textId="77777777" w:rsidR="009F6DA6" w:rsidRPr="00EC1497" w:rsidRDefault="009F6DA6" w:rsidP="00597716">
            <w:pPr>
              <w:jc w:val="center"/>
              <w:rPr>
                <w:bCs/>
              </w:rPr>
            </w:pPr>
            <w:r w:rsidRPr="00EC1497">
              <w:rPr>
                <w:bCs/>
              </w:rPr>
              <w:t>02-46</w:t>
            </w:r>
          </w:p>
        </w:tc>
        <w:tc>
          <w:tcPr>
            <w:tcW w:w="8076" w:type="dxa"/>
          </w:tcPr>
          <w:p w14:paraId="00310533" w14:textId="77777777" w:rsidR="009F6DA6" w:rsidRPr="00EC1497" w:rsidRDefault="009F6DA6" w:rsidP="00597716">
            <w:pPr>
              <w:spacing w:line="228" w:lineRule="auto"/>
            </w:pPr>
            <w:r w:rsidRPr="00EC1497">
              <w:rPr>
                <w:sz w:val="24"/>
                <w:szCs w:val="24"/>
              </w:rPr>
              <w:t xml:space="preserve">6) особам з </w:t>
            </w:r>
            <w:proofErr w:type="spellStart"/>
            <w:r w:rsidRPr="00EC1497">
              <w:rPr>
                <w:sz w:val="24"/>
                <w:szCs w:val="24"/>
              </w:rPr>
              <w:t>інвалідністю</w:t>
            </w:r>
            <w:proofErr w:type="spellEnd"/>
            <w:r w:rsidRPr="00EC1497">
              <w:rPr>
                <w:sz w:val="24"/>
                <w:szCs w:val="24"/>
              </w:rPr>
              <w:t xml:space="preserve"> на бензин, ремонт і </w:t>
            </w:r>
            <w:proofErr w:type="spellStart"/>
            <w:r w:rsidRPr="00EC1497">
              <w:rPr>
                <w:sz w:val="24"/>
                <w:szCs w:val="24"/>
              </w:rPr>
              <w:t>технічне</w:t>
            </w:r>
            <w:proofErr w:type="spellEnd"/>
            <w:r w:rsidRPr="00EC1497">
              <w:rPr>
                <w:sz w:val="24"/>
                <w:szCs w:val="24"/>
              </w:rPr>
              <w:t xml:space="preserve"> </w:t>
            </w:r>
            <w:proofErr w:type="spellStart"/>
            <w:r w:rsidRPr="00EC1497">
              <w:rPr>
                <w:sz w:val="24"/>
                <w:szCs w:val="24"/>
              </w:rPr>
              <w:t>обслуговування</w:t>
            </w:r>
            <w:proofErr w:type="spellEnd"/>
            <w:r w:rsidRPr="00EC1497">
              <w:rPr>
                <w:sz w:val="24"/>
                <w:szCs w:val="24"/>
              </w:rPr>
              <w:t xml:space="preserve"> </w:t>
            </w:r>
            <w:proofErr w:type="spellStart"/>
            <w:r w:rsidRPr="00EC1497">
              <w:rPr>
                <w:sz w:val="24"/>
                <w:szCs w:val="24"/>
              </w:rPr>
              <w:t>автомобілів</w:t>
            </w:r>
            <w:proofErr w:type="spellEnd"/>
            <w:r w:rsidRPr="00EC1497">
              <w:rPr>
                <w:sz w:val="24"/>
                <w:szCs w:val="24"/>
              </w:rPr>
              <w:t xml:space="preserve"> та на </w:t>
            </w:r>
            <w:proofErr w:type="spellStart"/>
            <w:r w:rsidRPr="00EC1497">
              <w:rPr>
                <w:sz w:val="24"/>
                <w:szCs w:val="24"/>
              </w:rPr>
              <w:t>транспортне</w:t>
            </w:r>
            <w:proofErr w:type="spellEnd"/>
            <w:r w:rsidRPr="00EC1497">
              <w:rPr>
                <w:sz w:val="24"/>
                <w:szCs w:val="24"/>
              </w:rPr>
              <w:t xml:space="preserve"> </w:t>
            </w:r>
            <w:proofErr w:type="spellStart"/>
            <w:r w:rsidRPr="00EC1497">
              <w:rPr>
                <w:sz w:val="24"/>
                <w:szCs w:val="24"/>
              </w:rPr>
              <w:t>обслуговування</w:t>
            </w:r>
            <w:proofErr w:type="spellEnd"/>
            <w:r w:rsidRPr="00EC1497">
              <w:rPr>
                <w:sz w:val="24"/>
                <w:szCs w:val="24"/>
              </w:rPr>
              <w:t>;</w:t>
            </w:r>
          </w:p>
        </w:tc>
        <w:tc>
          <w:tcPr>
            <w:tcW w:w="2090" w:type="dxa"/>
            <w:vMerge/>
          </w:tcPr>
          <w:p w14:paraId="73A11EA9" w14:textId="77777777" w:rsidR="009F6DA6" w:rsidRPr="00EC1497" w:rsidRDefault="009F6DA6" w:rsidP="00597716">
            <w:pPr>
              <w:rPr>
                <w:highlight w:val="red"/>
              </w:rPr>
            </w:pPr>
          </w:p>
        </w:tc>
        <w:tc>
          <w:tcPr>
            <w:tcW w:w="3970" w:type="dxa"/>
          </w:tcPr>
          <w:p w14:paraId="07222EE3" w14:textId="77777777" w:rsidR="009F6DA6" w:rsidRPr="00EC1497" w:rsidRDefault="00597716" w:rsidP="00597716">
            <w:pPr>
              <w:spacing w:line="216" w:lineRule="auto"/>
            </w:pPr>
            <w:hyperlink r:id="rId39" w:anchor="n2"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реабілітацію</w:t>
            </w:r>
            <w:proofErr w:type="spellEnd"/>
            <w:r w:rsidR="009F6DA6" w:rsidRPr="00EC1497">
              <w:t xml:space="preserve"> </w:t>
            </w:r>
            <w:proofErr w:type="spellStart"/>
            <w:r w:rsidR="009F6DA6" w:rsidRPr="00EC1497">
              <w:t>осіб</w:t>
            </w:r>
            <w:proofErr w:type="spellEnd"/>
            <w:r w:rsidR="009F6DA6" w:rsidRPr="00EC1497">
              <w:t xml:space="preserve"> з </w:t>
            </w:r>
            <w:proofErr w:type="spellStart"/>
            <w:r w:rsidR="009F6DA6" w:rsidRPr="00EC1497">
              <w:t>інвалідністю</w:t>
            </w:r>
            <w:proofErr w:type="spellEnd"/>
            <w:r w:rsidR="009F6DA6" w:rsidRPr="00EC1497">
              <w:t xml:space="preserve"> в </w:t>
            </w:r>
            <w:proofErr w:type="spellStart"/>
            <w:r w:rsidR="009F6DA6" w:rsidRPr="00EC1497">
              <w:t>Україні</w:t>
            </w:r>
            <w:proofErr w:type="spellEnd"/>
            <w:r w:rsidR="009F6DA6" w:rsidRPr="00EC1497">
              <w:t>”</w:t>
            </w:r>
          </w:p>
        </w:tc>
      </w:tr>
      <w:tr w:rsidR="009F6DA6" w:rsidRPr="00EC1497" w14:paraId="2ED3A39C" w14:textId="77777777" w:rsidTr="00597716">
        <w:trPr>
          <w:gridAfter w:val="1"/>
          <w:wAfter w:w="46" w:type="dxa"/>
        </w:trPr>
        <w:tc>
          <w:tcPr>
            <w:tcW w:w="876" w:type="dxa"/>
          </w:tcPr>
          <w:p w14:paraId="13337BCF" w14:textId="77777777" w:rsidR="009F6DA6" w:rsidRPr="00EC1497" w:rsidRDefault="009F6DA6" w:rsidP="00597716">
            <w:pPr>
              <w:jc w:val="center"/>
              <w:rPr>
                <w:bCs/>
              </w:rPr>
            </w:pPr>
            <w:r w:rsidRPr="00EC1497">
              <w:rPr>
                <w:bCs/>
              </w:rPr>
              <w:t>53</w:t>
            </w:r>
          </w:p>
        </w:tc>
        <w:tc>
          <w:tcPr>
            <w:tcW w:w="972" w:type="dxa"/>
          </w:tcPr>
          <w:p w14:paraId="3921819A" w14:textId="77777777" w:rsidR="009F6DA6" w:rsidRPr="00EC1497" w:rsidRDefault="009F6DA6" w:rsidP="00597716">
            <w:pPr>
              <w:jc w:val="center"/>
              <w:rPr>
                <w:bCs/>
              </w:rPr>
            </w:pPr>
            <w:r w:rsidRPr="00EC1497">
              <w:rPr>
                <w:bCs/>
              </w:rPr>
              <w:t>02-47</w:t>
            </w:r>
          </w:p>
        </w:tc>
        <w:tc>
          <w:tcPr>
            <w:tcW w:w="8076" w:type="dxa"/>
          </w:tcPr>
          <w:p w14:paraId="5575BCC6" w14:textId="77777777" w:rsidR="009F6DA6" w:rsidRPr="00EC1497" w:rsidRDefault="009F6DA6" w:rsidP="00597716">
            <w:pPr>
              <w:spacing w:line="228" w:lineRule="auto"/>
            </w:pPr>
            <w:r w:rsidRPr="00EC1497">
              <w:rPr>
                <w:sz w:val="24"/>
                <w:szCs w:val="24"/>
              </w:rPr>
              <w:t xml:space="preserve">7) </w:t>
            </w:r>
            <w:proofErr w:type="spellStart"/>
            <w:r w:rsidRPr="00EC1497">
              <w:rPr>
                <w:sz w:val="24"/>
                <w:szCs w:val="24"/>
              </w:rPr>
              <w:t>замість</w:t>
            </w:r>
            <w:proofErr w:type="spellEnd"/>
            <w:r w:rsidRPr="00EC1497">
              <w:rPr>
                <w:sz w:val="24"/>
                <w:szCs w:val="24"/>
              </w:rPr>
              <w:t xml:space="preserve"> санаторно-</w:t>
            </w:r>
            <w:proofErr w:type="spellStart"/>
            <w:r w:rsidRPr="00EC1497">
              <w:rPr>
                <w:sz w:val="24"/>
                <w:szCs w:val="24"/>
              </w:rPr>
              <w:t>курортної</w:t>
            </w:r>
            <w:proofErr w:type="spellEnd"/>
            <w:r w:rsidRPr="00EC1497">
              <w:rPr>
                <w:sz w:val="24"/>
                <w:szCs w:val="24"/>
              </w:rPr>
              <w:t xml:space="preserve"> </w:t>
            </w:r>
            <w:proofErr w:type="spellStart"/>
            <w:r w:rsidRPr="00EC1497">
              <w:rPr>
                <w:sz w:val="24"/>
                <w:szCs w:val="24"/>
              </w:rPr>
              <w:t>путівки</w:t>
            </w:r>
            <w:proofErr w:type="spellEnd"/>
            <w:r w:rsidRPr="00EC1497">
              <w:rPr>
                <w:sz w:val="24"/>
                <w:szCs w:val="24"/>
              </w:rPr>
              <w:t xml:space="preserve"> особам з </w:t>
            </w:r>
            <w:proofErr w:type="spellStart"/>
            <w:r w:rsidRPr="00EC1497">
              <w:rPr>
                <w:sz w:val="24"/>
                <w:szCs w:val="24"/>
              </w:rPr>
              <w:t>інвалідністю</w:t>
            </w:r>
            <w:proofErr w:type="spellEnd"/>
            <w:r w:rsidRPr="00EC1497">
              <w:rPr>
                <w:sz w:val="24"/>
                <w:szCs w:val="24"/>
              </w:rPr>
              <w:t xml:space="preserve"> </w:t>
            </w:r>
            <w:proofErr w:type="spellStart"/>
            <w:r w:rsidRPr="00EC1497">
              <w:rPr>
                <w:sz w:val="24"/>
                <w:szCs w:val="24"/>
              </w:rPr>
              <w:t>внаслідок</w:t>
            </w:r>
            <w:proofErr w:type="spellEnd"/>
            <w:r w:rsidRPr="00EC1497">
              <w:rPr>
                <w:sz w:val="24"/>
                <w:szCs w:val="24"/>
              </w:rPr>
              <w:t xml:space="preserve"> </w:t>
            </w:r>
            <w:proofErr w:type="spellStart"/>
            <w:r w:rsidRPr="00EC1497">
              <w:rPr>
                <w:sz w:val="24"/>
                <w:szCs w:val="24"/>
              </w:rPr>
              <w:t>війни</w:t>
            </w:r>
            <w:proofErr w:type="spellEnd"/>
            <w:r w:rsidRPr="00EC1497">
              <w:rPr>
                <w:sz w:val="24"/>
                <w:szCs w:val="24"/>
              </w:rPr>
              <w:t xml:space="preserve"> та </w:t>
            </w:r>
            <w:proofErr w:type="spellStart"/>
            <w:r w:rsidRPr="00EC1497">
              <w:rPr>
                <w:sz w:val="24"/>
                <w:szCs w:val="24"/>
              </w:rPr>
              <w:t>прирівняним</w:t>
            </w:r>
            <w:proofErr w:type="spellEnd"/>
            <w:r w:rsidRPr="00EC1497">
              <w:rPr>
                <w:sz w:val="24"/>
                <w:szCs w:val="24"/>
              </w:rPr>
              <w:t xml:space="preserve"> до них особам</w:t>
            </w:r>
          </w:p>
        </w:tc>
        <w:tc>
          <w:tcPr>
            <w:tcW w:w="2090" w:type="dxa"/>
            <w:vMerge/>
          </w:tcPr>
          <w:p w14:paraId="20D7CAE1" w14:textId="77777777" w:rsidR="009F6DA6" w:rsidRPr="00EC1497" w:rsidRDefault="009F6DA6" w:rsidP="00597716">
            <w:pPr>
              <w:rPr>
                <w:highlight w:val="red"/>
              </w:rPr>
            </w:pPr>
          </w:p>
        </w:tc>
        <w:tc>
          <w:tcPr>
            <w:tcW w:w="3970" w:type="dxa"/>
          </w:tcPr>
          <w:p w14:paraId="118ED024" w14:textId="77777777" w:rsidR="009F6DA6" w:rsidRPr="00EC1497" w:rsidRDefault="00597716" w:rsidP="00597716">
            <w:pPr>
              <w:spacing w:line="216" w:lineRule="auto"/>
            </w:pPr>
            <w:hyperlink r:id="rId40" w:anchor="n2" w:tgtFrame="_blank" w:history="1">
              <w:r w:rsidR="009F6DA6" w:rsidRPr="00EC1497">
                <w:t xml:space="preserve">Закон </w:t>
              </w:r>
              <w:proofErr w:type="spellStart"/>
              <w:r w:rsidR="009F6DA6" w:rsidRPr="00EC1497">
                <w:t>України</w:t>
              </w:r>
              <w:proofErr w:type="spellEnd"/>
            </w:hyperlink>
            <w:r w:rsidR="009F6DA6" w:rsidRPr="00EC1497">
              <w:t xml:space="preserve"> “Про статус </w:t>
            </w:r>
            <w:proofErr w:type="spellStart"/>
            <w:r w:rsidR="009F6DA6" w:rsidRPr="00EC1497">
              <w:t>ветеранів</w:t>
            </w:r>
            <w:proofErr w:type="spellEnd"/>
            <w:r w:rsidR="009F6DA6" w:rsidRPr="00EC1497">
              <w:t xml:space="preserve"> </w:t>
            </w:r>
            <w:proofErr w:type="spellStart"/>
            <w:r w:rsidR="009F6DA6" w:rsidRPr="00EC1497">
              <w:t>війни</w:t>
            </w:r>
            <w:proofErr w:type="spellEnd"/>
            <w:r w:rsidR="009F6DA6" w:rsidRPr="00EC1497">
              <w:t xml:space="preserve">, </w:t>
            </w:r>
            <w:proofErr w:type="spellStart"/>
            <w:r w:rsidR="009F6DA6" w:rsidRPr="00EC1497">
              <w:t>гарантії</w:t>
            </w:r>
            <w:proofErr w:type="spellEnd"/>
            <w:r w:rsidR="009F6DA6" w:rsidRPr="00EC1497">
              <w:t xml:space="preserve"> </w:t>
            </w:r>
            <w:proofErr w:type="spellStart"/>
            <w:r w:rsidR="009F6DA6" w:rsidRPr="00EC1497">
              <w:t>їх</w:t>
            </w:r>
            <w:proofErr w:type="spellEnd"/>
            <w:r w:rsidR="009F6DA6" w:rsidRPr="00EC1497">
              <w:t xml:space="preserve"> </w:t>
            </w:r>
            <w:proofErr w:type="spellStart"/>
            <w:r w:rsidR="009F6DA6" w:rsidRPr="00EC1497">
              <w:t>соціального</w:t>
            </w:r>
            <w:proofErr w:type="spellEnd"/>
            <w:r w:rsidR="009F6DA6" w:rsidRPr="00EC1497">
              <w:t xml:space="preserve"> </w:t>
            </w:r>
            <w:proofErr w:type="spellStart"/>
            <w:r w:rsidR="009F6DA6" w:rsidRPr="00EC1497">
              <w:t>захисту</w:t>
            </w:r>
            <w:proofErr w:type="spellEnd"/>
            <w:r w:rsidR="009F6DA6" w:rsidRPr="00EC1497">
              <w:t>”</w:t>
            </w:r>
          </w:p>
        </w:tc>
      </w:tr>
      <w:tr w:rsidR="009F6DA6" w:rsidRPr="00EC1497" w14:paraId="126B27DA" w14:textId="77777777" w:rsidTr="00597716">
        <w:trPr>
          <w:gridAfter w:val="1"/>
          <w:wAfter w:w="46" w:type="dxa"/>
        </w:trPr>
        <w:tc>
          <w:tcPr>
            <w:tcW w:w="876" w:type="dxa"/>
          </w:tcPr>
          <w:p w14:paraId="083869CC" w14:textId="77777777" w:rsidR="009F6DA6" w:rsidRPr="00EC1497" w:rsidRDefault="009F6DA6" w:rsidP="00597716">
            <w:pPr>
              <w:jc w:val="center"/>
              <w:rPr>
                <w:bCs/>
              </w:rPr>
            </w:pPr>
          </w:p>
        </w:tc>
        <w:tc>
          <w:tcPr>
            <w:tcW w:w="972" w:type="dxa"/>
          </w:tcPr>
          <w:p w14:paraId="773F6D94" w14:textId="77777777" w:rsidR="009F6DA6" w:rsidRPr="00EC1497" w:rsidRDefault="009F6DA6" w:rsidP="00597716">
            <w:pPr>
              <w:jc w:val="center"/>
              <w:rPr>
                <w:bCs/>
              </w:rPr>
            </w:pPr>
          </w:p>
        </w:tc>
        <w:tc>
          <w:tcPr>
            <w:tcW w:w="8076" w:type="dxa"/>
          </w:tcPr>
          <w:p w14:paraId="575BC8FD" w14:textId="77777777" w:rsidR="009F6DA6" w:rsidRPr="00EC1497" w:rsidRDefault="009F6DA6" w:rsidP="00597716">
            <w:pPr>
              <w:spacing w:line="228" w:lineRule="auto"/>
            </w:pPr>
            <w:proofErr w:type="spellStart"/>
            <w:r w:rsidRPr="00EC1497">
              <w:rPr>
                <w:sz w:val="24"/>
                <w:szCs w:val="24"/>
              </w:rPr>
              <w:t>Взяття</w:t>
            </w:r>
            <w:proofErr w:type="spellEnd"/>
            <w:r w:rsidRPr="00EC1497">
              <w:rPr>
                <w:sz w:val="24"/>
                <w:szCs w:val="24"/>
              </w:rPr>
              <w:t xml:space="preserve"> на </w:t>
            </w:r>
            <w:proofErr w:type="spellStart"/>
            <w:r w:rsidRPr="00EC1497">
              <w:rPr>
                <w:sz w:val="24"/>
                <w:szCs w:val="24"/>
              </w:rPr>
              <w:t>облік</w:t>
            </w:r>
            <w:proofErr w:type="spellEnd"/>
            <w:r w:rsidRPr="00EC1497">
              <w:rPr>
                <w:sz w:val="24"/>
                <w:szCs w:val="24"/>
              </w:rPr>
              <w:t xml:space="preserve"> для </w:t>
            </w:r>
            <w:proofErr w:type="spellStart"/>
            <w:r w:rsidRPr="00EC1497">
              <w:rPr>
                <w:sz w:val="24"/>
                <w:szCs w:val="24"/>
              </w:rPr>
              <w:t>забезпечення</w:t>
            </w:r>
            <w:proofErr w:type="spellEnd"/>
            <w:r w:rsidRPr="00EC1497">
              <w:rPr>
                <w:sz w:val="24"/>
                <w:szCs w:val="24"/>
              </w:rPr>
              <w:t xml:space="preserve"> санаторно-</w:t>
            </w:r>
            <w:proofErr w:type="spellStart"/>
            <w:r w:rsidRPr="00EC1497">
              <w:rPr>
                <w:sz w:val="24"/>
                <w:szCs w:val="24"/>
              </w:rPr>
              <w:t>курортним</w:t>
            </w:r>
            <w:proofErr w:type="spellEnd"/>
            <w:r w:rsidRPr="00EC1497">
              <w:rPr>
                <w:sz w:val="24"/>
                <w:szCs w:val="24"/>
              </w:rPr>
              <w:t xml:space="preserve"> </w:t>
            </w:r>
            <w:proofErr w:type="spellStart"/>
            <w:r w:rsidRPr="00EC1497">
              <w:rPr>
                <w:sz w:val="24"/>
                <w:szCs w:val="24"/>
              </w:rPr>
              <w:t>лікуванням</w:t>
            </w:r>
            <w:proofErr w:type="spellEnd"/>
            <w:r w:rsidRPr="00EC1497">
              <w:rPr>
                <w:sz w:val="24"/>
                <w:szCs w:val="24"/>
              </w:rPr>
              <w:t xml:space="preserve"> (</w:t>
            </w:r>
            <w:proofErr w:type="spellStart"/>
            <w:r w:rsidRPr="00EC1497">
              <w:rPr>
                <w:sz w:val="24"/>
                <w:szCs w:val="24"/>
              </w:rPr>
              <w:t>путівками</w:t>
            </w:r>
            <w:proofErr w:type="spellEnd"/>
            <w:r w:rsidRPr="00EC1497">
              <w:rPr>
                <w:sz w:val="24"/>
                <w:szCs w:val="24"/>
              </w:rPr>
              <w:t>):</w:t>
            </w:r>
          </w:p>
        </w:tc>
        <w:tc>
          <w:tcPr>
            <w:tcW w:w="2090" w:type="dxa"/>
            <w:vMerge/>
          </w:tcPr>
          <w:p w14:paraId="773A866C" w14:textId="77777777" w:rsidR="009F6DA6" w:rsidRPr="00EC1497" w:rsidRDefault="009F6DA6" w:rsidP="00597716">
            <w:pPr>
              <w:rPr>
                <w:highlight w:val="red"/>
              </w:rPr>
            </w:pPr>
          </w:p>
        </w:tc>
        <w:tc>
          <w:tcPr>
            <w:tcW w:w="3970" w:type="dxa"/>
          </w:tcPr>
          <w:p w14:paraId="1B43C862" w14:textId="77777777" w:rsidR="009F6DA6" w:rsidRPr="00EC1497" w:rsidRDefault="009F6DA6" w:rsidP="00597716">
            <w:pPr>
              <w:spacing w:line="216" w:lineRule="auto"/>
            </w:pPr>
          </w:p>
        </w:tc>
      </w:tr>
      <w:tr w:rsidR="009F6DA6" w:rsidRPr="00EC1497" w14:paraId="41CB98A9" w14:textId="77777777" w:rsidTr="00597716">
        <w:trPr>
          <w:gridAfter w:val="1"/>
          <w:wAfter w:w="46" w:type="dxa"/>
        </w:trPr>
        <w:tc>
          <w:tcPr>
            <w:tcW w:w="876" w:type="dxa"/>
          </w:tcPr>
          <w:p w14:paraId="33E49E47" w14:textId="77777777" w:rsidR="009F6DA6" w:rsidRPr="00EC1497" w:rsidRDefault="009F6DA6" w:rsidP="00597716">
            <w:pPr>
              <w:jc w:val="center"/>
              <w:rPr>
                <w:bCs/>
              </w:rPr>
            </w:pPr>
            <w:r w:rsidRPr="00EC1497">
              <w:rPr>
                <w:bCs/>
              </w:rPr>
              <w:t>54</w:t>
            </w:r>
          </w:p>
        </w:tc>
        <w:tc>
          <w:tcPr>
            <w:tcW w:w="972" w:type="dxa"/>
          </w:tcPr>
          <w:p w14:paraId="6498D997" w14:textId="77777777" w:rsidR="009F6DA6" w:rsidRPr="00EC1497" w:rsidRDefault="009F6DA6" w:rsidP="00597716">
            <w:pPr>
              <w:jc w:val="center"/>
              <w:rPr>
                <w:bCs/>
              </w:rPr>
            </w:pPr>
            <w:r w:rsidRPr="00EC1497">
              <w:rPr>
                <w:bCs/>
              </w:rPr>
              <w:t>02-48</w:t>
            </w:r>
          </w:p>
        </w:tc>
        <w:tc>
          <w:tcPr>
            <w:tcW w:w="8076" w:type="dxa"/>
          </w:tcPr>
          <w:p w14:paraId="56E060DA" w14:textId="77777777" w:rsidR="009F6DA6" w:rsidRPr="00EC1497" w:rsidRDefault="009F6DA6" w:rsidP="00597716">
            <w:pPr>
              <w:spacing w:line="228" w:lineRule="auto"/>
            </w:pPr>
            <w:r w:rsidRPr="00EC1497">
              <w:rPr>
                <w:sz w:val="24"/>
                <w:szCs w:val="24"/>
              </w:rPr>
              <w:t xml:space="preserve">1) </w:t>
            </w:r>
            <w:proofErr w:type="spellStart"/>
            <w:r w:rsidRPr="00EC1497">
              <w:rPr>
                <w:sz w:val="24"/>
                <w:szCs w:val="24"/>
              </w:rPr>
              <w:t>осіб</w:t>
            </w:r>
            <w:proofErr w:type="spellEnd"/>
            <w:r w:rsidRPr="00EC1497">
              <w:rPr>
                <w:sz w:val="24"/>
                <w:szCs w:val="24"/>
              </w:rPr>
              <w:t xml:space="preserve"> з </w:t>
            </w:r>
            <w:proofErr w:type="spellStart"/>
            <w:r w:rsidRPr="00EC1497">
              <w:rPr>
                <w:sz w:val="24"/>
                <w:szCs w:val="24"/>
              </w:rPr>
              <w:t>інвалідністю</w:t>
            </w:r>
            <w:proofErr w:type="spellEnd"/>
            <w:r w:rsidRPr="00EC1497">
              <w:rPr>
                <w:sz w:val="24"/>
                <w:szCs w:val="24"/>
              </w:rPr>
              <w:t>;</w:t>
            </w:r>
          </w:p>
        </w:tc>
        <w:tc>
          <w:tcPr>
            <w:tcW w:w="2090" w:type="dxa"/>
            <w:vMerge/>
          </w:tcPr>
          <w:p w14:paraId="78F073B8" w14:textId="77777777" w:rsidR="009F6DA6" w:rsidRPr="00EC1497" w:rsidRDefault="009F6DA6" w:rsidP="00597716">
            <w:pPr>
              <w:rPr>
                <w:highlight w:val="red"/>
              </w:rPr>
            </w:pPr>
          </w:p>
        </w:tc>
        <w:tc>
          <w:tcPr>
            <w:tcW w:w="3970" w:type="dxa"/>
          </w:tcPr>
          <w:p w14:paraId="3B944298" w14:textId="77777777" w:rsidR="009F6DA6" w:rsidRPr="00EC1497" w:rsidRDefault="00597716" w:rsidP="00597716">
            <w:pPr>
              <w:spacing w:line="216" w:lineRule="auto"/>
            </w:pPr>
            <w:hyperlink r:id="rId41" w:anchor="n2"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основи</w:t>
            </w:r>
            <w:proofErr w:type="spellEnd"/>
            <w:r w:rsidR="009F6DA6" w:rsidRPr="00EC1497">
              <w:t xml:space="preserve"> </w:t>
            </w:r>
            <w:proofErr w:type="spellStart"/>
            <w:r w:rsidR="009F6DA6" w:rsidRPr="00EC1497">
              <w:t>соціальної</w:t>
            </w:r>
            <w:proofErr w:type="spellEnd"/>
            <w:r w:rsidR="009F6DA6" w:rsidRPr="00EC1497">
              <w:t xml:space="preserve"> </w:t>
            </w:r>
            <w:proofErr w:type="spellStart"/>
            <w:r w:rsidR="009F6DA6" w:rsidRPr="00EC1497">
              <w:t>захищеності</w:t>
            </w:r>
            <w:proofErr w:type="spellEnd"/>
            <w:r w:rsidR="009F6DA6" w:rsidRPr="00EC1497">
              <w:t xml:space="preserve"> </w:t>
            </w:r>
            <w:proofErr w:type="spellStart"/>
            <w:r w:rsidR="009F6DA6" w:rsidRPr="00EC1497">
              <w:t>осіб</w:t>
            </w:r>
            <w:proofErr w:type="spellEnd"/>
            <w:r w:rsidR="009F6DA6" w:rsidRPr="00EC1497">
              <w:t xml:space="preserve"> з </w:t>
            </w:r>
            <w:proofErr w:type="spellStart"/>
            <w:r w:rsidR="009F6DA6" w:rsidRPr="00EC1497">
              <w:t>інвалідністю</w:t>
            </w:r>
            <w:proofErr w:type="spellEnd"/>
            <w:r w:rsidR="009F6DA6" w:rsidRPr="00EC1497">
              <w:t xml:space="preserve"> в </w:t>
            </w:r>
            <w:proofErr w:type="spellStart"/>
            <w:r w:rsidR="009F6DA6" w:rsidRPr="00EC1497">
              <w:t>Україні</w:t>
            </w:r>
            <w:proofErr w:type="spellEnd"/>
            <w:r w:rsidR="009F6DA6" w:rsidRPr="00EC1497">
              <w:t>”</w:t>
            </w:r>
          </w:p>
        </w:tc>
      </w:tr>
      <w:tr w:rsidR="009F6DA6" w:rsidRPr="00EC1497" w14:paraId="2A56D011" w14:textId="77777777" w:rsidTr="00597716">
        <w:trPr>
          <w:gridAfter w:val="1"/>
          <w:wAfter w:w="46" w:type="dxa"/>
        </w:trPr>
        <w:tc>
          <w:tcPr>
            <w:tcW w:w="876" w:type="dxa"/>
          </w:tcPr>
          <w:p w14:paraId="3AAC6443" w14:textId="77777777" w:rsidR="009F6DA6" w:rsidRPr="00EC1497" w:rsidRDefault="009F6DA6" w:rsidP="00597716">
            <w:pPr>
              <w:jc w:val="center"/>
              <w:rPr>
                <w:bCs/>
              </w:rPr>
            </w:pPr>
            <w:r w:rsidRPr="00EC1497">
              <w:rPr>
                <w:bCs/>
              </w:rPr>
              <w:t>55</w:t>
            </w:r>
          </w:p>
        </w:tc>
        <w:tc>
          <w:tcPr>
            <w:tcW w:w="972" w:type="dxa"/>
          </w:tcPr>
          <w:p w14:paraId="028F2227" w14:textId="77777777" w:rsidR="009F6DA6" w:rsidRPr="00EC1497" w:rsidRDefault="009F6DA6" w:rsidP="00597716">
            <w:pPr>
              <w:jc w:val="center"/>
              <w:rPr>
                <w:bCs/>
              </w:rPr>
            </w:pPr>
            <w:r w:rsidRPr="00EC1497">
              <w:rPr>
                <w:bCs/>
              </w:rPr>
              <w:t>02-49</w:t>
            </w:r>
          </w:p>
        </w:tc>
        <w:tc>
          <w:tcPr>
            <w:tcW w:w="8076" w:type="dxa"/>
          </w:tcPr>
          <w:p w14:paraId="481DF468" w14:textId="77777777" w:rsidR="009F6DA6" w:rsidRPr="00EC1497" w:rsidRDefault="009F6DA6" w:rsidP="00597716">
            <w:pPr>
              <w:spacing w:line="228" w:lineRule="auto"/>
              <w:rPr>
                <w:sz w:val="24"/>
                <w:szCs w:val="24"/>
              </w:rPr>
            </w:pPr>
            <w:r w:rsidRPr="00EC1497">
              <w:rPr>
                <w:sz w:val="24"/>
                <w:szCs w:val="24"/>
              </w:rPr>
              <w:t xml:space="preserve">2) </w:t>
            </w:r>
            <w:proofErr w:type="spellStart"/>
            <w:r w:rsidRPr="00EC1497">
              <w:rPr>
                <w:sz w:val="24"/>
                <w:szCs w:val="24"/>
              </w:rPr>
              <w:t>ветеранів</w:t>
            </w:r>
            <w:proofErr w:type="spellEnd"/>
            <w:r w:rsidRPr="00EC1497">
              <w:rPr>
                <w:sz w:val="24"/>
                <w:szCs w:val="24"/>
              </w:rPr>
              <w:t xml:space="preserve"> </w:t>
            </w:r>
            <w:proofErr w:type="spellStart"/>
            <w:r w:rsidRPr="00EC1497">
              <w:rPr>
                <w:sz w:val="24"/>
                <w:szCs w:val="24"/>
              </w:rPr>
              <w:t>війни</w:t>
            </w:r>
            <w:proofErr w:type="spellEnd"/>
            <w:r w:rsidRPr="00EC1497">
              <w:rPr>
                <w:sz w:val="24"/>
                <w:szCs w:val="24"/>
              </w:rPr>
              <w:t xml:space="preserve"> та </w:t>
            </w:r>
            <w:proofErr w:type="spellStart"/>
            <w:r w:rsidRPr="00EC1497">
              <w:rPr>
                <w:sz w:val="24"/>
                <w:szCs w:val="24"/>
              </w:rPr>
              <w:t>осіб</w:t>
            </w:r>
            <w:proofErr w:type="spellEnd"/>
            <w:r w:rsidRPr="00EC1497">
              <w:rPr>
                <w:sz w:val="24"/>
                <w:szCs w:val="24"/>
              </w:rPr>
              <w:t xml:space="preserve">, на </w:t>
            </w:r>
            <w:proofErr w:type="spellStart"/>
            <w:r w:rsidRPr="00EC1497">
              <w:rPr>
                <w:sz w:val="24"/>
                <w:szCs w:val="24"/>
              </w:rPr>
              <w:t>яких</w:t>
            </w:r>
            <w:proofErr w:type="spellEnd"/>
            <w:r w:rsidRPr="00EC1497">
              <w:rPr>
                <w:sz w:val="24"/>
                <w:szCs w:val="24"/>
              </w:rPr>
              <w:t xml:space="preserve"> </w:t>
            </w:r>
            <w:proofErr w:type="spellStart"/>
            <w:r w:rsidRPr="00EC1497">
              <w:rPr>
                <w:sz w:val="24"/>
                <w:szCs w:val="24"/>
              </w:rPr>
              <w:t>поширюється</w:t>
            </w:r>
            <w:proofErr w:type="spellEnd"/>
            <w:r w:rsidRPr="00EC1497">
              <w:rPr>
                <w:sz w:val="24"/>
                <w:szCs w:val="24"/>
              </w:rPr>
              <w:t xml:space="preserve"> </w:t>
            </w:r>
            <w:proofErr w:type="spellStart"/>
            <w:r w:rsidRPr="00EC1497">
              <w:rPr>
                <w:sz w:val="24"/>
                <w:szCs w:val="24"/>
              </w:rPr>
              <w:t>дія</w:t>
            </w:r>
            <w:proofErr w:type="spellEnd"/>
            <w:r w:rsidRPr="00EC1497">
              <w:rPr>
                <w:sz w:val="24"/>
                <w:szCs w:val="24"/>
              </w:rPr>
              <w:t xml:space="preserve"> </w:t>
            </w:r>
            <w:proofErr w:type="spellStart"/>
            <w:r w:rsidRPr="00EC1497">
              <w:rPr>
                <w:sz w:val="24"/>
                <w:szCs w:val="24"/>
              </w:rPr>
              <w:t>Законів</w:t>
            </w:r>
            <w:proofErr w:type="spellEnd"/>
            <w:r w:rsidRPr="00EC1497">
              <w:rPr>
                <w:sz w:val="24"/>
                <w:szCs w:val="24"/>
              </w:rPr>
              <w:t xml:space="preserve"> </w:t>
            </w:r>
            <w:proofErr w:type="spellStart"/>
            <w:r w:rsidRPr="00EC1497">
              <w:rPr>
                <w:sz w:val="24"/>
                <w:szCs w:val="24"/>
              </w:rPr>
              <w:t>України</w:t>
            </w:r>
            <w:proofErr w:type="spellEnd"/>
            <w:r w:rsidRPr="00EC1497">
              <w:rPr>
                <w:sz w:val="24"/>
                <w:szCs w:val="24"/>
              </w:rPr>
              <w:t xml:space="preserve"> </w:t>
            </w:r>
            <w:hyperlink r:id="rId42" w:tgtFrame="_blank" w:history="1">
              <w:r w:rsidRPr="00EC1497">
                <w:rPr>
                  <w:sz w:val="24"/>
                  <w:szCs w:val="24"/>
                </w:rPr>
                <w:t xml:space="preserve">“Про статус </w:t>
              </w:r>
              <w:proofErr w:type="spellStart"/>
              <w:r w:rsidRPr="00EC1497">
                <w:rPr>
                  <w:sz w:val="24"/>
                  <w:szCs w:val="24"/>
                </w:rPr>
                <w:t>ветеранів</w:t>
              </w:r>
              <w:proofErr w:type="spellEnd"/>
              <w:r w:rsidRPr="00EC1497">
                <w:rPr>
                  <w:sz w:val="24"/>
                  <w:szCs w:val="24"/>
                </w:rPr>
                <w:t xml:space="preserve"> </w:t>
              </w:r>
              <w:proofErr w:type="spellStart"/>
              <w:r w:rsidRPr="00EC1497">
                <w:rPr>
                  <w:sz w:val="24"/>
                  <w:szCs w:val="24"/>
                </w:rPr>
                <w:t>війни</w:t>
              </w:r>
              <w:proofErr w:type="spellEnd"/>
              <w:r w:rsidRPr="00EC1497">
                <w:rPr>
                  <w:sz w:val="24"/>
                  <w:szCs w:val="24"/>
                </w:rPr>
                <w:t xml:space="preserve">, </w:t>
              </w:r>
              <w:proofErr w:type="spellStart"/>
              <w:r w:rsidRPr="00EC1497">
                <w:rPr>
                  <w:sz w:val="24"/>
                  <w:szCs w:val="24"/>
                </w:rPr>
                <w:t>гарантії</w:t>
              </w:r>
              <w:proofErr w:type="spellEnd"/>
              <w:r w:rsidRPr="00EC1497">
                <w:rPr>
                  <w:sz w:val="24"/>
                  <w:szCs w:val="24"/>
                </w:rPr>
                <w:t xml:space="preserve"> </w:t>
              </w:r>
              <w:proofErr w:type="spellStart"/>
              <w:r w:rsidRPr="00EC1497">
                <w:rPr>
                  <w:sz w:val="24"/>
                  <w:szCs w:val="24"/>
                </w:rPr>
                <w:t>їх</w:t>
              </w:r>
              <w:proofErr w:type="spellEnd"/>
              <w:r w:rsidRPr="00EC1497">
                <w:rPr>
                  <w:sz w:val="24"/>
                  <w:szCs w:val="24"/>
                </w:rPr>
                <w:t xml:space="preserve"> </w:t>
              </w:r>
              <w:proofErr w:type="spellStart"/>
              <w:r w:rsidRPr="00EC1497">
                <w:rPr>
                  <w:sz w:val="24"/>
                  <w:szCs w:val="24"/>
                </w:rPr>
                <w:t>соціального</w:t>
              </w:r>
              <w:proofErr w:type="spellEnd"/>
              <w:r w:rsidRPr="00EC1497">
                <w:rPr>
                  <w:sz w:val="24"/>
                  <w:szCs w:val="24"/>
                </w:rPr>
                <w:t xml:space="preserve"> </w:t>
              </w:r>
              <w:proofErr w:type="spellStart"/>
              <w:r w:rsidRPr="00EC1497">
                <w:rPr>
                  <w:sz w:val="24"/>
                  <w:szCs w:val="24"/>
                </w:rPr>
                <w:t>захисту</w:t>
              </w:r>
              <w:proofErr w:type="spellEnd"/>
              <w:r w:rsidRPr="00EC1497">
                <w:rPr>
                  <w:sz w:val="24"/>
                  <w:szCs w:val="24"/>
                </w:rPr>
                <w:t>”</w:t>
              </w:r>
            </w:hyperlink>
            <w:r w:rsidRPr="00EC1497">
              <w:rPr>
                <w:sz w:val="24"/>
                <w:szCs w:val="24"/>
              </w:rPr>
              <w:t xml:space="preserve"> та “</w:t>
            </w:r>
            <w:hyperlink r:id="rId43" w:tgtFrame="_blank" w:history="1">
              <w:r w:rsidRPr="00EC1497">
                <w:rPr>
                  <w:sz w:val="24"/>
                  <w:szCs w:val="24"/>
                </w:rPr>
                <w:t xml:space="preserve">Про </w:t>
              </w:r>
              <w:proofErr w:type="spellStart"/>
              <w:r w:rsidRPr="00EC1497">
                <w:rPr>
                  <w:sz w:val="24"/>
                  <w:szCs w:val="24"/>
                </w:rPr>
                <w:t>жертви</w:t>
              </w:r>
              <w:proofErr w:type="spellEnd"/>
              <w:r w:rsidRPr="00EC1497">
                <w:rPr>
                  <w:sz w:val="24"/>
                  <w:szCs w:val="24"/>
                </w:rPr>
                <w:t xml:space="preserve"> </w:t>
              </w:r>
              <w:proofErr w:type="spellStart"/>
              <w:r w:rsidRPr="00EC1497">
                <w:rPr>
                  <w:sz w:val="24"/>
                  <w:szCs w:val="24"/>
                </w:rPr>
                <w:t>нацистських</w:t>
              </w:r>
              <w:proofErr w:type="spellEnd"/>
              <w:r w:rsidRPr="00EC1497">
                <w:rPr>
                  <w:sz w:val="24"/>
                  <w:szCs w:val="24"/>
                </w:rPr>
                <w:t xml:space="preserve"> </w:t>
              </w:r>
              <w:proofErr w:type="spellStart"/>
              <w:r w:rsidRPr="00EC1497">
                <w:rPr>
                  <w:sz w:val="24"/>
                  <w:szCs w:val="24"/>
                </w:rPr>
                <w:t>переслідувань</w:t>
              </w:r>
              <w:proofErr w:type="spellEnd"/>
              <w:r w:rsidRPr="00EC1497">
                <w:rPr>
                  <w:sz w:val="24"/>
                  <w:szCs w:val="24"/>
                </w:rPr>
                <w:t>”</w:t>
              </w:r>
            </w:hyperlink>
            <w:r w:rsidRPr="00EC1497">
              <w:rPr>
                <w:sz w:val="24"/>
                <w:szCs w:val="24"/>
              </w:rPr>
              <w:t>;</w:t>
            </w:r>
          </w:p>
        </w:tc>
        <w:tc>
          <w:tcPr>
            <w:tcW w:w="2090" w:type="dxa"/>
            <w:vMerge/>
          </w:tcPr>
          <w:p w14:paraId="40360324" w14:textId="77777777" w:rsidR="009F6DA6" w:rsidRPr="00EC1497" w:rsidRDefault="009F6DA6" w:rsidP="00597716">
            <w:pPr>
              <w:rPr>
                <w:highlight w:val="red"/>
              </w:rPr>
            </w:pPr>
          </w:p>
        </w:tc>
        <w:tc>
          <w:tcPr>
            <w:tcW w:w="3970" w:type="dxa"/>
          </w:tcPr>
          <w:p w14:paraId="73233FE3" w14:textId="77777777" w:rsidR="009F6DA6" w:rsidRPr="00EC1497" w:rsidRDefault="00597716" w:rsidP="00597716">
            <w:pPr>
              <w:spacing w:line="216" w:lineRule="auto"/>
            </w:pPr>
            <w:hyperlink r:id="rId44" w:anchor="n2"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жертви</w:t>
            </w:r>
            <w:proofErr w:type="spellEnd"/>
            <w:r w:rsidR="009F6DA6" w:rsidRPr="00EC1497">
              <w:t xml:space="preserve"> </w:t>
            </w:r>
            <w:proofErr w:type="spellStart"/>
            <w:r w:rsidR="009F6DA6" w:rsidRPr="00EC1497">
              <w:t>нацистських</w:t>
            </w:r>
            <w:proofErr w:type="spellEnd"/>
            <w:r w:rsidR="009F6DA6" w:rsidRPr="00EC1497">
              <w:t xml:space="preserve"> </w:t>
            </w:r>
            <w:proofErr w:type="spellStart"/>
            <w:r w:rsidR="009F6DA6" w:rsidRPr="00EC1497">
              <w:t>переслідувань</w:t>
            </w:r>
            <w:proofErr w:type="spellEnd"/>
            <w:r w:rsidR="009F6DA6" w:rsidRPr="00EC1497">
              <w:t xml:space="preserve">”, </w:t>
            </w:r>
            <w:hyperlink r:id="rId45" w:anchor="n2" w:tgtFrame="_blank" w:history="1">
              <w:r w:rsidR="009F6DA6" w:rsidRPr="00EC1497">
                <w:t xml:space="preserve">Закон </w:t>
              </w:r>
              <w:proofErr w:type="spellStart"/>
              <w:r w:rsidR="009F6DA6" w:rsidRPr="00EC1497">
                <w:t>України</w:t>
              </w:r>
              <w:proofErr w:type="spellEnd"/>
            </w:hyperlink>
            <w:r w:rsidR="009F6DA6" w:rsidRPr="00EC1497">
              <w:t xml:space="preserve"> “Про статус </w:t>
            </w:r>
            <w:proofErr w:type="spellStart"/>
            <w:r w:rsidR="009F6DA6" w:rsidRPr="00EC1497">
              <w:t>ветеранів</w:t>
            </w:r>
            <w:proofErr w:type="spellEnd"/>
            <w:r w:rsidR="009F6DA6" w:rsidRPr="00EC1497">
              <w:t xml:space="preserve"> </w:t>
            </w:r>
            <w:proofErr w:type="spellStart"/>
            <w:r w:rsidR="009F6DA6" w:rsidRPr="00EC1497">
              <w:t>війни</w:t>
            </w:r>
            <w:proofErr w:type="spellEnd"/>
            <w:r w:rsidR="009F6DA6" w:rsidRPr="00EC1497">
              <w:t xml:space="preserve">, </w:t>
            </w:r>
            <w:proofErr w:type="spellStart"/>
            <w:r w:rsidR="009F6DA6" w:rsidRPr="00EC1497">
              <w:t>гарантії</w:t>
            </w:r>
            <w:proofErr w:type="spellEnd"/>
            <w:r w:rsidR="009F6DA6" w:rsidRPr="00EC1497">
              <w:t xml:space="preserve"> </w:t>
            </w:r>
            <w:proofErr w:type="spellStart"/>
            <w:r w:rsidR="009F6DA6" w:rsidRPr="00EC1497">
              <w:t>їх</w:t>
            </w:r>
            <w:proofErr w:type="spellEnd"/>
            <w:r w:rsidR="009F6DA6" w:rsidRPr="00EC1497">
              <w:t xml:space="preserve"> </w:t>
            </w:r>
            <w:proofErr w:type="spellStart"/>
            <w:r w:rsidR="009F6DA6" w:rsidRPr="00EC1497">
              <w:t>соціального</w:t>
            </w:r>
            <w:proofErr w:type="spellEnd"/>
            <w:r w:rsidR="009F6DA6" w:rsidRPr="00EC1497">
              <w:t xml:space="preserve"> </w:t>
            </w:r>
            <w:proofErr w:type="spellStart"/>
            <w:r w:rsidR="009F6DA6" w:rsidRPr="00EC1497">
              <w:t>захисту</w:t>
            </w:r>
            <w:proofErr w:type="spellEnd"/>
            <w:r w:rsidR="009F6DA6" w:rsidRPr="00EC1497">
              <w:t>”</w:t>
            </w:r>
          </w:p>
        </w:tc>
      </w:tr>
      <w:tr w:rsidR="009F6DA6" w:rsidRPr="00EC1497" w14:paraId="17D9274B" w14:textId="77777777" w:rsidTr="00597716">
        <w:trPr>
          <w:gridAfter w:val="1"/>
          <w:wAfter w:w="46" w:type="dxa"/>
        </w:trPr>
        <w:tc>
          <w:tcPr>
            <w:tcW w:w="876" w:type="dxa"/>
          </w:tcPr>
          <w:p w14:paraId="5F78E587" w14:textId="77777777" w:rsidR="009F6DA6" w:rsidRPr="00EC1497" w:rsidRDefault="009F6DA6" w:rsidP="00597716">
            <w:pPr>
              <w:jc w:val="center"/>
              <w:rPr>
                <w:bCs/>
              </w:rPr>
            </w:pPr>
            <w:r w:rsidRPr="00EC1497">
              <w:rPr>
                <w:bCs/>
              </w:rPr>
              <w:t>56</w:t>
            </w:r>
          </w:p>
        </w:tc>
        <w:tc>
          <w:tcPr>
            <w:tcW w:w="972" w:type="dxa"/>
          </w:tcPr>
          <w:p w14:paraId="3C0A6594" w14:textId="77777777" w:rsidR="009F6DA6" w:rsidRPr="00EC1497" w:rsidRDefault="009F6DA6" w:rsidP="00597716">
            <w:pPr>
              <w:jc w:val="center"/>
              <w:rPr>
                <w:bCs/>
              </w:rPr>
            </w:pPr>
            <w:r w:rsidRPr="00EC1497">
              <w:rPr>
                <w:bCs/>
              </w:rPr>
              <w:t>02-50</w:t>
            </w:r>
          </w:p>
        </w:tc>
        <w:tc>
          <w:tcPr>
            <w:tcW w:w="8076" w:type="dxa"/>
          </w:tcPr>
          <w:p w14:paraId="75E7AA11" w14:textId="77777777" w:rsidR="009F6DA6" w:rsidRPr="00EC1497" w:rsidRDefault="009F6DA6" w:rsidP="00597716">
            <w:pPr>
              <w:spacing w:line="228" w:lineRule="auto"/>
            </w:pPr>
            <w:r w:rsidRPr="00EC1497">
              <w:rPr>
                <w:sz w:val="24"/>
                <w:szCs w:val="24"/>
              </w:rPr>
              <w:t xml:space="preserve">3) </w:t>
            </w:r>
            <w:proofErr w:type="spellStart"/>
            <w:r w:rsidRPr="00EC1497">
              <w:rPr>
                <w:sz w:val="24"/>
                <w:szCs w:val="24"/>
              </w:rPr>
              <w:t>громадян</w:t>
            </w:r>
            <w:proofErr w:type="spellEnd"/>
            <w:r w:rsidRPr="00EC1497">
              <w:rPr>
                <w:sz w:val="24"/>
                <w:szCs w:val="24"/>
              </w:rPr>
              <w:t xml:space="preserve">, </w:t>
            </w:r>
            <w:proofErr w:type="spellStart"/>
            <w:r w:rsidRPr="00EC1497">
              <w:rPr>
                <w:sz w:val="24"/>
                <w:szCs w:val="24"/>
              </w:rPr>
              <w:t>які</w:t>
            </w:r>
            <w:proofErr w:type="spellEnd"/>
            <w:r w:rsidRPr="00EC1497">
              <w:rPr>
                <w:sz w:val="24"/>
                <w:szCs w:val="24"/>
              </w:rPr>
              <w:t xml:space="preserve"> </w:t>
            </w:r>
            <w:proofErr w:type="spellStart"/>
            <w:r w:rsidRPr="00EC1497">
              <w:rPr>
                <w:sz w:val="24"/>
                <w:szCs w:val="24"/>
              </w:rPr>
              <w:t>постраждали</w:t>
            </w:r>
            <w:proofErr w:type="spellEnd"/>
            <w:r w:rsidRPr="00EC1497">
              <w:rPr>
                <w:sz w:val="24"/>
                <w:szCs w:val="24"/>
              </w:rPr>
              <w:t xml:space="preserve"> </w:t>
            </w:r>
            <w:proofErr w:type="spellStart"/>
            <w:r w:rsidRPr="00EC1497">
              <w:rPr>
                <w:sz w:val="24"/>
                <w:szCs w:val="24"/>
              </w:rPr>
              <w:t>внаслідок</w:t>
            </w:r>
            <w:proofErr w:type="spellEnd"/>
            <w:r w:rsidRPr="00EC1497">
              <w:rPr>
                <w:sz w:val="24"/>
                <w:szCs w:val="24"/>
              </w:rPr>
              <w:t xml:space="preserve"> </w:t>
            </w:r>
            <w:proofErr w:type="spellStart"/>
            <w:r w:rsidRPr="00EC1497">
              <w:rPr>
                <w:sz w:val="24"/>
                <w:szCs w:val="24"/>
              </w:rPr>
              <w:t>Чорнобильської</w:t>
            </w:r>
            <w:proofErr w:type="spellEnd"/>
            <w:r w:rsidRPr="00EC1497">
              <w:rPr>
                <w:sz w:val="24"/>
                <w:szCs w:val="24"/>
              </w:rPr>
              <w:t xml:space="preserve"> </w:t>
            </w:r>
            <w:proofErr w:type="spellStart"/>
            <w:r w:rsidRPr="00EC1497">
              <w:rPr>
                <w:sz w:val="24"/>
                <w:szCs w:val="24"/>
              </w:rPr>
              <w:t>катастрофи</w:t>
            </w:r>
            <w:proofErr w:type="spellEnd"/>
          </w:p>
        </w:tc>
        <w:tc>
          <w:tcPr>
            <w:tcW w:w="2090" w:type="dxa"/>
            <w:vMerge/>
          </w:tcPr>
          <w:p w14:paraId="53743D12" w14:textId="77777777" w:rsidR="009F6DA6" w:rsidRPr="00EC1497" w:rsidRDefault="009F6DA6" w:rsidP="00597716">
            <w:pPr>
              <w:rPr>
                <w:highlight w:val="red"/>
              </w:rPr>
            </w:pPr>
          </w:p>
        </w:tc>
        <w:tc>
          <w:tcPr>
            <w:tcW w:w="3970" w:type="dxa"/>
          </w:tcPr>
          <w:p w14:paraId="2D57AEC9" w14:textId="77777777" w:rsidR="009F6DA6" w:rsidRPr="00EC1497" w:rsidRDefault="00597716" w:rsidP="00597716">
            <w:pPr>
              <w:spacing w:line="216" w:lineRule="auto"/>
            </w:pPr>
            <w:hyperlink r:id="rId46" w:tgtFrame="_blank" w:history="1">
              <w:r w:rsidR="009F6DA6" w:rsidRPr="00EC1497">
                <w:t xml:space="preserve">Закон </w:t>
              </w:r>
              <w:proofErr w:type="spellStart"/>
              <w:r w:rsidR="009F6DA6" w:rsidRPr="00EC1497">
                <w:t>України</w:t>
              </w:r>
              <w:proofErr w:type="spellEnd"/>
            </w:hyperlink>
            <w:r w:rsidR="009F6DA6" w:rsidRPr="00EC1497">
              <w:t xml:space="preserve"> “Про статус і </w:t>
            </w:r>
            <w:proofErr w:type="spellStart"/>
            <w:r w:rsidR="009F6DA6" w:rsidRPr="00EC1497">
              <w:t>соціальний</w:t>
            </w:r>
            <w:proofErr w:type="spellEnd"/>
            <w:r w:rsidR="009F6DA6" w:rsidRPr="00EC1497">
              <w:t xml:space="preserve"> </w:t>
            </w:r>
            <w:proofErr w:type="spellStart"/>
            <w:r w:rsidR="009F6DA6" w:rsidRPr="00EC1497">
              <w:t>захист</w:t>
            </w:r>
            <w:proofErr w:type="spellEnd"/>
            <w:r w:rsidR="009F6DA6" w:rsidRPr="00EC1497">
              <w:t xml:space="preserve"> </w:t>
            </w:r>
            <w:proofErr w:type="spellStart"/>
            <w:r w:rsidR="009F6DA6" w:rsidRPr="00EC1497">
              <w:t>громадян</w:t>
            </w:r>
            <w:proofErr w:type="spellEnd"/>
            <w:r w:rsidR="009F6DA6" w:rsidRPr="00EC1497">
              <w:t xml:space="preserve">, </w:t>
            </w:r>
            <w:proofErr w:type="spellStart"/>
            <w:r w:rsidR="009F6DA6" w:rsidRPr="00EC1497">
              <w:t>які</w:t>
            </w:r>
            <w:proofErr w:type="spellEnd"/>
            <w:r w:rsidR="009F6DA6" w:rsidRPr="00EC1497">
              <w:t xml:space="preserve"> </w:t>
            </w:r>
            <w:proofErr w:type="spellStart"/>
            <w:r w:rsidR="009F6DA6" w:rsidRPr="00EC1497">
              <w:t>постраждали</w:t>
            </w:r>
            <w:proofErr w:type="spellEnd"/>
            <w:r w:rsidR="009F6DA6" w:rsidRPr="00EC1497">
              <w:t xml:space="preserve"> </w:t>
            </w:r>
            <w:proofErr w:type="spellStart"/>
            <w:r w:rsidR="009F6DA6" w:rsidRPr="00EC1497">
              <w:t>внаслідок</w:t>
            </w:r>
            <w:proofErr w:type="spellEnd"/>
            <w:r w:rsidR="009F6DA6" w:rsidRPr="00EC1497">
              <w:t xml:space="preserve"> </w:t>
            </w:r>
            <w:proofErr w:type="spellStart"/>
            <w:r w:rsidR="009F6DA6" w:rsidRPr="00EC1497">
              <w:t>Чорнобильської</w:t>
            </w:r>
            <w:proofErr w:type="spellEnd"/>
            <w:r w:rsidR="009F6DA6" w:rsidRPr="00EC1497">
              <w:t xml:space="preserve"> </w:t>
            </w:r>
            <w:proofErr w:type="spellStart"/>
            <w:r w:rsidR="009F6DA6" w:rsidRPr="00EC1497">
              <w:t>катастрофи</w:t>
            </w:r>
            <w:proofErr w:type="spellEnd"/>
            <w:r w:rsidR="009F6DA6" w:rsidRPr="00EC1497">
              <w:t>”</w:t>
            </w:r>
          </w:p>
        </w:tc>
      </w:tr>
      <w:tr w:rsidR="009F6DA6" w:rsidRPr="00EC1497" w14:paraId="2E700A63" w14:textId="77777777" w:rsidTr="00597716">
        <w:trPr>
          <w:gridAfter w:val="1"/>
          <w:wAfter w:w="46" w:type="dxa"/>
        </w:trPr>
        <w:tc>
          <w:tcPr>
            <w:tcW w:w="876" w:type="dxa"/>
          </w:tcPr>
          <w:p w14:paraId="00C52CA9" w14:textId="77777777" w:rsidR="009F6DA6" w:rsidRPr="00EC1497" w:rsidRDefault="009F6DA6" w:rsidP="00597716">
            <w:pPr>
              <w:jc w:val="center"/>
              <w:rPr>
                <w:bCs/>
              </w:rPr>
            </w:pPr>
            <w:r w:rsidRPr="00EC1497">
              <w:rPr>
                <w:bCs/>
              </w:rPr>
              <w:t>57</w:t>
            </w:r>
          </w:p>
        </w:tc>
        <w:tc>
          <w:tcPr>
            <w:tcW w:w="972" w:type="dxa"/>
          </w:tcPr>
          <w:p w14:paraId="274EFCA7" w14:textId="77777777" w:rsidR="009F6DA6" w:rsidRPr="00EC1497" w:rsidRDefault="009F6DA6" w:rsidP="00597716">
            <w:pPr>
              <w:jc w:val="center"/>
              <w:rPr>
                <w:bCs/>
              </w:rPr>
            </w:pPr>
            <w:r w:rsidRPr="00EC1497">
              <w:rPr>
                <w:bCs/>
              </w:rPr>
              <w:t>02-51</w:t>
            </w:r>
          </w:p>
        </w:tc>
        <w:tc>
          <w:tcPr>
            <w:tcW w:w="8076" w:type="dxa"/>
          </w:tcPr>
          <w:p w14:paraId="1C3F616C" w14:textId="77777777" w:rsidR="009F6DA6" w:rsidRPr="00EC1497" w:rsidRDefault="009F6DA6" w:rsidP="00597716">
            <w:pPr>
              <w:spacing w:line="228" w:lineRule="auto"/>
            </w:pPr>
            <w:proofErr w:type="spellStart"/>
            <w:r w:rsidRPr="00EC1497">
              <w:rPr>
                <w:sz w:val="24"/>
                <w:szCs w:val="24"/>
              </w:rPr>
              <w:t>Призначення</w:t>
            </w:r>
            <w:proofErr w:type="spellEnd"/>
            <w:r w:rsidRPr="00EC1497">
              <w:rPr>
                <w:sz w:val="24"/>
                <w:szCs w:val="24"/>
              </w:rPr>
              <w:t xml:space="preserve"> </w:t>
            </w:r>
            <w:proofErr w:type="spellStart"/>
            <w:r w:rsidRPr="00EC1497">
              <w:rPr>
                <w:sz w:val="24"/>
                <w:szCs w:val="24"/>
              </w:rPr>
              <w:t>щомісячної</w:t>
            </w:r>
            <w:proofErr w:type="spellEnd"/>
            <w:r w:rsidRPr="00EC1497">
              <w:rPr>
                <w:sz w:val="24"/>
                <w:szCs w:val="24"/>
              </w:rPr>
              <w:t xml:space="preserve"> </w:t>
            </w:r>
            <w:proofErr w:type="spellStart"/>
            <w:r w:rsidRPr="00EC1497">
              <w:rPr>
                <w:sz w:val="24"/>
                <w:szCs w:val="24"/>
              </w:rPr>
              <w:t>адресної</w:t>
            </w:r>
            <w:proofErr w:type="spellEnd"/>
            <w:r w:rsidRPr="00EC1497">
              <w:rPr>
                <w:sz w:val="24"/>
                <w:szCs w:val="24"/>
              </w:rPr>
              <w:t xml:space="preserve"> </w:t>
            </w:r>
            <w:proofErr w:type="spellStart"/>
            <w:r w:rsidRPr="00EC1497">
              <w:rPr>
                <w:sz w:val="24"/>
                <w:szCs w:val="24"/>
              </w:rPr>
              <w:t>грошової</w:t>
            </w:r>
            <w:proofErr w:type="spellEnd"/>
            <w:r w:rsidRPr="00EC1497">
              <w:rPr>
                <w:sz w:val="24"/>
                <w:szCs w:val="24"/>
              </w:rPr>
              <w:t xml:space="preserve"> </w:t>
            </w:r>
            <w:proofErr w:type="spellStart"/>
            <w:r w:rsidRPr="00EC1497">
              <w:rPr>
                <w:sz w:val="24"/>
                <w:szCs w:val="24"/>
              </w:rPr>
              <w:t>допомоги</w:t>
            </w:r>
            <w:proofErr w:type="spellEnd"/>
            <w:r w:rsidRPr="00EC1497">
              <w:rPr>
                <w:sz w:val="24"/>
                <w:szCs w:val="24"/>
              </w:rPr>
              <w:t xml:space="preserve"> </w:t>
            </w:r>
            <w:proofErr w:type="spellStart"/>
            <w:r w:rsidRPr="00EC1497">
              <w:rPr>
                <w:sz w:val="24"/>
                <w:szCs w:val="24"/>
              </w:rPr>
              <w:t>внутрішньо</w:t>
            </w:r>
            <w:proofErr w:type="spellEnd"/>
            <w:r w:rsidRPr="00EC1497">
              <w:rPr>
                <w:sz w:val="24"/>
                <w:szCs w:val="24"/>
              </w:rPr>
              <w:t xml:space="preserve"> </w:t>
            </w:r>
            <w:proofErr w:type="spellStart"/>
            <w:r w:rsidRPr="00EC1497">
              <w:rPr>
                <w:sz w:val="24"/>
                <w:szCs w:val="24"/>
              </w:rPr>
              <w:t>переміщеним</w:t>
            </w:r>
            <w:proofErr w:type="spellEnd"/>
            <w:r w:rsidRPr="00EC1497">
              <w:rPr>
                <w:sz w:val="24"/>
                <w:szCs w:val="24"/>
              </w:rPr>
              <w:t xml:space="preserve"> особам для </w:t>
            </w:r>
            <w:proofErr w:type="spellStart"/>
            <w:r w:rsidRPr="00EC1497">
              <w:rPr>
                <w:sz w:val="24"/>
                <w:szCs w:val="24"/>
              </w:rPr>
              <w:t>покриття</w:t>
            </w:r>
            <w:proofErr w:type="spellEnd"/>
            <w:r w:rsidRPr="00EC1497">
              <w:rPr>
                <w:sz w:val="24"/>
                <w:szCs w:val="24"/>
              </w:rPr>
              <w:t xml:space="preserve"> </w:t>
            </w:r>
            <w:proofErr w:type="spellStart"/>
            <w:r w:rsidRPr="00EC1497">
              <w:rPr>
                <w:sz w:val="24"/>
                <w:szCs w:val="24"/>
              </w:rPr>
              <w:t>витрат</w:t>
            </w:r>
            <w:proofErr w:type="spellEnd"/>
            <w:r w:rsidRPr="00EC1497">
              <w:rPr>
                <w:sz w:val="24"/>
                <w:szCs w:val="24"/>
              </w:rPr>
              <w:t xml:space="preserve"> на </w:t>
            </w:r>
            <w:proofErr w:type="spellStart"/>
            <w:r w:rsidRPr="00EC1497">
              <w:rPr>
                <w:sz w:val="24"/>
                <w:szCs w:val="24"/>
              </w:rPr>
              <w:t>проживання</w:t>
            </w:r>
            <w:proofErr w:type="spellEnd"/>
            <w:r w:rsidRPr="00EC1497">
              <w:rPr>
                <w:sz w:val="24"/>
                <w:szCs w:val="24"/>
              </w:rPr>
              <w:t xml:space="preserve">, в тому </w:t>
            </w:r>
            <w:proofErr w:type="spellStart"/>
            <w:r w:rsidRPr="00EC1497">
              <w:rPr>
                <w:sz w:val="24"/>
                <w:szCs w:val="24"/>
              </w:rPr>
              <w:t>числі</w:t>
            </w:r>
            <w:proofErr w:type="spellEnd"/>
            <w:r w:rsidRPr="00EC1497">
              <w:rPr>
                <w:sz w:val="24"/>
                <w:szCs w:val="24"/>
              </w:rPr>
              <w:t xml:space="preserve"> на оплату </w:t>
            </w:r>
            <w:proofErr w:type="spellStart"/>
            <w:r w:rsidRPr="00EC1497">
              <w:rPr>
                <w:sz w:val="24"/>
                <w:szCs w:val="24"/>
              </w:rPr>
              <w:t>житлово-комунальних</w:t>
            </w:r>
            <w:proofErr w:type="spellEnd"/>
            <w:r w:rsidRPr="00EC1497">
              <w:rPr>
                <w:sz w:val="24"/>
                <w:szCs w:val="24"/>
              </w:rPr>
              <w:t xml:space="preserve"> </w:t>
            </w:r>
            <w:proofErr w:type="spellStart"/>
            <w:r w:rsidRPr="00EC1497">
              <w:rPr>
                <w:sz w:val="24"/>
                <w:szCs w:val="24"/>
              </w:rPr>
              <w:t>послуг</w:t>
            </w:r>
            <w:proofErr w:type="spellEnd"/>
          </w:p>
        </w:tc>
        <w:tc>
          <w:tcPr>
            <w:tcW w:w="2090" w:type="dxa"/>
            <w:vMerge/>
          </w:tcPr>
          <w:p w14:paraId="4689278A" w14:textId="77777777" w:rsidR="009F6DA6" w:rsidRPr="00EC1497" w:rsidRDefault="009F6DA6" w:rsidP="00597716">
            <w:pPr>
              <w:rPr>
                <w:highlight w:val="red"/>
              </w:rPr>
            </w:pPr>
          </w:p>
        </w:tc>
        <w:tc>
          <w:tcPr>
            <w:tcW w:w="3970" w:type="dxa"/>
          </w:tcPr>
          <w:p w14:paraId="16BEBD47" w14:textId="77777777" w:rsidR="009F6DA6" w:rsidRPr="00EC1497" w:rsidRDefault="00597716" w:rsidP="00597716">
            <w:pPr>
              <w:spacing w:line="216" w:lineRule="auto"/>
            </w:pPr>
            <w:hyperlink r:id="rId47" w:anchor="n2" w:tgtFrame="_blank" w:history="1">
              <w:r w:rsidR="009F6DA6" w:rsidRPr="00EC1497">
                <w:t xml:space="preserve">Закон </w:t>
              </w:r>
              <w:proofErr w:type="spellStart"/>
              <w:r w:rsidR="009F6DA6" w:rsidRPr="00EC1497">
                <w:t>України</w:t>
              </w:r>
              <w:proofErr w:type="spellEnd"/>
            </w:hyperlink>
            <w:r w:rsidR="009F6DA6" w:rsidRPr="00EC1497">
              <w:t xml:space="preserve"> “Про </w:t>
            </w:r>
            <w:proofErr w:type="spellStart"/>
            <w:r w:rsidR="009F6DA6" w:rsidRPr="00EC1497">
              <w:t>забезпечення</w:t>
            </w:r>
            <w:proofErr w:type="spellEnd"/>
            <w:r w:rsidR="009F6DA6" w:rsidRPr="00EC1497">
              <w:t xml:space="preserve"> прав і свобод </w:t>
            </w:r>
            <w:proofErr w:type="spellStart"/>
            <w:r w:rsidR="009F6DA6" w:rsidRPr="00EC1497">
              <w:t>внутрішньо</w:t>
            </w:r>
            <w:proofErr w:type="spellEnd"/>
            <w:r w:rsidR="009F6DA6" w:rsidRPr="00EC1497">
              <w:t xml:space="preserve"> </w:t>
            </w:r>
            <w:proofErr w:type="spellStart"/>
            <w:r w:rsidR="009F6DA6" w:rsidRPr="00EC1497">
              <w:t>переміщених</w:t>
            </w:r>
            <w:proofErr w:type="spellEnd"/>
            <w:r w:rsidR="009F6DA6" w:rsidRPr="00EC1497">
              <w:t xml:space="preserve"> </w:t>
            </w:r>
            <w:proofErr w:type="spellStart"/>
            <w:r w:rsidR="009F6DA6" w:rsidRPr="00EC1497">
              <w:t>осіб</w:t>
            </w:r>
            <w:proofErr w:type="spellEnd"/>
            <w:r w:rsidR="009F6DA6" w:rsidRPr="00EC1497">
              <w:t>”</w:t>
            </w:r>
          </w:p>
        </w:tc>
      </w:tr>
      <w:tr w:rsidR="009F6DA6" w:rsidRPr="00EC1497" w14:paraId="2F948B4A" w14:textId="77777777" w:rsidTr="00597716">
        <w:tc>
          <w:tcPr>
            <w:tcW w:w="16030" w:type="dxa"/>
            <w:gridSpan w:val="6"/>
          </w:tcPr>
          <w:p w14:paraId="1B4B3748" w14:textId="77777777" w:rsidR="009F6DA6" w:rsidRPr="00EC1497" w:rsidRDefault="009F6DA6" w:rsidP="00597716">
            <w:pPr>
              <w:spacing w:line="228" w:lineRule="auto"/>
              <w:jc w:val="center"/>
              <w:rPr>
                <w:b/>
              </w:rPr>
            </w:pPr>
            <w:r w:rsidRPr="00EC1497">
              <w:rPr>
                <w:b/>
              </w:rPr>
              <w:t>5 ІНШІ ПОСЛУГИ ОРГАНІВ МІСЦЕВОГО САМОВРЯДУВАННЯ</w:t>
            </w:r>
          </w:p>
        </w:tc>
      </w:tr>
      <w:tr w:rsidR="009F6DA6" w:rsidRPr="00EC1497" w14:paraId="4165C511" w14:textId="77777777" w:rsidTr="00597716">
        <w:trPr>
          <w:gridAfter w:val="1"/>
          <w:wAfter w:w="46" w:type="dxa"/>
        </w:trPr>
        <w:tc>
          <w:tcPr>
            <w:tcW w:w="876" w:type="dxa"/>
          </w:tcPr>
          <w:p w14:paraId="70B07052" w14:textId="77777777" w:rsidR="009F6DA6" w:rsidRPr="00EC1497" w:rsidRDefault="009F6DA6" w:rsidP="00597716">
            <w:pPr>
              <w:jc w:val="center"/>
              <w:rPr>
                <w:bCs/>
              </w:rPr>
            </w:pPr>
            <w:r w:rsidRPr="00EC1497">
              <w:rPr>
                <w:bCs/>
              </w:rPr>
              <w:t>64</w:t>
            </w:r>
          </w:p>
        </w:tc>
        <w:tc>
          <w:tcPr>
            <w:tcW w:w="972" w:type="dxa"/>
          </w:tcPr>
          <w:p w14:paraId="3BD1DCD8" w14:textId="77777777" w:rsidR="009F6DA6" w:rsidRPr="00EC1497" w:rsidRDefault="009F6DA6" w:rsidP="00597716">
            <w:pPr>
              <w:jc w:val="center"/>
              <w:rPr>
                <w:bCs/>
              </w:rPr>
            </w:pPr>
            <w:r w:rsidRPr="00EC1497">
              <w:rPr>
                <w:bCs/>
              </w:rPr>
              <w:t>3-1/01</w:t>
            </w:r>
          </w:p>
        </w:tc>
        <w:tc>
          <w:tcPr>
            <w:tcW w:w="8076" w:type="dxa"/>
            <w:vAlign w:val="center"/>
          </w:tcPr>
          <w:p w14:paraId="7D122966" w14:textId="77777777" w:rsidR="009F6DA6" w:rsidRPr="00EC1497" w:rsidRDefault="009F6DA6" w:rsidP="00597716">
            <w:pPr>
              <w:spacing w:line="228" w:lineRule="auto"/>
            </w:pPr>
            <w:proofErr w:type="spellStart"/>
            <w:r w:rsidRPr="00EC1497">
              <w:t>Взяття</w:t>
            </w:r>
            <w:proofErr w:type="spellEnd"/>
            <w:r w:rsidRPr="00EC1497">
              <w:t xml:space="preserve"> на </w:t>
            </w:r>
            <w:proofErr w:type="spellStart"/>
            <w:r w:rsidRPr="00EC1497">
              <w:t>квартирний</w:t>
            </w:r>
            <w:proofErr w:type="spellEnd"/>
            <w:r w:rsidRPr="00EC1497">
              <w:t xml:space="preserve"> </w:t>
            </w:r>
            <w:proofErr w:type="spellStart"/>
            <w:r w:rsidRPr="00EC1497">
              <w:t>облік</w:t>
            </w:r>
            <w:proofErr w:type="spellEnd"/>
            <w:r w:rsidRPr="00EC1497">
              <w:t xml:space="preserve"> </w:t>
            </w:r>
            <w:proofErr w:type="spellStart"/>
            <w:r w:rsidRPr="00EC1497">
              <w:t>громадян</w:t>
            </w:r>
            <w:proofErr w:type="spellEnd"/>
            <w:r w:rsidRPr="00EC1497">
              <w:t xml:space="preserve">, </w:t>
            </w:r>
            <w:proofErr w:type="spellStart"/>
            <w:r w:rsidRPr="00EC1497">
              <w:t>які</w:t>
            </w:r>
            <w:proofErr w:type="spellEnd"/>
            <w:r w:rsidRPr="00EC1497">
              <w:t xml:space="preserve"> </w:t>
            </w:r>
            <w:proofErr w:type="spellStart"/>
            <w:r w:rsidRPr="00EC1497">
              <w:t>потребують</w:t>
            </w:r>
            <w:proofErr w:type="spellEnd"/>
            <w:r w:rsidRPr="00EC1497">
              <w:t xml:space="preserve"> </w:t>
            </w:r>
            <w:proofErr w:type="spellStart"/>
            <w:r w:rsidRPr="00EC1497">
              <w:t>поліпшення</w:t>
            </w:r>
            <w:proofErr w:type="spellEnd"/>
            <w:r w:rsidRPr="00EC1497">
              <w:t xml:space="preserve"> </w:t>
            </w:r>
            <w:proofErr w:type="spellStart"/>
            <w:r w:rsidRPr="00EC1497">
              <w:t>житлових</w:t>
            </w:r>
            <w:proofErr w:type="spellEnd"/>
            <w:r w:rsidRPr="00EC1497">
              <w:t xml:space="preserve"> умов</w:t>
            </w:r>
          </w:p>
        </w:tc>
        <w:tc>
          <w:tcPr>
            <w:tcW w:w="2090" w:type="dxa"/>
            <w:vMerge w:val="restart"/>
          </w:tcPr>
          <w:p w14:paraId="3CCB3394" w14:textId="77777777" w:rsidR="009F6DA6" w:rsidRPr="00EC1497" w:rsidRDefault="009F6DA6" w:rsidP="00597716">
            <w:proofErr w:type="spellStart"/>
            <w:r w:rsidRPr="00EC1497">
              <w:t>Відділ</w:t>
            </w:r>
            <w:proofErr w:type="spellEnd"/>
            <w:r w:rsidRPr="00EC1497">
              <w:t xml:space="preserve"> </w:t>
            </w:r>
            <w:proofErr w:type="spellStart"/>
            <w:r w:rsidRPr="00EC1497">
              <w:t>житлово-комунального</w:t>
            </w:r>
            <w:proofErr w:type="spellEnd"/>
            <w:r w:rsidRPr="00EC1497">
              <w:t xml:space="preserve"> </w:t>
            </w:r>
            <w:proofErr w:type="spellStart"/>
            <w:r w:rsidRPr="00EC1497">
              <w:t>господарства</w:t>
            </w:r>
            <w:proofErr w:type="spellEnd"/>
            <w:r w:rsidRPr="00EC1497">
              <w:t>,</w:t>
            </w:r>
          </w:p>
          <w:p w14:paraId="5A86829D" w14:textId="77777777" w:rsidR="009F6DA6" w:rsidRPr="00EC1497" w:rsidRDefault="009F6DA6" w:rsidP="00597716">
            <w:r w:rsidRPr="00EC1497">
              <w:t xml:space="preserve">благоустрою та </w:t>
            </w:r>
            <w:proofErr w:type="spellStart"/>
            <w:r w:rsidRPr="00EC1497">
              <w:t>розвитку</w:t>
            </w:r>
            <w:proofErr w:type="spellEnd"/>
            <w:r w:rsidRPr="00EC1497">
              <w:t xml:space="preserve"> </w:t>
            </w:r>
            <w:proofErr w:type="spellStart"/>
            <w:r w:rsidRPr="00EC1497">
              <w:t>інфраструктури</w:t>
            </w:r>
            <w:proofErr w:type="spellEnd"/>
            <w:r w:rsidRPr="00EC1497">
              <w:t xml:space="preserve"> </w:t>
            </w:r>
            <w:proofErr w:type="spellStart"/>
            <w:r w:rsidRPr="00EC1497">
              <w:t>виконкому</w:t>
            </w:r>
            <w:proofErr w:type="spellEnd"/>
            <w:r w:rsidRPr="00EC1497">
              <w:t xml:space="preserve"> </w:t>
            </w:r>
            <w:proofErr w:type="spellStart"/>
            <w:r w:rsidRPr="00EC1497">
              <w:t>міської</w:t>
            </w:r>
            <w:proofErr w:type="spellEnd"/>
            <w:r w:rsidRPr="00EC1497">
              <w:t xml:space="preserve"> ради</w:t>
            </w:r>
          </w:p>
        </w:tc>
        <w:tc>
          <w:tcPr>
            <w:tcW w:w="3970" w:type="dxa"/>
            <w:vMerge w:val="restart"/>
          </w:tcPr>
          <w:p w14:paraId="754DB6AB" w14:textId="77777777" w:rsidR="009F6DA6" w:rsidRPr="00EC1497" w:rsidRDefault="009F6DA6" w:rsidP="00597716">
            <w:pPr>
              <w:spacing w:line="216" w:lineRule="auto"/>
            </w:pPr>
            <w:proofErr w:type="spellStart"/>
            <w:r w:rsidRPr="00EC1497">
              <w:t>Житловий</w:t>
            </w:r>
            <w:proofErr w:type="spellEnd"/>
            <w:r w:rsidRPr="00EC1497">
              <w:t xml:space="preserve"> кодекс </w:t>
            </w:r>
            <w:proofErr w:type="spellStart"/>
            <w:r w:rsidRPr="00EC1497">
              <w:t>України</w:t>
            </w:r>
            <w:proofErr w:type="spellEnd"/>
          </w:p>
        </w:tc>
      </w:tr>
      <w:tr w:rsidR="009F6DA6" w:rsidRPr="00EC1497" w14:paraId="4C3C9EE6" w14:textId="77777777" w:rsidTr="00597716">
        <w:trPr>
          <w:gridAfter w:val="1"/>
          <w:wAfter w:w="46" w:type="dxa"/>
        </w:trPr>
        <w:tc>
          <w:tcPr>
            <w:tcW w:w="876" w:type="dxa"/>
          </w:tcPr>
          <w:p w14:paraId="7845FC42" w14:textId="77777777" w:rsidR="009F6DA6" w:rsidRPr="00EC1497" w:rsidRDefault="009F6DA6" w:rsidP="00597716">
            <w:pPr>
              <w:jc w:val="center"/>
              <w:rPr>
                <w:bCs/>
              </w:rPr>
            </w:pPr>
            <w:r w:rsidRPr="00EC1497">
              <w:rPr>
                <w:bCs/>
              </w:rPr>
              <w:t>65</w:t>
            </w:r>
          </w:p>
        </w:tc>
        <w:tc>
          <w:tcPr>
            <w:tcW w:w="972" w:type="dxa"/>
          </w:tcPr>
          <w:p w14:paraId="2FEB5D13" w14:textId="77777777" w:rsidR="009F6DA6" w:rsidRPr="00EC1497" w:rsidRDefault="009F6DA6" w:rsidP="00597716">
            <w:pPr>
              <w:jc w:val="center"/>
              <w:rPr>
                <w:bCs/>
              </w:rPr>
            </w:pPr>
            <w:r w:rsidRPr="00EC1497">
              <w:rPr>
                <w:bCs/>
              </w:rPr>
              <w:t>3-1/02</w:t>
            </w:r>
          </w:p>
        </w:tc>
        <w:tc>
          <w:tcPr>
            <w:tcW w:w="8076" w:type="dxa"/>
            <w:vAlign w:val="center"/>
          </w:tcPr>
          <w:p w14:paraId="735E675C" w14:textId="77777777" w:rsidR="009F6DA6" w:rsidRPr="00EC1497" w:rsidRDefault="009F6DA6" w:rsidP="00597716">
            <w:pPr>
              <w:spacing w:line="228" w:lineRule="auto"/>
            </w:pPr>
            <w:proofErr w:type="spellStart"/>
            <w:r w:rsidRPr="00EC1497">
              <w:t>Видача</w:t>
            </w:r>
            <w:proofErr w:type="spellEnd"/>
            <w:r w:rsidRPr="00EC1497">
              <w:t xml:space="preserve"> ордера на жиле </w:t>
            </w:r>
            <w:proofErr w:type="spellStart"/>
            <w:r w:rsidRPr="00EC1497">
              <w:t>приміщення</w:t>
            </w:r>
            <w:proofErr w:type="spellEnd"/>
          </w:p>
        </w:tc>
        <w:tc>
          <w:tcPr>
            <w:tcW w:w="2090" w:type="dxa"/>
            <w:vMerge/>
          </w:tcPr>
          <w:p w14:paraId="07B01CE0" w14:textId="77777777" w:rsidR="009F6DA6" w:rsidRPr="00EC1497" w:rsidRDefault="009F6DA6" w:rsidP="00597716">
            <w:pPr>
              <w:jc w:val="center"/>
              <w:rPr>
                <w:b/>
              </w:rPr>
            </w:pPr>
          </w:p>
        </w:tc>
        <w:tc>
          <w:tcPr>
            <w:tcW w:w="3970" w:type="dxa"/>
            <w:vMerge/>
          </w:tcPr>
          <w:p w14:paraId="0A5078F2" w14:textId="77777777" w:rsidR="009F6DA6" w:rsidRPr="00EC1497" w:rsidRDefault="009F6DA6" w:rsidP="00597716">
            <w:pPr>
              <w:spacing w:line="216" w:lineRule="auto"/>
            </w:pPr>
          </w:p>
        </w:tc>
      </w:tr>
      <w:tr w:rsidR="009F6DA6" w:rsidRPr="00EC1497" w14:paraId="0A6C2149" w14:textId="77777777" w:rsidTr="00597716">
        <w:trPr>
          <w:gridAfter w:val="1"/>
          <w:wAfter w:w="46" w:type="dxa"/>
        </w:trPr>
        <w:tc>
          <w:tcPr>
            <w:tcW w:w="876" w:type="dxa"/>
          </w:tcPr>
          <w:p w14:paraId="4CA8C63B" w14:textId="77777777" w:rsidR="009F6DA6" w:rsidRPr="00EC1497" w:rsidRDefault="009F6DA6" w:rsidP="00597716">
            <w:pPr>
              <w:jc w:val="center"/>
              <w:rPr>
                <w:bCs/>
              </w:rPr>
            </w:pPr>
            <w:r w:rsidRPr="00EC1497">
              <w:rPr>
                <w:bCs/>
              </w:rPr>
              <w:t>66</w:t>
            </w:r>
          </w:p>
        </w:tc>
        <w:tc>
          <w:tcPr>
            <w:tcW w:w="972" w:type="dxa"/>
            <w:vAlign w:val="center"/>
          </w:tcPr>
          <w:p w14:paraId="01C995C3" w14:textId="77777777" w:rsidR="009F6DA6" w:rsidRPr="00EC1497" w:rsidRDefault="009F6DA6" w:rsidP="00597716">
            <w:pPr>
              <w:jc w:val="center"/>
              <w:rPr>
                <w:bCs/>
              </w:rPr>
            </w:pPr>
            <w:r w:rsidRPr="00EC1497">
              <w:rPr>
                <w:bCs/>
              </w:rPr>
              <w:t>3-1/03</w:t>
            </w:r>
          </w:p>
        </w:tc>
        <w:tc>
          <w:tcPr>
            <w:tcW w:w="8076" w:type="dxa"/>
            <w:vAlign w:val="center"/>
          </w:tcPr>
          <w:p w14:paraId="2D830287" w14:textId="77777777" w:rsidR="009F6DA6" w:rsidRPr="00EC1497" w:rsidRDefault="009F6DA6" w:rsidP="00597716">
            <w:pPr>
              <w:spacing w:line="228" w:lineRule="auto"/>
            </w:pPr>
            <w:proofErr w:type="spellStart"/>
            <w:r w:rsidRPr="00EC1497">
              <w:t>Видача</w:t>
            </w:r>
            <w:proofErr w:type="spellEnd"/>
            <w:r w:rsidRPr="00EC1497">
              <w:t xml:space="preserve"> ордера на </w:t>
            </w:r>
            <w:proofErr w:type="spellStart"/>
            <w:r w:rsidRPr="00EC1497">
              <w:t>службове</w:t>
            </w:r>
            <w:proofErr w:type="spellEnd"/>
            <w:r w:rsidRPr="00EC1497">
              <w:t xml:space="preserve"> жиле </w:t>
            </w:r>
            <w:proofErr w:type="spellStart"/>
            <w:r w:rsidRPr="00EC1497">
              <w:t>приміщення</w:t>
            </w:r>
            <w:proofErr w:type="spellEnd"/>
          </w:p>
        </w:tc>
        <w:tc>
          <w:tcPr>
            <w:tcW w:w="2090" w:type="dxa"/>
            <w:vMerge/>
          </w:tcPr>
          <w:p w14:paraId="1604C0BA" w14:textId="77777777" w:rsidR="009F6DA6" w:rsidRPr="00EC1497" w:rsidRDefault="009F6DA6" w:rsidP="00597716">
            <w:pPr>
              <w:jc w:val="center"/>
              <w:rPr>
                <w:b/>
              </w:rPr>
            </w:pPr>
          </w:p>
        </w:tc>
        <w:tc>
          <w:tcPr>
            <w:tcW w:w="3970" w:type="dxa"/>
            <w:vMerge/>
          </w:tcPr>
          <w:p w14:paraId="4F625538" w14:textId="77777777" w:rsidR="009F6DA6" w:rsidRPr="00EC1497" w:rsidRDefault="009F6DA6" w:rsidP="00597716">
            <w:pPr>
              <w:spacing w:line="216" w:lineRule="auto"/>
            </w:pPr>
          </w:p>
        </w:tc>
      </w:tr>
      <w:tr w:rsidR="009F6DA6" w:rsidRPr="00EC1497" w14:paraId="2AB4985D" w14:textId="77777777" w:rsidTr="00597716">
        <w:trPr>
          <w:gridAfter w:val="1"/>
          <w:wAfter w:w="46" w:type="dxa"/>
        </w:trPr>
        <w:tc>
          <w:tcPr>
            <w:tcW w:w="876" w:type="dxa"/>
          </w:tcPr>
          <w:p w14:paraId="71459C1F" w14:textId="77777777" w:rsidR="009F6DA6" w:rsidRPr="00EC1497" w:rsidRDefault="009F6DA6" w:rsidP="00597716">
            <w:pPr>
              <w:jc w:val="center"/>
              <w:rPr>
                <w:bCs/>
              </w:rPr>
            </w:pPr>
            <w:r w:rsidRPr="00EC1497">
              <w:rPr>
                <w:bCs/>
              </w:rPr>
              <w:t>67</w:t>
            </w:r>
          </w:p>
        </w:tc>
        <w:tc>
          <w:tcPr>
            <w:tcW w:w="972" w:type="dxa"/>
            <w:vAlign w:val="center"/>
          </w:tcPr>
          <w:p w14:paraId="168350B8" w14:textId="77777777" w:rsidR="009F6DA6" w:rsidRPr="00EC1497" w:rsidRDefault="009F6DA6" w:rsidP="00597716">
            <w:pPr>
              <w:jc w:val="center"/>
              <w:rPr>
                <w:bCs/>
              </w:rPr>
            </w:pPr>
            <w:r w:rsidRPr="00EC1497">
              <w:rPr>
                <w:bCs/>
              </w:rPr>
              <w:t>3-1/04</w:t>
            </w:r>
          </w:p>
        </w:tc>
        <w:tc>
          <w:tcPr>
            <w:tcW w:w="8076" w:type="dxa"/>
            <w:vAlign w:val="center"/>
          </w:tcPr>
          <w:p w14:paraId="46BC5545"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дозволу</w:t>
            </w:r>
            <w:proofErr w:type="spellEnd"/>
            <w:r w:rsidRPr="00EC1497">
              <w:t xml:space="preserve"> на </w:t>
            </w:r>
            <w:proofErr w:type="spellStart"/>
            <w:r w:rsidRPr="00EC1497">
              <w:t>перепоховання</w:t>
            </w:r>
            <w:proofErr w:type="spellEnd"/>
            <w:r w:rsidRPr="00EC1497">
              <w:t xml:space="preserve"> </w:t>
            </w:r>
            <w:proofErr w:type="spellStart"/>
            <w:r w:rsidRPr="00EC1497">
              <w:t>останків</w:t>
            </w:r>
            <w:proofErr w:type="spellEnd"/>
            <w:r w:rsidRPr="00EC1497">
              <w:t xml:space="preserve"> </w:t>
            </w:r>
            <w:proofErr w:type="spellStart"/>
            <w:r w:rsidRPr="00EC1497">
              <w:t>померлих</w:t>
            </w:r>
            <w:proofErr w:type="spellEnd"/>
          </w:p>
        </w:tc>
        <w:tc>
          <w:tcPr>
            <w:tcW w:w="2090" w:type="dxa"/>
            <w:vMerge/>
          </w:tcPr>
          <w:p w14:paraId="42201B46" w14:textId="77777777" w:rsidR="009F6DA6" w:rsidRPr="00EC1497" w:rsidRDefault="009F6DA6" w:rsidP="00597716">
            <w:pPr>
              <w:jc w:val="center"/>
              <w:rPr>
                <w:b/>
              </w:rPr>
            </w:pPr>
          </w:p>
        </w:tc>
        <w:tc>
          <w:tcPr>
            <w:tcW w:w="3970" w:type="dxa"/>
          </w:tcPr>
          <w:p w14:paraId="64C312C9" w14:textId="77777777" w:rsidR="009F6DA6" w:rsidRPr="00EC1497" w:rsidRDefault="009F6DA6" w:rsidP="00597716">
            <w:pPr>
              <w:spacing w:line="216" w:lineRule="auto"/>
            </w:pPr>
            <w:r w:rsidRPr="00EC1497">
              <w:t xml:space="preserve">Закон </w:t>
            </w:r>
            <w:proofErr w:type="spellStart"/>
            <w:r w:rsidRPr="00EC1497">
              <w:t>України</w:t>
            </w:r>
            <w:proofErr w:type="spellEnd"/>
            <w:r w:rsidRPr="00EC1497">
              <w:t xml:space="preserve"> «Про </w:t>
            </w:r>
            <w:proofErr w:type="spellStart"/>
            <w:r w:rsidRPr="00EC1497">
              <w:t>поховання</w:t>
            </w:r>
            <w:proofErr w:type="spellEnd"/>
            <w:r w:rsidRPr="00EC1497">
              <w:t xml:space="preserve"> та </w:t>
            </w:r>
            <w:proofErr w:type="spellStart"/>
            <w:r w:rsidRPr="00EC1497">
              <w:t>похоронну</w:t>
            </w:r>
            <w:proofErr w:type="spellEnd"/>
            <w:r w:rsidRPr="00EC1497">
              <w:t xml:space="preserve"> справу»</w:t>
            </w:r>
          </w:p>
        </w:tc>
      </w:tr>
      <w:tr w:rsidR="009F6DA6" w:rsidRPr="00EC1497" w14:paraId="4A55FC22" w14:textId="77777777" w:rsidTr="00597716">
        <w:trPr>
          <w:gridAfter w:val="1"/>
          <w:wAfter w:w="46" w:type="dxa"/>
        </w:trPr>
        <w:tc>
          <w:tcPr>
            <w:tcW w:w="876" w:type="dxa"/>
          </w:tcPr>
          <w:p w14:paraId="6D45FE7A" w14:textId="77777777" w:rsidR="009F6DA6" w:rsidRPr="00EC1497" w:rsidRDefault="009F6DA6" w:rsidP="00597716">
            <w:pPr>
              <w:jc w:val="center"/>
              <w:rPr>
                <w:bCs/>
              </w:rPr>
            </w:pPr>
            <w:r w:rsidRPr="00EC1497">
              <w:rPr>
                <w:bCs/>
              </w:rPr>
              <w:t>68</w:t>
            </w:r>
          </w:p>
        </w:tc>
        <w:tc>
          <w:tcPr>
            <w:tcW w:w="972" w:type="dxa"/>
            <w:vAlign w:val="center"/>
          </w:tcPr>
          <w:p w14:paraId="31406E3B" w14:textId="77777777" w:rsidR="009F6DA6" w:rsidRPr="00EC1497" w:rsidRDefault="009F6DA6" w:rsidP="00597716">
            <w:pPr>
              <w:jc w:val="center"/>
              <w:rPr>
                <w:bCs/>
              </w:rPr>
            </w:pPr>
            <w:r w:rsidRPr="00EC1497">
              <w:rPr>
                <w:bCs/>
              </w:rPr>
              <w:t>3-1/05</w:t>
            </w:r>
          </w:p>
        </w:tc>
        <w:tc>
          <w:tcPr>
            <w:tcW w:w="8076" w:type="dxa"/>
            <w:vAlign w:val="center"/>
          </w:tcPr>
          <w:p w14:paraId="0FD19418"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дозволу</w:t>
            </w:r>
            <w:proofErr w:type="spellEnd"/>
            <w:r w:rsidRPr="00EC1497">
              <w:t xml:space="preserve"> на </w:t>
            </w:r>
            <w:proofErr w:type="spellStart"/>
            <w:r w:rsidRPr="00EC1497">
              <w:t>відключення</w:t>
            </w:r>
            <w:proofErr w:type="spellEnd"/>
            <w:r w:rsidRPr="00EC1497">
              <w:t xml:space="preserve"> </w:t>
            </w:r>
            <w:proofErr w:type="spellStart"/>
            <w:r w:rsidRPr="00EC1497">
              <w:t>від</w:t>
            </w:r>
            <w:proofErr w:type="spellEnd"/>
            <w:r w:rsidRPr="00EC1497">
              <w:t xml:space="preserve"> </w:t>
            </w:r>
            <w:proofErr w:type="spellStart"/>
            <w:r w:rsidRPr="00EC1497">
              <w:t>мережі</w:t>
            </w:r>
            <w:proofErr w:type="spellEnd"/>
            <w:r w:rsidRPr="00EC1497">
              <w:t xml:space="preserve"> </w:t>
            </w:r>
            <w:proofErr w:type="spellStart"/>
            <w:r w:rsidRPr="00EC1497">
              <w:t>централізованого</w:t>
            </w:r>
            <w:proofErr w:type="spellEnd"/>
            <w:r w:rsidRPr="00EC1497">
              <w:t xml:space="preserve"> </w:t>
            </w:r>
            <w:proofErr w:type="spellStart"/>
            <w:r w:rsidRPr="00EC1497">
              <w:t>опалення</w:t>
            </w:r>
            <w:proofErr w:type="spellEnd"/>
            <w:r w:rsidRPr="00EC1497">
              <w:t xml:space="preserve"> та </w:t>
            </w:r>
            <w:proofErr w:type="spellStart"/>
            <w:r w:rsidRPr="00EC1497">
              <w:t>гарячого</w:t>
            </w:r>
            <w:proofErr w:type="spellEnd"/>
            <w:r w:rsidRPr="00EC1497">
              <w:t xml:space="preserve"> </w:t>
            </w:r>
            <w:proofErr w:type="spellStart"/>
            <w:r w:rsidRPr="00EC1497">
              <w:t>водопостачання</w:t>
            </w:r>
            <w:proofErr w:type="spellEnd"/>
            <w:r w:rsidRPr="00EC1497">
              <w:t xml:space="preserve"> і </w:t>
            </w:r>
            <w:proofErr w:type="spellStart"/>
            <w:r w:rsidRPr="00EC1497">
              <w:t>улаштування</w:t>
            </w:r>
            <w:proofErr w:type="spellEnd"/>
            <w:r w:rsidRPr="00EC1497">
              <w:t xml:space="preserve"> </w:t>
            </w:r>
            <w:proofErr w:type="spellStart"/>
            <w:r w:rsidRPr="00EC1497">
              <w:t>індивідуального</w:t>
            </w:r>
            <w:proofErr w:type="spellEnd"/>
            <w:r w:rsidRPr="00EC1497">
              <w:t xml:space="preserve"> </w:t>
            </w:r>
            <w:proofErr w:type="spellStart"/>
            <w:r w:rsidRPr="00EC1497">
              <w:t>опалення</w:t>
            </w:r>
            <w:proofErr w:type="spellEnd"/>
          </w:p>
        </w:tc>
        <w:tc>
          <w:tcPr>
            <w:tcW w:w="2090" w:type="dxa"/>
            <w:vMerge/>
          </w:tcPr>
          <w:p w14:paraId="762B1B35" w14:textId="77777777" w:rsidR="009F6DA6" w:rsidRPr="00EC1497" w:rsidRDefault="009F6DA6" w:rsidP="00597716">
            <w:pPr>
              <w:jc w:val="center"/>
              <w:rPr>
                <w:b/>
              </w:rPr>
            </w:pPr>
          </w:p>
        </w:tc>
        <w:tc>
          <w:tcPr>
            <w:tcW w:w="3970" w:type="dxa"/>
          </w:tcPr>
          <w:p w14:paraId="6EBFACD3" w14:textId="77777777" w:rsidR="009F6DA6" w:rsidRPr="00EC1497" w:rsidRDefault="009F6DA6" w:rsidP="00597716">
            <w:pPr>
              <w:spacing w:line="216" w:lineRule="auto"/>
            </w:pPr>
            <w:r w:rsidRPr="00EC1497">
              <w:t xml:space="preserve">Постанова КМУ </w:t>
            </w:r>
            <w:proofErr w:type="spellStart"/>
            <w:r w:rsidRPr="00EC1497">
              <w:t>від</w:t>
            </w:r>
            <w:proofErr w:type="spellEnd"/>
            <w:r w:rsidRPr="00EC1497">
              <w:t xml:space="preserve"> 21.07.2005 р. №630 «Про </w:t>
            </w:r>
            <w:proofErr w:type="spellStart"/>
            <w:r w:rsidRPr="00EC1497">
              <w:t>затвердження</w:t>
            </w:r>
            <w:proofErr w:type="spellEnd"/>
            <w:r w:rsidRPr="00EC1497">
              <w:t xml:space="preserve"> Правила </w:t>
            </w:r>
            <w:proofErr w:type="spellStart"/>
            <w:r w:rsidRPr="00EC1497">
              <w:t>надання</w:t>
            </w:r>
            <w:proofErr w:type="spellEnd"/>
            <w:r w:rsidRPr="00EC1497">
              <w:t xml:space="preserve"> </w:t>
            </w:r>
            <w:proofErr w:type="spellStart"/>
            <w:r w:rsidRPr="00EC1497">
              <w:t>послуг</w:t>
            </w:r>
            <w:proofErr w:type="spellEnd"/>
            <w:r w:rsidRPr="00EC1497">
              <w:t xml:space="preserve"> з цент </w:t>
            </w:r>
            <w:proofErr w:type="spellStart"/>
            <w:r w:rsidRPr="00EC1497">
              <w:t>реалізованого</w:t>
            </w:r>
            <w:proofErr w:type="spellEnd"/>
            <w:r w:rsidRPr="00EC1497">
              <w:t xml:space="preserve"> </w:t>
            </w:r>
            <w:proofErr w:type="spellStart"/>
            <w:r w:rsidRPr="00EC1497">
              <w:t>опалення</w:t>
            </w:r>
            <w:proofErr w:type="spellEnd"/>
            <w:r w:rsidRPr="00EC1497">
              <w:t xml:space="preserve">, </w:t>
            </w:r>
            <w:proofErr w:type="spellStart"/>
            <w:r w:rsidRPr="00EC1497">
              <w:t>постачання</w:t>
            </w:r>
            <w:proofErr w:type="spellEnd"/>
            <w:r w:rsidRPr="00EC1497">
              <w:t xml:space="preserve"> </w:t>
            </w:r>
            <w:proofErr w:type="spellStart"/>
            <w:r w:rsidRPr="00EC1497">
              <w:t>холодної</w:t>
            </w:r>
            <w:proofErr w:type="spellEnd"/>
            <w:r w:rsidRPr="00EC1497">
              <w:t xml:space="preserve"> та </w:t>
            </w:r>
            <w:proofErr w:type="spellStart"/>
            <w:r w:rsidRPr="00EC1497">
              <w:t>гарячої</w:t>
            </w:r>
            <w:proofErr w:type="spellEnd"/>
            <w:r w:rsidRPr="00EC1497">
              <w:t xml:space="preserve"> води і </w:t>
            </w:r>
            <w:proofErr w:type="spellStart"/>
            <w:r w:rsidRPr="00EC1497">
              <w:t>водовідведення</w:t>
            </w:r>
            <w:proofErr w:type="spellEnd"/>
            <w:r w:rsidRPr="00EC1497">
              <w:t>»</w:t>
            </w:r>
          </w:p>
        </w:tc>
      </w:tr>
      <w:tr w:rsidR="009F6DA6" w:rsidRPr="00EC1497" w14:paraId="73458519" w14:textId="77777777" w:rsidTr="00597716">
        <w:trPr>
          <w:gridAfter w:val="1"/>
          <w:wAfter w:w="46" w:type="dxa"/>
        </w:trPr>
        <w:tc>
          <w:tcPr>
            <w:tcW w:w="876" w:type="dxa"/>
          </w:tcPr>
          <w:p w14:paraId="5FB68A54" w14:textId="77777777" w:rsidR="009F6DA6" w:rsidRPr="00EC1497" w:rsidRDefault="009F6DA6" w:rsidP="00597716">
            <w:pPr>
              <w:jc w:val="center"/>
              <w:rPr>
                <w:bCs/>
              </w:rPr>
            </w:pPr>
            <w:r w:rsidRPr="00EC1497">
              <w:rPr>
                <w:bCs/>
              </w:rPr>
              <w:t>69</w:t>
            </w:r>
          </w:p>
        </w:tc>
        <w:tc>
          <w:tcPr>
            <w:tcW w:w="972" w:type="dxa"/>
            <w:vAlign w:val="center"/>
          </w:tcPr>
          <w:p w14:paraId="78E59A85" w14:textId="77777777" w:rsidR="009F6DA6" w:rsidRPr="00EC1497" w:rsidRDefault="009F6DA6" w:rsidP="00597716">
            <w:pPr>
              <w:jc w:val="center"/>
              <w:rPr>
                <w:bCs/>
              </w:rPr>
            </w:pPr>
            <w:r w:rsidRPr="00EC1497">
              <w:rPr>
                <w:bCs/>
              </w:rPr>
              <w:t>3-1/06</w:t>
            </w:r>
          </w:p>
        </w:tc>
        <w:tc>
          <w:tcPr>
            <w:tcW w:w="8076" w:type="dxa"/>
            <w:vAlign w:val="center"/>
          </w:tcPr>
          <w:p w14:paraId="1B65D0A3" w14:textId="77777777" w:rsidR="009F6DA6" w:rsidRPr="00EC1497" w:rsidRDefault="009F6DA6" w:rsidP="00597716">
            <w:pPr>
              <w:spacing w:line="228" w:lineRule="auto"/>
            </w:pPr>
            <w:proofErr w:type="spellStart"/>
            <w:r w:rsidRPr="00EC1497">
              <w:t>Включення</w:t>
            </w:r>
            <w:proofErr w:type="spellEnd"/>
            <w:r w:rsidRPr="00EC1497">
              <w:t xml:space="preserve"> </w:t>
            </w:r>
            <w:proofErr w:type="spellStart"/>
            <w:r w:rsidRPr="00EC1497">
              <w:t>квартири</w:t>
            </w:r>
            <w:proofErr w:type="spellEnd"/>
            <w:r w:rsidRPr="00EC1497">
              <w:t xml:space="preserve"> до </w:t>
            </w:r>
            <w:proofErr w:type="spellStart"/>
            <w:r w:rsidRPr="00EC1497">
              <w:t>розряду</w:t>
            </w:r>
            <w:proofErr w:type="spellEnd"/>
            <w:r w:rsidRPr="00EC1497">
              <w:t xml:space="preserve"> </w:t>
            </w:r>
            <w:proofErr w:type="spellStart"/>
            <w:r w:rsidRPr="00EC1497">
              <w:t>службових</w:t>
            </w:r>
            <w:proofErr w:type="spellEnd"/>
          </w:p>
        </w:tc>
        <w:tc>
          <w:tcPr>
            <w:tcW w:w="2090" w:type="dxa"/>
            <w:vMerge/>
          </w:tcPr>
          <w:p w14:paraId="2C01BB7B" w14:textId="77777777" w:rsidR="009F6DA6" w:rsidRPr="00EC1497" w:rsidRDefault="009F6DA6" w:rsidP="00597716">
            <w:pPr>
              <w:jc w:val="center"/>
              <w:rPr>
                <w:b/>
              </w:rPr>
            </w:pPr>
          </w:p>
        </w:tc>
        <w:tc>
          <w:tcPr>
            <w:tcW w:w="3970" w:type="dxa"/>
            <w:vMerge w:val="restart"/>
          </w:tcPr>
          <w:p w14:paraId="59823559" w14:textId="77777777" w:rsidR="009F6DA6" w:rsidRPr="00EC1497" w:rsidRDefault="009F6DA6" w:rsidP="00597716">
            <w:pPr>
              <w:spacing w:line="216" w:lineRule="auto"/>
            </w:pPr>
            <w:proofErr w:type="spellStart"/>
            <w:r w:rsidRPr="00EC1497">
              <w:t>Житловий</w:t>
            </w:r>
            <w:proofErr w:type="spellEnd"/>
            <w:r w:rsidRPr="00EC1497">
              <w:t xml:space="preserve"> кодекс </w:t>
            </w:r>
            <w:proofErr w:type="spellStart"/>
            <w:r w:rsidRPr="00EC1497">
              <w:t>України</w:t>
            </w:r>
            <w:proofErr w:type="spellEnd"/>
          </w:p>
        </w:tc>
      </w:tr>
      <w:tr w:rsidR="009F6DA6" w:rsidRPr="00EC1497" w14:paraId="7587528E" w14:textId="77777777" w:rsidTr="00597716">
        <w:trPr>
          <w:gridAfter w:val="1"/>
          <w:wAfter w:w="46" w:type="dxa"/>
        </w:trPr>
        <w:tc>
          <w:tcPr>
            <w:tcW w:w="876" w:type="dxa"/>
          </w:tcPr>
          <w:p w14:paraId="4D101441" w14:textId="77777777" w:rsidR="009F6DA6" w:rsidRPr="00EC1497" w:rsidRDefault="009F6DA6" w:rsidP="00597716">
            <w:pPr>
              <w:jc w:val="center"/>
              <w:rPr>
                <w:bCs/>
              </w:rPr>
            </w:pPr>
            <w:r w:rsidRPr="00EC1497">
              <w:rPr>
                <w:bCs/>
              </w:rPr>
              <w:t>70</w:t>
            </w:r>
          </w:p>
        </w:tc>
        <w:tc>
          <w:tcPr>
            <w:tcW w:w="972" w:type="dxa"/>
            <w:vAlign w:val="center"/>
          </w:tcPr>
          <w:p w14:paraId="7CE5EB55" w14:textId="77777777" w:rsidR="009F6DA6" w:rsidRPr="00EC1497" w:rsidRDefault="009F6DA6" w:rsidP="00597716">
            <w:pPr>
              <w:jc w:val="center"/>
              <w:rPr>
                <w:bCs/>
              </w:rPr>
            </w:pPr>
            <w:r w:rsidRPr="00EC1497">
              <w:rPr>
                <w:bCs/>
              </w:rPr>
              <w:t>3-1/07</w:t>
            </w:r>
          </w:p>
        </w:tc>
        <w:tc>
          <w:tcPr>
            <w:tcW w:w="8076" w:type="dxa"/>
            <w:vAlign w:val="center"/>
          </w:tcPr>
          <w:p w14:paraId="1B822766" w14:textId="77777777" w:rsidR="009F6DA6" w:rsidRPr="00EC1497" w:rsidRDefault="009F6DA6" w:rsidP="00597716">
            <w:pPr>
              <w:spacing w:line="228" w:lineRule="auto"/>
            </w:pPr>
            <w:proofErr w:type="spellStart"/>
            <w:r w:rsidRPr="00EC1497">
              <w:t>Виключення</w:t>
            </w:r>
            <w:proofErr w:type="spellEnd"/>
            <w:r w:rsidRPr="00EC1497">
              <w:t xml:space="preserve"> </w:t>
            </w:r>
            <w:proofErr w:type="spellStart"/>
            <w:r w:rsidRPr="00EC1497">
              <w:t>квартири</w:t>
            </w:r>
            <w:proofErr w:type="spellEnd"/>
            <w:r w:rsidRPr="00EC1497">
              <w:t xml:space="preserve"> </w:t>
            </w:r>
            <w:proofErr w:type="spellStart"/>
            <w:r w:rsidRPr="00EC1497">
              <w:t>із</w:t>
            </w:r>
            <w:proofErr w:type="spellEnd"/>
            <w:r w:rsidRPr="00EC1497">
              <w:t xml:space="preserve"> </w:t>
            </w:r>
            <w:proofErr w:type="spellStart"/>
            <w:r w:rsidRPr="00EC1497">
              <w:t>розряду</w:t>
            </w:r>
            <w:proofErr w:type="spellEnd"/>
            <w:r w:rsidRPr="00EC1497">
              <w:t xml:space="preserve"> </w:t>
            </w:r>
            <w:proofErr w:type="spellStart"/>
            <w:r w:rsidRPr="00EC1497">
              <w:t>службових</w:t>
            </w:r>
            <w:proofErr w:type="spellEnd"/>
          </w:p>
        </w:tc>
        <w:tc>
          <w:tcPr>
            <w:tcW w:w="2090" w:type="dxa"/>
            <w:vMerge/>
          </w:tcPr>
          <w:p w14:paraId="6B2E2FEC" w14:textId="77777777" w:rsidR="009F6DA6" w:rsidRPr="00EC1497" w:rsidRDefault="009F6DA6" w:rsidP="00597716">
            <w:pPr>
              <w:jc w:val="center"/>
              <w:rPr>
                <w:b/>
              </w:rPr>
            </w:pPr>
          </w:p>
        </w:tc>
        <w:tc>
          <w:tcPr>
            <w:tcW w:w="3970" w:type="dxa"/>
            <w:vMerge/>
          </w:tcPr>
          <w:p w14:paraId="65F14F97" w14:textId="77777777" w:rsidR="009F6DA6" w:rsidRPr="00EC1497" w:rsidRDefault="009F6DA6" w:rsidP="00597716">
            <w:pPr>
              <w:spacing w:line="216" w:lineRule="auto"/>
            </w:pPr>
          </w:p>
        </w:tc>
      </w:tr>
      <w:tr w:rsidR="009F6DA6" w:rsidRPr="00EC1497" w14:paraId="0650ED25" w14:textId="77777777" w:rsidTr="00597716">
        <w:trPr>
          <w:gridAfter w:val="1"/>
          <w:wAfter w:w="46" w:type="dxa"/>
        </w:trPr>
        <w:tc>
          <w:tcPr>
            <w:tcW w:w="876" w:type="dxa"/>
          </w:tcPr>
          <w:p w14:paraId="637717B5" w14:textId="77777777" w:rsidR="009F6DA6" w:rsidRPr="00EC1497" w:rsidRDefault="009F6DA6" w:rsidP="00597716">
            <w:pPr>
              <w:jc w:val="center"/>
              <w:rPr>
                <w:bCs/>
              </w:rPr>
            </w:pPr>
            <w:r w:rsidRPr="00EC1497">
              <w:rPr>
                <w:bCs/>
              </w:rPr>
              <w:t>71</w:t>
            </w:r>
          </w:p>
        </w:tc>
        <w:tc>
          <w:tcPr>
            <w:tcW w:w="972" w:type="dxa"/>
            <w:vAlign w:val="center"/>
          </w:tcPr>
          <w:p w14:paraId="6AD559FC" w14:textId="77777777" w:rsidR="009F6DA6" w:rsidRPr="00EC1497" w:rsidRDefault="009F6DA6" w:rsidP="00597716">
            <w:pPr>
              <w:jc w:val="center"/>
              <w:rPr>
                <w:bCs/>
              </w:rPr>
            </w:pPr>
            <w:r w:rsidRPr="00EC1497">
              <w:rPr>
                <w:bCs/>
              </w:rPr>
              <w:t>3-1/08</w:t>
            </w:r>
          </w:p>
        </w:tc>
        <w:tc>
          <w:tcPr>
            <w:tcW w:w="8076" w:type="dxa"/>
            <w:vAlign w:val="center"/>
          </w:tcPr>
          <w:p w14:paraId="15EA1395"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дозволу</w:t>
            </w:r>
            <w:proofErr w:type="spellEnd"/>
            <w:r w:rsidRPr="00EC1497">
              <w:t xml:space="preserve"> на </w:t>
            </w:r>
            <w:proofErr w:type="spellStart"/>
            <w:r w:rsidRPr="00EC1497">
              <w:t>влаштування</w:t>
            </w:r>
            <w:proofErr w:type="spellEnd"/>
            <w:r w:rsidRPr="00EC1497">
              <w:t xml:space="preserve"> </w:t>
            </w:r>
            <w:proofErr w:type="spellStart"/>
            <w:r w:rsidRPr="00EC1497">
              <w:t>газової</w:t>
            </w:r>
            <w:proofErr w:type="spellEnd"/>
            <w:r w:rsidRPr="00EC1497">
              <w:t xml:space="preserve"> колонки в </w:t>
            </w:r>
            <w:proofErr w:type="spellStart"/>
            <w:r w:rsidRPr="00EC1497">
              <w:t>багатоквартирному</w:t>
            </w:r>
            <w:proofErr w:type="spellEnd"/>
            <w:r w:rsidRPr="00EC1497">
              <w:t xml:space="preserve"> </w:t>
            </w:r>
            <w:proofErr w:type="spellStart"/>
            <w:r w:rsidRPr="00EC1497">
              <w:t>будинку</w:t>
            </w:r>
            <w:proofErr w:type="spellEnd"/>
          </w:p>
        </w:tc>
        <w:tc>
          <w:tcPr>
            <w:tcW w:w="2090" w:type="dxa"/>
            <w:vMerge/>
          </w:tcPr>
          <w:p w14:paraId="4FFDF87F" w14:textId="77777777" w:rsidR="009F6DA6" w:rsidRPr="00EC1497" w:rsidRDefault="009F6DA6" w:rsidP="00597716">
            <w:pPr>
              <w:jc w:val="center"/>
              <w:rPr>
                <w:b/>
              </w:rPr>
            </w:pPr>
          </w:p>
        </w:tc>
        <w:tc>
          <w:tcPr>
            <w:tcW w:w="3970" w:type="dxa"/>
          </w:tcPr>
          <w:p w14:paraId="5D32F0E8" w14:textId="77777777" w:rsidR="009F6DA6" w:rsidRPr="00EC1497" w:rsidRDefault="009F6DA6" w:rsidP="00597716">
            <w:pPr>
              <w:spacing w:line="216" w:lineRule="auto"/>
            </w:pPr>
            <w:r w:rsidRPr="00EC1497">
              <w:t xml:space="preserve">Постанова КМУ </w:t>
            </w:r>
            <w:proofErr w:type="spellStart"/>
            <w:r w:rsidRPr="00EC1497">
              <w:t>від</w:t>
            </w:r>
            <w:proofErr w:type="spellEnd"/>
            <w:r w:rsidRPr="00EC1497">
              <w:t xml:space="preserve"> 21.07.2005 р. №630 «Про </w:t>
            </w:r>
            <w:proofErr w:type="spellStart"/>
            <w:r w:rsidRPr="00EC1497">
              <w:t>затвердження</w:t>
            </w:r>
            <w:proofErr w:type="spellEnd"/>
            <w:r w:rsidRPr="00EC1497">
              <w:t xml:space="preserve"> Правила </w:t>
            </w:r>
            <w:proofErr w:type="spellStart"/>
            <w:r w:rsidRPr="00EC1497">
              <w:t>надання</w:t>
            </w:r>
            <w:proofErr w:type="spellEnd"/>
            <w:r w:rsidRPr="00EC1497">
              <w:t xml:space="preserve"> </w:t>
            </w:r>
            <w:proofErr w:type="spellStart"/>
            <w:r w:rsidRPr="00EC1497">
              <w:t>послуг</w:t>
            </w:r>
            <w:proofErr w:type="spellEnd"/>
            <w:r w:rsidRPr="00EC1497">
              <w:t xml:space="preserve"> з </w:t>
            </w:r>
            <w:proofErr w:type="spellStart"/>
            <w:r w:rsidRPr="00EC1497">
              <w:t>централізованого</w:t>
            </w:r>
            <w:proofErr w:type="spellEnd"/>
            <w:r w:rsidRPr="00EC1497">
              <w:t xml:space="preserve"> </w:t>
            </w:r>
            <w:proofErr w:type="spellStart"/>
            <w:r w:rsidRPr="00EC1497">
              <w:t>опалення</w:t>
            </w:r>
            <w:proofErr w:type="spellEnd"/>
            <w:r w:rsidRPr="00EC1497">
              <w:t xml:space="preserve">, </w:t>
            </w:r>
            <w:proofErr w:type="spellStart"/>
            <w:r w:rsidRPr="00EC1497">
              <w:t>постачання</w:t>
            </w:r>
            <w:proofErr w:type="spellEnd"/>
            <w:r w:rsidRPr="00EC1497">
              <w:t xml:space="preserve"> </w:t>
            </w:r>
            <w:proofErr w:type="spellStart"/>
            <w:r w:rsidRPr="00EC1497">
              <w:t>холодної</w:t>
            </w:r>
            <w:proofErr w:type="spellEnd"/>
            <w:r w:rsidRPr="00EC1497">
              <w:t xml:space="preserve"> та </w:t>
            </w:r>
            <w:proofErr w:type="spellStart"/>
            <w:r w:rsidRPr="00EC1497">
              <w:t>гарячої</w:t>
            </w:r>
            <w:proofErr w:type="spellEnd"/>
            <w:r w:rsidRPr="00EC1497">
              <w:t xml:space="preserve"> води і </w:t>
            </w:r>
            <w:proofErr w:type="spellStart"/>
            <w:r w:rsidRPr="00EC1497">
              <w:t>водовідведення</w:t>
            </w:r>
            <w:proofErr w:type="spellEnd"/>
            <w:r w:rsidRPr="00EC1497">
              <w:t>»</w:t>
            </w:r>
          </w:p>
        </w:tc>
      </w:tr>
      <w:tr w:rsidR="009F6DA6" w:rsidRPr="00EC1497" w14:paraId="46DA1938" w14:textId="77777777" w:rsidTr="00597716">
        <w:trPr>
          <w:gridAfter w:val="1"/>
          <w:wAfter w:w="46" w:type="dxa"/>
        </w:trPr>
        <w:tc>
          <w:tcPr>
            <w:tcW w:w="876" w:type="dxa"/>
          </w:tcPr>
          <w:p w14:paraId="69A65764" w14:textId="77777777" w:rsidR="009F6DA6" w:rsidRPr="00EC1497" w:rsidRDefault="009F6DA6" w:rsidP="00597716">
            <w:pPr>
              <w:jc w:val="center"/>
              <w:rPr>
                <w:bCs/>
              </w:rPr>
            </w:pPr>
            <w:r w:rsidRPr="00EC1497">
              <w:rPr>
                <w:bCs/>
              </w:rPr>
              <w:t>72</w:t>
            </w:r>
          </w:p>
        </w:tc>
        <w:tc>
          <w:tcPr>
            <w:tcW w:w="972" w:type="dxa"/>
            <w:vAlign w:val="center"/>
          </w:tcPr>
          <w:p w14:paraId="2D7384F3" w14:textId="77777777" w:rsidR="009F6DA6" w:rsidRPr="00EC1497" w:rsidRDefault="009F6DA6" w:rsidP="00597716">
            <w:pPr>
              <w:jc w:val="center"/>
              <w:rPr>
                <w:bCs/>
              </w:rPr>
            </w:pPr>
            <w:r w:rsidRPr="00EC1497">
              <w:rPr>
                <w:bCs/>
              </w:rPr>
              <w:t>3-1/09</w:t>
            </w:r>
          </w:p>
        </w:tc>
        <w:tc>
          <w:tcPr>
            <w:tcW w:w="8076" w:type="dxa"/>
            <w:vAlign w:val="center"/>
          </w:tcPr>
          <w:p w14:paraId="43C02E27" w14:textId="77777777" w:rsidR="009F6DA6" w:rsidRPr="00EC1497" w:rsidRDefault="009F6DA6" w:rsidP="00597716">
            <w:pPr>
              <w:spacing w:line="228" w:lineRule="auto"/>
            </w:pPr>
            <w:r w:rsidRPr="00EC1497">
              <w:t xml:space="preserve">Про </w:t>
            </w:r>
            <w:proofErr w:type="spellStart"/>
            <w:r w:rsidRPr="00EC1497">
              <w:t>надання</w:t>
            </w:r>
            <w:proofErr w:type="spellEnd"/>
            <w:r w:rsidRPr="00EC1497">
              <w:t xml:space="preserve"> в </w:t>
            </w:r>
            <w:proofErr w:type="spellStart"/>
            <w:r w:rsidRPr="00EC1497">
              <w:t>оренду</w:t>
            </w:r>
            <w:proofErr w:type="spellEnd"/>
            <w:r w:rsidRPr="00EC1497">
              <w:t xml:space="preserve"> </w:t>
            </w:r>
            <w:proofErr w:type="spellStart"/>
            <w:r w:rsidRPr="00EC1497">
              <w:t>нерухомого</w:t>
            </w:r>
            <w:proofErr w:type="spellEnd"/>
            <w:r w:rsidRPr="00EC1497">
              <w:t xml:space="preserve"> майна </w:t>
            </w:r>
            <w:proofErr w:type="spellStart"/>
            <w:r w:rsidRPr="00EC1497">
              <w:t>комунальної</w:t>
            </w:r>
            <w:proofErr w:type="spellEnd"/>
            <w:r w:rsidRPr="00EC1497">
              <w:t xml:space="preserve"> </w:t>
            </w:r>
            <w:proofErr w:type="spellStart"/>
            <w:r w:rsidRPr="00EC1497">
              <w:t>власності</w:t>
            </w:r>
            <w:proofErr w:type="spellEnd"/>
            <w:r w:rsidRPr="00EC1497">
              <w:t xml:space="preserve"> </w:t>
            </w:r>
            <w:proofErr w:type="spellStart"/>
            <w:r w:rsidRPr="00EC1497">
              <w:t>Сіверської</w:t>
            </w:r>
            <w:proofErr w:type="spellEnd"/>
            <w:r w:rsidRPr="00EC1497">
              <w:t xml:space="preserve"> </w:t>
            </w:r>
            <w:proofErr w:type="spellStart"/>
            <w:r w:rsidRPr="00EC1497">
              <w:t>міської</w:t>
            </w:r>
            <w:proofErr w:type="spellEnd"/>
            <w:r w:rsidRPr="00EC1497">
              <w:t xml:space="preserve"> рад (ОТГ) </w:t>
            </w:r>
          </w:p>
        </w:tc>
        <w:tc>
          <w:tcPr>
            <w:tcW w:w="2090" w:type="dxa"/>
            <w:vMerge/>
          </w:tcPr>
          <w:p w14:paraId="3EB759C5" w14:textId="77777777" w:rsidR="009F6DA6" w:rsidRPr="00EC1497" w:rsidRDefault="009F6DA6" w:rsidP="00597716">
            <w:pPr>
              <w:jc w:val="center"/>
              <w:rPr>
                <w:b/>
              </w:rPr>
            </w:pPr>
          </w:p>
        </w:tc>
        <w:tc>
          <w:tcPr>
            <w:tcW w:w="3970" w:type="dxa"/>
          </w:tcPr>
          <w:p w14:paraId="1AFBBEF9" w14:textId="77777777" w:rsidR="009F6DA6" w:rsidRPr="00EC1497" w:rsidRDefault="009F6DA6" w:rsidP="00597716">
            <w:pPr>
              <w:spacing w:line="216" w:lineRule="auto"/>
              <w:rPr>
                <w:b/>
              </w:rPr>
            </w:pPr>
            <w:r w:rsidRPr="00EC1497">
              <w:rPr>
                <w:color w:val="000000"/>
              </w:rPr>
              <w:t xml:space="preserve">Закон </w:t>
            </w:r>
            <w:proofErr w:type="spellStart"/>
            <w:r w:rsidRPr="00EC1497">
              <w:rPr>
                <w:color w:val="000000"/>
              </w:rPr>
              <w:t>України</w:t>
            </w:r>
            <w:proofErr w:type="spellEnd"/>
            <w:r w:rsidRPr="00EC1497">
              <w:rPr>
                <w:color w:val="000000"/>
              </w:rPr>
              <w:t xml:space="preserve"> «Про </w:t>
            </w:r>
            <w:proofErr w:type="spellStart"/>
            <w:r w:rsidRPr="00EC1497">
              <w:rPr>
                <w:color w:val="000000"/>
              </w:rPr>
              <w:t>оренду</w:t>
            </w:r>
            <w:proofErr w:type="spellEnd"/>
            <w:r w:rsidRPr="00EC1497">
              <w:rPr>
                <w:color w:val="000000"/>
              </w:rPr>
              <w:t xml:space="preserve"> державного та </w:t>
            </w:r>
            <w:proofErr w:type="spellStart"/>
            <w:r w:rsidRPr="00EC1497">
              <w:rPr>
                <w:color w:val="000000"/>
              </w:rPr>
              <w:t>комунального</w:t>
            </w:r>
            <w:proofErr w:type="spellEnd"/>
            <w:r w:rsidRPr="00EC1497">
              <w:rPr>
                <w:color w:val="000000"/>
              </w:rPr>
              <w:t xml:space="preserve"> майна»</w:t>
            </w:r>
          </w:p>
        </w:tc>
      </w:tr>
      <w:tr w:rsidR="009F6DA6" w:rsidRPr="00EC1497" w14:paraId="70E45018" w14:textId="77777777" w:rsidTr="00597716">
        <w:trPr>
          <w:gridAfter w:val="1"/>
          <w:wAfter w:w="46" w:type="dxa"/>
        </w:trPr>
        <w:tc>
          <w:tcPr>
            <w:tcW w:w="876" w:type="dxa"/>
          </w:tcPr>
          <w:p w14:paraId="38064D1D" w14:textId="77777777" w:rsidR="009F6DA6" w:rsidRPr="00EC1497" w:rsidRDefault="009F6DA6" w:rsidP="00597716">
            <w:pPr>
              <w:jc w:val="center"/>
              <w:rPr>
                <w:bCs/>
              </w:rPr>
            </w:pPr>
            <w:r w:rsidRPr="00EC1497">
              <w:rPr>
                <w:bCs/>
              </w:rPr>
              <w:lastRenderedPageBreak/>
              <w:t>73</w:t>
            </w:r>
          </w:p>
        </w:tc>
        <w:tc>
          <w:tcPr>
            <w:tcW w:w="972" w:type="dxa"/>
            <w:vAlign w:val="center"/>
          </w:tcPr>
          <w:p w14:paraId="64C92E38" w14:textId="77777777" w:rsidR="009F6DA6" w:rsidRPr="00EC1497" w:rsidRDefault="009F6DA6" w:rsidP="00597716">
            <w:pPr>
              <w:ind w:left="-57" w:right="-57"/>
              <w:jc w:val="center"/>
              <w:rPr>
                <w:bCs/>
              </w:rPr>
            </w:pPr>
            <w:r w:rsidRPr="00EC1497">
              <w:rPr>
                <w:bCs/>
              </w:rPr>
              <w:t>3-1/10</w:t>
            </w:r>
          </w:p>
        </w:tc>
        <w:tc>
          <w:tcPr>
            <w:tcW w:w="8076" w:type="dxa"/>
            <w:vAlign w:val="center"/>
          </w:tcPr>
          <w:p w14:paraId="14FF0EA3" w14:textId="77777777" w:rsidR="009F6DA6" w:rsidRPr="00EC1497" w:rsidRDefault="009F6DA6" w:rsidP="00597716">
            <w:pPr>
              <w:spacing w:line="228" w:lineRule="auto"/>
            </w:pPr>
            <w:r w:rsidRPr="00EC1497">
              <w:t xml:space="preserve">Передача </w:t>
            </w:r>
            <w:proofErr w:type="spellStart"/>
            <w:r w:rsidRPr="00EC1497">
              <w:t>житлового</w:t>
            </w:r>
            <w:proofErr w:type="spellEnd"/>
            <w:r w:rsidRPr="00EC1497">
              <w:t xml:space="preserve"> комплексу з балансу </w:t>
            </w:r>
            <w:proofErr w:type="spellStart"/>
            <w:r w:rsidRPr="00EC1497">
              <w:t>балансоутримувача</w:t>
            </w:r>
            <w:proofErr w:type="spellEnd"/>
            <w:r w:rsidRPr="00EC1497">
              <w:t xml:space="preserve"> на баланс </w:t>
            </w:r>
            <w:proofErr w:type="spellStart"/>
            <w:r w:rsidRPr="00EC1497">
              <w:t>об’єднання</w:t>
            </w:r>
            <w:proofErr w:type="spellEnd"/>
            <w:r w:rsidRPr="00EC1497">
              <w:t xml:space="preserve"> </w:t>
            </w:r>
            <w:proofErr w:type="spellStart"/>
            <w:r w:rsidRPr="00EC1497">
              <w:t>співвласників</w:t>
            </w:r>
            <w:proofErr w:type="spellEnd"/>
            <w:r w:rsidRPr="00EC1497">
              <w:t xml:space="preserve"> </w:t>
            </w:r>
            <w:proofErr w:type="spellStart"/>
            <w:r w:rsidRPr="00EC1497">
              <w:t>багатоквартирного</w:t>
            </w:r>
            <w:proofErr w:type="spellEnd"/>
            <w:r w:rsidRPr="00EC1497">
              <w:t xml:space="preserve"> </w:t>
            </w:r>
            <w:proofErr w:type="spellStart"/>
            <w:r w:rsidRPr="00EC1497">
              <w:t>будинку</w:t>
            </w:r>
            <w:proofErr w:type="spellEnd"/>
          </w:p>
        </w:tc>
        <w:tc>
          <w:tcPr>
            <w:tcW w:w="2090" w:type="dxa"/>
            <w:vMerge/>
          </w:tcPr>
          <w:p w14:paraId="17E13319" w14:textId="77777777" w:rsidR="009F6DA6" w:rsidRPr="00EC1497" w:rsidRDefault="009F6DA6" w:rsidP="00597716">
            <w:pPr>
              <w:jc w:val="center"/>
              <w:rPr>
                <w:b/>
              </w:rPr>
            </w:pPr>
          </w:p>
        </w:tc>
        <w:tc>
          <w:tcPr>
            <w:tcW w:w="3970" w:type="dxa"/>
          </w:tcPr>
          <w:p w14:paraId="3571FC2E" w14:textId="77777777" w:rsidR="009F6DA6" w:rsidRPr="00EC1497" w:rsidRDefault="009F6DA6" w:rsidP="00597716">
            <w:pPr>
              <w:spacing w:line="216" w:lineRule="auto"/>
              <w:rPr>
                <w:b/>
              </w:rPr>
            </w:pPr>
            <w:r w:rsidRPr="00EC1497">
              <w:t xml:space="preserve">Закон </w:t>
            </w:r>
            <w:proofErr w:type="spellStart"/>
            <w:r w:rsidRPr="00EC1497">
              <w:t>України</w:t>
            </w:r>
            <w:proofErr w:type="spellEnd"/>
            <w:r w:rsidRPr="00EC1497">
              <w:t xml:space="preserve"> «Про </w:t>
            </w:r>
            <w:proofErr w:type="spellStart"/>
            <w:r w:rsidRPr="00EC1497">
              <w:t>об’єднання</w:t>
            </w:r>
            <w:proofErr w:type="spellEnd"/>
            <w:r w:rsidRPr="00EC1497">
              <w:t xml:space="preserve"> </w:t>
            </w:r>
            <w:proofErr w:type="spellStart"/>
            <w:r w:rsidRPr="00EC1497">
              <w:t>співвласників</w:t>
            </w:r>
            <w:proofErr w:type="spellEnd"/>
            <w:r w:rsidRPr="00EC1497">
              <w:t xml:space="preserve"> </w:t>
            </w:r>
            <w:proofErr w:type="spellStart"/>
            <w:r w:rsidRPr="00EC1497">
              <w:t>багатоквартирного</w:t>
            </w:r>
            <w:proofErr w:type="spellEnd"/>
            <w:r w:rsidRPr="00EC1497">
              <w:t xml:space="preserve"> </w:t>
            </w:r>
            <w:proofErr w:type="spellStart"/>
            <w:r w:rsidRPr="00EC1497">
              <w:t>будинку</w:t>
            </w:r>
            <w:proofErr w:type="spellEnd"/>
            <w:r w:rsidRPr="00EC1497">
              <w:t>»</w:t>
            </w:r>
          </w:p>
        </w:tc>
      </w:tr>
      <w:tr w:rsidR="009F6DA6" w:rsidRPr="00EC1497" w14:paraId="186267E2" w14:textId="77777777" w:rsidTr="00597716">
        <w:trPr>
          <w:gridAfter w:val="1"/>
          <w:wAfter w:w="46" w:type="dxa"/>
        </w:trPr>
        <w:tc>
          <w:tcPr>
            <w:tcW w:w="876" w:type="dxa"/>
          </w:tcPr>
          <w:p w14:paraId="01E18B54" w14:textId="77777777" w:rsidR="009F6DA6" w:rsidRPr="00EC1497" w:rsidRDefault="009F6DA6" w:rsidP="00597716">
            <w:pPr>
              <w:jc w:val="center"/>
              <w:rPr>
                <w:bCs/>
              </w:rPr>
            </w:pPr>
            <w:r w:rsidRPr="00EC1497">
              <w:rPr>
                <w:bCs/>
              </w:rPr>
              <w:t>74</w:t>
            </w:r>
          </w:p>
        </w:tc>
        <w:tc>
          <w:tcPr>
            <w:tcW w:w="972" w:type="dxa"/>
            <w:vAlign w:val="center"/>
          </w:tcPr>
          <w:p w14:paraId="44AACA7D" w14:textId="77777777" w:rsidR="009F6DA6" w:rsidRPr="00EC1497" w:rsidRDefault="009F6DA6" w:rsidP="00597716">
            <w:pPr>
              <w:ind w:left="-57" w:right="-57"/>
              <w:jc w:val="center"/>
              <w:rPr>
                <w:bCs/>
              </w:rPr>
            </w:pPr>
            <w:r w:rsidRPr="00EC1497">
              <w:rPr>
                <w:bCs/>
              </w:rPr>
              <w:t>3-1/11</w:t>
            </w:r>
          </w:p>
        </w:tc>
        <w:tc>
          <w:tcPr>
            <w:tcW w:w="8076" w:type="dxa"/>
            <w:vAlign w:val="center"/>
          </w:tcPr>
          <w:p w14:paraId="6727075C"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довідки</w:t>
            </w:r>
            <w:proofErr w:type="spellEnd"/>
            <w:r w:rsidRPr="00EC1497">
              <w:t xml:space="preserve"> про </w:t>
            </w:r>
            <w:proofErr w:type="spellStart"/>
            <w:r w:rsidRPr="00EC1497">
              <w:t>перебування</w:t>
            </w:r>
            <w:proofErr w:type="spellEnd"/>
            <w:r w:rsidRPr="00EC1497">
              <w:t xml:space="preserve"> на квартирному </w:t>
            </w:r>
            <w:proofErr w:type="spellStart"/>
            <w:r w:rsidRPr="00EC1497">
              <w:t>обліку</w:t>
            </w:r>
            <w:proofErr w:type="spellEnd"/>
            <w:r w:rsidRPr="00EC1497">
              <w:t xml:space="preserve"> </w:t>
            </w:r>
            <w:proofErr w:type="spellStart"/>
            <w:r w:rsidRPr="00EC1497">
              <w:t>або</w:t>
            </w:r>
            <w:proofErr w:type="spellEnd"/>
            <w:r w:rsidRPr="00EC1497">
              <w:t xml:space="preserve"> </w:t>
            </w:r>
            <w:proofErr w:type="spellStart"/>
            <w:r w:rsidRPr="00EC1497">
              <w:t>іншого</w:t>
            </w:r>
            <w:proofErr w:type="spellEnd"/>
            <w:r w:rsidRPr="00EC1497">
              <w:t xml:space="preserve"> документа, </w:t>
            </w:r>
            <w:proofErr w:type="spellStart"/>
            <w:r w:rsidRPr="00EC1497">
              <w:t>що</w:t>
            </w:r>
            <w:proofErr w:type="spellEnd"/>
            <w:r w:rsidRPr="00EC1497">
              <w:t xml:space="preserve"> </w:t>
            </w:r>
            <w:proofErr w:type="spellStart"/>
            <w:r w:rsidRPr="00EC1497">
              <w:t>підтверджує</w:t>
            </w:r>
            <w:proofErr w:type="spellEnd"/>
            <w:r w:rsidRPr="00EC1497">
              <w:t xml:space="preserve"> </w:t>
            </w:r>
            <w:proofErr w:type="spellStart"/>
            <w:r w:rsidRPr="00EC1497">
              <w:t>необхідність</w:t>
            </w:r>
            <w:proofErr w:type="spellEnd"/>
            <w:r w:rsidRPr="00EC1497">
              <w:t xml:space="preserve"> </w:t>
            </w:r>
            <w:proofErr w:type="spellStart"/>
            <w:r w:rsidRPr="00EC1497">
              <w:t>поліпшення</w:t>
            </w:r>
            <w:proofErr w:type="spellEnd"/>
            <w:r w:rsidRPr="00EC1497">
              <w:t xml:space="preserve"> </w:t>
            </w:r>
            <w:proofErr w:type="spellStart"/>
            <w:r w:rsidRPr="00EC1497">
              <w:t>житлових</w:t>
            </w:r>
            <w:proofErr w:type="spellEnd"/>
            <w:r w:rsidRPr="00EC1497">
              <w:t xml:space="preserve"> умов</w:t>
            </w:r>
          </w:p>
        </w:tc>
        <w:tc>
          <w:tcPr>
            <w:tcW w:w="2090" w:type="dxa"/>
            <w:vMerge/>
          </w:tcPr>
          <w:p w14:paraId="5F523F1E" w14:textId="77777777" w:rsidR="009F6DA6" w:rsidRPr="00EC1497" w:rsidRDefault="009F6DA6" w:rsidP="00597716">
            <w:pPr>
              <w:jc w:val="center"/>
              <w:rPr>
                <w:b/>
              </w:rPr>
            </w:pPr>
          </w:p>
        </w:tc>
        <w:tc>
          <w:tcPr>
            <w:tcW w:w="3970" w:type="dxa"/>
          </w:tcPr>
          <w:p w14:paraId="714C54E9" w14:textId="77777777" w:rsidR="009F6DA6" w:rsidRPr="00EC1497" w:rsidRDefault="009F6DA6" w:rsidP="00597716">
            <w:pPr>
              <w:spacing w:line="216" w:lineRule="auto"/>
              <w:rPr>
                <w:b/>
              </w:rPr>
            </w:pPr>
            <w:proofErr w:type="spellStart"/>
            <w:r w:rsidRPr="00EC1497">
              <w:t>Житловий</w:t>
            </w:r>
            <w:proofErr w:type="spellEnd"/>
            <w:r w:rsidRPr="00EC1497">
              <w:t xml:space="preserve"> кодекс </w:t>
            </w:r>
            <w:proofErr w:type="spellStart"/>
            <w:r w:rsidRPr="00EC1497">
              <w:t>України</w:t>
            </w:r>
            <w:proofErr w:type="spellEnd"/>
          </w:p>
        </w:tc>
      </w:tr>
      <w:tr w:rsidR="009F6DA6" w:rsidRPr="00EC1497" w14:paraId="647FE2E2" w14:textId="77777777" w:rsidTr="00597716">
        <w:trPr>
          <w:gridAfter w:val="1"/>
          <w:wAfter w:w="46" w:type="dxa"/>
        </w:trPr>
        <w:tc>
          <w:tcPr>
            <w:tcW w:w="876" w:type="dxa"/>
          </w:tcPr>
          <w:p w14:paraId="1237F8AF" w14:textId="77777777" w:rsidR="009F6DA6" w:rsidRPr="00EC1497" w:rsidRDefault="009F6DA6" w:rsidP="00597716">
            <w:pPr>
              <w:jc w:val="center"/>
              <w:rPr>
                <w:bCs/>
              </w:rPr>
            </w:pPr>
            <w:r w:rsidRPr="00EC1497">
              <w:rPr>
                <w:bCs/>
              </w:rPr>
              <w:t>75</w:t>
            </w:r>
          </w:p>
        </w:tc>
        <w:tc>
          <w:tcPr>
            <w:tcW w:w="972" w:type="dxa"/>
            <w:vAlign w:val="center"/>
          </w:tcPr>
          <w:p w14:paraId="084C122B" w14:textId="77777777" w:rsidR="009F6DA6" w:rsidRPr="00EC1497" w:rsidRDefault="009F6DA6" w:rsidP="00597716">
            <w:pPr>
              <w:ind w:left="-57" w:right="-57"/>
              <w:jc w:val="center"/>
              <w:rPr>
                <w:bCs/>
              </w:rPr>
            </w:pPr>
            <w:r w:rsidRPr="00EC1497">
              <w:rPr>
                <w:bCs/>
              </w:rPr>
              <w:t>3-1/12</w:t>
            </w:r>
          </w:p>
        </w:tc>
        <w:tc>
          <w:tcPr>
            <w:tcW w:w="8076" w:type="dxa"/>
            <w:vAlign w:val="center"/>
          </w:tcPr>
          <w:p w14:paraId="69619EC3" w14:textId="77777777" w:rsidR="009F6DA6" w:rsidRPr="00EC1497" w:rsidRDefault="009F6DA6" w:rsidP="00597716">
            <w:pPr>
              <w:spacing w:line="228" w:lineRule="auto"/>
            </w:pPr>
            <w:proofErr w:type="spellStart"/>
            <w:r w:rsidRPr="00EC1497">
              <w:t>Взяття</w:t>
            </w:r>
            <w:proofErr w:type="spellEnd"/>
            <w:r w:rsidRPr="00EC1497">
              <w:t xml:space="preserve"> на </w:t>
            </w:r>
            <w:proofErr w:type="spellStart"/>
            <w:r w:rsidRPr="00EC1497">
              <w:t>соціальний</w:t>
            </w:r>
            <w:proofErr w:type="spellEnd"/>
            <w:r w:rsidRPr="00EC1497">
              <w:t xml:space="preserve"> </w:t>
            </w:r>
            <w:proofErr w:type="spellStart"/>
            <w:r w:rsidRPr="00EC1497">
              <w:t>квартирний</w:t>
            </w:r>
            <w:proofErr w:type="spellEnd"/>
            <w:r w:rsidRPr="00EC1497">
              <w:t xml:space="preserve"> </w:t>
            </w:r>
            <w:proofErr w:type="spellStart"/>
            <w:r w:rsidRPr="00EC1497">
              <w:t>облік</w:t>
            </w:r>
            <w:proofErr w:type="spellEnd"/>
          </w:p>
        </w:tc>
        <w:tc>
          <w:tcPr>
            <w:tcW w:w="2090" w:type="dxa"/>
            <w:vMerge/>
          </w:tcPr>
          <w:p w14:paraId="61147FF2" w14:textId="77777777" w:rsidR="009F6DA6" w:rsidRPr="00EC1497" w:rsidRDefault="009F6DA6" w:rsidP="00597716">
            <w:pPr>
              <w:jc w:val="center"/>
              <w:rPr>
                <w:b/>
              </w:rPr>
            </w:pPr>
          </w:p>
        </w:tc>
        <w:tc>
          <w:tcPr>
            <w:tcW w:w="3970" w:type="dxa"/>
          </w:tcPr>
          <w:p w14:paraId="6A7D5056" w14:textId="77777777" w:rsidR="009F6DA6" w:rsidRPr="00EC1497" w:rsidRDefault="009F6DA6" w:rsidP="00597716">
            <w:pPr>
              <w:spacing w:line="216" w:lineRule="auto"/>
              <w:rPr>
                <w:b/>
              </w:rPr>
            </w:pPr>
            <w:r w:rsidRPr="00EC1497">
              <w:t xml:space="preserve">Закон </w:t>
            </w:r>
            <w:proofErr w:type="spellStart"/>
            <w:r w:rsidRPr="00EC1497">
              <w:t>України</w:t>
            </w:r>
            <w:proofErr w:type="spellEnd"/>
            <w:r w:rsidRPr="00EC1497">
              <w:t xml:space="preserve"> «Про </w:t>
            </w:r>
            <w:proofErr w:type="spellStart"/>
            <w:r w:rsidRPr="00EC1497">
              <w:t>житловий</w:t>
            </w:r>
            <w:proofErr w:type="spellEnd"/>
            <w:r w:rsidRPr="00EC1497">
              <w:t xml:space="preserve"> фонд </w:t>
            </w:r>
            <w:proofErr w:type="spellStart"/>
            <w:r w:rsidRPr="00EC1497">
              <w:t>соціального</w:t>
            </w:r>
            <w:proofErr w:type="spellEnd"/>
            <w:r w:rsidRPr="00EC1497">
              <w:t xml:space="preserve"> </w:t>
            </w:r>
            <w:proofErr w:type="spellStart"/>
            <w:r w:rsidRPr="00EC1497">
              <w:t>призначення</w:t>
            </w:r>
            <w:proofErr w:type="spellEnd"/>
            <w:r w:rsidRPr="00EC1497">
              <w:t>»</w:t>
            </w:r>
          </w:p>
        </w:tc>
      </w:tr>
      <w:tr w:rsidR="009F6DA6" w:rsidRPr="00EC1497" w14:paraId="005AADCE" w14:textId="77777777" w:rsidTr="00597716">
        <w:trPr>
          <w:gridAfter w:val="1"/>
          <w:wAfter w:w="46" w:type="dxa"/>
        </w:trPr>
        <w:tc>
          <w:tcPr>
            <w:tcW w:w="876" w:type="dxa"/>
          </w:tcPr>
          <w:p w14:paraId="192FEAAB" w14:textId="77777777" w:rsidR="009F6DA6" w:rsidRPr="00EC1497" w:rsidRDefault="009F6DA6" w:rsidP="00597716">
            <w:pPr>
              <w:jc w:val="center"/>
              <w:rPr>
                <w:bCs/>
              </w:rPr>
            </w:pPr>
            <w:r w:rsidRPr="00EC1497">
              <w:rPr>
                <w:bCs/>
              </w:rPr>
              <w:t>76</w:t>
            </w:r>
          </w:p>
        </w:tc>
        <w:tc>
          <w:tcPr>
            <w:tcW w:w="972" w:type="dxa"/>
            <w:vAlign w:val="center"/>
          </w:tcPr>
          <w:p w14:paraId="5E4A718B" w14:textId="77777777" w:rsidR="009F6DA6" w:rsidRPr="00EC1497" w:rsidRDefault="009F6DA6" w:rsidP="00597716">
            <w:pPr>
              <w:ind w:left="-57" w:right="-57"/>
              <w:jc w:val="center"/>
              <w:rPr>
                <w:bCs/>
              </w:rPr>
            </w:pPr>
            <w:r w:rsidRPr="00EC1497">
              <w:rPr>
                <w:bCs/>
              </w:rPr>
              <w:t>3-1/13</w:t>
            </w:r>
          </w:p>
        </w:tc>
        <w:tc>
          <w:tcPr>
            <w:tcW w:w="8076" w:type="dxa"/>
            <w:vAlign w:val="center"/>
          </w:tcPr>
          <w:p w14:paraId="68F2D003" w14:textId="77777777" w:rsidR="009F6DA6" w:rsidRPr="00EC1497" w:rsidRDefault="009F6DA6" w:rsidP="00597716">
            <w:pPr>
              <w:spacing w:line="228" w:lineRule="auto"/>
            </w:pPr>
            <w:proofErr w:type="spellStart"/>
            <w:r w:rsidRPr="00EC1497">
              <w:t>Взяття</w:t>
            </w:r>
            <w:proofErr w:type="spellEnd"/>
            <w:r w:rsidRPr="00EC1497">
              <w:t xml:space="preserve"> на </w:t>
            </w:r>
            <w:proofErr w:type="spellStart"/>
            <w:r w:rsidRPr="00EC1497">
              <w:t>облік</w:t>
            </w:r>
            <w:proofErr w:type="spellEnd"/>
            <w:r w:rsidRPr="00EC1497">
              <w:t xml:space="preserve"> для </w:t>
            </w:r>
            <w:proofErr w:type="spellStart"/>
            <w:r w:rsidRPr="00EC1497">
              <w:t>надання</w:t>
            </w:r>
            <w:proofErr w:type="spellEnd"/>
            <w:r w:rsidRPr="00EC1497">
              <w:t xml:space="preserve"> </w:t>
            </w:r>
            <w:proofErr w:type="spellStart"/>
            <w:r w:rsidRPr="00EC1497">
              <w:t>житлових</w:t>
            </w:r>
            <w:proofErr w:type="spellEnd"/>
            <w:r w:rsidRPr="00EC1497">
              <w:t xml:space="preserve"> </w:t>
            </w:r>
            <w:proofErr w:type="spellStart"/>
            <w:r w:rsidRPr="00EC1497">
              <w:t>приміщень</w:t>
            </w:r>
            <w:proofErr w:type="spellEnd"/>
            <w:r w:rsidRPr="00EC1497">
              <w:t xml:space="preserve"> для </w:t>
            </w:r>
            <w:proofErr w:type="spellStart"/>
            <w:r w:rsidRPr="00EC1497">
              <w:t>тимчасового</w:t>
            </w:r>
            <w:proofErr w:type="spellEnd"/>
            <w:r w:rsidRPr="00EC1497">
              <w:t xml:space="preserve"> </w:t>
            </w:r>
            <w:proofErr w:type="spellStart"/>
            <w:r w:rsidRPr="00EC1497">
              <w:t>проживання</w:t>
            </w:r>
            <w:proofErr w:type="spellEnd"/>
            <w:r w:rsidRPr="00EC1497">
              <w:t xml:space="preserve"> </w:t>
            </w:r>
            <w:proofErr w:type="spellStart"/>
            <w:r w:rsidRPr="00EC1497">
              <w:t>внутрішньо</w:t>
            </w:r>
            <w:proofErr w:type="spellEnd"/>
            <w:r w:rsidRPr="00EC1497">
              <w:t xml:space="preserve"> </w:t>
            </w:r>
            <w:proofErr w:type="spellStart"/>
            <w:r w:rsidRPr="00EC1497">
              <w:t>переміщених</w:t>
            </w:r>
            <w:proofErr w:type="spellEnd"/>
            <w:r w:rsidRPr="00EC1497">
              <w:t xml:space="preserve"> </w:t>
            </w:r>
            <w:proofErr w:type="spellStart"/>
            <w:r w:rsidRPr="00EC1497">
              <w:t>осіб</w:t>
            </w:r>
            <w:proofErr w:type="spellEnd"/>
          </w:p>
        </w:tc>
        <w:tc>
          <w:tcPr>
            <w:tcW w:w="2090" w:type="dxa"/>
            <w:vMerge/>
          </w:tcPr>
          <w:p w14:paraId="46230038" w14:textId="77777777" w:rsidR="009F6DA6" w:rsidRPr="00EC1497" w:rsidRDefault="009F6DA6" w:rsidP="00597716">
            <w:pPr>
              <w:jc w:val="center"/>
              <w:rPr>
                <w:b/>
              </w:rPr>
            </w:pPr>
          </w:p>
        </w:tc>
        <w:tc>
          <w:tcPr>
            <w:tcW w:w="3970" w:type="dxa"/>
          </w:tcPr>
          <w:p w14:paraId="47CC4B38" w14:textId="77777777" w:rsidR="009F6DA6" w:rsidRPr="00EC1497" w:rsidRDefault="009F6DA6" w:rsidP="00597716">
            <w:pPr>
              <w:spacing w:line="216" w:lineRule="auto"/>
            </w:pPr>
            <w:proofErr w:type="spellStart"/>
            <w:r w:rsidRPr="00EC1497">
              <w:t>Житловий</w:t>
            </w:r>
            <w:proofErr w:type="spellEnd"/>
            <w:r w:rsidRPr="00EC1497">
              <w:t xml:space="preserve"> кодекс </w:t>
            </w:r>
            <w:proofErr w:type="spellStart"/>
            <w:r w:rsidRPr="00EC1497">
              <w:t>України</w:t>
            </w:r>
            <w:proofErr w:type="spellEnd"/>
          </w:p>
          <w:p w14:paraId="036E8C3F" w14:textId="77777777" w:rsidR="009F6DA6" w:rsidRPr="00EC1497" w:rsidRDefault="009F6DA6" w:rsidP="00597716">
            <w:pPr>
              <w:spacing w:line="216" w:lineRule="auto"/>
            </w:pPr>
            <w:r w:rsidRPr="00EC1497">
              <w:t xml:space="preserve">Закон </w:t>
            </w:r>
            <w:proofErr w:type="spellStart"/>
            <w:r w:rsidRPr="00EC1497">
              <w:t>України</w:t>
            </w:r>
            <w:proofErr w:type="spellEnd"/>
            <w:r w:rsidRPr="00EC1497">
              <w:t xml:space="preserve"> «Про </w:t>
            </w:r>
            <w:proofErr w:type="spellStart"/>
            <w:r w:rsidRPr="00EC1497">
              <w:t>забезпечення</w:t>
            </w:r>
            <w:proofErr w:type="spellEnd"/>
            <w:r w:rsidRPr="00EC1497">
              <w:t xml:space="preserve"> прав і свобод </w:t>
            </w:r>
            <w:proofErr w:type="spellStart"/>
            <w:r w:rsidRPr="00EC1497">
              <w:t>внутрішньо</w:t>
            </w:r>
            <w:proofErr w:type="spellEnd"/>
            <w:r w:rsidRPr="00EC1497">
              <w:t xml:space="preserve"> </w:t>
            </w:r>
            <w:proofErr w:type="spellStart"/>
            <w:r w:rsidRPr="00EC1497">
              <w:t>переміщених</w:t>
            </w:r>
            <w:proofErr w:type="spellEnd"/>
            <w:r w:rsidRPr="00EC1497">
              <w:t xml:space="preserve"> </w:t>
            </w:r>
            <w:proofErr w:type="spellStart"/>
            <w:r w:rsidRPr="00EC1497">
              <w:t>осіб</w:t>
            </w:r>
            <w:proofErr w:type="spellEnd"/>
            <w:r w:rsidRPr="00EC1497">
              <w:t>»</w:t>
            </w:r>
          </w:p>
          <w:p w14:paraId="43070BC0" w14:textId="77777777" w:rsidR="009F6DA6" w:rsidRPr="00EC1497" w:rsidRDefault="009F6DA6" w:rsidP="00597716">
            <w:pPr>
              <w:spacing w:line="216" w:lineRule="auto"/>
            </w:pPr>
            <w:r w:rsidRPr="00EC1497">
              <w:t xml:space="preserve">Закон </w:t>
            </w:r>
            <w:proofErr w:type="spellStart"/>
            <w:r w:rsidRPr="00EC1497">
              <w:t>України</w:t>
            </w:r>
            <w:proofErr w:type="spellEnd"/>
            <w:r w:rsidRPr="00EC1497">
              <w:t xml:space="preserve"> «Про </w:t>
            </w:r>
            <w:proofErr w:type="spellStart"/>
            <w:r w:rsidRPr="00EC1497">
              <w:t>внесення</w:t>
            </w:r>
            <w:proofErr w:type="spellEnd"/>
            <w:r w:rsidRPr="00EC1497">
              <w:t xml:space="preserve"> </w:t>
            </w:r>
            <w:proofErr w:type="spellStart"/>
            <w:r w:rsidRPr="00EC1497">
              <w:t>змін</w:t>
            </w:r>
            <w:proofErr w:type="spellEnd"/>
            <w:r w:rsidRPr="00EC1497">
              <w:t xml:space="preserve"> до </w:t>
            </w:r>
            <w:proofErr w:type="spellStart"/>
            <w:r w:rsidRPr="00EC1497">
              <w:t>деяких</w:t>
            </w:r>
            <w:proofErr w:type="spellEnd"/>
            <w:r w:rsidRPr="00EC1497">
              <w:t xml:space="preserve"> </w:t>
            </w:r>
            <w:proofErr w:type="spellStart"/>
            <w:r w:rsidRPr="00EC1497">
              <w:t>законів</w:t>
            </w:r>
            <w:proofErr w:type="spellEnd"/>
            <w:r w:rsidRPr="00EC1497">
              <w:t xml:space="preserve"> </w:t>
            </w:r>
            <w:proofErr w:type="spellStart"/>
            <w:r w:rsidRPr="00EC1497">
              <w:t>України</w:t>
            </w:r>
            <w:proofErr w:type="spellEnd"/>
            <w:r w:rsidRPr="00EC1497">
              <w:t xml:space="preserve"> </w:t>
            </w:r>
            <w:proofErr w:type="spellStart"/>
            <w:r w:rsidRPr="00EC1497">
              <w:t>щодо</w:t>
            </w:r>
            <w:proofErr w:type="spellEnd"/>
            <w:r w:rsidRPr="00EC1497">
              <w:t xml:space="preserve"> </w:t>
            </w:r>
            <w:proofErr w:type="spellStart"/>
            <w:r w:rsidRPr="00EC1497">
              <w:t>захисту</w:t>
            </w:r>
            <w:proofErr w:type="spellEnd"/>
            <w:r w:rsidRPr="00EC1497">
              <w:t xml:space="preserve"> </w:t>
            </w:r>
            <w:proofErr w:type="spellStart"/>
            <w:r w:rsidRPr="00EC1497">
              <w:t>житлових</w:t>
            </w:r>
            <w:proofErr w:type="spellEnd"/>
            <w:r w:rsidRPr="00EC1497">
              <w:t xml:space="preserve"> прав </w:t>
            </w:r>
            <w:proofErr w:type="spellStart"/>
            <w:r w:rsidRPr="00EC1497">
              <w:t>дітей-сиріт</w:t>
            </w:r>
            <w:proofErr w:type="spellEnd"/>
            <w:r w:rsidRPr="00EC1497">
              <w:t xml:space="preserve">, </w:t>
            </w:r>
            <w:proofErr w:type="spellStart"/>
            <w:r w:rsidRPr="00EC1497">
              <w:t>дітей</w:t>
            </w:r>
            <w:proofErr w:type="spellEnd"/>
            <w:r w:rsidRPr="00EC1497">
              <w:t xml:space="preserve">, </w:t>
            </w:r>
            <w:proofErr w:type="spellStart"/>
            <w:r w:rsidRPr="00EC1497">
              <w:t>позбавлених</w:t>
            </w:r>
            <w:proofErr w:type="spellEnd"/>
            <w:r w:rsidRPr="00EC1497">
              <w:t xml:space="preserve"> </w:t>
            </w:r>
            <w:proofErr w:type="spellStart"/>
            <w:r w:rsidRPr="00EC1497">
              <w:t>батьківського</w:t>
            </w:r>
            <w:proofErr w:type="spellEnd"/>
            <w:r w:rsidRPr="00EC1497">
              <w:t xml:space="preserve"> </w:t>
            </w:r>
            <w:proofErr w:type="spellStart"/>
            <w:r w:rsidRPr="00EC1497">
              <w:t>піклування</w:t>
            </w:r>
            <w:proofErr w:type="spellEnd"/>
            <w:r w:rsidRPr="00EC1497">
              <w:t xml:space="preserve">, та </w:t>
            </w:r>
            <w:proofErr w:type="spellStart"/>
            <w:r w:rsidRPr="00EC1497">
              <w:t>осіб</w:t>
            </w:r>
            <w:proofErr w:type="spellEnd"/>
            <w:r w:rsidRPr="00EC1497">
              <w:t xml:space="preserve"> з </w:t>
            </w:r>
            <w:proofErr w:type="spellStart"/>
            <w:r w:rsidRPr="00EC1497">
              <w:t>їх</w:t>
            </w:r>
            <w:proofErr w:type="spellEnd"/>
            <w:r w:rsidRPr="00EC1497">
              <w:t xml:space="preserve"> числа»</w:t>
            </w:r>
          </w:p>
        </w:tc>
      </w:tr>
      <w:tr w:rsidR="009F6DA6" w:rsidRPr="00EC1497" w14:paraId="20AABB48" w14:textId="77777777" w:rsidTr="00597716">
        <w:trPr>
          <w:gridAfter w:val="1"/>
          <w:wAfter w:w="46" w:type="dxa"/>
        </w:trPr>
        <w:tc>
          <w:tcPr>
            <w:tcW w:w="876" w:type="dxa"/>
          </w:tcPr>
          <w:p w14:paraId="31CA5E46" w14:textId="77777777" w:rsidR="009F6DA6" w:rsidRPr="00EC1497" w:rsidRDefault="009F6DA6" w:rsidP="00597716">
            <w:pPr>
              <w:jc w:val="center"/>
              <w:rPr>
                <w:bCs/>
              </w:rPr>
            </w:pPr>
            <w:r w:rsidRPr="00EC1497">
              <w:rPr>
                <w:bCs/>
              </w:rPr>
              <w:t>77</w:t>
            </w:r>
          </w:p>
        </w:tc>
        <w:tc>
          <w:tcPr>
            <w:tcW w:w="972" w:type="dxa"/>
            <w:vAlign w:val="center"/>
          </w:tcPr>
          <w:p w14:paraId="3B8F843D" w14:textId="77777777" w:rsidR="009F6DA6" w:rsidRPr="00EC1497" w:rsidRDefault="009F6DA6" w:rsidP="00597716">
            <w:pPr>
              <w:ind w:left="-57" w:right="-57"/>
              <w:jc w:val="center"/>
              <w:rPr>
                <w:bCs/>
              </w:rPr>
            </w:pPr>
            <w:r w:rsidRPr="00EC1497">
              <w:rPr>
                <w:bCs/>
              </w:rPr>
              <w:t>3-1/14</w:t>
            </w:r>
          </w:p>
        </w:tc>
        <w:tc>
          <w:tcPr>
            <w:tcW w:w="8076" w:type="dxa"/>
            <w:vAlign w:val="center"/>
          </w:tcPr>
          <w:p w14:paraId="0BD0F41A" w14:textId="77777777" w:rsidR="009F6DA6" w:rsidRPr="00EC1497" w:rsidRDefault="009F6DA6" w:rsidP="00597716">
            <w:pPr>
              <w:spacing w:line="228" w:lineRule="auto"/>
            </w:pPr>
            <w:proofErr w:type="spellStart"/>
            <w:r w:rsidRPr="00EC1497">
              <w:t>Наміри</w:t>
            </w:r>
            <w:proofErr w:type="spellEnd"/>
            <w:r w:rsidRPr="00EC1497">
              <w:t xml:space="preserve"> </w:t>
            </w:r>
            <w:proofErr w:type="spellStart"/>
            <w:r w:rsidRPr="00EC1497">
              <w:t>щодо</w:t>
            </w:r>
            <w:proofErr w:type="spellEnd"/>
            <w:r w:rsidRPr="00EC1497">
              <w:t xml:space="preserve"> </w:t>
            </w:r>
            <w:proofErr w:type="spellStart"/>
            <w:r w:rsidRPr="00EC1497">
              <w:t>можливості</w:t>
            </w:r>
            <w:proofErr w:type="spellEnd"/>
            <w:r w:rsidRPr="00EC1497">
              <w:t xml:space="preserve"> </w:t>
            </w:r>
            <w:proofErr w:type="spellStart"/>
            <w:r w:rsidRPr="00EC1497">
              <w:t>розміщення</w:t>
            </w:r>
            <w:proofErr w:type="spellEnd"/>
            <w:r w:rsidRPr="00EC1497">
              <w:t xml:space="preserve"> </w:t>
            </w:r>
            <w:proofErr w:type="spellStart"/>
            <w:r w:rsidRPr="00EC1497">
              <w:t>тимчасової</w:t>
            </w:r>
            <w:proofErr w:type="spellEnd"/>
            <w:r w:rsidRPr="00EC1497">
              <w:t xml:space="preserve"> </w:t>
            </w:r>
            <w:proofErr w:type="spellStart"/>
            <w:r w:rsidRPr="00EC1497">
              <w:t>споруди</w:t>
            </w:r>
            <w:proofErr w:type="spellEnd"/>
            <w:r w:rsidRPr="00EC1497">
              <w:t xml:space="preserve"> для </w:t>
            </w:r>
            <w:proofErr w:type="spellStart"/>
            <w:r w:rsidRPr="00EC1497">
              <w:t>провадження</w:t>
            </w:r>
            <w:proofErr w:type="spellEnd"/>
            <w:r w:rsidRPr="00EC1497">
              <w:t xml:space="preserve"> </w:t>
            </w:r>
            <w:proofErr w:type="spellStart"/>
            <w:r w:rsidRPr="00EC1497">
              <w:t>підприємницької</w:t>
            </w:r>
            <w:proofErr w:type="spellEnd"/>
            <w:r w:rsidRPr="00EC1497">
              <w:t xml:space="preserve"> </w:t>
            </w:r>
            <w:proofErr w:type="spellStart"/>
            <w:r w:rsidRPr="00EC1497">
              <w:t>діяльності</w:t>
            </w:r>
            <w:proofErr w:type="spellEnd"/>
          </w:p>
        </w:tc>
        <w:tc>
          <w:tcPr>
            <w:tcW w:w="2090" w:type="dxa"/>
            <w:vMerge/>
          </w:tcPr>
          <w:p w14:paraId="6A31380C" w14:textId="77777777" w:rsidR="009F6DA6" w:rsidRPr="00EC1497" w:rsidRDefault="009F6DA6" w:rsidP="00597716">
            <w:pPr>
              <w:jc w:val="center"/>
              <w:rPr>
                <w:b/>
              </w:rPr>
            </w:pPr>
          </w:p>
        </w:tc>
        <w:tc>
          <w:tcPr>
            <w:tcW w:w="3970" w:type="dxa"/>
          </w:tcPr>
          <w:p w14:paraId="7D4023CF" w14:textId="77777777" w:rsidR="009F6DA6" w:rsidRPr="00EC1497" w:rsidRDefault="009F6DA6" w:rsidP="00597716">
            <w:pPr>
              <w:spacing w:line="216" w:lineRule="auto"/>
              <w:rPr>
                <w:b/>
              </w:rPr>
            </w:pPr>
            <w:r w:rsidRPr="00EC1497">
              <w:rPr>
                <w:bCs/>
              </w:rPr>
              <w:t xml:space="preserve">Закон </w:t>
            </w:r>
            <w:proofErr w:type="spellStart"/>
            <w:r w:rsidRPr="00EC1497">
              <w:rPr>
                <w:bCs/>
              </w:rPr>
              <w:t>України</w:t>
            </w:r>
            <w:proofErr w:type="spellEnd"/>
            <w:r w:rsidRPr="00EC1497">
              <w:rPr>
                <w:bCs/>
              </w:rPr>
              <w:t xml:space="preserve"> «Про </w:t>
            </w:r>
            <w:proofErr w:type="spellStart"/>
            <w:r w:rsidRPr="00EC1497">
              <w:rPr>
                <w:bCs/>
              </w:rPr>
              <w:t>регулювання</w:t>
            </w:r>
            <w:proofErr w:type="spellEnd"/>
            <w:r w:rsidRPr="00EC1497">
              <w:rPr>
                <w:bCs/>
              </w:rPr>
              <w:t xml:space="preserve"> </w:t>
            </w:r>
            <w:proofErr w:type="spellStart"/>
            <w:r w:rsidRPr="00EC1497">
              <w:rPr>
                <w:bCs/>
              </w:rPr>
              <w:t>містобудівної</w:t>
            </w:r>
            <w:proofErr w:type="spellEnd"/>
            <w:r w:rsidRPr="00EC1497">
              <w:rPr>
                <w:bCs/>
              </w:rPr>
              <w:t xml:space="preserve"> </w:t>
            </w:r>
            <w:proofErr w:type="spellStart"/>
            <w:r w:rsidRPr="00EC1497">
              <w:rPr>
                <w:bCs/>
              </w:rPr>
              <w:t>діяльності</w:t>
            </w:r>
            <w:proofErr w:type="spellEnd"/>
            <w:r w:rsidRPr="00EC1497">
              <w:rPr>
                <w:bCs/>
              </w:rPr>
              <w:t>»</w:t>
            </w:r>
          </w:p>
        </w:tc>
      </w:tr>
      <w:tr w:rsidR="009F6DA6" w:rsidRPr="00EC1497" w14:paraId="54DEDBFD" w14:textId="77777777" w:rsidTr="00597716">
        <w:trPr>
          <w:gridAfter w:val="1"/>
          <w:wAfter w:w="46" w:type="dxa"/>
        </w:trPr>
        <w:tc>
          <w:tcPr>
            <w:tcW w:w="876" w:type="dxa"/>
          </w:tcPr>
          <w:p w14:paraId="50DF6F07" w14:textId="77777777" w:rsidR="009F6DA6" w:rsidRPr="00EC1497" w:rsidRDefault="009F6DA6" w:rsidP="00597716">
            <w:pPr>
              <w:jc w:val="center"/>
              <w:rPr>
                <w:bCs/>
              </w:rPr>
            </w:pPr>
            <w:r w:rsidRPr="00EC1497">
              <w:rPr>
                <w:bCs/>
              </w:rPr>
              <w:t>78</w:t>
            </w:r>
          </w:p>
        </w:tc>
        <w:tc>
          <w:tcPr>
            <w:tcW w:w="972" w:type="dxa"/>
            <w:vAlign w:val="center"/>
          </w:tcPr>
          <w:p w14:paraId="26B35063" w14:textId="77777777" w:rsidR="009F6DA6" w:rsidRPr="00EC1497" w:rsidRDefault="009F6DA6" w:rsidP="00597716">
            <w:pPr>
              <w:ind w:left="-57" w:right="-57"/>
              <w:jc w:val="center"/>
              <w:rPr>
                <w:bCs/>
              </w:rPr>
            </w:pPr>
            <w:r w:rsidRPr="00EC1497">
              <w:rPr>
                <w:bCs/>
              </w:rPr>
              <w:t>3-1/15</w:t>
            </w:r>
          </w:p>
        </w:tc>
        <w:tc>
          <w:tcPr>
            <w:tcW w:w="8076" w:type="dxa"/>
            <w:vAlign w:val="center"/>
          </w:tcPr>
          <w:p w14:paraId="481FAE92" w14:textId="77777777" w:rsidR="009F6DA6" w:rsidRPr="00EC1497" w:rsidRDefault="009F6DA6" w:rsidP="00597716">
            <w:pPr>
              <w:spacing w:line="228" w:lineRule="auto"/>
            </w:pPr>
            <w:proofErr w:type="spellStart"/>
            <w:r w:rsidRPr="00EC1497">
              <w:t>Присвоєння</w:t>
            </w:r>
            <w:proofErr w:type="spellEnd"/>
            <w:r w:rsidRPr="00EC1497">
              <w:t xml:space="preserve"> (</w:t>
            </w:r>
            <w:proofErr w:type="spellStart"/>
            <w:r w:rsidRPr="00EC1497">
              <w:t>зміна</w:t>
            </w:r>
            <w:proofErr w:type="spellEnd"/>
            <w:r w:rsidRPr="00EC1497">
              <w:t xml:space="preserve">) </w:t>
            </w:r>
            <w:proofErr w:type="spellStart"/>
            <w:r w:rsidRPr="00EC1497">
              <w:t>поштової</w:t>
            </w:r>
            <w:proofErr w:type="spellEnd"/>
            <w:r w:rsidRPr="00EC1497">
              <w:t xml:space="preserve"> </w:t>
            </w:r>
            <w:proofErr w:type="spellStart"/>
            <w:r w:rsidRPr="00EC1497">
              <w:t>адреси</w:t>
            </w:r>
            <w:proofErr w:type="spellEnd"/>
            <w:r w:rsidRPr="00EC1497">
              <w:t xml:space="preserve"> </w:t>
            </w:r>
            <w:proofErr w:type="spellStart"/>
            <w:proofErr w:type="gramStart"/>
            <w:r w:rsidRPr="00EC1497">
              <w:t>об’єкту</w:t>
            </w:r>
            <w:proofErr w:type="spellEnd"/>
            <w:r w:rsidRPr="00EC1497">
              <w:t xml:space="preserve">  </w:t>
            </w:r>
            <w:proofErr w:type="spellStart"/>
            <w:r w:rsidRPr="00EC1497">
              <w:t>нерухомого</w:t>
            </w:r>
            <w:proofErr w:type="spellEnd"/>
            <w:proofErr w:type="gramEnd"/>
            <w:r w:rsidRPr="00EC1497">
              <w:t xml:space="preserve"> майна</w:t>
            </w:r>
          </w:p>
        </w:tc>
        <w:tc>
          <w:tcPr>
            <w:tcW w:w="2090" w:type="dxa"/>
            <w:vMerge/>
          </w:tcPr>
          <w:p w14:paraId="0278F142" w14:textId="77777777" w:rsidR="009F6DA6" w:rsidRPr="00EC1497" w:rsidRDefault="009F6DA6" w:rsidP="00597716">
            <w:pPr>
              <w:jc w:val="center"/>
              <w:rPr>
                <w:b/>
              </w:rPr>
            </w:pPr>
          </w:p>
        </w:tc>
        <w:tc>
          <w:tcPr>
            <w:tcW w:w="3970" w:type="dxa"/>
            <w:vMerge w:val="restart"/>
          </w:tcPr>
          <w:p w14:paraId="74CC18C3" w14:textId="77777777" w:rsidR="009F6DA6" w:rsidRPr="00EC1497" w:rsidRDefault="009F6DA6" w:rsidP="00597716">
            <w:pPr>
              <w:spacing w:line="216" w:lineRule="auto"/>
              <w:rPr>
                <w:b/>
              </w:rPr>
            </w:pPr>
            <w:r w:rsidRPr="00EC1497">
              <w:rPr>
                <w:bCs/>
              </w:rPr>
              <w:t xml:space="preserve">Закону </w:t>
            </w:r>
            <w:proofErr w:type="spellStart"/>
            <w:r w:rsidRPr="00EC1497">
              <w:rPr>
                <w:bCs/>
              </w:rPr>
              <w:t>України</w:t>
            </w:r>
            <w:proofErr w:type="spellEnd"/>
            <w:r w:rsidRPr="00EC1497">
              <w:rPr>
                <w:bCs/>
              </w:rPr>
              <w:t xml:space="preserve"> «Про </w:t>
            </w:r>
            <w:proofErr w:type="spellStart"/>
            <w:r w:rsidRPr="00EC1497">
              <w:rPr>
                <w:bCs/>
              </w:rPr>
              <w:t>місцеве</w:t>
            </w:r>
            <w:proofErr w:type="spellEnd"/>
            <w:r w:rsidRPr="00EC1497">
              <w:rPr>
                <w:bCs/>
              </w:rPr>
              <w:t xml:space="preserve"> </w:t>
            </w:r>
            <w:proofErr w:type="spellStart"/>
            <w:r w:rsidRPr="00EC1497">
              <w:rPr>
                <w:bCs/>
              </w:rPr>
              <w:t>самоврядування</w:t>
            </w:r>
            <w:proofErr w:type="spellEnd"/>
            <w:r w:rsidRPr="00EC1497">
              <w:rPr>
                <w:bCs/>
              </w:rPr>
              <w:t xml:space="preserve"> в </w:t>
            </w:r>
            <w:proofErr w:type="spellStart"/>
            <w:r w:rsidRPr="00EC1497">
              <w:rPr>
                <w:bCs/>
              </w:rPr>
              <w:t>Україні</w:t>
            </w:r>
            <w:proofErr w:type="spellEnd"/>
            <w:r w:rsidRPr="00EC1497">
              <w:rPr>
                <w:bCs/>
              </w:rPr>
              <w:t>»</w:t>
            </w:r>
          </w:p>
        </w:tc>
      </w:tr>
      <w:tr w:rsidR="009F6DA6" w:rsidRPr="00EC1497" w14:paraId="196A162E" w14:textId="77777777" w:rsidTr="00597716">
        <w:trPr>
          <w:gridAfter w:val="1"/>
          <w:wAfter w:w="46" w:type="dxa"/>
        </w:trPr>
        <w:tc>
          <w:tcPr>
            <w:tcW w:w="876" w:type="dxa"/>
          </w:tcPr>
          <w:p w14:paraId="04AA6017" w14:textId="77777777" w:rsidR="009F6DA6" w:rsidRPr="00EC1497" w:rsidRDefault="009F6DA6" w:rsidP="00597716">
            <w:pPr>
              <w:jc w:val="center"/>
              <w:rPr>
                <w:bCs/>
              </w:rPr>
            </w:pPr>
            <w:r w:rsidRPr="00EC1497">
              <w:rPr>
                <w:bCs/>
              </w:rPr>
              <w:t>79</w:t>
            </w:r>
          </w:p>
        </w:tc>
        <w:tc>
          <w:tcPr>
            <w:tcW w:w="972" w:type="dxa"/>
            <w:vAlign w:val="center"/>
          </w:tcPr>
          <w:p w14:paraId="17350A68" w14:textId="77777777" w:rsidR="009F6DA6" w:rsidRPr="00EC1497" w:rsidRDefault="009F6DA6" w:rsidP="00597716">
            <w:pPr>
              <w:ind w:left="-57" w:right="-57"/>
              <w:jc w:val="center"/>
              <w:rPr>
                <w:bCs/>
              </w:rPr>
            </w:pPr>
            <w:r w:rsidRPr="00EC1497">
              <w:rPr>
                <w:bCs/>
              </w:rPr>
              <w:t>3-1/16</w:t>
            </w:r>
          </w:p>
        </w:tc>
        <w:tc>
          <w:tcPr>
            <w:tcW w:w="8076" w:type="dxa"/>
            <w:vAlign w:val="center"/>
          </w:tcPr>
          <w:p w14:paraId="68DCE629"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довідки</w:t>
            </w:r>
            <w:proofErr w:type="spellEnd"/>
            <w:r w:rsidRPr="00EC1497">
              <w:t xml:space="preserve"> про </w:t>
            </w:r>
            <w:proofErr w:type="spellStart"/>
            <w:proofErr w:type="gramStart"/>
            <w:r w:rsidRPr="00EC1497">
              <w:t>присвоєння</w:t>
            </w:r>
            <w:proofErr w:type="spellEnd"/>
            <w:r w:rsidRPr="00EC1497">
              <w:t xml:space="preserve">  </w:t>
            </w:r>
            <w:proofErr w:type="spellStart"/>
            <w:r w:rsidRPr="00EC1497">
              <w:t>поштової</w:t>
            </w:r>
            <w:proofErr w:type="spellEnd"/>
            <w:proofErr w:type="gramEnd"/>
            <w:r w:rsidRPr="00EC1497">
              <w:t xml:space="preserve"> </w:t>
            </w:r>
            <w:proofErr w:type="spellStart"/>
            <w:r w:rsidRPr="00EC1497">
              <w:t>адреси</w:t>
            </w:r>
            <w:proofErr w:type="spellEnd"/>
            <w:r w:rsidRPr="00EC1497">
              <w:t xml:space="preserve"> </w:t>
            </w:r>
            <w:proofErr w:type="spellStart"/>
            <w:r w:rsidRPr="00EC1497">
              <w:t>об’єкту</w:t>
            </w:r>
            <w:proofErr w:type="spellEnd"/>
            <w:r w:rsidRPr="00EC1497">
              <w:t xml:space="preserve">  </w:t>
            </w:r>
            <w:proofErr w:type="spellStart"/>
            <w:r w:rsidRPr="00EC1497">
              <w:t>нерухомого</w:t>
            </w:r>
            <w:proofErr w:type="spellEnd"/>
            <w:r w:rsidRPr="00EC1497">
              <w:t xml:space="preserve"> майна</w:t>
            </w:r>
          </w:p>
        </w:tc>
        <w:tc>
          <w:tcPr>
            <w:tcW w:w="2090" w:type="dxa"/>
            <w:vMerge/>
          </w:tcPr>
          <w:p w14:paraId="7D769D70" w14:textId="77777777" w:rsidR="009F6DA6" w:rsidRPr="00EC1497" w:rsidRDefault="009F6DA6" w:rsidP="00597716">
            <w:pPr>
              <w:jc w:val="center"/>
              <w:rPr>
                <w:b/>
              </w:rPr>
            </w:pPr>
          </w:p>
        </w:tc>
        <w:tc>
          <w:tcPr>
            <w:tcW w:w="3970" w:type="dxa"/>
            <w:vMerge/>
          </w:tcPr>
          <w:p w14:paraId="4A82DD21" w14:textId="77777777" w:rsidR="009F6DA6" w:rsidRPr="00EC1497" w:rsidRDefault="009F6DA6" w:rsidP="00597716">
            <w:pPr>
              <w:spacing w:line="216" w:lineRule="auto"/>
              <w:rPr>
                <w:b/>
              </w:rPr>
            </w:pPr>
          </w:p>
        </w:tc>
      </w:tr>
      <w:tr w:rsidR="009F6DA6" w:rsidRPr="00EC1497" w14:paraId="41B4D3BB" w14:textId="77777777" w:rsidTr="00597716">
        <w:trPr>
          <w:gridAfter w:val="1"/>
          <w:wAfter w:w="46" w:type="dxa"/>
        </w:trPr>
        <w:tc>
          <w:tcPr>
            <w:tcW w:w="876" w:type="dxa"/>
          </w:tcPr>
          <w:p w14:paraId="15E1985D" w14:textId="77777777" w:rsidR="009F6DA6" w:rsidRPr="00EC1497" w:rsidRDefault="009F6DA6" w:rsidP="00597716">
            <w:pPr>
              <w:jc w:val="center"/>
              <w:rPr>
                <w:bCs/>
              </w:rPr>
            </w:pPr>
            <w:r w:rsidRPr="00EC1497">
              <w:rPr>
                <w:bCs/>
              </w:rPr>
              <w:t>80</w:t>
            </w:r>
          </w:p>
        </w:tc>
        <w:tc>
          <w:tcPr>
            <w:tcW w:w="972" w:type="dxa"/>
            <w:vAlign w:val="center"/>
          </w:tcPr>
          <w:p w14:paraId="0A9EDD5D" w14:textId="77777777" w:rsidR="009F6DA6" w:rsidRPr="00EC1497" w:rsidRDefault="009F6DA6" w:rsidP="00597716">
            <w:pPr>
              <w:ind w:left="-57" w:right="-57"/>
              <w:jc w:val="center"/>
              <w:rPr>
                <w:bCs/>
              </w:rPr>
            </w:pPr>
            <w:r w:rsidRPr="00EC1497">
              <w:rPr>
                <w:bCs/>
              </w:rPr>
              <w:t>3-1/17</w:t>
            </w:r>
          </w:p>
        </w:tc>
        <w:tc>
          <w:tcPr>
            <w:tcW w:w="8076" w:type="dxa"/>
            <w:vAlign w:val="center"/>
          </w:tcPr>
          <w:p w14:paraId="0B9EE765"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дозволу</w:t>
            </w:r>
            <w:proofErr w:type="spellEnd"/>
            <w:r w:rsidRPr="00EC1497">
              <w:t xml:space="preserve"> на </w:t>
            </w:r>
            <w:proofErr w:type="spellStart"/>
            <w:r w:rsidRPr="00EC1497">
              <w:t>переведення</w:t>
            </w:r>
            <w:proofErr w:type="spellEnd"/>
            <w:r w:rsidRPr="00EC1497">
              <w:t xml:space="preserve"> </w:t>
            </w:r>
            <w:proofErr w:type="spellStart"/>
            <w:r w:rsidRPr="00EC1497">
              <w:t>квартири</w:t>
            </w:r>
            <w:proofErr w:type="spellEnd"/>
            <w:r w:rsidRPr="00EC1497">
              <w:t xml:space="preserve">, </w:t>
            </w:r>
            <w:proofErr w:type="spellStart"/>
            <w:r w:rsidRPr="00EC1497">
              <w:t>житлового</w:t>
            </w:r>
            <w:proofErr w:type="spellEnd"/>
            <w:r w:rsidRPr="00EC1497">
              <w:t xml:space="preserve"> </w:t>
            </w:r>
            <w:proofErr w:type="spellStart"/>
            <w:r w:rsidRPr="00EC1497">
              <w:t>будинку</w:t>
            </w:r>
            <w:proofErr w:type="spellEnd"/>
            <w:r w:rsidRPr="00EC1497">
              <w:t xml:space="preserve">, </w:t>
            </w:r>
            <w:proofErr w:type="spellStart"/>
            <w:r w:rsidRPr="00EC1497">
              <w:t>частини</w:t>
            </w:r>
            <w:proofErr w:type="spellEnd"/>
            <w:r w:rsidRPr="00EC1497">
              <w:t xml:space="preserve"> </w:t>
            </w:r>
            <w:proofErr w:type="spellStart"/>
            <w:r w:rsidRPr="00EC1497">
              <w:t>житлового</w:t>
            </w:r>
            <w:proofErr w:type="spellEnd"/>
            <w:r w:rsidRPr="00EC1497">
              <w:t xml:space="preserve"> </w:t>
            </w:r>
            <w:proofErr w:type="spellStart"/>
            <w:r w:rsidRPr="00EC1497">
              <w:t>будинку</w:t>
            </w:r>
            <w:proofErr w:type="spellEnd"/>
            <w:r w:rsidRPr="00EC1497">
              <w:t xml:space="preserve"> з </w:t>
            </w:r>
            <w:proofErr w:type="spellStart"/>
            <w:r w:rsidRPr="00EC1497">
              <w:t>житлового</w:t>
            </w:r>
            <w:proofErr w:type="spellEnd"/>
            <w:r w:rsidRPr="00EC1497">
              <w:t xml:space="preserve"> фонду в </w:t>
            </w:r>
            <w:proofErr w:type="spellStart"/>
            <w:r w:rsidRPr="00EC1497">
              <w:t>нежитловий</w:t>
            </w:r>
            <w:proofErr w:type="spellEnd"/>
          </w:p>
        </w:tc>
        <w:tc>
          <w:tcPr>
            <w:tcW w:w="2090" w:type="dxa"/>
            <w:vMerge/>
          </w:tcPr>
          <w:p w14:paraId="6A1FC06A" w14:textId="77777777" w:rsidR="009F6DA6" w:rsidRPr="00EC1497" w:rsidRDefault="009F6DA6" w:rsidP="00597716">
            <w:pPr>
              <w:jc w:val="center"/>
              <w:rPr>
                <w:b/>
              </w:rPr>
            </w:pPr>
          </w:p>
        </w:tc>
        <w:tc>
          <w:tcPr>
            <w:tcW w:w="3970" w:type="dxa"/>
          </w:tcPr>
          <w:p w14:paraId="5F25A196" w14:textId="77777777" w:rsidR="009F6DA6" w:rsidRPr="00EC1497" w:rsidRDefault="009F6DA6" w:rsidP="00597716">
            <w:pPr>
              <w:spacing w:line="216" w:lineRule="auto"/>
              <w:rPr>
                <w:b/>
              </w:rPr>
            </w:pPr>
            <w:proofErr w:type="spellStart"/>
            <w:r w:rsidRPr="00EC1497">
              <w:t>Житловий</w:t>
            </w:r>
            <w:proofErr w:type="spellEnd"/>
            <w:r w:rsidRPr="00EC1497">
              <w:t xml:space="preserve"> кодекс </w:t>
            </w:r>
            <w:proofErr w:type="spellStart"/>
            <w:r w:rsidRPr="00EC1497">
              <w:t>України</w:t>
            </w:r>
            <w:proofErr w:type="spellEnd"/>
          </w:p>
        </w:tc>
      </w:tr>
      <w:tr w:rsidR="009F6DA6" w:rsidRPr="00EC1497" w14:paraId="60518E7D" w14:textId="77777777" w:rsidTr="00597716">
        <w:trPr>
          <w:gridAfter w:val="1"/>
          <w:wAfter w:w="46" w:type="dxa"/>
        </w:trPr>
        <w:tc>
          <w:tcPr>
            <w:tcW w:w="876" w:type="dxa"/>
          </w:tcPr>
          <w:p w14:paraId="512B7769" w14:textId="77777777" w:rsidR="009F6DA6" w:rsidRPr="00EC1497" w:rsidRDefault="009F6DA6" w:rsidP="00597716">
            <w:pPr>
              <w:jc w:val="center"/>
              <w:rPr>
                <w:bCs/>
              </w:rPr>
            </w:pPr>
            <w:r w:rsidRPr="00EC1497">
              <w:rPr>
                <w:bCs/>
              </w:rPr>
              <w:t>81</w:t>
            </w:r>
          </w:p>
        </w:tc>
        <w:tc>
          <w:tcPr>
            <w:tcW w:w="972" w:type="dxa"/>
            <w:vAlign w:val="center"/>
          </w:tcPr>
          <w:p w14:paraId="0B90E61E" w14:textId="77777777" w:rsidR="009F6DA6" w:rsidRPr="00EC1497" w:rsidRDefault="009F6DA6" w:rsidP="00597716">
            <w:pPr>
              <w:ind w:left="-57" w:right="-57"/>
              <w:jc w:val="center"/>
              <w:rPr>
                <w:bCs/>
              </w:rPr>
            </w:pPr>
            <w:r w:rsidRPr="00EC1497">
              <w:rPr>
                <w:bCs/>
              </w:rPr>
              <w:t>3-1/18</w:t>
            </w:r>
          </w:p>
        </w:tc>
        <w:tc>
          <w:tcPr>
            <w:tcW w:w="8076" w:type="dxa"/>
            <w:vAlign w:val="center"/>
          </w:tcPr>
          <w:p w14:paraId="50D8C0C0"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дозволу</w:t>
            </w:r>
            <w:proofErr w:type="spellEnd"/>
            <w:r w:rsidRPr="00EC1497">
              <w:t xml:space="preserve"> на </w:t>
            </w:r>
            <w:proofErr w:type="spellStart"/>
            <w:r w:rsidRPr="00EC1497">
              <w:t>порушення</w:t>
            </w:r>
            <w:proofErr w:type="spellEnd"/>
            <w:r w:rsidRPr="00EC1497">
              <w:t xml:space="preserve"> </w:t>
            </w:r>
            <w:proofErr w:type="spellStart"/>
            <w:r w:rsidRPr="00EC1497">
              <w:t>об’єктів</w:t>
            </w:r>
            <w:proofErr w:type="spellEnd"/>
            <w:r w:rsidRPr="00EC1497">
              <w:t xml:space="preserve"> благоустрою</w:t>
            </w:r>
          </w:p>
        </w:tc>
        <w:tc>
          <w:tcPr>
            <w:tcW w:w="2090" w:type="dxa"/>
            <w:vMerge/>
          </w:tcPr>
          <w:p w14:paraId="266753E7" w14:textId="77777777" w:rsidR="009F6DA6" w:rsidRPr="00EC1497" w:rsidRDefault="009F6DA6" w:rsidP="00597716">
            <w:pPr>
              <w:jc w:val="center"/>
              <w:rPr>
                <w:b/>
              </w:rPr>
            </w:pPr>
          </w:p>
        </w:tc>
        <w:tc>
          <w:tcPr>
            <w:tcW w:w="3970" w:type="dxa"/>
            <w:vMerge w:val="restart"/>
          </w:tcPr>
          <w:p w14:paraId="650A89B3" w14:textId="77777777" w:rsidR="009F6DA6" w:rsidRPr="00EC1497" w:rsidRDefault="009F6DA6" w:rsidP="00597716">
            <w:pPr>
              <w:spacing w:line="216" w:lineRule="auto"/>
              <w:rPr>
                <w:b/>
              </w:rPr>
            </w:pPr>
            <w:r w:rsidRPr="00EC1497">
              <w:t xml:space="preserve">Закон </w:t>
            </w:r>
            <w:proofErr w:type="spellStart"/>
            <w:r w:rsidRPr="00EC1497">
              <w:t>України</w:t>
            </w:r>
            <w:proofErr w:type="spellEnd"/>
            <w:r w:rsidRPr="00EC1497">
              <w:t xml:space="preserve"> «Про </w:t>
            </w:r>
            <w:proofErr w:type="spellStart"/>
            <w:r w:rsidRPr="00EC1497">
              <w:t>благоустрій</w:t>
            </w:r>
            <w:proofErr w:type="spellEnd"/>
            <w:r w:rsidRPr="00EC1497">
              <w:t xml:space="preserve"> </w:t>
            </w:r>
            <w:proofErr w:type="spellStart"/>
            <w:r w:rsidRPr="00EC1497">
              <w:t>населених</w:t>
            </w:r>
            <w:proofErr w:type="spellEnd"/>
            <w:r w:rsidRPr="00EC1497">
              <w:t xml:space="preserve"> </w:t>
            </w:r>
            <w:proofErr w:type="spellStart"/>
            <w:r w:rsidRPr="00EC1497">
              <w:t>пунктів</w:t>
            </w:r>
            <w:proofErr w:type="spellEnd"/>
            <w:r w:rsidRPr="00EC1497">
              <w:t>»</w:t>
            </w:r>
          </w:p>
        </w:tc>
      </w:tr>
      <w:tr w:rsidR="009F6DA6" w:rsidRPr="00EC1497" w14:paraId="562515B5" w14:textId="77777777" w:rsidTr="00597716">
        <w:trPr>
          <w:gridAfter w:val="1"/>
          <w:wAfter w:w="46" w:type="dxa"/>
        </w:trPr>
        <w:tc>
          <w:tcPr>
            <w:tcW w:w="876" w:type="dxa"/>
          </w:tcPr>
          <w:p w14:paraId="33D431EB" w14:textId="77777777" w:rsidR="009F6DA6" w:rsidRPr="00EC1497" w:rsidRDefault="009F6DA6" w:rsidP="00597716">
            <w:pPr>
              <w:jc w:val="center"/>
              <w:rPr>
                <w:bCs/>
              </w:rPr>
            </w:pPr>
            <w:r w:rsidRPr="00EC1497">
              <w:rPr>
                <w:bCs/>
              </w:rPr>
              <w:t>82</w:t>
            </w:r>
          </w:p>
        </w:tc>
        <w:tc>
          <w:tcPr>
            <w:tcW w:w="972" w:type="dxa"/>
            <w:vAlign w:val="center"/>
          </w:tcPr>
          <w:p w14:paraId="6E8BDC69" w14:textId="77777777" w:rsidR="009F6DA6" w:rsidRPr="00EC1497" w:rsidRDefault="009F6DA6" w:rsidP="00597716">
            <w:pPr>
              <w:ind w:left="-57" w:right="-57"/>
              <w:jc w:val="center"/>
              <w:rPr>
                <w:bCs/>
              </w:rPr>
            </w:pPr>
            <w:r w:rsidRPr="00EC1497">
              <w:rPr>
                <w:bCs/>
              </w:rPr>
              <w:t>3-1/19</w:t>
            </w:r>
          </w:p>
        </w:tc>
        <w:tc>
          <w:tcPr>
            <w:tcW w:w="8076" w:type="dxa"/>
            <w:vAlign w:val="center"/>
          </w:tcPr>
          <w:p w14:paraId="06939266" w14:textId="77777777" w:rsidR="009F6DA6" w:rsidRPr="00EC1497" w:rsidRDefault="009F6DA6" w:rsidP="00597716">
            <w:pPr>
              <w:spacing w:line="228" w:lineRule="auto"/>
            </w:pPr>
            <w:proofErr w:type="spellStart"/>
            <w:r w:rsidRPr="00EC1497">
              <w:t>Переоформлення</w:t>
            </w:r>
            <w:proofErr w:type="spellEnd"/>
            <w:r w:rsidRPr="00EC1497">
              <w:t xml:space="preserve"> </w:t>
            </w:r>
            <w:proofErr w:type="spellStart"/>
            <w:r w:rsidRPr="00EC1497">
              <w:t>дозволу</w:t>
            </w:r>
            <w:proofErr w:type="spellEnd"/>
            <w:r w:rsidRPr="00EC1497">
              <w:t xml:space="preserve"> </w:t>
            </w:r>
            <w:proofErr w:type="spellStart"/>
            <w:r w:rsidRPr="00EC1497">
              <w:t>порушення</w:t>
            </w:r>
            <w:proofErr w:type="spellEnd"/>
            <w:r w:rsidRPr="00EC1497">
              <w:t xml:space="preserve"> </w:t>
            </w:r>
            <w:proofErr w:type="spellStart"/>
            <w:r w:rsidRPr="00EC1497">
              <w:t>об’єктів</w:t>
            </w:r>
            <w:proofErr w:type="spellEnd"/>
            <w:r w:rsidRPr="00EC1497">
              <w:t xml:space="preserve"> благоустрою </w:t>
            </w:r>
          </w:p>
        </w:tc>
        <w:tc>
          <w:tcPr>
            <w:tcW w:w="2090" w:type="dxa"/>
            <w:vMerge/>
          </w:tcPr>
          <w:p w14:paraId="6663F60B" w14:textId="77777777" w:rsidR="009F6DA6" w:rsidRPr="00EC1497" w:rsidRDefault="009F6DA6" w:rsidP="00597716">
            <w:pPr>
              <w:jc w:val="center"/>
              <w:rPr>
                <w:b/>
              </w:rPr>
            </w:pPr>
          </w:p>
        </w:tc>
        <w:tc>
          <w:tcPr>
            <w:tcW w:w="3970" w:type="dxa"/>
            <w:vMerge/>
          </w:tcPr>
          <w:p w14:paraId="23E2FD88" w14:textId="77777777" w:rsidR="009F6DA6" w:rsidRPr="00EC1497" w:rsidRDefault="009F6DA6" w:rsidP="00597716">
            <w:pPr>
              <w:spacing w:line="216" w:lineRule="auto"/>
              <w:rPr>
                <w:b/>
              </w:rPr>
            </w:pPr>
          </w:p>
        </w:tc>
      </w:tr>
      <w:tr w:rsidR="009F6DA6" w:rsidRPr="00EC1497" w14:paraId="05E82470" w14:textId="77777777" w:rsidTr="00597716">
        <w:trPr>
          <w:gridAfter w:val="1"/>
          <w:wAfter w:w="46" w:type="dxa"/>
        </w:trPr>
        <w:tc>
          <w:tcPr>
            <w:tcW w:w="876" w:type="dxa"/>
          </w:tcPr>
          <w:p w14:paraId="67BEAFA5" w14:textId="77777777" w:rsidR="009F6DA6" w:rsidRPr="00EC1497" w:rsidRDefault="009F6DA6" w:rsidP="00597716">
            <w:pPr>
              <w:jc w:val="center"/>
              <w:rPr>
                <w:bCs/>
              </w:rPr>
            </w:pPr>
            <w:r w:rsidRPr="00EC1497">
              <w:rPr>
                <w:bCs/>
              </w:rPr>
              <w:t>83</w:t>
            </w:r>
          </w:p>
        </w:tc>
        <w:tc>
          <w:tcPr>
            <w:tcW w:w="972" w:type="dxa"/>
            <w:vAlign w:val="center"/>
          </w:tcPr>
          <w:p w14:paraId="1965468D" w14:textId="77777777" w:rsidR="009F6DA6" w:rsidRPr="00EC1497" w:rsidRDefault="009F6DA6" w:rsidP="00597716">
            <w:pPr>
              <w:ind w:left="-57" w:right="-57"/>
              <w:jc w:val="center"/>
              <w:rPr>
                <w:bCs/>
              </w:rPr>
            </w:pPr>
            <w:r w:rsidRPr="00EC1497">
              <w:rPr>
                <w:bCs/>
              </w:rPr>
              <w:t>3-1/20</w:t>
            </w:r>
          </w:p>
        </w:tc>
        <w:tc>
          <w:tcPr>
            <w:tcW w:w="8076" w:type="dxa"/>
            <w:vAlign w:val="center"/>
          </w:tcPr>
          <w:p w14:paraId="5D50617E"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дублікату</w:t>
            </w:r>
            <w:proofErr w:type="spellEnd"/>
            <w:r w:rsidRPr="00EC1497">
              <w:t xml:space="preserve"> </w:t>
            </w:r>
            <w:proofErr w:type="spellStart"/>
            <w:r w:rsidRPr="00EC1497">
              <w:t>дозволу</w:t>
            </w:r>
            <w:proofErr w:type="spellEnd"/>
            <w:r w:rsidRPr="00EC1497">
              <w:t xml:space="preserve"> на </w:t>
            </w:r>
            <w:proofErr w:type="spellStart"/>
            <w:r w:rsidRPr="00EC1497">
              <w:t>порушення</w:t>
            </w:r>
            <w:proofErr w:type="spellEnd"/>
            <w:r w:rsidRPr="00EC1497">
              <w:t xml:space="preserve"> </w:t>
            </w:r>
            <w:proofErr w:type="spellStart"/>
            <w:r w:rsidRPr="00EC1497">
              <w:t>об’єктів</w:t>
            </w:r>
            <w:proofErr w:type="spellEnd"/>
            <w:r w:rsidRPr="00EC1497">
              <w:t xml:space="preserve"> благоустрою</w:t>
            </w:r>
          </w:p>
        </w:tc>
        <w:tc>
          <w:tcPr>
            <w:tcW w:w="2090" w:type="dxa"/>
            <w:vMerge/>
          </w:tcPr>
          <w:p w14:paraId="6FB9098B" w14:textId="77777777" w:rsidR="009F6DA6" w:rsidRPr="00EC1497" w:rsidRDefault="009F6DA6" w:rsidP="00597716">
            <w:pPr>
              <w:jc w:val="center"/>
              <w:rPr>
                <w:b/>
              </w:rPr>
            </w:pPr>
          </w:p>
        </w:tc>
        <w:tc>
          <w:tcPr>
            <w:tcW w:w="3970" w:type="dxa"/>
            <w:vMerge/>
          </w:tcPr>
          <w:p w14:paraId="28B0137B" w14:textId="77777777" w:rsidR="009F6DA6" w:rsidRPr="00EC1497" w:rsidRDefault="009F6DA6" w:rsidP="00597716">
            <w:pPr>
              <w:spacing w:line="216" w:lineRule="auto"/>
              <w:rPr>
                <w:b/>
              </w:rPr>
            </w:pPr>
          </w:p>
        </w:tc>
      </w:tr>
      <w:tr w:rsidR="009F6DA6" w:rsidRPr="00EC1497" w14:paraId="36BB7579" w14:textId="77777777" w:rsidTr="00597716">
        <w:trPr>
          <w:gridAfter w:val="1"/>
          <w:wAfter w:w="46" w:type="dxa"/>
        </w:trPr>
        <w:tc>
          <w:tcPr>
            <w:tcW w:w="876" w:type="dxa"/>
          </w:tcPr>
          <w:p w14:paraId="35CA8C7E" w14:textId="77777777" w:rsidR="009F6DA6" w:rsidRPr="00EC1497" w:rsidRDefault="009F6DA6" w:rsidP="00597716">
            <w:pPr>
              <w:jc w:val="center"/>
              <w:rPr>
                <w:bCs/>
              </w:rPr>
            </w:pPr>
            <w:r w:rsidRPr="00EC1497">
              <w:rPr>
                <w:bCs/>
              </w:rPr>
              <w:t>84</w:t>
            </w:r>
          </w:p>
        </w:tc>
        <w:tc>
          <w:tcPr>
            <w:tcW w:w="972" w:type="dxa"/>
            <w:vAlign w:val="center"/>
          </w:tcPr>
          <w:p w14:paraId="367C9344" w14:textId="77777777" w:rsidR="009F6DA6" w:rsidRPr="00EC1497" w:rsidRDefault="009F6DA6" w:rsidP="00597716">
            <w:pPr>
              <w:ind w:left="-57" w:right="-57"/>
              <w:jc w:val="center"/>
              <w:rPr>
                <w:bCs/>
              </w:rPr>
            </w:pPr>
            <w:r w:rsidRPr="00EC1497">
              <w:rPr>
                <w:bCs/>
              </w:rPr>
              <w:t>3-1/21</w:t>
            </w:r>
          </w:p>
        </w:tc>
        <w:tc>
          <w:tcPr>
            <w:tcW w:w="8076" w:type="dxa"/>
            <w:vAlign w:val="center"/>
          </w:tcPr>
          <w:p w14:paraId="642A7B35" w14:textId="77777777" w:rsidR="009F6DA6" w:rsidRPr="00EC1497" w:rsidRDefault="009F6DA6" w:rsidP="00597716">
            <w:pPr>
              <w:spacing w:line="228" w:lineRule="auto"/>
            </w:pPr>
            <w:proofErr w:type="spellStart"/>
            <w:r w:rsidRPr="00EC1497">
              <w:t>Анулювання</w:t>
            </w:r>
            <w:proofErr w:type="spellEnd"/>
            <w:r w:rsidRPr="00EC1497">
              <w:t xml:space="preserve"> </w:t>
            </w:r>
            <w:proofErr w:type="spellStart"/>
            <w:r w:rsidRPr="00EC1497">
              <w:t>дозволу</w:t>
            </w:r>
            <w:proofErr w:type="spellEnd"/>
            <w:r w:rsidRPr="00EC1497">
              <w:t xml:space="preserve"> на </w:t>
            </w:r>
            <w:proofErr w:type="spellStart"/>
            <w:r w:rsidRPr="00EC1497">
              <w:t>порушення</w:t>
            </w:r>
            <w:proofErr w:type="spellEnd"/>
            <w:r w:rsidRPr="00EC1497">
              <w:t xml:space="preserve"> </w:t>
            </w:r>
            <w:proofErr w:type="spellStart"/>
            <w:r w:rsidRPr="00EC1497">
              <w:t>об’єктів</w:t>
            </w:r>
            <w:proofErr w:type="spellEnd"/>
            <w:r w:rsidRPr="00EC1497">
              <w:t xml:space="preserve"> благоустрою</w:t>
            </w:r>
          </w:p>
        </w:tc>
        <w:tc>
          <w:tcPr>
            <w:tcW w:w="2090" w:type="dxa"/>
            <w:vMerge/>
          </w:tcPr>
          <w:p w14:paraId="4CC5827C" w14:textId="77777777" w:rsidR="009F6DA6" w:rsidRPr="00EC1497" w:rsidRDefault="009F6DA6" w:rsidP="00597716">
            <w:pPr>
              <w:jc w:val="center"/>
              <w:rPr>
                <w:b/>
              </w:rPr>
            </w:pPr>
          </w:p>
        </w:tc>
        <w:tc>
          <w:tcPr>
            <w:tcW w:w="3970" w:type="dxa"/>
            <w:vMerge/>
          </w:tcPr>
          <w:p w14:paraId="502BADE8" w14:textId="77777777" w:rsidR="009F6DA6" w:rsidRPr="00EC1497" w:rsidRDefault="009F6DA6" w:rsidP="00597716">
            <w:pPr>
              <w:spacing w:line="216" w:lineRule="auto"/>
              <w:rPr>
                <w:b/>
              </w:rPr>
            </w:pPr>
          </w:p>
        </w:tc>
      </w:tr>
      <w:tr w:rsidR="009F6DA6" w:rsidRPr="00EC1497" w14:paraId="583D56E0" w14:textId="77777777" w:rsidTr="00597716">
        <w:trPr>
          <w:gridAfter w:val="1"/>
          <w:wAfter w:w="46" w:type="dxa"/>
        </w:trPr>
        <w:tc>
          <w:tcPr>
            <w:tcW w:w="876" w:type="dxa"/>
          </w:tcPr>
          <w:p w14:paraId="509674C7" w14:textId="77777777" w:rsidR="009F6DA6" w:rsidRPr="00EC1497" w:rsidRDefault="009F6DA6" w:rsidP="00597716">
            <w:pPr>
              <w:jc w:val="center"/>
              <w:rPr>
                <w:bCs/>
              </w:rPr>
            </w:pPr>
            <w:r w:rsidRPr="00EC1497">
              <w:rPr>
                <w:bCs/>
              </w:rPr>
              <w:t>85</w:t>
            </w:r>
          </w:p>
        </w:tc>
        <w:tc>
          <w:tcPr>
            <w:tcW w:w="972" w:type="dxa"/>
            <w:shd w:val="clear" w:color="auto" w:fill="auto"/>
            <w:vAlign w:val="center"/>
          </w:tcPr>
          <w:p w14:paraId="370ADD9F" w14:textId="77777777" w:rsidR="009F6DA6" w:rsidRPr="00EC1497" w:rsidRDefault="009F6DA6" w:rsidP="00597716">
            <w:pPr>
              <w:ind w:left="-57" w:right="-57"/>
              <w:jc w:val="center"/>
              <w:rPr>
                <w:bCs/>
              </w:rPr>
            </w:pPr>
            <w:r w:rsidRPr="00EC1497">
              <w:rPr>
                <w:bCs/>
              </w:rPr>
              <w:t>3-1/22</w:t>
            </w:r>
          </w:p>
        </w:tc>
        <w:tc>
          <w:tcPr>
            <w:tcW w:w="8076" w:type="dxa"/>
            <w:shd w:val="clear" w:color="auto" w:fill="auto"/>
            <w:vAlign w:val="center"/>
          </w:tcPr>
          <w:p w14:paraId="36E4E2BF" w14:textId="77777777" w:rsidR="009F6DA6" w:rsidRPr="00EC1497" w:rsidRDefault="009F6DA6" w:rsidP="00597716">
            <w:pPr>
              <w:spacing w:line="228" w:lineRule="auto"/>
            </w:pPr>
            <w:proofErr w:type="spellStart"/>
            <w:r w:rsidRPr="00EC1497">
              <w:t>Зняття</w:t>
            </w:r>
            <w:proofErr w:type="spellEnd"/>
            <w:r w:rsidRPr="00EC1497">
              <w:t xml:space="preserve"> з </w:t>
            </w:r>
            <w:proofErr w:type="spellStart"/>
            <w:r w:rsidRPr="00EC1497">
              <w:t>облікових</w:t>
            </w:r>
            <w:proofErr w:type="spellEnd"/>
            <w:r w:rsidRPr="00EC1497">
              <w:t xml:space="preserve"> </w:t>
            </w:r>
            <w:proofErr w:type="spellStart"/>
            <w:r w:rsidRPr="00EC1497">
              <w:t>даних</w:t>
            </w:r>
            <w:proofErr w:type="spellEnd"/>
            <w:r w:rsidRPr="00EC1497">
              <w:t xml:space="preserve"> </w:t>
            </w:r>
            <w:proofErr w:type="spellStart"/>
            <w:r w:rsidRPr="00EC1497">
              <w:t>житлового</w:t>
            </w:r>
            <w:proofErr w:type="spellEnd"/>
            <w:r w:rsidRPr="00EC1497">
              <w:t xml:space="preserve"> та </w:t>
            </w:r>
            <w:proofErr w:type="spellStart"/>
            <w:r w:rsidRPr="00EC1497">
              <w:t>нежитлового</w:t>
            </w:r>
            <w:proofErr w:type="spellEnd"/>
            <w:r w:rsidRPr="00EC1497">
              <w:t xml:space="preserve"> </w:t>
            </w:r>
            <w:proofErr w:type="spellStart"/>
            <w:r w:rsidRPr="00EC1497">
              <w:t>об’єкту</w:t>
            </w:r>
            <w:proofErr w:type="spellEnd"/>
          </w:p>
        </w:tc>
        <w:tc>
          <w:tcPr>
            <w:tcW w:w="2090" w:type="dxa"/>
            <w:vMerge/>
          </w:tcPr>
          <w:p w14:paraId="05DB85E4" w14:textId="77777777" w:rsidR="009F6DA6" w:rsidRPr="00EC1497" w:rsidRDefault="009F6DA6" w:rsidP="00597716">
            <w:pPr>
              <w:jc w:val="center"/>
              <w:rPr>
                <w:b/>
              </w:rPr>
            </w:pPr>
          </w:p>
        </w:tc>
        <w:tc>
          <w:tcPr>
            <w:tcW w:w="3970" w:type="dxa"/>
            <w:vMerge w:val="restart"/>
          </w:tcPr>
          <w:p w14:paraId="51AC40C3" w14:textId="77777777" w:rsidR="009F6DA6" w:rsidRPr="00EC1497" w:rsidRDefault="009F6DA6" w:rsidP="00597716">
            <w:pPr>
              <w:spacing w:line="216" w:lineRule="auto"/>
              <w:rPr>
                <w:b/>
              </w:rPr>
            </w:pPr>
            <w:proofErr w:type="spellStart"/>
            <w:r w:rsidRPr="00EC1497">
              <w:t>Житловий</w:t>
            </w:r>
            <w:proofErr w:type="spellEnd"/>
            <w:r w:rsidRPr="00EC1497">
              <w:t xml:space="preserve"> кодекс </w:t>
            </w:r>
            <w:proofErr w:type="spellStart"/>
            <w:r w:rsidRPr="00EC1497">
              <w:t>України</w:t>
            </w:r>
            <w:proofErr w:type="spellEnd"/>
          </w:p>
        </w:tc>
      </w:tr>
      <w:tr w:rsidR="009F6DA6" w:rsidRPr="00EC1497" w14:paraId="25F063C3" w14:textId="77777777" w:rsidTr="00597716">
        <w:trPr>
          <w:gridAfter w:val="1"/>
          <w:wAfter w:w="46" w:type="dxa"/>
        </w:trPr>
        <w:tc>
          <w:tcPr>
            <w:tcW w:w="876" w:type="dxa"/>
          </w:tcPr>
          <w:p w14:paraId="443AA7A4" w14:textId="77777777" w:rsidR="009F6DA6" w:rsidRPr="00EC1497" w:rsidRDefault="009F6DA6" w:rsidP="00597716">
            <w:pPr>
              <w:jc w:val="center"/>
              <w:rPr>
                <w:bCs/>
              </w:rPr>
            </w:pPr>
            <w:r w:rsidRPr="00EC1497">
              <w:rPr>
                <w:bCs/>
              </w:rPr>
              <w:t>86</w:t>
            </w:r>
          </w:p>
        </w:tc>
        <w:tc>
          <w:tcPr>
            <w:tcW w:w="972" w:type="dxa"/>
            <w:shd w:val="clear" w:color="auto" w:fill="auto"/>
            <w:vAlign w:val="center"/>
          </w:tcPr>
          <w:p w14:paraId="193E175F" w14:textId="77777777" w:rsidR="009F6DA6" w:rsidRPr="00EC1497" w:rsidRDefault="009F6DA6" w:rsidP="00597716">
            <w:pPr>
              <w:ind w:left="-57" w:right="-57"/>
              <w:jc w:val="center"/>
              <w:rPr>
                <w:bCs/>
              </w:rPr>
            </w:pPr>
            <w:r w:rsidRPr="00EC1497">
              <w:rPr>
                <w:bCs/>
              </w:rPr>
              <w:t>3-1/23</w:t>
            </w:r>
          </w:p>
        </w:tc>
        <w:tc>
          <w:tcPr>
            <w:tcW w:w="8076" w:type="dxa"/>
            <w:shd w:val="clear" w:color="auto" w:fill="auto"/>
            <w:vAlign w:val="center"/>
          </w:tcPr>
          <w:p w14:paraId="7E13545A" w14:textId="77777777" w:rsidR="009F6DA6" w:rsidRPr="00EC1497" w:rsidRDefault="009F6DA6" w:rsidP="00597716">
            <w:pPr>
              <w:spacing w:line="228" w:lineRule="auto"/>
            </w:pPr>
            <w:proofErr w:type="spellStart"/>
            <w:r w:rsidRPr="00EC1497">
              <w:t>Включення</w:t>
            </w:r>
            <w:proofErr w:type="spellEnd"/>
            <w:r w:rsidRPr="00EC1497">
              <w:t xml:space="preserve"> </w:t>
            </w:r>
            <w:proofErr w:type="spellStart"/>
            <w:r w:rsidRPr="00EC1497">
              <w:t>членів</w:t>
            </w:r>
            <w:proofErr w:type="spellEnd"/>
            <w:r w:rsidRPr="00EC1497">
              <w:t xml:space="preserve"> </w:t>
            </w:r>
            <w:proofErr w:type="spellStart"/>
            <w:r w:rsidRPr="00EC1497">
              <w:t>родини</w:t>
            </w:r>
            <w:proofErr w:type="spellEnd"/>
            <w:r w:rsidRPr="00EC1497">
              <w:t xml:space="preserve"> до </w:t>
            </w:r>
            <w:proofErr w:type="spellStart"/>
            <w:r w:rsidRPr="00EC1497">
              <w:t>облікових</w:t>
            </w:r>
            <w:proofErr w:type="spellEnd"/>
            <w:r w:rsidRPr="00EC1497">
              <w:t xml:space="preserve"> справ </w:t>
            </w:r>
            <w:proofErr w:type="spellStart"/>
            <w:r w:rsidRPr="00EC1497">
              <w:t>громадян</w:t>
            </w:r>
            <w:proofErr w:type="spellEnd"/>
            <w:r w:rsidRPr="00EC1497">
              <w:t xml:space="preserve">, </w:t>
            </w:r>
            <w:proofErr w:type="spellStart"/>
            <w:r w:rsidRPr="00EC1497">
              <w:t>що</w:t>
            </w:r>
            <w:proofErr w:type="spellEnd"/>
            <w:r w:rsidRPr="00EC1497">
              <w:t xml:space="preserve"> </w:t>
            </w:r>
            <w:proofErr w:type="spellStart"/>
            <w:r w:rsidRPr="00EC1497">
              <w:t>перебувають</w:t>
            </w:r>
            <w:proofErr w:type="spellEnd"/>
            <w:r w:rsidRPr="00EC1497">
              <w:t xml:space="preserve"> на </w:t>
            </w:r>
            <w:proofErr w:type="spellStart"/>
            <w:r w:rsidRPr="00EC1497">
              <w:t>обліку</w:t>
            </w:r>
            <w:proofErr w:type="spellEnd"/>
            <w:r w:rsidRPr="00EC1497">
              <w:t xml:space="preserve"> </w:t>
            </w:r>
            <w:proofErr w:type="spellStart"/>
            <w:r w:rsidRPr="00EC1497">
              <w:t>громадян</w:t>
            </w:r>
            <w:proofErr w:type="spellEnd"/>
            <w:r w:rsidRPr="00EC1497">
              <w:t xml:space="preserve">, </w:t>
            </w:r>
            <w:proofErr w:type="spellStart"/>
            <w:r w:rsidRPr="00EC1497">
              <w:t>які</w:t>
            </w:r>
            <w:proofErr w:type="spellEnd"/>
            <w:r w:rsidRPr="00EC1497">
              <w:t xml:space="preserve"> </w:t>
            </w:r>
            <w:proofErr w:type="spellStart"/>
            <w:r w:rsidRPr="00EC1497">
              <w:t>потребують</w:t>
            </w:r>
            <w:proofErr w:type="spellEnd"/>
            <w:r w:rsidRPr="00EC1497">
              <w:t xml:space="preserve"> </w:t>
            </w:r>
            <w:proofErr w:type="spellStart"/>
            <w:r w:rsidRPr="00EC1497">
              <w:t>поліпшення</w:t>
            </w:r>
            <w:proofErr w:type="spellEnd"/>
            <w:r w:rsidRPr="00EC1497">
              <w:t xml:space="preserve"> </w:t>
            </w:r>
            <w:proofErr w:type="spellStart"/>
            <w:r w:rsidRPr="00EC1497">
              <w:t>житлових</w:t>
            </w:r>
            <w:proofErr w:type="spellEnd"/>
            <w:r w:rsidRPr="00EC1497">
              <w:t xml:space="preserve"> умов</w:t>
            </w:r>
          </w:p>
        </w:tc>
        <w:tc>
          <w:tcPr>
            <w:tcW w:w="2090" w:type="dxa"/>
            <w:vMerge/>
          </w:tcPr>
          <w:p w14:paraId="4697ED6B" w14:textId="77777777" w:rsidR="009F6DA6" w:rsidRPr="00EC1497" w:rsidRDefault="009F6DA6" w:rsidP="00597716">
            <w:pPr>
              <w:jc w:val="center"/>
              <w:rPr>
                <w:b/>
              </w:rPr>
            </w:pPr>
          </w:p>
        </w:tc>
        <w:tc>
          <w:tcPr>
            <w:tcW w:w="3970" w:type="dxa"/>
            <w:vMerge/>
          </w:tcPr>
          <w:p w14:paraId="4D7BEAED" w14:textId="77777777" w:rsidR="009F6DA6" w:rsidRPr="00EC1497" w:rsidRDefault="009F6DA6" w:rsidP="00597716">
            <w:pPr>
              <w:spacing w:line="216" w:lineRule="auto"/>
              <w:rPr>
                <w:b/>
              </w:rPr>
            </w:pPr>
          </w:p>
        </w:tc>
      </w:tr>
      <w:tr w:rsidR="009F6DA6" w:rsidRPr="00EC1497" w14:paraId="4B11AE8F" w14:textId="77777777" w:rsidTr="00597716">
        <w:trPr>
          <w:gridAfter w:val="1"/>
          <w:wAfter w:w="46" w:type="dxa"/>
        </w:trPr>
        <w:tc>
          <w:tcPr>
            <w:tcW w:w="876" w:type="dxa"/>
          </w:tcPr>
          <w:p w14:paraId="122FE544" w14:textId="77777777" w:rsidR="009F6DA6" w:rsidRPr="00EC1497" w:rsidRDefault="009F6DA6" w:rsidP="00597716">
            <w:pPr>
              <w:jc w:val="center"/>
              <w:rPr>
                <w:bCs/>
              </w:rPr>
            </w:pPr>
            <w:r w:rsidRPr="00EC1497">
              <w:rPr>
                <w:bCs/>
              </w:rPr>
              <w:t>87</w:t>
            </w:r>
          </w:p>
        </w:tc>
        <w:tc>
          <w:tcPr>
            <w:tcW w:w="972" w:type="dxa"/>
            <w:shd w:val="clear" w:color="auto" w:fill="auto"/>
            <w:vAlign w:val="center"/>
          </w:tcPr>
          <w:p w14:paraId="527B28BC" w14:textId="77777777" w:rsidR="009F6DA6" w:rsidRPr="00EC1497" w:rsidRDefault="009F6DA6" w:rsidP="00597716">
            <w:pPr>
              <w:ind w:left="-57" w:right="-57"/>
              <w:jc w:val="center"/>
              <w:rPr>
                <w:bCs/>
              </w:rPr>
            </w:pPr>
            <w:r w:rsidRPr="00EC1497">
              <w:rPr>
                <w:bCs/>
              </w:rPr>
              <w:t>3-1/24</w:t>
            </w:r>
          </w:p>
        </w:tc>
        <w:tc>
          <w:tcPr>
            <w:tcW w:w="8076" w:type="dxa"/>
            <w:shd w:val="clear" w:color="auto" w:fill="auto"/>
            <w:vAlign w:val="center"/>
          </w:tcPr>
          <w:p w14:paraId="59D695A1" w14:textId="77777777" w:rsidR="009F6DA6" w:rsidRPr="00EC1497" w:rsidRDefault="009F6DA6" w:rsidP="00597716">
            <w:pPr>
              <w:spacing w:line="228" w:lineRule="auto"/>
            </w:pPr>
            <w:proofErr w:type="spellStart"/>
            <w:r w:rsidRPr="00EC1497">
              <w:t>Виключення</w:t>
            </w:r>
            <w:proofErr w:type="spellEnd"/>
            <w:r w:rsidRPr="00EC1497">
              <w:t xml:space="preserve"> </w:t>
            </w:r>
            <w:proofErr w:type="spellStart"/>
            <w:r w:rsidRPr="00EC1497">
              <w:t>членів</w:t>
            </w:r>
            <w:proofErr w:type="spellEnd"/>
            <w:r w:rsidRPr="00EC1497">
              <w:t xml:space="preserve"> </w:t>
            </w:r>
            <w:proofErr w:type="spellStart"/>
            <w:r w:rsidRPr="00EC1497">
              <w:t>родини</w:t>
            </w:r>
            <w:proofErr w:type="spellEnd"/>
            <w:r w:rsidRPr="00EC1497">
              <w:t xml:space="preserve"> з </w:t>
            </w:r>
            <w:proofErr w:type="spellStart"/>
            <w:r w:rsidRPr="00EC1497">
              <w:t>облікових</w:t>
            </w:r>
            <w:proofErr w:type="spellEnd"/>
            <w:r w:rsidRPr="00EC1497">
              <w:t xml:space="preserve"> справ </w:t>
            </w:r>
            <w:proofErr w:type="spellStart"/>
            <w:r w:rsidRPr="00EC1497">
              <w:t>громадян</w:t>
            </w:r>
            <w:proofErr w:type="spellEnd"/>
            <w:r w:rsidRPr="00EC1497">
              <w:t xml:space="preserve">, </w:t>
            </w:r>
            <w:proofErr w:type="spellStart"/>
            <w:r w:rsidRPr="00EC1497">
              <w:t>що</w:t>
            </w:r>
            <w:proofErr w:type="spellEnd"/>
            <w:r w:rsidRPr="00EC1497">
              <w:t xml:space="preserve"> </w:t>
            </w:r>
            <w:proofErr w:type="spellStart"/>
            <w:r w:rsidRPr="00EC1497">
              <w:t>перебувають</w:t>
            </w:r>
            <w:proofErr w:type="spellEnd"/>
            <w:r w:rsidRPr="00EC1497">
              <w:t xml:space="preserve"> на </w:t>
            </w:r>
            <w:proofErr w:type="spellStart"/>
            <w:r w:rsidRPr="00EC1497">
              <w:t>обліку</w:t>
            </w:r>
            <w:proofErr w:type="spellEnd"/>
            <w:r w:rsidRPr="00EC1497">
              <w:t xml:space="preserve"> </w:t>
            </w:r>
            <w:proofErr w:type="spellStart"/>
            <w:r w:rsidRPr="00EC1497">
              <w:t>громадян</w:t>
            </w:r>
            <w:proofErr w:type="spellEnd"/>
            <w:r w:rsidRPr="00EC1497">
              <w:t xml:space="preserve">, </w:t>
            </w:r>
            <w:proofErr w:type="spellStart"/>
            <w:r w:rsidRPr="00EC1497">
              <w:t>які</w:t>
            </w:r>
            <w:proofErr w:type="spellEnd"/>
            <w:r w:rsidRPr="00EC1497">
              <w:t xml:space="preserve"> </w:t>
            </w:r>
            <w:proofErr w:type="spellStart"/>
            <w:r w:rsidRPr="00EC1497">
              <w:t>потребують</w:t>
            </w:r>
            <w:proofErr w:type="spellEnd"/>
            <w:r w:rsidRPr="00EC1497">
              <w:t xml:space="preserve"> </w:t>
            </w:r>
            <w:proofErr w:type="spellStart"/>
            <w:r w:rsidRPr="00EC1497">
              <w:t>поліпшення</w:t>
            </w:r>
            <w:proofErr w:type="spellEnd"/>
            <w:r w:rsidRPr="00EC1497">
              <w:t xml:space="preserve"> </w:t>
            </w:r>
            <w:proofErr w:type="spellStart"/>
            <w:r w:rsidRPr="00EC1497">
              <w:t>житлових</w:t>
            </w:r>
            <w:proofErr w:type="spellEnd"/>
            <w:r w:rsidRPr="00EC1497">
              <w:t xml:space="preserve"> умов</w:t>
            </w:r>
          </w:p>
        </w:tc>
        <w:tc>
          <w:tcPr>
            <w:tcW w:w="2090" w:type="dxa"/>
            <w:vMerge/>
          </w:tcPr>
          <w:p w14:paraId="18371975" w14:textId="77777777" w:rsidR="009F6DA6" w:rsidRPr="00EC1497" w:rsidRDefault="009F6DA6" w:rsidP="00597716">
            <w:pPr>
              <w:jc w:val="center"/>
              <w:rPr>
                <w:b/>
              </w:rPr>
            </w:pPr>
          </w:p>
        </w:tc>
        <w:tc>
          <w:tcPr>
            <w:tcW w:w="3970" w:type="dxa"/>
            <w:vMerge/>
          </w:tcPr>
          <w:p w14:paraId="14D85A6C" w14:textId="77777777" w:rsidR="009F6DA6" w:rsidRPr="00EC1497" w:rsidRDefault="009F6DA6" w:rsidP="00597716">
            <w:pPr>
              <w:spacing w:line="216" w:lineRule="auto"/>
              <w:rPr>
                <w:b/>
              </w:rPr>
            </w:pPr>
          </w:p>
        </w:tc>
      </w:tr>
      <w:tr w:rsidR="009F6DA6" w:rsidRPr="00EC1497" w14:paraId="27B2CE64" w14:textId="77777777" w:rsidTr="00597716">
        <w:trPr>
          <w:gridAfter w:val="1"/>
          <w:wAfter w:w="46" w:type="dxa"/>
        </w:trPr>
        <w:tc>
          <w:tcPr>
            <w:tcW w:w="876" w:type="dxa"/>
          </w:tcPr>
          <w:p w14:paraId="00628F2D" w14:textId="77777777" w:rsidR="009F6DA6" w:rsidRPr="00EC1497" w:rsidRDefault="009F6DA6" w:rsidP="00597716">
            <w:pPr>
              <w:jc w:val="center"/>
              <w:rPr>
                <w:bCs/>
              </w:rPr>
            </w:pPr>
            <w:r w:rsidRPr="00EC1497">
              <w:rPr>
                <w:bCs/>
              </w:rPr>
              <w:t>88</w:t>
            </w:r>
          </w:p>
        </w:tc>
        <w:tc>
          <w:tcPr>
            <w:tcW w:w="972" w:type="dxa"/>
            <w:shd w:val="clear" w:color="auto" w:fill="auto"/>
            <w:vAlign w:val="center"/>
          </w:tcPr>
          <w:p w14:paraId="601B620D" w14:textId="77777777" w:rsidR="009F6DA6" w:rsidRPr="00EC1497" w:rsidRDefault="009F6DA6" w:rsidP="00597716">
            <w:pPr>
              <w:ind w:left="-57" w:right="-57"/>
              <w:jc w:val="center"/>
              <w:rPr>
                <w:bCs/>
              </w:rPr>
            </w:pPr>
            <w:r w:rsidRPr="00EC1497">
              <w:rPr>
                <w:bCs/>
              </w:rPr>
              <w:t>3-1/25</w:t>
            </w:r>
          </w:p>
        </w:tc>
        <w:tc>
          <w:tcPr>
            <w:tcW w:w="8076" w:type="dxa"/>
            <w:shd w:val="clear" w:color="auto" w:fill="auto"/>
            <w:vAlign w:val="center"/>
          </w:tcPr>
          <w:p w14:paraId="158D691D" w14:textId="77777777" w:rsidR="009F6DA6" w:rsidRPr="00EC1497" w:rsidRDefault="009F6DA6" w:rsidP="00597716">
            <w:pPr>
              <w:spacing w:line="228" w:lineRule="auto"/>
            </w:pPr>
            <w:proofErr w:type="spellStart"/>
            <w:r w:rsidRPr="00EC1497">
              <w:t>Розділ</w:t>
            </w:r>
            <w:proofErr w:type="spellEnd"/>
            <w:r w:rsidRPr="00EC1497">
              <w:t xml:space="preserve"> </w:t>
            </w:r>
            <w:proofErr w:type="spellStart"/>
            <w:r w:rsidRPr="00EC1497">
              <w:t>облікової</w:t>
            </w:r>
            <w:proofErr w:type="spellEnd"/>
            <w:r w:rsidRPr="00EC1497">
              <w:t xml:space="preserve"> </w:t>
            </w:r>
            <w:proofErr w:type="spellStart"/>
            <w:r w:rsidRPr="00EC1497">
              <w:t>справи</w:t>
            </w:r>
            <w:proofErr w:type="spellEnd"/>
            <w:r w:rsidRPr="00EC1497">
              <w:t xml:space="preserve"> </w:t>
            </w:r>
            <w:proofErr w:type="spellStart"/>
            <w:r w:rsidRPr="00EC1497">
              <w:t>громадян</w:t>
            </w:r>
            <w:proofErr w:type="spellEnd"/>
            <w:r w:rsidRPr="00EC1497">
              <w:t xml:space="preserve">, </w:t>
            </w:r>
            <w:proofErr w:type="spellStart"/>
            <w:r w:rsidRPr="00EC1497">
              <w:t>що</w:t>
            </w:r>
            <w:proofErr w:type="spellEnd"/>
            <w:r w:rsidRPr="00EC1497">
              <w:t xml:space="preserve"> </w:t>
            </w:r>
            <w:proofErr w:type="spellStart"/>
            <w:r w:rsidRPr="00EC1497">
              <w:t>перебувають</w:t>
            </w:r>
            <w:proofErr w:type="spellEnd"/>
            <w:r w:rsidRPr="00EC1497">
              <w:t xml:space="preserve"> на </w:t>
            </w:r>
            <w:proofErr w:type="spellStart"/>
            <w:r w:rsidRPr="00EC1497">
              <w:t>обліку</w:t>
            </w:r>
            <w:proofErr w:type="spellEnd"/>
            <w:r w:rsidRPr="00EC1497">
              <w:t xml:space="preserve"> </w:t>
            </w:r>
            <w:proofErr w:type="spellStart"/>
            <w:r w:rsidRPr="00EC1497">
              <w:t>громадян</w:t>
            </w:r>
            <w:proofErr w:type="spellEnd"/>
            <w:r w:rsidRPr="00EC1497">
              <w:t xml:space="preserve">, </w:t>
            </w:r>
            <w:proofErr w:type="spellStart"/>
            <w:r w:rsidRPr="00EC1497">
              <w:t>які</w:t>
            </w:r>
            <w:proofErr w:type="spellEnd"/>
            <w:r w:rsidRPr="00EC1497">
              <w:t xml:space="preserve"> </w:t>
            </w:r>
            <w:proofErr w:type="spellStart"/>
            <w:r w:rsidRPr="00EC1497">
              <w:t>потребують</w:t>
            </w:r>
            <w:proofErr w:type="spellEnd"/>
            <w:r w:rsidRPr="00EC1497">
              <w:t xml:space="preserve"> </w:t>
            </w:r>
            <w:proofErr w:type="spellStart"/>
            <w:r w:rsidRPr="00EC1497">
              <w:t>поліпшення</w:t>
            </w:r>
            <w:proofErr w:type="spellEnd"/>
            <w:r w:rsidRPr="00EC1497">
              <w:t xml:space="preserve"> </w:t>
            </w:r>
            <w:proofErr w:type="spellStart"/>
            <w:r w:rsidRPr="00EC1497">
              <w:t>житлових</w:t>
            </w:r>
            <w:proofErr w:type="spellEnd"/>
            <w:r w:rsidRPr="00EC1497">
              <w:t xml:space="preserve"> умов при </w:t>
            </w:r>
            <w:proofErr w:type="spellStart"/>
            <w:r w:rsidRPr="00EC1497">
              <w:t>розірванні</w:t>
            </w:r>
            <w:proofErr w:type="spellEnd"/>
            <w:r w:rsidRPr="00EC1497">
              <w:t xml:space="preserve"> </w:t>
            </w:r>
            <w:proofErr w:type="spellStart"/>
            <w:r w:rsidRPr="00EC1497">
              <w:t>шлюбу</w:t>
            </w:r>
            <w:proofErr w:type="spellEnd"/>
          </w:p>
        </w:tc>
        <w:tc>
          <w:tcPr>
            <w:tcW w:w="2090" w:type="dxa"/>
            <w:vMerge/>
          </w:tcPr>
          <w:p w14:paraId="6D063DF9" w14:textId="77777777" w:rsidR="009F6DA6" w:rsidRPr="00EC1497" w:rsidRDefault="009F6DA6" w:rsidP="00597716">
            <w:pPr>
              <w:jc w:val="center"/>
              <w:rPr>
                <w:b/>
              </w:rPr>
            </w:pPr>
          </w:p>
        </w:tc>
        <w:tc>
          <w:tcPr>
            <w:tcW w:w="3970" w:type="dxa"/>
            <w:vMerge/>
          </w:tcPr>
          <w:p w14:paraId="23845B64" w14:textId="77777777" w:rsidR="009F6DA6" w:rsidRPr="00EC1497" w:rsidRDefault="009F6DA6" w:rsidP="00597716">
            <w:pPr>
              <w:spacing w:line="216" w:lineRule="auto"/>
              <w:rPr>
                <w:b/>
              </w:rPr>
            </w:pPr>
          </w:p>
        </w:tc>
      </w:tr>
      <w:tr w:rsidR="009F6DA6" w:rsidRPr="00EC1497" w14:paraId="11312A7E" w14:textId="77777777" w:rsidTr="00597716">
        <w:trPr>
          <w:gridAfter w:val="1"/>
          <w:wAfter w:w="46" w:type="dxa"/>
        </w:trPr>
        <w:tc>
          <w:tcPr>
            <w:tcW w:w="876" w:type="dxa"/>
          </w:tcPr>
          <w:p w14:paraId="11A49B9C" w14:textId="77777777" w:rsidR="009F6DA6" w:rsidRPr="00EC1497" w:rsidRDefault="009F6DA6" w:rsidP="00597716">
            <w:pPr>
              <w:jc w:val="center"/>
              <w:rPr>
                <w:bCs/>
              </w:rPr>
            </w:pPr>
            <w:r w:rsidRPr="00EC1497">
              <w:rPr>
                <w:bCs/>
              </w:rPr>
              <w:t>89</w:t>
            </w:r>
          </w:p>
        </w:tc>
        <w:tc>
          <w:tcPr>
            <w:tcW w:w="972" w:type="dxa"/>
            <w:shd w:val="clear" w:color="auto" w:fill="auto"/>
            <w:vAlign w:val="center"/>
          </w:tcPr>
          <w:p w14:paraId="72F27BDF" w14:textId="77777777" w:rsidR="009F6DA6" w:rsidRPr="00EC1497" w:rsidRDefault="009F6DA6" w:rsidP="00597716">
            <w:pPr>
              <w:ind w:left="-57" w:right="-57"/>
              <w:jc w:val="center"/>
              <w:rPr>
                <w:bCs/>
              </w:rPr>
            </w:pPr>
            <w:r w:rsidRPr="00EC1497">
              <w:rPr>
                <w:bCs/>
              </w:rPr>
              <w:t>3-1/26</w:t>
            </w:r>
          </w:p>
        </w:tc>
        <w:tc>
          <w:tcPr>
            <w:tcW w:w="8076" w:type="dxa"/>
            <w:shd w:val="clear" w:color="auto" w:fill="auto"/>
            <w:vAlign w:val="center"/>
          </w:tcPr>
          <w:p w14:paraId="5B870FCC" w14:textId="77777777" w:rsidR="009F6DA6" w:rsidRPr="00EC1497" w:rsidRDefault="009F6DA6" w:rsidP="00597716">
            <w:pPr>
              <w:spacing w:line="228" w:lineRule="auto"/>
            </w:pPr>
            <w:proofErr w:type="spellStart"/>
            <w:r w:rsidRPr="00EC1497">
              <w:t>Розділ</w:t>
            </w:r>
            <w:proofErr w:type="spellEnd"/>
            <w:r w:rsidRPr="00EC1497">
              <w:t xml:space="preserve"> </w:t>
            </w:r>
            <w:proofErr w:type="spellStart"/>
            <w:r w:rsidRPr="00EC1497">
              <w:t>облікової</w:t>
            </w:r>
            <w:proofErr w:type="spellEnd"/>
            <w:r w:rsidRPr="00EC1497">
              <w:t xml:space="preserve"> </w:t>
            </w:r>
            <w:proofErr w:type="spellStart"/>
            <w:r w:rsidRPr="00EC1497">
              <w:t>справи</w:t>
            </w:r>
            <w:proofErr w:type="spellEnd"/>
            <w:r w:rsidRPr="00EC1497">
              <w:t xml:space="preserve"> </w:t>
            </w:r>
            <w:proofErr w:type="spellStart"/>
            <w:r w:rsidRPr="00EC1497">
              <w:t>громадян</w:t>
            </w:r>
            <w:proofErr w:type="spellEnd"/>
            <w:r w:rsidRPr="00EC1497">
              <w:t xml:space="preserve">, </w:t>
            </w:r>
            <w:proofErr w:type="spellStart"/>
            <w:r w:rsidRPr="00EC1497">
              <w:t>що</w:t>
            </w:r>
            <w:proofErr w:type="spellEnd"/>
            <w:r w:rsidRPr="00EC1497">
              <w:t xml:space="preserve"> </w:t>
            </w:r>
            <w:proofErr w:type="spellStart"/>
            <w:r w:rsidRPr="00EC1497">
              <w:t>перебувають</w:t>
            </w:r>
            <w:proofErr w:type="spellEnd"/>
            <w:r w:rsidRPr="00EC1497">
              <w:t xml:space="preserve"> на </w:t>
            </w:r>
            <w:proofErr w:type="spellStart"/>
            <w:r w:rsidRPr="00EC1497">
              <w:t>обліку</w:t>
            </w:r>
            <w:proofErr w:type="spellEnd"/>
            <w:r w:rsidRPr="00EC1497">
              <w:t xml:space="preserve"> </w:t>
            </w:r>
            <w:proofErr w:type="spellStart"/>
            <w:r w:rsidRPr="00EC1497">
              <w:t>громадян</w:t>
            </w:r>
            <w:proofErr w:type="spellEnd"/>
            <w:r w:rsidRPr="00EC1497">
              <w:t xml:space="preserve">, </w:t>
            </w:r>
            <w:proofErr w:type="spellStart"/>
            <w:r w:rsidRPr="00EC1497">
              <w:t>які</w:t>
            </w:r>
            <w:proofErr w:type="spellEnd"/>
            <w:r w:rsidRPr="00EC1497">
              <w:t xml:space="preserve"> </w:t>
            </w:r>
            <w:proofErr w:type="spellStart"/>
            <w:r w:rsidRPr="00EC1497">
              <w:t>потребують</w:t>
            </w:r>
            <w:proofErr w:type="spellEnd"/>
            <w:r w:rsidRPr="00EC1497">
              <w:t xml:space="preserve"> </w:t>
            </w:r>
            <w:proofErr w:type="spellStart"/>
            <w:r w:rsidRPr="00EC1497">
              <w:t>поліпшення</w:t>
            </w:r>
            <w:proofErr w:type="spellEnd"/>
            <w:r w:rsidRPr="00EC1497">
              <w:t xml:space="preserve"> </w:t>
            </w:r>
            <w:proofErr w:type="spellStart"/>
            <w:r w:rsidRPr="00EC1497">
              <w:t>житлових</w:t>
            </w:r>
            <w:proofErr w:type="spellEnd"/>
            <w:r w:rsidRPr="00EC1497">
              <w:t xml:space="preserve"> умов при </w:t>
            </w:r>
            <w:proofErr w:type="spellStart"/>
            <w:r w:rsidRPr="00EC1497">
              <w:t>утворенні</w:t>
            </w:r>
            <w:proofErr w:type="spellEnd"/>
            <w:r w:rsidRPr="00EC1497">
              <w:t xml:space="preserve"> </w:t>
            </w:r>
            <w:proofErr w:type="spellStart"/>
            <w:r w:rsidRPr="00EC1497">
              <w:t>нової</w:t>
            </w:r>
            <w:proofErr w:type="spellEnd"/>
            <w:r w:rsidRPr="00EC1497">
              <w:t xml:space="preserve"> </w:t>
            </w:r>
            <w:proofErr w:type="spellStart"/>
            <w:r w:rsidRPr="00EC1497">
              <w:t>сім’ї</w:t>
            </w:r>
            <w:proofErr w:type="spellEnd"/>
            <w:r w:rsidRPr="00EC1497">
              <w:t xml:space="preserve"> </w:t>
            </w:r>
          </w:p>
        </w:tc>
        <w:tc>
          <w:tcPr>
            <w:tcW w:w="2090" w:type="dxa"/>
            <w:vMerge/>
          </w:tcPr>
          <w:p w14:paraId="6775F3A0" w14:textId="77777777" w:rsidR="009F6DA6" w:rsidRPr="00EC1497" w:rsidRDefault="009F6DA6" w:rsidP="00597716">
            <w:pPr>
              <w:jc w:val="center"/>
              <w:rPr>
                <w:b/>
              </w:rPr>
            </w:pPr>
          </w:p>
        </w:tc>
        <w:tc>
          <w:tcPr>
            <w:tcW w:w="3970" w:type="dxa"/>
            <w:vMerge/>
          </w:tcPr>
          <w:p w14:paraId="33103E42" w14:textId="77777777" w:rsidR="009F6DA6" w:rsidRPr="00EC1497" w:rsidRDefault="009F6DA6" w:rsidP="00597716">
            <w:pPr>
              <w:spacing w:line="216" w:lineRule="auto"/>
              <w:rPr>
                <w:b/>
              </w:rPr>
            </w:pPr>
          </w:p>
        </w:tc>
      </w:tr>
      <w:tr w:rsidR="009F6DA6" w:rsidRPr="00EC1497" w14:paraId="26EEA352" w14:textId="77777777" w:rsidTr="00597716">
        <w:trPr>
          <w:gridAfter w:val="1"/>
          <w:wAfter w:w="46" w:type="dxa"/>
        </w:trPr>
        <w:tc>
          <w:tcPr>
            <w:tcW w:w="876" w:type="dxa"/>
          </w:tcPr>
          <w:p w14:paraId="2637E650" w14:textId="77777777" w:rsidR="009F6DA6" w:rsidRPr="00EC1497" w:rsidRDefault="009F6DA6" w:rsidP="00597716">
            <w:pPr>
              <w:jc w:val="center"/>
              <w:rPr>
                <w:bCs/>
              </w:rPr>
            </w:pPr>
            <w:r w:rsidRPr="00EC1497">
              <w:rPr>
                <w:bCs/>
              </w:rPr>
              <w:t>90</w:t>
            </w:r>
          </w:p>
        </w:tc>
        <w:tc>
          <w:tcPr>
            <w:tcW w:w="972" w:type="dxa"/>
            <w:shd w:val="clear" w:color="auto" w:fill="auto"/>
            <w:vAlign w:val="center"/>
          </w:tcPr>
          <w:p w14:paraId="498B49ED" w14:textId="77777777" w:rsidR="009F6DA6" w:rsidRPr="00EC1497" w:rsidRDefault="009F6DA6" w:rsidP="00597716">
            <w:pPr>
              <w:ind w:left="-57" w:right="-57"/>
              <w:jc w:val="center"/>
              <w:rPr>
                <w:bCs/>
              </w:rPr>
            </w:pPr>
            <w:r w:rsidRPr="00EC1497">
              <w:rPr>
                <w:bCs/>
              </w:rPr>
              <w:t>3-1/27</w:t>
            </w:r>
          </w:p>
        </w:tc>
        <w:tc>
          <w:tcPr>
            <w:tcW w:w="8076" w:type="dxa"/>
            <w:shd w:val="clear" w:color="auto" w:fill="auto"/>
            <w:vAlign w:val="center"/>
          </w:tcPr>
          <w:p w14:paraId="7F9FF225" w14:textId="77777777" w:rsidR="009F6DA6" w:rsidRPr="00EC1497" w:rsidRDefault="009F6DA6" w:rsidP="00597716">
            <w:pPr>
              <w:spacing w:line="228" w:lineRule="auto"/>
            </w:pPr>
            <w:proofErr w:type="spellStart"/>
            <w:r w:rsidRPr="00EC1497">
              <w:t>Об’єднання</w:t>
            </w:r>
            <w:proofErr w:type="spellEnd"/>
            <w:r w:rsidRPr="00EC1497">
              <w:t xml:space="preserve"> </w:t>
            </w:r>
            <w:proofErr w:type="spellStart"/>
            <w:r w:rsidRPr="00EC1497">
              <w:t>облікових</w:t>
            </w:r>
            <w:proofErr w:type="spellEnd"/>
            <w:r w:rsidRPr="00EC1497">
              <w:t xml:space="preserve"> справ </w:t>
            </w:r>
            <w:proofErr w:type="spellStart"/>
            <w:r w:rsidRPr="00EC1497">
              <w:t>громадян</w:t>
            </w:r>
            <w:proofErr w:type="spellEnd"/>
            <w:r w:rsidRPr="00EC1497">
              <w:t xml:space="preserve">, </w:t>
            </w:r>
            <w:proofErr w:type="spellStart"/>
            <w:r w:rsidRPr="00EC1497">
              <w:t>що</w:t>
            </w:r>
            <w:proofErr w:type="spellEnd"/>
            <w:r w:rsidRPr="00EC1497">
              <w:t xml:space="preserve"> </w:t>
            </w:r>
            <w:proofErr w:type="spellStart"/>
            <w:r w:rsidRPr="00EC1497">
              <w:t>перебувають</w:t>
            </w:r>
            <w:proofErr w:type="spellEnd"/>
            <w:r w:rsidRPr="00EC1497">
              <w:t xml:space="preserve"> на </w:t>
            </w:r>
            <w:proofErr w:type="spellStart"/>
            <w:r w:rsidRPr="00EC1497">
              <w:t>обліку</w:t>
            </w:r>
            <w:proofErr w:type="spellEnd"/>
            <w:r w:rsidRPr="00EC1497">
              <w:t xml:space="preserve"> </w:t>
            </w:r>
            <w:proofErr w:type="spellStart"/>
            <w:r w:rsidRPr="00EC1497">
              <w:t>громадян</w:t>
            </w:r>
            <w:proofErr w:type="spellEnd"/>
            <w:r w:rsidRPr="00EC1497">
              <w:t xml:space="preserve">, </w:t>
            </w:r>
            <w:proofErr w:type="spellStart"/>
            <w:r w:rsidRPr="00EC1497">
              <w:t>які</w:t>
            </w:r>
            <w:proofErr w:type="spellEnd"/>
            <w:r w:rsidRPr="00EC1497">
              <w:t xml:space="preserve"> </w:t>
            </w:r>
            <w:proofErr w:type="spellStart"/>
            <w:r w:rsidRPr="00EC1497">
              <w:t>потребують</w:t>
            </w:r>
            <w:proofErr w:type="spellEnd"/>
            <w:r w:rsidRPr="00EC1497">
              <w:t xml:space="preserve"> </w:t>
            </w:r>
            <w:proofErr w:type="spellStart"/>
            <w:r w:rsidRPr="00EC1497">
              <w:t>поліпшення</w:t>
            </w:r>
            <w:proofErr w:type="spellEnd"/>
            <w:r w:rsidRPr="00EC1497">
              <w:t xml:space="preserve"> </w:t>
            </w:r>
            <w:proofErr w:type="spellStart"/>
            <w:r w:rsidRPr="00EC1497">
              <w:t>житлових</w:t>
            </w:r>
            <w:proofErr w:type="spellEnd"/>
            <w:r w:rsidRPr="00EC1497">
              <w:t xml:space="preserve"> умов при </w:t>
            </w:r>
            <w:proofErr w:type="spellStart"/>
            <w:r w:rsidRPr="00EC1497">
              <w:t>утворенні</w:t>
            </w:r>
            <w:proofErr w:type="spellEnd"/>
            <w:r w:rsidRPr="00EC1497">
              <w:t xml:space="preserve"> </w:t>
            </w:r>
            <w:proofErr w:type="spellStart"/>
            <w:r w:rsidRPr="00EC1497">
              <w:t>нової</w:t>
            </w:r>
            <w:proofErr w:type="spellEnd"/>
            <w:r w:rsidRPr="00EC1497">
              <w:t xml:space="preserve"> </w:t>
            </w:r>
            <w:proofErr w:type="spellStart"/>
            <w:r w:rsidRPr="00EC1497">
              <w:t>сім’ї</w:t>
            </w:r>
            <w:proofErr w:type="spellEnd"/>
          </w:p>
        </w:tc>
        <w:tc>
          <w:tcPr>
            <w:tcW w:w="2090" w:type="dxa"/>
            <w:vMerge/>
          </w:tcPr>
          <w:p w14:paraId="3619689B" w14:textId="77777777" w:rsidR="009F6DA6" w:rsidRPr="00EC1497" w:rsidRDefault="009F6DA6" w:rsidP="00597716">
            <w:pPr>
              <w:jc w:val="center"/>
              <w:rPr>
                <w:b/>
              </w:rPr>
            </w:pPr>
          </w:p>
        </w:tc>
        <w:tc>
          <w:tcPr>
            <w:tcW w:w="3970" w:type="dxa"/>
            <w:vMerge/>
          </w:tcPr>
          <w:p w14:paraId="07CEE332" w14:textId="77777777" w:rsidR="009F6DA6" w:rsidRPr="00EC1497" w:rsidRDefault="009F6DA6" w:rsidP="00597716">
            <w:pPr>
              <w:spacing w:line="216" w:lineRule="auto"/>
              <w:rPr>
                <w:b/>
              </w:rPr>
            </w:pPr>
          </w:p>
        </w:tc>
      </w:tr>
      <w:tr w:rsidR="009F6DA6" w:rsidRPr="00EC1497" w14:paraId="0C99754C" w14:textId="77777777" w:rsidTr="00597716">
        <w:trPr>
          <w:gridAfter w:val="1"/>
          <w:wAfter w:w="46" w:type="dxa"/>
        </w:trPr>
        <w:tc>
          <w:tcPr>
            <w:tcW w:w="876" w:type="dxa"/>
          </w:tcPr>
          <w:p w14:paraId="2BFC566F" w14:textId="77777777" w:rsidR="009F6DA6" w:rsidRPr="00EC1497" w:rsidRDefault="009F6DA6" w:rsidP="00597716">
            <w:pPr>
              <w:jc w:val="center"/>
              <w:rPr>
                <w:bCs/>
              </w:rPr>
            </w:pPr>
            <w:r w:rsidRPr="00EC1497">
              <w:rPr>
                <w:bCs/>
              </w:rPr>
              <w:t>91</w:t>
            </w:r>
          </w:p>
        </w:tc>
        <w:tc>
          <w:tcPr>
            <w:tcW w:w="972" w:type="dxa"/>
            <w:shd w:val="clear" w:color="auto" w:fill="auto"/>
            <w:vAlign w:val="center"/>
          </w:tcPr>
          <w:p w14:paraId="0A8CAB68" w14:textId="77777777" w:rsidR="009F6DA6" w:rsidRPr="00EC1497" w:rsidRDefault="009F6DA6" w:rsidP="00597716">
            <w:pPr>
              <w:ind w:left="-57" w:right="-57"/>
              <w:jc w:val="center"/>
              <w:rPr>
                <w:bCs/>
              </w:rPr>
            </w:pPr>
            <w:r w:rsidRPr="00EC1497">
              <w:rPr>
                <w:bCs/>
              </w:rPr>
              <w:t>3-1/28</w:t>
            </w:r>
          </w:p>
        </w:tc>
        <w:tc>
          <w:tcPr>
            <w:tcW w:w="8076" w:type="dxa"/>
            <w:shd w:val="clear" w:color="auto" w:fill="auto"/>
            <w:vAlign w:val="center"/>
          </w:tcPr>
          <w:p w14:paraId="51986868" w14:textId="77777777" w:rsidR="009F6DA6" w:rsidRPr="00EC1497" w:rsidRDefault="009F6DA6" w:rsidP="00597716">
            <w:pPr>
              <w:spacing w:line="228" w:lineRule="auto"/>
            </w:pPr>
            <w:proofErr w:type="spellStart"/>
            <w:r w:rsidRPr="00EC1497">
              <w:t>Поновлення</w:t>
            </w:r>
            <w:proofErr w:type="spellEnd"/>
            <w:r w:rsidRPr="00EC1497">
              <w:t xml:space="preserve"> в списках квартирного </w:t>
            </w:r>
            <w:proofErr w:type="spellStart"/>
            <w:r w:rsidRPr="00EC1497">
              <w:t>обліку</w:t>
            </w:r>
            <w:proofErr w:type="spellEnd"/>
            <w:r w:rsidRPr="00EC1497">
              <w:t xml:space="preserve"> </w:t>
            </w:r>
            <w:proofErr w:type="spellStart"/>
            <w:r w:rsidRPr="00EC1497">
              <w:t>громадян</w:t>
            </w:r>
            <w:proofErr w:type="spellEnd"/>
            <w:r w:rsidRPr="00EC1497">
              <w:t xml:space="preserve">, </w:t>
            </w:r>
            <w:proofErr w:type="spellStart"/>
            <w:r w:rsidRPr="00EC1497">
              <w:t>які</w:t>
            </w:r>
            <w:proofErr w:type="spellEnd"/>
            <w:r w:rsidRPr="00EC1497">
              <w:t xml:space="preserve"> </w:t>
            </w:r>
            <w:proofErr w:type="spellStart"/>
            <w:r w:rsidRPr="00EC1497">
              <w:t>потребують</w:t>
            </w:r>
            <w:proofErr w:type="spellEnd"/>
            <w:r w:rsidRPr="00EC1497">
              <w:t xml:space="preserve"> </w:t>
            </w:r>
            <w:proofErr w:type="spellStart"/>
            <w:r w:rsidRPr="00EC1497">
              <w:t>поліпшення</w:t>
            </w:r>
            <w:proofErr w:type="spellEnd"/>
            <w:r w:rsidRPr="00EC1497">
              <w:t xml:space="preserve"> </w:t>
            </w:r>
            <w:proofErr w:type="spellStart"/>
            <w:r w:rsidRPr="00EC1497">
              <w:t>житлових</w:t>
            </w:r>
            <w:proofErr w:type="spellEnd"/>
            <w:r w:rsidRPr="00EC1497">
              <w:t xml:space="preserve"> умов при </w:t>
            </w:r>
            <w:proofErr w:type="spellStart"/>
            <w:r w:rsidRPr="00EC1497">
              <w:t>утворенні</w:t>
            </w:r>
            <w:proofErr w:type="spellEnd"/>
            <w:r w:rsidRPr="00EC1497">
              <w:t xml:space="preserve"> </w:t>
            </w:r>
            <w:proofErr w:type="spellStart"/>
            <w:r w:rsidRPr="00EC1497">
              <w:t>нової</w:t>
            </w:r>
            <w:proofErr w:type="spellEnd"/>
            <w:r w:rsidRPr="00EC1497">
              <w:t xml:space="preserve"> </w:t>
            </w:r>
            <w:proofErr w:type="spellStart"/>
            <w:r w:rsidRPr="00EC1497">
              <w:t>сім’ї</w:t>
            </w:r>
            <w:proofErr w:type="spellEnd"/>
          </w:p>
        </w:tc>
        <w:tc>
          <w:tcPr>
            <w:tcW w:w="2090" w:type="dxa"/>
            <w:vMerge/>
          </w:tcPr>
          <w:p w14:paraId="5EEA3D63" w14:textId="77777777" w:rsidR="009F6DA6" w:rsidRPr="00EC1497" w:rsidRDefault="009F6DA6" w:rsidP="00597716">
            <w:pPr>
              <w:jc w:val="center"/>
              <w:rPr>
                <w:b/>
              </w:rPr>
            </w:pPr>
          </w:p>
        </w:tc>
        <w:tc>
          <w:tcPr>
            <w:tcW w:w="3970" w:type="dxa"/>
            <w:vMerge/>
          </w:tcPr>
          <w:p w14:paraId="5B41F679" w14:textId="77777777" w:rsidR="009F6DA6" w:rsidRPr="00EC1497" w:rsidRDefault="009F6DA6" w:rsidP="00597716">
            <w:pPr>
              <w:spacing w:line="216" w:lineRule="auto"/>
              <w:rPr>
                <w:b/>
              </w:rPr>
            </w:pPr>
          </w:p>
        </w:tc>
      </w:tr>
      <w:tr w:rsidR="009F6DA6" w:rsidRPr="00EC1497" w14:paraId="297E05DB" w14:textId="77777777" w:rsidTr="00597716">
        <w:trPr>
          <w:gridAfter w:val="1"/>
          <w:wAfter w:w="46" w:type="dxa"/>
        </w:trPr>
        <w:tc>
          <w:tcPr>
            <w:tcW w:w="876" w:type="dxa"/>
          </w:tcPr>
          <w:p w14:paraId="7635A951" w14:textId="77777777" w:rsidR="009F6DA6" w:rsidRPr="00EC1497" w:rsidRDefault="009F6DA6" w:rsidP="00597716">
            <w:pPr>
              <w:jc w:val="center"/>
              <w:rPr>
                <w:bCs/>
              </w:rPr>
            </w:pPr>
            <w:r w:rsidRPr="00EC1497">
              <w:rPr>
                <w:bCs/>
              </w:rPr>
              <w:t>92</w:t>
            </w:r>
          </w:p>
        </w:tc>
        <w:tc>
          <w:tcPr>
            <w:tcW w:w="972" w:type="dxa"/>
            <w:shd w:val="clear" w:color="auto" w:fill="auto"/>
            <w:vAlign w:val="center"/>
          </w:tcPr>
          <w:p w14:paraId="03AD77EC" w14:textId="77777777" w:rsidR="009F6DA6" w:rsidRPr="00EC1497" w:rsidRDefault="009F6DA6" w:rsidP="00597716">
            <w:pPr>
              <w:ind w:left="-57" w:right="-57"/>
              <w:jc w:val="center"/>
              <w:rPr>
                <w:bCs/>
              </w:rPr>
            </w:pPr>
            <w:r w:rsidRPr="00EC1497">
              <w:rPr>
                <w:bCs/>
              </w:rPr>
              <w:t>3-1/29</w:t>
            </w:r>
          </w:p>
        </w:tc>
        <w:tc>
          <w:tcPr>
            <w:tcW w:w="8076" w:type="dxa"/>
            <w:shd w:val="clear" w:color="auto" w:fill="auto"/>
            <w:vAlign w:val="center"/>
          </w:tcPr>
          <w:p w14:paraId="30DE5700" w14:textId="77777777" w:rsidR="009F6DA6" w:rsidRPr="00EC1497" w:rsidRDefault="009F6DA6" w:rsidP="00597716">
            <w:pPr>
              <w:spacing w:line="228" w:lineRule="auto"/>
            </w:pPr>
            <w:proofErr w:type="spellStart"/>
            <w:r w:rsidRPr="00EC1497">
              <w:t>Переоформлення</w:t>
            </w:r>
            <w:proofErr w:type="spellEnd"/>
            <w:r w:rsidRPr="00EC1497">
              <w:t xml:space="preserve"> </w:t>
            </w:r>
            <w:proofErr w:type="spellStart"/>
            <w:r w:rsidRPr="00EC1497">
              <w:t>облікової</w:t>
            </w:r>
            <w:proofErr w:type="spellEnd"/>
            <w:r w:rsidRPr="00EC1497">
              <w:t xml:space="preserve"> </w:t>
            </w:r>
            <w:proofErr w:type="spellStart"/>
            <w:r w:rsidRPr="00EC1497">
              <w:t>справи</w:t>
            </w:r>
            <w:proofErr w:type="spellEnd"/>
            <w:r w:rsidRPr="00EC1497">
              <w:t xml:space="preserve"> </w:t>
            </w:r>
            <w:proofErr w:type="spellStart"/>
            <w:r w:rsidRPr="00EC1497">
              <w:t>громадян</w:t>
            </w:r>
            <w:proofErr w:type="spellEnd"/>
            <w:r w:rsidRPr="00EC1497">
              <w:t xml:space="preserve">, </w:t>
            </w:r>
            <w:proofErr w:type="spellStart"/>
            <w:r w:rsidRPr="00EC1497">
              <w:t>що</w:t>
            </w:r>
            <w:proofErr w:type="spellEnd"/>
            <w:r w:rsidRPr="00EC1497">
              <w:t xml:space="preserve"> </w:t>
            </w:r>
            <w:proofErr w:type="spellStart"/>
            <w:r w:rsidRPr="00EC1497">
              <w:t>перебувають</w:t>
            </w:r>
            <w:proofErr w:type="spellEnd"/>
            <w:r w:rsidRPr="00EC1497">
              <w:t xml:space="preserve"> на </w:t>
            </w:r>
            <w:proofErr w:type="spellStart"/>
            <w:r w:rsidRPr="00EC1497">
              <w:t>обліку</w:t>
            </w:r>
            <w:proofErr w:type="spellEnd"/>
            <w:r w:rsidRPr="00EC1497">
              <w:t xml:space="preserve"> </w:t>
            </w:r>
            <w:proofErr w:type="spellStart"/>
            <w:r w:rsidRPr="00EC1497">
              <w:t>громадян</w:t>
            </w:r>
            <w:proofErr w:type="spellEnd"/>
            <w:r w:rsidRPr="00EC1497">
              <w:t xml:space="preserve">, </w:t>
            </w:r>
            <w:proofErr w:type="spellStart"/>
            <w:r w:rsidRPr="00EC1497">
              <w:t>які</w:t>
            </w:r>
            <w:proofErr w:type="spellEnd"/>
            <w:r w:rsidRPr="00EC1497">
              <w:t xml:space="preserve"> </w:t>
            </w:r>
            <w:proofErr w:type="spellStart"/>
            <w:r w:rsidRPr="00EC1497">
              <w:t>потребують</w:t>
            </w:r>
            <w:proofErr w:type="spellEnd"/>
            <w:r w:rsidRPr="00EC1497">
              <w:t xml:space="preserve"> </w:t>
            </w:r>
            <w:proofErr w:type="spellStart"/>
            <w:r w:rsidRPr="00EC1497">
              <w:t>поліпшення</w:t>
            </w:r>
            <w:proofErr w:type="spellEnd"/>
            <w:r w:rsidRPr="00EC1497">
              <w:t xml:space="preserve"> </w:t>
            </w:r>
            <w:proofErr w:type="spellStart"/>
            <w:r w:rsidRPr="00EC1497">
              <w:t>житлових</w:t>
            </w:r>
            <w:proofErr w:type="spellEnd"/>
            <w:r w:rsidRPr="00EC1497">
              <w:t xml:space="preserve"> умов на </w:t>
            </w:r>
            <w:proofErr w:type="spellStart"/>
            <w:r w:rsidRPr="00EC1497">
              <w:t>іншого</w:t>
            </w:r>
            <w:proofErr w:type="spellEnd"/>
            <w:r w:rsidRPr="00EC1497">
              <w:t xml:space="preserve"> члена </w:t>
            </w:r>
            <w:proofErr w:type="spellStart"/>
            <w:r w:rsidRPr="00EC1497">
              <w:t>родини</w:t>
            </w:r>
            <w:proofErr w:type="spellEnd"/>
          </w:p>
        </w:tc>
        <w:tc>
          <w:tcPr>
            <w:tcW w:w="2090" w:type="dxa"/>
            <w:vMerge/>
          </w:tcPr>
          <w:p w14:paraId="5CBC72AA" w14:textId="77777777" w:rsidR="009F6DA6" w:rsidRPr="00EC1497" w:rsidRDefault="009F6DA6" w:rsidP="00597716">
            <w:pPr>
              <w:jc w:val="center"/>
              <w:rPr>
                <w:b/>
              </w:rPr>
            </w:pPr>
          </w:p>
        </w:tc>
        <w:tc>
          <w:tcPr>
            <w:tcW w:w="3970" w:type="dxa"/>
            <w:vMerge/>
          </w:tcPr>
          <w:p w14:paraId="4487D187" w14:textId="77777777" w:rsidR="009F6DA6" w:rsidRPr="00EC1497" w:rsidRDefault="009F6DA6" w:rsidP="00597716">
            <w:pPr>
              <w:spacing w:line="216" w:lineRule="auto"/>
              <w:rPr>
                <w:b/>
              </w:rPr>
            </w:pPr>
          </w:p>
        </w:tc>
      </w:tr>
      <w:tr w:rsidR="009F6DA6" w:rsidRPr="00EC1497" w14:paraId="285E9F94" w14:textId="77777777" w:rsidTr="00597716">
        <w:trPr>
          <w:gridAfter w:val="1"/>
          <w:wAfter w:w="46" w:type="dxa"/>
        </w:trPr>
        <w:tc>
          <w:tcPr>
            <w:tcW w:w="876" w:type="dxa"/>
          </w:tcPr>
          <w:p w14:paraId="62B365EB" w14:textId="77777777" w:rsidR="009F6DA6" w:rsidRPr="00EC1497" w:rsidRDefault="009F6DA6" w:rsidP="00597716">
            <w:pPr>
              <w:jc w:val="center"/>
              <w:rPr>
                <w:bCs/>
              </w:rPr>
            </w:pPr>
            <w:r w:rsidRPr="00EC1497">
              <w:rPr>
                <w:bCs/>
              </w:rPr>
              <w:t>93</w:t>
            </w:r>
          </w:p>
        </w:tc>
        <w:tc>
          <w:tcPr>
            <w:tcW w:w="972" w:type="dxa"/>
            <w:shd w:val="clear" w:color="auto" w:fill="auto"/>
            <w:vAlign w:val="center"/>
          </w:tcPr>
          <w:p w14:paraId="1759CD87" w14:textId="77777777" w:rsidR="009F6DA6" w:rsidRPr="00EC1497" w:rsidRDefault="009F6DA6" w:rsidP="00597716">
            <w:pPr>
              <w:ind w:left="-57" w:right="-57"/>
              <w:jc w:val="center"/>
              <w:rPr>
                <w:bCs/>
              </w:rPr>
            </w:pPr>
            <w:r w:rsidRPr="00EC1497">
              <w:rPr>
                <w:bCs/>
              </w:rPr>
              <w:t>3-1/30</w:t>
            </w:r>
          </w:p>
        </w:tc>
        <w:tc>
          <w:tcPr>
            <w:tcW w:w="8076" w:type="dxa"/>
            <w:shd w:val="clear" w:color="auto" w:fill="auto"/>
            <w:vAlign w:val="center"/>
          </w:tcPr>
          <w:p w14:paraId="6B2E6FC2" w14:textId="77777777" w:rsidR="009F6DA6" w:rsidRPr="00EC1497" w:rsidRDefault="009F6DA6" w:rsidP="00597716">
            <w:pPr>
              <w:spacing w:line="228" w:lineRule="auto"/>
            </w:pPr>
            <w:proofErr w:type="spellStart"/>
            <w:r w:rsidRPr="00EC1497">
              <w:t>Зміна</w:t>
            </w:r>
            <w:proofErr w:type="spellEnd"/>
            <w:r w:rsidRPr="00EC1497">
              <w:t xml:space="preserve"> </w:t>
            </w:r>
            <w:proofErr w:type="spellStart"/>
            <w:r w:rsidRPr="00EC1497">
              <w:t>прізвища</w:t>
            </w:r>
            <w:proofErr w:type="spellEnd"/>
            <w:r w:rsidRPr="00EC1497">
              <w:t xml:space="preserve"> в </w:t>
            </w:r>
            <w:proofErr w:type="spellStart"/>
            <w:r w:rsidRPr="00EC1497">
              <w:t>обліковій</w:t>
            </w:r>
            <w:proofErr w:type="spellEnd"/>
            <w:r w:rsidRPr="00EC1497">
              <w:t xml:space="preserve"> </w:t>
            </w:r>
            <w:proofErr w:type="spellStart"/>
            <w:r w:rsidRPr="00EC1497">
              <w:t>справі</w:t>
            </w:r>
            <w:proofErr w:type="spellEnd"/>
            <w:r w:rsidRPr="00EC1497">
              <w:t xml:space="preserve"> </w:t>
            </w:r>
            <w:proofErr w:type="spellStart"/>
            <w:r w:rsidRPr="00EC1497">
              <w:t>громадян</w:t>
            </w:r>
            <w:proofErr w:type="spellEnd"/>
            <w:r w:rsidRPr="00EC1497">
              <w:t xml:space="preserve">, </w:t>
            </w:r>
            <w:proofErr w:type="spellStart"/>
            <w:r w:rsidRPr="00EC1497">
              <w:t>які</w:t>
            </w:r>
            <w:proofErr w:type="spellEnd"/>
            <w:r w:rsidRPr="00EC1497">
              <w:t xml:space="preserve"> </w:t>
            </w:r>
            <w:proofErr w:type="spellStart"/>
            <w:r w:rsidRPr="00EC1497">
              <w:t>потребують</w:t>
            </w:r>
            <w:proofErr w:type="spellEnd"/>
            <w:r w:rsidRPr="00EC1497">
              <w:t xml:space="preserve"> </w:t>
            </w:r>
            <w:proofErr w:type="spellStart"/>
            <w:r w:rsidRPr="00EC1497">
              <w:t>поліпшення</w:t>
            </w:r>
            <w:proofErr w:type="spellEnd"/>
            <w:r w:rsidRPr="00EC1497">
              <w:t xml:space="preserve"> </w:t>
            </w:r>
            <w:proofErr w:type="spellStart"/>
            <w:r w:rsidRPr="00EC1497">
              <w:t>житлових</w:t>
            </w:r>
            <w:proofErr w:type="spellEnd"/>
            <w:r w:rsidRPr="00EC1497">
              <w:t xml:space="preserve"> умов при </w:t>
            </w:r>
            <w:proofErr w:type="spellStart"/>
            <w:r w:rsidRPr="00EC1497">
              <w:t>утворенні</w:t>
            </w:r>
            <w:proofErr w:type="spellEnd"/>
            <w:r w:rsidRPr="00EC1497">
              <w:t xml:space="preserve"> </w:t>
            </w:r>
            <w:proofErr w:type="spellStart"/>
            <w:r w:rsidRPr="00EC1497">
              <w:t>нової</w:t>
            </w:r>
            <w:proofErr w:type="spellEnd"/>
            <w:r w:rsidRPr="00EC1497">
              <w:t xml:space="preserve"> </w:t>
            </w:r>
            <w:proofErr w:type="spellStart"/>
            <w:r w:rsidRPr="00EC1497">
              <w:t>сім’ї</w:t>
            </w:r>
            <w:proofErr w:type="spellEnd"/>
          </w:p>
        </w:tc>
        <w:tc>
          <w:tcPr>
            <w:tcW w:w="2090" w:type="dxa"/>
            <w:vMerge/>
          </w:tcPr>
          <w:p w14:paraId="6F825CC3" w14:textId="77777777" w:rsidR="009F6DA6" w:rsidRPr="00EC1497" w:rsidRDefault="009F6DA6" w:rsidP="00597716">
            <w:pPr>
              <w:jc w:val="center"/>
              <w:rPr>
                <w:b/>
              </w:rPr>
            </w:pPr>
          </w:p>
        </w:tc>
        <w:tc>
          <w:tcPr>
            <w:tcW w:w="3970" w:type="dxa"/>
            <w:vMerge/>
          </w:tcPr>
          <w:p w14:paraId="772D8545" w14:textId="77777777" w:rsidR="009F6DA6" w:rsidRPr="00EC1497" w:rsidRDefault="009F6DA6" w:rsidP="00597716">
            <w:pPr>
              <w:spacing w:line="216" w:lineRule="auto"/>
              <w:rPr>
                <w:b/>
              </w:rPr>
            </w:pPr>
          </w:p>
        </w:tc>
      </w:tr>
      <w:tr w:rsidR="009F6DA6" w:rsidRPr="00EC1497" w14:paraId="70A1B7F8" w14:textId="77777777" w:rsidTr="00597716">
        <w:trPr>
          <w:gridAfter w:val="1"/>
          <w:wAfter w:w="46" w:type="dxa"/>
        </w:trPr>
        <w:tc>
          <w:tcPr>
            <w:tcW w:w="876" w:type="dxa"/>
          </w:tcPr>
          <w:p w14:paraId="511CBFD0" w14:textId="77777777" w:rsidR="009F6DA6" w:rsidRPr="00EC1497" w:rsidRDefault="009F6DA6" w:rsidP="00597716">
            <w:pPr>
              <w:jc w:val="center"/>
              <w:rPr>
                <w:bCs/>
              </w:rPr>
            </w:pPr>
            <w:r w:rsidRPr="00EC1497">
              <w:rPr>
                <w:bCs/>
              </w:rPr>
              <w:lastRenderedPageBreak/>
              <w:t>94</w:t>
            </w:r>
          </w:p>
        </w:tc>
        <w:tc>
          <w:tcPr>
            <w:tcW w:w="972" w:type="dxa"/>
            <w:shd w:val="clear" w:color="auto" w:fill="auto"/>
            <w:vAlign w:val="center"/>
          </w:tcPr>
          <w:p w14:paraId="56F7809A" w14:textId="77777777" w:rsidR="009F6DA6" w:rsidRPr="00EC1497" w:rsidRDefault="009F6DA6" w:rsidP="00597716">
            <w:pPr>
              <w:ind w:left="-57" w:right="-57"/>
              <w:jc w:val="center"/>
              <w:rPr>
                <w:bCs/>
              </w:rPr>
            </w:pPr>
            <w:r w:rsidRPr="00EC1497">
              <w:rPr>
                <w:bCs/>
              </w:rPr>
              <w:t>3-1/31</w:t>
            </w:r>
          </w:p>
        </w:tc>
        <w:tc>
          <w:tcPr>
            <w:tcW w:w="8076" w:type="dxa"/>
            <w:shd w:val="clear" w:color="auto" w:fill="auto"/>
            <w:vAlign w:val="center"/>
          </w:tcPr>
          <w:p w14:paraId="700D7F51"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дозволу</w:t>
            </w:r>
            <w:proofErr w:type="spellEnd"/>
            <w:r w:rsidRPr="00EC1497">
              <w:t xml:space="preserve"> на </w:t>
            </w:r>
            <w:proofErr w:type="spellStart"/>
            <w:r w:rsidRPr="00EC1497">
              <w:t>виготовлення</w:t>
            </w:r>
            <w:proofErr w:type="spellEnd"/>
            <w:r w:rsidRPr="00EC1497">
              <w:t xml:space="preserve"> </w:t>
            </w:r>
            <w:proofErr w:type="spellStart"/>
            <w:r w:rsidRPr="00EC1497">
              <w:t>будівельного</w:t>
            </w:r>
            <w:proofErr w:type="spellEnd"/>
            <w:r w:rsidRPr="00EC1497">
              <w:t xml:space="preserve"> паспорта </w:t>
            </w:r>
            <w:proofErr w:type="spellStart"/>
            <w:r w:rsidRPr="00EC1497">
              <w:t>забудови</w:t>
            </w:r>
            <w:proofErr w:type="spellEnd"/>
            <w:r w:rsidRPr="00EC1497">
              <w:t xml:space="preserve"> </w:t>
            </w:r>
            <w:proofErr w:type="spellStart"/>
            <w:r w:rsidRPr="00EC1497">
              <w:t>земельної</w:t>
            </w:r>
            <w:proofErr w:type="spellEnd"/>
            <w:r w:rsidRPr="00EC1497">
              <w:t xml:space="preserve"> </w:t>
            </w:r>
            <w:proofErr w:type="spellStart"/>
            <w:r w:rsidRPr="00EC1497">
              <w:t>ділянки</w:t>
            </w:r>
            <w:proofErr w:type="spellEnd"/>
            <w:r w:rsidRPr="00EC1497">
              <w:t xml:space="preserve"> на </w:t>
            </w:r>
            <w:proofErr w:type="spellStart"/>
            <w:r w:rsidRPr="00EC1497">
              <w:t>будівництво</w:t>
            </w:r>
            <w:proofErr w:type="spellEnd"/>
            <w:r w:rsidRPr="00EC1497">
              <w:t xml:space="preserve">, </w:t>
            </w:r>
            <w:proofErr w:type="spellStart"/>
            <w:r w:rsidRPr="00EC1497">
              <w:t>реконструкцію</w:t>
            </w:r>
            <w:proofErr w:type="spellEnd"/>
            <w:r w:rsidRPr="00EC1497">
              <w:t xml:space="preserve">, </w:t>
            </w:r>
            <w:proofErr w:type="spellStart"/>
            <w:r w:rsidRPr="00EC1497">
              <w:t>перепланування</w:t>
            </w:r>
            <w:proofErr w:type="spellEnd"/>
            <w:r w:rsidRPr="00EC1497">
              <w:t xml:space="preserve"> </w:t>
            </w:r>
            <w:proofErr w:type="spellStart"/>
            <w:r w:rsidRPr="00EC1497">
              <w:t>житлового</w:t>
            </w:r>
            <w:proofErr w:type="spellEnd"/>
            <w:r w:rsidRPr="00EC1497">
              <w:t xml:space="preserve"> </w:t>
            </w:r>
            <w:proofErr w:type="spellStart"/>
            <w:r w:rsidRPr="00EC1497">
              <w:t>будинку</w:t>
            </w:r>
            <w:proofErr w:type="spellEnd"/>
            <w:r w:rsidRPr="00EC1497">
              <w:t xml:space="preserve"> та </w:t>
            </w:r>
            <w:proofErr w:type="spellStart"/>
            <w:r w:rsidRPr="00EC1497">
              <w:t>господарських</w:t>
            </w:r>
            <w:proofErr w:type="spellEnd"/>
            <w:r w:rsidRPr="00EC1497">
              <w:t xml:space="preserve"> </w:t>
            </w:r>
            <w:proofErr w:type="spellStart"/>
            <w:r w:rsidRPr="00EC1497">
              <w:t>споруд</w:t>
            </w:r>
            <w:proofErr w:type="spellEnd"/>
          </w:p>
        </w:tc>
        <w:tc>
          <w:tcPr>
            <w:tcW w:w="2090" w:type="dxa"/>
            <w:vMerge/>
          </w:tcPr>
          <w:p w14:paraId="50DA2B6E" w14:textId="77777777" w:rsidR="009F6DA6" w:rsidRPr="00EC1497" w:rsidRDefault="009F6DA6" w:rsidP="00597716">
            <w:pPr>
              <w:jc w:val="center"/>
              <w:rPr>
                <w:b/>
              </w:rPr>
            </w:pPr>
          </w:p>
        </w:tc>
        <w:tc>
          <w:tcPr>
            <w:tcW w:w="3970" w:type="dxa"/>
          </w:tcPr>
          <w:p w14:paraId="5CC0EF1B" w14:textId="77777777" w:rsidR="009F6DA6" w:rsidRPr="00EC1497" w:rsidRDefault="009F6DA6" w:rsidP="00597716">
            <w:pPr>
              <w:spacing w:line="216" w:lineRule="auto"/>
            </w:pPr>
            <w:proofErr w:type="spellStart"/>
            <w:r w:rsidRPr="00EC1497">
              <w:t>Закони</w:t>
            </w:r>
            <w:proofErr w:type="spellEnd"/>
            <w:r w:rsidRPr="00EC1497">
              <w:t xml:space="preserve"> </w:t>
            </w:r>
            <w:proofErr w:type="spellStart"/>
            <w:r w:rsidRPr="00EC1497">
              <w:t>України</w:t>
            </w:r>
            <w:proofErr w:type="spellEnd"/>
            <w:r w:rsidRPr="00EC1497">
              <w:t xml:space="preserve">: „Про </w:t>
            </w:r>
            <w:proofErr w:type="spellStart"/>
            <w:r w:rsidRPr="00EC1497">
              <w:t>місцеве</w:t>
            </w:r>
            <w:proofErr w:type="spellEnd"/>
            <w:r w:rsidRPr="00EC1497">
              <w:t xml:space="preserve"> </w:t>
            </w:r>
            <w:proofErr w:type="spellStart"/>
            <w:r w:rsidRPr="00EC1497">
              <w:t>самоврядування</w:t>
            </w:r>
            <w:proofErr w:type="spellEnd"/>
            <w:r w:rsidRPr="00EC1497">
              <w:t xml:space="preserve"> в </w:t>
            </w:r>
            <w:proofErr w:type="spellStart"/>
            <w:r w:rsidRPr="00EC1497">
              <w:t>Україні</w:t>
            </w:r>
            <w:proofErr w:type="spellEnd"/>
            <w:r w:rsidRPr="00EC1497">
              <w:t xml:space="preserve">“, „Про </w:t>
            </w:r>
            <w:proofErr w:type="spellStart"/>
            <w:r w:rsidRPr="00EC1497">
              <w:t>регулювання</w:t>
            </w:r>
            <w:proofErr w:type="spellEnd"/>
            <w:r w:rsidRPr="00EC1497">
              <w:t xml:space="preserve"> </w:t>
            </w:r>
            <w:proofErr w:type="spellStart"/>
            <w:r w:rsidRPr="00EC1497">
              <w:t>містобудівної</w:t>
            </w:r>
            <w:proofErr w:type="spellEnd"/>
            <w:r w:rsidRPr="00EC1497">
              <w:t xml:space="preserve"> </w:t>
            </w:r>
            <w:proofErr w:type="spellStart"/>
            <w:r w:rsidRPr="00EC1497">
              <w:t>діяльності</w:t>
            </w:r>
            <w:proofErr w:type="spellEnd"/>
            <w:r w:rsidRPr="00EC1497">
              <w:t xml:space="preserve">“, „Про </w:t>
            </w:r>
            <w:proofErr w:type="spellStart"/>
            <w:r w:rsidRPr="00EC1497">
              <w:t>основи</w:t>
            </w:r>
            <w:proofErr w:type="spellEnd"/>
            <w:r w:rsidRPr="00EC1497">
              <w:t xml:space="preserve"> </w:t>
            </w:r>
            <w:proofErr w:type="spellStart"/>
            <w:r w:rsidRPr="00EC1497">
              <w:t>містобудування</w:t>
            </w:r>
            <w:proofErr w:type="spellEnd"/>
            <w:r w:rsidRPr="00EC1497">
              <w:t xml:space="preserve">“ „Про </w:t>
            </w:r>
            <w:proofErr w:type="spellStart"/>
            <w:r w:rsidRPr="00EC1497">
              <w:t>архітектурну</w:t>
            </w:r>
            <w:proofErr w:type="spellEnd"/>
            <w:r w:rsidRPr="00EC1497">
              <w:t xml:space="preserve"> </w:t>
            </w:r>
            <w:proofErr w:type="spellStart"/>
            <w:r w:rsidRPr="00EC1497">
              <w:t>діяльність</w:t>
            </w:r>
            <w:proofErr w:type="spellEnd"/>
            <w:r w:rsidRPr="00EC1497">
              <w:t>“.</w:t>
            </w:r>
          </w:p>
        </w:tc>
      </w:tr>
      <w:tr w:rsidR="009F6DA6" w:rsidRPr="00EC1497" w14:paraId="7AC9066F" w14:textId="77777777" w:rsidTr="00597716">
        <w:trPr>
          <w:gridAfter w:val="1"/>
          <w:wAfter w:w="46" w:type="dxa"/>
        </w:trPr>
        <w:tc>
          <w:tcPr>
            <w:tcW w:w="876" w:type="dxa"/>
          </w:tcPr>
          <w:p w14:paraId="071BAB25" w14:textId="77777777" w:rsidR="009F6DA6" w:rsidRPr="00EC1497" w:rsidRDefault="009F6DA6" w:rsidP="00597716">
            <w:pPr>
              <w:jc w:val="center"/>
              <w:rPr>
                <w:bCs/>
              </w:rPr>
            </w:pPr>
            <w:r w:rsidRPr="00EC1497">
              <w:rPr>
                <w:bCs/>
              </w:rPr>
              <w:t>95</w:t>
            </w:r>
          </w:p>
        </w:tc>
        <w:tc>
          <w:tcPr>
            <w:tcW w:w="972" w:type="dxa"/>
            <w:shd w:val="clear" w:color="auto" w:fill="auto"/>
            <w:vAlign w:val="center"/>
          </w:tcPr>
          <w:p w14:paraId="4B815C45" w14:textId="77777777" w:rsidR="009F6DA6" w:rsidRPr="00EC1497" w:rsidRDefault="009F6DA6" w:rsidP="00597716">
            <w:pPr>
              <w:ind w:left="-57" w:right="-57"/>
              <w:jc w:val="center"/>
              <w:rPr>
                <w:bCs/>
              </w:rPr>
            </w:pPr>
            <w:r w:rsidRPr="00EC1497">
              <w:rPr>
                <w:bCs/>
              </w:rPr>
              <w:t>3-1/32</w:t>
            </w:r>
          </w:p>
        </w:tc>
        <w:tc>
          <w:tcPr>
            <w:tcW w:w="8076" w:type="dxa"/>
            <w:shd w:val="clear" w:color="auto" w:fill="auto"/>
            <w:vAlign w:val="center"/>
          </w:tcPr>
          <w:p w14:paraId="3CBD94E3"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дозволу</w:t>
            </w:r>
            <w:proofErr w:type="spellEnd"/>
            <w:r w:rsidRPr="00EC1497">
              <w:t xml:space="preserve"> на </w:t>
            </w:r>
            <w:proofErr w:type="spellStart"/>
            <w:r w:rsidRPr="00EC1497">
              <w:t>підключення</w:t>
            </w:r>
            <w:proofErr w:type="spellEnd"/>
            <w:r w:rsidRPr="00EC1497">
              <w:t xml:space="preserve"> до </w:t>
            </w:r>
            <w:proofErr w:type="spellStart"/>
            <w:r w:rsidRPr="00EC1497">
              <w:t>центральної</w:t>
            </w:r>
            <w:proofErr w:type="spellEnd"/>
            <w:r w:rsidRPr="00EC1497">
              <w:t xml:space="preserve"> </w:t>
            </w:r>
            <w:proofErr w:type="spellStart"/>
            <w:r w:rsidRPr="00EC1497">
              <w:t>водопровідної</w:t>
            </w:r>
            <w:proofErr w:type="spellEnd"/>
            <w:r w:rsidRPr="00EC1497">
              <w:t xml:space="preserve"> </w:t>
            </w:r>
            <w:proofErr w:type="spellStart"/>
            <w:r w:rsidRPr="00EC1497">
              <w:t>мережі</w:t>
            </w:r>
            <w:proofErr w:type="spellEnd"/>
          </w:p>
        </w:tc>
        <w:tc>
          <w:tcPr>
            <w:tcW w:w="2090" w:type="dxa"/>
            <w:vMerge/>
          </w:tcPr>
          <w:p w14:paraId="5005AFCA" w14:textId="77777777" w:rsidR="009F6DA6" w:rsidRPr="00EC1497" w:rsidRDefault="009F6DA6" w:rsidP="00597716">
            <w:pPr>
              <w:jc w:val="center"/>
              <w:rPr>
                <w:b/>
              </w:rPr>
            </w:pPr>
          </w:p>
        </w:tc>
        <w:tc>
          <w:tcPr>
            <w:tcW w:w="3970" w:type="dxa"/>
          </w:tcPr>
          <w:p w14:paraId="0535C4BC" w14:textId="77777777" w:rsidR="009F6DA6" w:rsidRPr="00EC1497" w:rsidRDefault="009F6DA6" w:rsidP="00597716">
            <w:pPr>
              <w:spacing w:line="216" w:lineRule="auto"/>
            </w:pPr>
            <w:r w:rsidRPr="00EC1497">
              <w:t xml:space="preserve">Закон </w:t>
            </w:r>
            <w:proofErr w:type="spellStart"/>
            <w:r w:rsidRPr="00EC1497">
              <w:t>України</w:t>
            </w:r>
            <w:proofErr w:type="spellEnd"/>
            <w:r w:rsidRPr="00EC1497">
              <w:t xml:space="preserve"> «Про </w:t>
            </w:r>
            <w:proofErr w:type="spellStart"/>
            <w:r w:rsidRPr="00EC1497">
              <w:t>місцеве</w:t>
            </w:r>
            <w:proofErr w:type="spellEnd"/>
            <w:r w:rsidRPr="00EC1497">
              <w:t xml:space="preserve"> </w:t>
            </w:r>
            <w:proofErr w:type="spellStart"/>
            <w:r w:rsidRPr="00EC1497">
              <w:t>самоврядування</w:t>
            </w:r>
            <w:proofErr w:type="spellEnd"/>
            <w:r w:rsidRPr="00EC1497">
              <w:t xml:space="preserve"> в </w:t>
            </w:r>
            <w:proofErr w:type="spellStart"/>
            <w:r w:rsidRPr="00EC1497">
              <w:t>Україні</w:t>
            </w:r>
            <w:proofErr w:type="spellEnd"/>
            <w:r w:rsidRPr="00EC1497">
              <w:t>»</w:t>
            </w:r>
          </w:p>
        </w:tc>
      </w:tr>
      <w:tr w:rsidR="009F6DA6" w:rsidRPr="00EC1497" w14:paraId="02F73B18" w14:textId="77777777" w:rsidTr="00597716">
        <w:trPr>
          <w:gridAfter w:val="1"/>
          <w:wAfter w:w="46" w:type="dxa"/>
        </w:trPr>
        <w:tc>
          <w:tcPr>
            <w:tcW w:w="876" w:type="dxa"/>
          </w:tcPr>
          <w:p w14:paraId="0D08BBA0" w14:textId="77777777" w:rsidR="009F6DA6" w:rsidRPr="00EC1497" w:rsidRDefault="009F6DA6" w:rsidP="00597716">
            <w:pPr>
              <w:jc w:val="center"/>
              <w:rPr>
                <w:bCs/>
              </w:rPr>
            </w:pPr>
            <w:r w:rsidRPr="00EC1497">
              <w:rPr>
                <w:bCs/>
              </w:rPr>
              <w:t>96</w:t>
            </w:r>
          </w:p>
        </w:tc>
        <w:tc>
          <w:tcPr>
            <w:tcW w:w="972" w:type="dxa"/>
            <w:shd w:val="clear" w:color="auto" w:fill="auto"/>
            <w:vAlign w:val="center"/>
          </w:tcPr>
          <w:p w14:paraId="2312A0CC" w14:textId="77777777" w:rsidR="009F6DA6" w:rsidRPr="00EC1497" w:rsidRDefault="009F6DA6" w:rsidP="00597716">
            <w:pPr>
              <w:ind w:left="-57" w:right="-57"/>
              <w:jc w:val="center"/>
              <w:rPr>
                <w:bCs/>
              </w:rPr>
            </w:pPr>
            <w:r w:rsidRPr="00EC1497">
              <w:rPr>
                <w:bCs/>
              </w:rPr>
              <w:t>3-2/01</w:t>
            </w:r>
          </w:p>
        </w:tc>
        <w:tc>
          <w:tcPr>
            <w:tcW w:w="8076" w:type="dxa"/>
            <w:shd w:val="clear" w:color="auto" w:fill="auto"/>
            <w:vAlign w:val="center"/>
          </w:tcPr>
          <w:p w14:paraId="1CAF8A61"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одноразової</w:t>
            </w:r>
            <w:proofErr w:type="spellEnd"/>
            <w:r w:rsidRPr="00EC1497">
              <w:t xml:space="preserve"> </w:t>
            </w:r>
            <w:proofErr w:type="spellStart"/>
            <w:r w:rsidRPr="00EC1497">
              <w:t>матеріальної</w:t>
            </w:r>
            <w:proofErr w:type="spellEnd"/>
            <w:r w:rsidRPr="00EC1497">
              <w:t xml:space="preserve"> </w:t>
            </w:r>
            <w:proofErr w:type="spellStart"/>
            <w:r w:rsidRPr="00EC1497">
              <w:t>допомоги</w:t>
            </w:r>
            <w:proofErr w:type="spellEnd"/>
            <w:r w:rsidRPr="00EC1497">
              <w:t xml:space="preserve"> </w:t>
            </w:r>
            <w:proofErr w:type="spellStart"/>
            <w:r w:rsidRPr="00EC1497">
              <w:t>громадянам</w:t>
            </w:r>
            <w:proofErr w:type="spellEnd"/>
            <w:r w:rsidRPr="00EC1497">
              <w:t xml:space="preserve"> на </w:t>
            </w:r>
            <w:proofErr w:type="spellStart"/>
            <w:r w:rsidRPr="00EC1497">
              <w:t>лікування</w:t>
            </w:r>
            <w:proofErr w:type="spellEnd"/>
          </w:p>
        </w:tc>
        <w:tc>
          <w:tcPr>
            <w:tcW w:w="2090" w:type="dxa"/>
            <w:vMerge w:val="restart"/>
          </w:tcPr>
          <w:p w14:paraId="155C5DAB" w14:textId="77777777" w:rsidR="009F6DA6" w:rsidRPr="00EC1497" w:rsidRDefault="009F6DA6" w:rsidP="00597716">
            <w:pPr>
              <w:rPr>
                <w:highlight w:val="red"/>
              </w:rPr>
            </w:pPr>
            <w:proofErr w:type="spellStart"/>
            <w:r w:rsidRPr="00EC1497">
              <w:rPr>
                <w:highlight w:val="red"/>
              </w:rPr>
              <w:t>Відділ</w:t>
            </w:r>
            <w:proofErr w:type="spellEnd"/>
            <w:r w:rsidRPr="00EC1497">
              <w:rPr>
                <w:highlight w:val="red"/>
              </w:rPr>
              <w:t xml:space="preserve"> </w:t>
            </w:r>
            <w:bookmarkStart w:id="5" w:name="_Hlk66172521"/>
            <w:r w:rsidRPr="00EC1497">
              <w:rPr>
                <w:highlight w:val="red"/>
              </w:rPr>
              <w:t xml:space="preserve">з </w:t>
            </w:r>
            <w:proofErr w:type="spellStart"/>
            <w:r w:rsidRPr="00EC1497">
              <w:rPr>
                <w:highlight w:val="red"/>
              </w:rPr>
              <w:t>питань</w:t>
            </w:r>
            <w:proofErr w:type="spellEnd"/>
            <w:r w:rsidRPr="00EC1497">
              <w:rPr>
                <w:highlight w:val="red"/>
              </w:rPr>
              <w:t xml:space="preserve"> </w:t>
            </w:r>
            <w:proofErr w:type="spellStart"/>
            <w:r w:rsidRPr="00EC1497">
              <w:rPr>
                <w:highlight w:val="red"/>
              </w:rPr>
              <w:t>соціального</w:t>
            </w:r>
            <w:proofErr w:type="spellEnd"/>
            <w:r w:rsidRPr="00EC1497">
              <w:rPr>
                <w:highlight w:val="red"/>
              </w:rPr>
              <w:t xml:space="preserve"> </w:t>
            </w:r>
            <w:proofErr w:type="spellStart"/>
            <w:r w:rsidRPr="00EC1497">
              <w:rPr>
                <w:highlight w:val="red"/>
              </w:rPr>
              <w:t>захисту</w:t>
            </w:r>
            <w:proofErr w:type="spellEnd"/>
            <w:r w:rsidRPr="00EC1497">
              <w:rPr>
                <w:highlight w:val="red"/>
              </w:rPr>
              <w:t xml:space="preserve"> </w:t>
            </w:r>
            <w:proofErr w:type="spellStart"/>
            <w:r w:rsidRPr="00EC1497">
              <w:rPr>
                <w:highlight w:val="red"/>
              </w:rPr>
              <w:t>населення</w:t>
            </w:r>
            <w:proofErr w:type="spellEnd"/>
            <w:r w:rsidRPr="00EC1497">
              <w:rPr>
                <w:highlight w:val="red"/>
              </w:rPr>
              <w:t xml:space="preserve"> </w:t>
            </w:r>
            <w:proofErr w:type="spellStart"/>
            <w:r w:rsidRPr="00EC1497">
              <w:rPr>
                <w:highlight w:val="red"/>
              </w:rPr>
              <w:t>виконкому</w:t>
            </w:r>
            <w:proofErr w:type="spellEnd"/>
            <w:r w:rsidRPr="00EC1497">
              <w:rPr>
                <w:highlight w:val="red"/>
              </w:rPr>
              <w:t xml:space="preserve"> </w:t>
            </w:r>
            <w:proofErr w:type="spellStart"/>
            <w:r w:rsidRPr="00EC1497">
              <w:rPr>
                <w:highlight w:val="red"/>
              </w:rPr>
              <w:t>міської</w:t>
            </w:r>
            <w:proofErr w:type="spellEnd"/>
            <w:r w:rsidRPr="00EC1497">
              <w:rPr>
                <w:highlight w:val="red"/>
              </w:rPr>
              <w:t xml:space="preserve"> ради</w:t>
            </w:r>
            <w:bookmarkEnd w:id="5"/>
          </w:p>
        </w:tc>
        <w:tc>
          <w:tcPr>
            <w:tcW w:w="3970" w:type="dxa"/>
            <w:vMerge w:val="restart"/>
          </w:tcPr>
          <w:p w14:paraId="138225F7" w14:textId="77777777" w:rsidR="009F6DA6" w:rsidRPr="00EC1497" w:rsidRDefault="009F6DA6" w:rsidP="00597716">
            <w:pPr>
              <w:spacing w:line="216" w:lineRule="auto"/>
            </w:pPr>
            <w:r w:rsidRPr="00EC1497">
              <w:t xml:space="preserve">Закон </w:t>
            </w:r>
            <w:proofErr w:type="spellStart"/>
            <w:r w:rsidRPr="00EC1497">
              <w:t>України</w:t>
            </w:r>
            <w:proofErr w:type="spellEnd"/>
            <w:r w:rsidRPr="00EC1497">
              <w:t xml:space="preserve"> «Про </w:t>
            </w:r>
            <w:proofErr w:type="spellStart"/>
            <w:r w:rsidRPr="00EC1497">
              <w:t>місцеве</w:t>
            </w:r>
            <w:proofErr w:type="spellEnd"/>
            <w:r w:rsidRPr="00EC1497">
              <w:t xml:space="preserve"> </w:t>
            </w:r>
            <w:proofErr w:type="spellStart"/>
            <w:r w:rsidRPr="00EC1497">
              <w:t>самоврядування</w:t>
            </w:r>
            <w:proofErr w:type="spellEnd"/>
            <w:r w:rsidRPr="00EC1497">
              <w:t xml:space="preserve"> в </w:t>
            </w:r>
            <w:proofErr w:type="spellStart"/>
            <w:r w:rsidRPr="00EC1497">
              <w:t>Україні</w:t>
            </w:r>
            <w:proofErr w:type="spellEnd"/>
            <w:r w:rsidRPr="00EC1497">
              <w:t>»</w:t>
            </w:r>
          </w:p>
        </w:tc>
      </w:tr>
      <w:tr w:rsidR="009F6DA6" w:rsidRPr="00EC1497" w14:paraId="031B5A99" w14:textId="77777777" w:rsidTr="00597716">
        <w:trPr>
          <w:gridAfter w:val="1"/>
          <w:wAfter w:w="46" w:type="dxa"/>
        </w:trPr>
        <w:tc>
          <w:tcPr>
            <w:tcW w:w="876" w:type="dxa"/>
          </w:tcPr>
          <w:p w14:paraId="61A2AA55" w14:textId="77777777" w:rsidR="009F6DA6" w:rsidRPr="00EC1497" w:rsidRDefault="009F6DA6" w:rsidP="00597716">
            <w:pPr>
              <w:jc w:val="center"/>
              <w:rPr>
                <w:bCs/>
              </w:rPr>
            </w:pPr>
            <w:r w:rsidRPr="00EC1497">
              <w:rPr>
                <w:bCs/>
              </w:rPr>
              <w:t>97</w:t>
            </w:r>
          </w:p>
        </w:tc>
        <w:tc>
          <w:tcPr>
            <w:tcW w:w="972" w:type="dxa"/>
            <w:shd w:val="clear" w:color="auto" w:fill="auto"/>
            <w:vAlign w:val="center"/>
          </w:tcPr>
          <w:p w14:paraId="386D7BF0" w14:textId="77777777" w:rsidR="009F6DA6" w:rsidRPr="00EC1497" w:rsidRDefault="009F6DA6" w:rsidP="00597716">
            <w:pPr>
              <w:ind w:left="-57" w:right="-57"/>
              <w:jc w:val="center"/>
              <w:rPr>
                <w:bCs/>
              </w:rPr>
            </w:pPr>
            <w:r w:rsidRPr="00EC1497">
              <w:rPr>
                <w:bCs/>
              </w:rPr>
              <w:t>3-2/02</w:t>
            </w:r>
          </w:p>
        </w:tc>
        <w:tc>
          <w:tcPr>
            <w:tcW w:w="8076" w:type="dxa"/>
            <w:shd w:val="clear" w:color="auto" w:fill="auto"/>
            <w:vAlign w:val="center"/>
          </w:tcPr>
          <w:p w14:paraId="5B3876BC"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одноразової</w:t>
            </w:r>
            <w:proofErr w:type="spellEnd"/>
            <w:r w:rsidRPr="00EC1497">
              <w:t xml:space="preserve"> </w:t>
            </w:r>
            <w:proofErr w:type="spellStart"/>
            <w:r w:rsidRPr="00EC1497">
              <w:t>матеріальної</w:t>
            </w:r>
            <w:proofErr w:type="spellEnd"/>
            <w:r w:rsidRPr="00EC1497">
              <w:t xml:space="preserve"> </w:t>
            </w:r>
            <w:proofErr w:type="spellStart"/>
            <w:r w:rsidRPr="00EC1497">
              <w:t>допомоги</w:t>
            </w:r>
            <w:proofErr w:type="spellEnd"/>
            <w:r w:rsidRPr="00EC1497">
              <w:t xml:space="preserve"> у </w:t>
            </w:r>
            <w:proofErr w:type="spellStart"/>
            <w:r w:rsidRPr="00EC1497">
              <w:t>разі</w:t>
            </w:r>
            <w:proofErr w:type="spellEnd"/>
            <w:r w:rsidRPr="00EC1497">
              <w:t xml:space="preserve"> </w:t>
            </w:r>
            <w:proofErr w:type="spellStart"/>
            <w:r w:rsidRPr="00EC1497">
              <w:t>пошкодження</w:t>
            </w:r>
            <w:proofErr w:type="spellEnd"/>
            <w:r w:rsidRPr="00EC1497">
              <w:t xml:space="preserve"> майна </w:t>
            </w:r>
            <w:proofErr w:type="spellStart"/>
            <w:r w:rsidRPr="00EC1497">
              <w:t>громадян</w:t>
            </w:r>
            <w:proofErr w:type="spellEnd"/>
          </w:p>
        </w:tc>
        <w:tc>
          <w:tcPr>
            <w:tcW w:w="2090" w:type="dxa"/>
            <w:vMerge/>
          </w:tcPr>
          <w:p w14:paraId="202FEE41" w14:textId="77777777" w:rsidR="009F6DA6" w:rsidRPr="00EC1497" w:rsidRDefault="009F6DA6" w:rsidP="00597716">
            <w:pPr>
              <w:jc w:val="center"/>
              <w:rPr>
                <w:b/>
              </w:rPr>
            </w:pPr>
          </w:p>
        </w:tc>
        <w:tc>
          <w:tcPr>
            <w:tcW w:w="3970" w:type="dxa"/>
            <w:vMerge/>
          </w:tcPr>
          <w:p w14:paraId="69D3F2ED" w14:textId="77777777" w:rsidR="009F6DA6" w:rsidRPr="00EC1497" w:rsidRDefault="009F6DA6" w:rsidP="00597716">
            <w:pPr>
              <w:jc w:val="center"/>
              <w:rPr>
                <w:b/>
              </w:rPr>
            </w:pPr>
          </w:p>
        </w:tc>
      </w:tr>
      <w:tr w:rsidR="009F6DA6" w:rsidRPr="00EC1497" w14:paraId="6F560343" w14:textId="77777777" w:rsidTr="00597716">
        <w:trPr>
          <w:gridAfter w:val="1"/>
          <w:wAfter w:w="46" w:type="dxa"/>
        </w:trPr>
        <w:tc>
          <w:tcPr>
            <w:tcW w:w="876" w:type="dxa"/>
          </w:tcPr>
          <w:p w14:paraId="4B6F53A8" w14:textId="77777777" w:rsidR="009F6DA6" w:rsidRPr="00EC1497" w:rsidRDefault="009F6DA6" w:rsidP="00597716">
            <w:pPr>
              <w:jc w:val="center"/>
              <w:rPr>
                <w:bCs/>
              </w:rPr>
            </w:pPr>
            <w:r w:rsidRPr="00EC1497">
              <w:rPr>
                <w:bCs/>
              </w:rPr>
              <w:t>98</w:t>
            </w:r>
          </w:p>
        </w:tc>
        <w:tc>
          <w:tcPr>
            <w:tcW w:w="972" w:type="dxa"/>
            <w:shd w:val="clear" w:color="auto" w:fill="auto"/>
            <w:vAlign w:val="center"/>
          </w:tcPr>
          <w:p w14:paraId="08E93718" w14:textId="77777777" w:rsidR="009F6DA6" w:rsidRPr="00EC1497" w:rsidRDefault="009F6DA6" w:rsidP="00597716">
            <w:pPr>
              <w:ind w:left="-57" w:right="-57"/>
              <w:jc w:val="center"/>
              <w:rPr>
                <w:bCs/>
              </w:rPr>
            </w:pPr>
            <w:r w:rsidRPr="00EC1497">
              <w:rPr>
                <w:bCs/>
              </w:rPr>
              <w:t>3-2/03</w:t>
            </w:r>
          </w:p>
        </w:tc>
        <w:tc>
          <w:tcPr>
            <w:tcW w:w="8076" w:type="dxa"/>
            <w:shd w:val="clear" w:color="auto" w:fill="auto"/>
            <w:vAlign w:val="center"/>
          </w:tcPr>
          <w:p w14:paraId="75F33CC7"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матеріальної</w:t>
            </w:r>
            <w:proofErr w:type="spellEnd"/>
            <w:r w:rsidRPr="00EC1497">
              <w:t xml:space="preserve"> </w:t>
            </w:r>
            <w:proofErr w:type="spellStart"/>
            <w:r w:rsidRPr="00EC1497">
              <w:t>допомоги</w:t>
            </w:r>
            <w:proofErr w:type="spellEnd"/>
            <w:r w:rsidRPr="00EC1497">
              <w:t xml:space="preserve"> на </w:t>
            </w:r>
            <w:proofErr w:type="spellStart"/>
            <w:r w:rsidRPr="00EC1497">
              <w:t>поховання</w:t>
            </w:r>
            <w:proofErr w:type="spellEnd"/>
          </w:p>
        </w:tc>
        <w:tc>
          <w:tcPr>
            <w:tcW w:w="2090" w:type="dxa"/>
            <w:vMerge/>
          </w:tcPr>
          <w:p w14:paraId="0F6F8CD1" w14:textId="77777777" w:rsidR="009F6DA6" w:rsidRPr="00EC1497" w:rsidRDefault="009F6DA6" w:rsidP="00597716">
            <w:pPr>
              <w:jc w:val="center"/>
              <w:rPr>
                <w:b/>
              </w:rPr>
            </w:pPr>
          </w:p>
        </w:tc>
        <w:tc>
          <w:tcPr>
            <w:tcW w:w="3970" w:type="dxa"/>
            <w:vMerge/>
          </w:tcPr>
          <w:p w14:paraId="4579DE68" w14:textId="77777777" w:rsidR="009F6DA6" w:rsidRPr="00EC1497" w:rsidRDefault="009F6DA6" w:rsidP="00597716">
            <w:pPr>
              <w:jc w:val="center"/>
              <w:rPr>
                <w:b/>
              </w:rPr>
            </w:pPr>
          </w:p>
        </w:tc>
      </w:tr>
      <w:tr w:rsidR="009F6DA6" w:rsidRPr="00EC1497" w14:paraId="29E41284" w14:textId="77777777" w:rsidTr="00597716">
        <w:trPr>
          <w:gridAfter w:val="1"/>
          <w:wAfter w:w="46" w:type="dxa"/>
        </w:trPr>
        <w:tc>
          <w:tcPr>
            <w:tcW w:w="876" w:type="dxa"/>
          </w:tcPr>
          <w:p w14:paraId="51C8061E" w14:textId="77777777" w:rsidR="009F6DA6" w:rsidRPr="00EC1497" w:rsidRDefault="009F6DA6" w:rsidP="00597716">
            <w:pPr>
              <w:jc w:val="center"/>
              <w:rPr>
                <w:bCs/>
              </w:rPr>
            </w:pPr>
            <w:r w:rsidRPr="00EC1497">
              <w:rPr>
                <w:bCs/>
              </w:rPr>
              <w:t>99</w:t>
            </w:r>
          </w:p>
        </w:tc>
        <w:tc>
          <w:tcPr>
            <w:tcW w:w="972" w:type="dxa"/>
            <w:shd w:val="clear" w:color="000000" w:fill="FFFFFF"/>
            <w:vAlign w:val="center"/>
          </w:tcPr>
          <w:p w14:paraId="019F9295" w14:textId="77777777" w:rsidR="009F6DA6" w:rsidRPr="00EC1497" w:rsidRDefault="009F6DA6" w:rsidP="00597716">
            <w:pPr>
              <w:ind w:left="-57" w:right="-57"/>
              <w:jc w:val="center"/>
              <w:rPr>
                <w:bCs/>
              </w:rPr>
            </w:pPr>
            <w:r w:rsidRPr="00EC1497">
              <w:rPr>
                <w:bCs/>
              </w:rPr>
              <w:t>3-2/04</w:t>
            </w:r>
          </w:p>
        </w:tc>
        <w:tc>
          <w:tcPr>
            <w:tcW w:w="8076" w:type="dxa"/>
            <w:shd w:val="clear" w:color="000000" w:fill="FFFFFF"/>
            <w:vAlign w:val="center"/>
          </w:tcPr>
          <w:p w14:paraId="61C6FDE6"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матеріальної</w:t>
            </w:r>
            <w:proofErr w:type="spellEnd"/>
            <w:r w:rsidRPr="00EC1497">
              <w:t xml:space="preserve"> </w:t>
            </w:r>
            <w:proofErr w:type="spellStart"/>
            <w:r w:rsidRPr="00EC1497">
              <w:t>допомоги</w:t>
            </w:r>
            <w:proofErr w:type="spellEnd"/>
            <w:r w:rsidRPr="00EC1497">
              <w:t xml:space="preserve"> до </w:t>
            </w:r>
            <w:proofErr w:type="spellStart"/>
            <w:r w:rsidRPr="00EC1497">
              <w:t>святкових</w:t>
            </w:r>
            <w:proofErr w:type="spellEnd"/>
            <w:r w:rsidRPr="00EC1497">
              <w:t xml:space="preserve"> дат та </w:t>
            </w:r>
            <w:proofErr w:type="spellStart"/>
            <w:r w:rsidRPr="00EC1497">
              <w:t>подій</w:t>
            </w:r>
            <w:proofErr w:type="spellEnd"/>
            <w:r w:rsidRPr="00EC1497">
              <w:t xml:space="preserve"> </w:t>
            </w:r>
          </w:p>
        </w:tc>
        <w:tc>
          <w:tcPr>
            <w:tcW w:w="2090" w:type="dxa"/>
            <w:vMerge/>
          </w:tcPr>
          <w:p w14:paraId="2A073AFF" w14:textId="77777777" w:rsidR="009F6DA6" w:rsidRPr="00EC1497" w:rsidRDefault="009F6DA6" w:rsidP="00597716">
            <w:pPr>
              <w:jc w:val="center"/>
              <w:rPr>
                <w:b/>
              </w:rPr>
            </w:pPr>
          </w:p>
        </w:tc>
        <w:tc>
          <w:tcPr>
            <w:tcW w:w="3970" w:type="dxa"/>
            <w:vMerge/>
          </w:tcPr>
          <w:p w14:paraId="726F10CA" w14:textId="77777777" w:rsidR="009F6DA6" w:rsidRPr="00EC1497" w:rsidRDefault="009F6DA6" w:rsidP="00597716">
            <w:pPr>
              <w:jc w:val="center"/>
              <w:rPr>
                <w:b/>
              </w:rPr>
            </w:pPr>
          </w:p>
        </w:tc>
      </w:tr>
      <w:tr w:rsidR="009F6DA6" w:rsidRPr="00EC1497" w14:paraId="1C5138C5" w14:textId="77777777" w:rsidTr="00597716">
        <w:trPr>
          <w:gridAfter w:val="1"/>
          <w:wAfter w:w="46" w:type="dxa"/>
        </w:trPr>
        <w:tc>
          <w:tcPr>
            <w:tcW w:w="876" w:type="dxa"/>
          </w:tcPr>
          <w:p w14:paraId="2DA7129E" w14:textId="77777777" w:rsidR="009F6DA6" w:rsidRPr="00EC1497" w:rsidRDefault="009F6DA6" w:rsidP="00597716">
            <w:pPr>
              <w:jc w:val="center"/>
              <w:rPr>
                <w:bCs/>
              </w:rPr>
            </w:pPr>
            <w:r w:rsidRPr="00EC1497">
              <w:rPr>
                <w:bCs/>
              </w:rPr>
              <w:t>100</w:t>
            </w:r>
          </w:p>
        </w:tc>
        <w:tc>
          <w:tcPr>
            <w:tcW w:w="972" w:type="dxa"/>
            <w:shd w:val="clear" w:color="auto" w:fill="auto"/>
            <w:vAlign w:val="center"/>
          </w:tcPr>
          <w:p w14:paraId="7D8207DE" w14:textId="77777777" w:rsidR="009F6DA6" w:rsidRPr="00EC1497" w:rsidRDefault="009F6DA6" w:rsidP="00597716">
            <w:pPr>
              <w:ind w:left="-57" w:right="-57"/>
              <w:jc w:val="center"/>
              <w:rPr>
                <w:bCs/>
              </w:rPr>
            </w:pPr>
            <w:r w:rsidRPr="00EC1497">
              <w:rPr>
                <w:bCs/>
              </w:rPr>
              <w:t>3-2/05</w:t>
            </w:r>
          </w:p>
        </w:tc>
        <w:tc>
          <w:tcPr>
            <w:tcW w:w="8076" w:type="dxa"/>
            <w:shd w:val="clear" w:color="auto" w:fill="auto"/>
            <w:vAlign w:val="center"/>
          </w:tcPr>
          <w:p w14:paraId="0074D300"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дозволу</w:t>
            </w:r>
            <w:proofErr w:type="spellEnd"/>
            <w:r w:rsidRPr="00EC1497">
              <w:t xml:space="preserve"> на </w:t>
            </w:r>
            <w:proofErr w:type="spellStart"/>
            <w:r w:rsidRPr="00EC1497">
              <w:t>створення</w:t>
            </w:r>
            <w:proofErr w:type="spellEnd"/>
            <w:r w:rsidRPr="00EC1497">
              <w:t xml:space="preserve"> органу </w:t>
            </w:r>
            <w:proofErr w:type="spellStart"/>
            <w:r w:rsidRPr="00EC1497">
              <w:t>самоорганізації</w:t>
            </w:r>
            <w:proofErr w:type="spellEnd"/>
            <w:r w:rsidRPr="00EC1497">
              <w:t xml:space="preserve"> </w:t>
            </w:r>
            <w:proofErr w:type="spellStart"/>
            <w:r w:rsidRPr="00EC1497">
              <w:t>населення</w:t>
            </w:r>
            <w:proofErr w:type="spellEnd"/>
          </w:p>
        </w:tc>
        <w:tc>
          <w:tcPr>
            <w:tcW w:w="2090" w:type="dxa"/>
            <w:vMerge/>
          </w:tcPr>
          <w:p w14:paraId="1CCF6A83" w14:textId="77777777" w:rsidR="009F6DA6" w:rsidRPr="00EC1497" w:rsidRDefault="009F6DA6" w:rsidP="00597716">
            <w:pPr>
              <w:jc w:val="center"/>
              <w:rPr>
                <w:b/>
              </w:rPr>
            </w:pPr>
          </w:p>
        </w:tc>
        <w:tc>
          <w:tcPr>
            <w:tcW w:w="3970" w:type="dxa"/>
            <w:vMerge w:val="restart"/>
          </w:tcPr>
          <w:p w14:paraId="5C35F051" w14:textId="77777777" w:rsidR="009F6DA6" w:rsidRPr="00EC1497" w:rsidRDefault="009F6DA6" w:rsidP="00597716">
            <w:pPr>
              <w:spacing w:line="216" w:lineRule="auto"/>
            </w:pPr>
            <w:r w:rsidRPr="00EC1497">
              <w:t xml:space="preserve">Закон </w:t>
            </w:r>
            <w:proofErr w:type="spellStart"/>
            <w:r w:rsidRPr="00EC1497">
              <w:t>України</w:t>
            </w:r>
            <w:proofErr w:type="spellEnd"/>
            <w:r w:rsidRPr="00EC1497">
              <w:t xml:space="preserve"> «Про </w:t>
            </w:r>
            <w:proofErr w:type="spellStart"/>
            <w:r w:rsidRPr="00EC1497">
              <w:t>органи</w:t>
            </w:r>
            <w:proofErr w:type="spellEnd"/>
            <w:r w:rsidRPr="00EC1497">
              <w:t xml:space="preserve"> </w:t>
            </w:r>
            <w:proofErr w:type="spellStart"/>
            <w:r w:rsidRPr="00EC1497">
              <w:t>самоорганізації</w:t>
            </w:r>
            <w:proofErr w:type="spellEnd"/>
            <w:r w:rsidRPr="00EC1497">
              <w:t xml:space="preserve"> </w:t>
            </w:r>
            <w:proofErr w:type="spellStart"/>
            <w:r w:rsidRPr="00EC1497">
              <w:t>населення</w:t>
            </w:r>
            <w:proofErr w:type="spellEnd"/>
            <w:r w:rsidRPr="00EC1497">
              <w:t>»</w:t>
            </w:r>
          </w:p>
        </w:tc>
      </w:tr>
      <w:tr w:rsidR="009F6DA6" w:rsidRPr="00EC1497" w14:paraId="0D4C5D41" w14:textId="77777777" w:rsidTr="00597716">
        <w:trPr>
          <w:gridAfter w:val="1"/>
          <w:wAfter w:w="46" w:type="dxa"/>
        </w:trPr>
        <w:tc>
          <w:tcPr>
            <w:tcW w:w="876" w:type="dxa"/>
          </w:tcPr>
          <w:p w14:paraId="72FB978F" w14:textId="77777777" w:rsidR="009F6DA6" w:rsidRPr="00EC1497" w:rsidRDefault="009F6DA6" w:rsidP="00597716">
            <w:pPr>
              <w:jc w:val="center"/>
              <w:rPr>
                <w:bCs/>
              </w:rPr>
            </w:pPr>
            <w:r w:rsidRPr="00EC1497">
              <w:rPr>
                <w:bCs/>
              </w:rPr>
              <w:t>101</w:t>
            </w:r>
          </w:p>
        </w:tc>
        <w:tc>
          <w:tcPr>
            <w:tcW w:w="972" w:type="dxa"/>
            <w:shd w:val="clear" w:color="auto" w:fill="auto"/>
            <w:vAlign w:val="center"/>
          </w:tcPr>
          <w:p w14:paraId="38F2396B" w14:textId="77777777" w:rsidR="009F6DA6" w:rsidRPr="00EC1497" w:rsidRDefault="009F6DA6" w:rsidP="00597716">
            <w:pPr>
              <w:ind w:left="-57" w:right="-57"/>
              <w:jc w:val="center"/>
              <w:rPr>
                <w:bCs/>
              </w:rPr>
            </w:pPr>
            <w:r w:rsidRPr="00EC1497">
              <w:rPr>
                <w:bCs/>
              </w:rPr>
              <w:t>3-2/06</w:t>
            </w:r>
          </w:p>
        </w:tc>
        <w:tc>
          <w:tcPr>
            <w:tcW w:w="8076" w:type="dxa"/>
            <w:shd w:val="clear" w:color="auto" w:fill="auto"/>
            <w:vAlign w:val="center"/>
          </w:tcPr>
          <w:p w14:paraId="3F918A13" w14:textId="77777777" w:rsidR="009F6DA6" w:rsidRPr="00EC1497" w:rsidRDefault="009F6DA6" w:rsidP="00597716">
            <w:pPr>
              <w:spacing w:line="228" w:lineRule="auto"/>
            </w:pPr>
            <w:proofErr w:type="spellStart"/>
            <w:r w:rsidRPr="00EC1497">
              <w:t>Легалізація</w:t>
            </w:r>
            <w:proofErr w:type="spellEnd"/>
            <w:r w:rsidRPr="00EC1497">
              <w:t xml:space="preserve"> органу </w:t>
            </w:r>
            <w:proofErr w:type="spellStart"/>
            <w:r w:rsidRPr="00EC1497">
              <w:t>самоорганізації</w:t>
            </w:r>
            <w:proofErr w:type="spellEnd"/>
            <w:r w:rsidRPr="00EC1497">
              <w:t xml:space="preserve"> </w:t>
            </w:r>
            <w:proofErr w:type="spellStart"/>
            <w:r w:rsidRPr="00EC1497">
              <w:t>населення</w:t>
            </w:r>
            <w:proofErr w:type="spellEnd"/>
          </w:p>
        </w:tc>
        <w:tc>
          <w:tcPr>
            <w:tcW w:w="2090" w:type="dxa"/>
            <w:vMerge/>
          </w:tcPr>
          <w:p w14:paraId="4D6ACA53" w14:textId="77777777" w:rsidR="009F6DA6" w:rsidRPr="00EC1497" w:rsidRDefault="009F6DA6" w:rsidP="00597716">
            <w:pPr>
              <w:jc w:val="center"/>
              <w:rPr>
                <w:b/>
              </w:rPr>
            </w:pPr>
          </w:p>
        </w:tc>
        <w:tc>
          <w:tcPr>
            <w:tcW w:w="3970" w:type="dxa"/>
            <w:vMerge/>
          </w:tcPr>
          <w:p w14:paraId="14E0C0AD" w14:textId="77777777" w:rsidR="009F6DA6" w:rsidRPr="00EC1497" w:rsidRDefault="009F6DA6" w:rsidP="00597716">
            <w:pPr>
              <w:jc w:val="center"/>
              <w:rPr>
                <w:b/>
              </w:rPr>
            </w:pPr>
          </w:p>
        </w:tc>
      </w:tr>
      <w:tr w:rsidR="009F6DA6" w:rsidRPr="00EC1497" w14:paraId="6D9E83E8" w14:textId="77777777" w:rsidTr="00597716">
        <w:trPr>
          <w:gridAfter w:val="1"/>
          <w:wAfter w:w="46" w:type="dxa"/>
        </w:trPr>
        <w:tc>
          <w:tcPr>
            <w:tcW w:w="876" w:type="dxa"/>
          </w:tcPr>
          <w:p w14:paraId="45A24720" w14:textId="77777777" w:rsidR="009F6DA6" w:rsidRPr="00EC1497" w:rsidRDefault="009F6DA6" w:rsidP="00597716">
            <w:pPr>
              <w:jc w:val="center"/>
              <w:rPr>
                <w:bCs/>
              </w:rPr>
            </w:pPr>
            <w:r w:rsidRPr="00EC1497">
              <w:rPr>
                <w:bCs/>
              </w:rPr>
              <w:t>102</w:t>
            </w:r>
          </w:p>
        </w:tc>
        <w:tc>
          <w:tcPr>
            <w:tcW w:w="972" w:type="dxa"/>
            <w:shd w:val="clear" w:color="auto" w:fill="auto"/>
            <w:vAlign w:val="center"/>
          </w:tcPr>
          <w:p w14:paraId="7D8F7F85" w14:textId="77777777" w:rsidR="009F6DA6" w:rsidRPr="00EC1497" w:rsidRDefault="009F6DA6" w:rsidP="00597716">
            <w:pPr>
              <w:ind w:left="-57" w:right="-57"/>
              <w:jc w:val="center"/>
              <w:rPr>
                <w:bCs/>
              </w:rPr>
            </w:pPr>
            <w:r w:rsidRPr="00EC1497">
              <w:rPr>
                <w:bCs/>
              </w:rPr>
              <w:t>3-2/07</w:t>
            </w:r>
          </w:p>
        </w:tc>
        <w:tc>
          <w:tcPr>
            <w:tcW w:w="8076" w:type="dxa"/>
            <w:shd w:val="clear" w:color="auto" w:fill="FFFFFF" w:themeFill="background1"/>
            <w:vAlign w:val="center"/>
          </w:tcPr>
          <w:p w14:paraId="051C1CE9"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висновку</w:t>
            </w:r>
            <w:proofErr w:type="spellEnd"/>
            <w:r w:rsidRPr="00EC1497">
              <w:t xml:space="preserve"> </w:t>
            </w:r>
            <w:proofErr w:type="spellStart"/>
            <w:r w:rsidRPr="00EC1497">
              <w:t>фізичній</w:t>
            </w:r>
            <w:proofErr w:type="spellEnd"/>
            <w:r w:rsidRPr="00EC1497">
              <w:t xml:space="preserve"> </w:t>
            </w:r>
            <w:proofErr w:type="spellStart"/>
            <w:r w:rsidRPr="00EC1497">
              <w:t>особі</w:t>
            </w:r>
            <w:proofErr w:type="spellEnd"/>
            <w:r w:rsidRPr="00EC1497">
              <w:t xml:space="preserve"> на </w:t>
            </w:r>
            <w:proofErr w:type="spellStart"/>
            <w:r w:rsidRPr="00EC1497">
              <w:t>вчинення</w:t>
            </w:r>
            <w:proofErr w:type="spellEnd"/>
            <w:r w:rsidRPr="00EC1497">
              <w:t xml:space="preserve"> </w:t>
            </w:r>
            <w:proofErr w:type="spellStart"/>
            <w:r w:rsidRPr="00EC1497">
              <w:t>від</w:t>
            </w:r>
            <w:proofErr w:type="spellEnd"/>
            <w:r w:rsidRPr="00EC1497">
              <w:t xml:space="preserve"> </w:t>
            </w:r>
            <w:proofErr w:type="spellStart"/>
            <w:r w:rsidRPr="00EC1497">
              <w:t>імені</w:t>
            </w:r>
            <w:proofErr w:type="spellEnd"/>
            <w:r w:rsidRPr="00EC1497">
              <w:t xml:space="preserve"> </w:t>
            </w:r>
            <w:proofErr w:type="spellStart"/>
            <w:r w:rsidRPr="00EC1497">
              <w:t>недієздатної</w:t>
            </w:r>
            <w:proofErr w:type="spellEnd"/>
            <w:r w:rsidRPr="00EC1497">
              <w:t xml:space="preserve"> </w:t>
            </w:r>
            <w:proofErr w:type="spellStart"/>
            <w:r w:rsidRPr="00EC1497">
              <w:t>підопічної</w:t>
            </w:r>
            <w:proofErr w:type="spellEnd"/>
            <w:r w:rsidRPr="00EC1497">
              <w:t xml:space="preserve"> особи </w:t>
            </w:r>
            <w:proofErr w:type="spellStart"/>
            <w:r w:rsidRPr="00EC1497">
              <w:t>правочинів</w:t>
            </w:r>
            <w:proofErr w:type="spellEnd"/>
            <w:r w:rsidRPr="00EC1497">
              <w:t xml:space="preserve"> </w:t>
            </w:r>
            <w:proofErr w:type="spellStart"/>
            <w:r w:rsidRPr="00EC1497">
              <w:t>стосовно</w:t>
            </w:r>
            <w:proofErr w:type="spellEnd"/>
            <w:r w:rsidRPr="00EC1497">
              <w:t xml:space="preserve"> </w:t>
            </w:r>
            <w:proofErr w:type="spellStart"/>
            <w:r w:rsidRPr="00EC1497">
              <w:t>житла</w:t>
            </w:r>
            <w:proofErr w:type="spellEnd"/>
            <w:r w:rsidRPr="00EC1497">
              <w:t xml:space="preserve"> та майна</w:t>
            </w:r>
          </w:p>
        </w:tc>
        <w:tc>
          <w:tcPr>
            <w:tcW w:w="2090" w:type="dxa"/>
            <w:vMerge/>
          </w:tcPr>
          <w:p w14:paraId="228DD968" w14:textId="77777777" w:rsidR="009F6DA6" w:rsidRPr="00EC1497" w:rsidRDefault="009F6DA6" w:rsidP="00597716">
            <w:pPr>
              <w:jc w:val="center"/>
              <w:rPr>
                <w:b/>
              </w:rPr>
            </w:pPr>
          </w:p>
        </w:tc>
        <w:tc>
          <w:tcPr>
            <w:tcW w:w="3970" w:type="dxa"/>
            <w:vMerge w:val="restart"/>
          </w:tcPr>
          <w:p w14:paraId="36DA3E8D" w14:textId="77777777" w:rsidR="009F6DA6" w:rsidRPr="00EC1497" w:rsidRDefault="009F6DA6" w:rsidP="00597716">
            <w:pPr>
              <w:spacing w:line="216" w:lineRule="auto"/>
            </w:pPr>
            <w:r w:rsidRPr="00EC1497">
              <w:t xml:space="preserve">Закон </w:t>
            </w:r>
            <w:proofErr w:type="spellStart"/>
            <w:r w:rsidRPr="00EC1497">
              <w:t>України</w:t>
            </w:r>
            <w:proofErr w:type="spellEnd"/>
            <w:r w:rsidRPr="00EC1497">
              <w:t xml:space="preserve"> «Про </w:t>
            </w:r>
            <w:proofErr w:type="spellStart"/>
            <w:r w:rsidRPr="00EC1497">
              <w:t>місцеве</w:t>
            </w:r>
            <w:proofErr w:type="spellEnd"/>
            <w:r w:rsidRPr="00EC1497">
              <w:t xml:space="preserve"> </w:t>
            </w:r>
            <w:proofErr w:type="spellStart"/>
            <w:r w:rsidRPr="00EC1497">
              <w:t>самоврядування</w:t>
            </w:r>
            <w:proofErr w:type="spellEnd"/>
            <w:r w:rsidRPr="00EC1497">
              <w:t xml:space="preserve"> в </w:t>
            </w:r>
            <w:proofErr w:type="spellStart"/>
            <w:r w:rsidRPr="00EC1497">
              <w:t>Україні</w:t>
            </w:r>
            <w:proofErr w:type="spellEnd"/>
            <w:r w:rsidRPr="00EC1497">
              <w:t>»</w:t>
            </w:r>
          </w:p>
        </w:tc>
      </w:tr>
      <w:tr w:rsidR="009F6DA6" w:rsidRPr="00EC1497" w14:paraId="56F86F1D" w14:textId="77777777" w:rsidTr="00597716">
        <w:trPr>
          <w:gridAfter w:val="1"/>
          <w:wAfter w:w="46" w:type="dxa"/>
          <w:trHeight w:val="131"/>
        </w:trPr>
        <w:tc>
          <w:tcPr>
            <w:tcW w:w="876" w:type="dxa"/>
          </w:tcPr>
          <w:p w14:paraId="75374F91" w14:textId="77777777" w:rsidR="009F6DA6" w:rsidRPr="00EC1497" w:rsidRDefault="009F6DA6" w:rsidP="00597716">
            <w:pPr>
              <w:jc w:val="center"/>
              <w:rPr>
                <w:bCs/>
              </w:rPr>
            </w:pPr>
            <w:r w:rsidRPr="00EC1497">
              <w:rPr>
                <w:bCs/>
              </w:rPr>
              <w:t>103</w:t>
            </w:r>
          </w:p>
          <w:p w14:paraId="65F46A48" w14:textId="77777777" w:rsidR="009F6DA6" w:rsidRPr="00EC1497" w:rsidRDefault="009F6DA6" w:rsidP="00597716">
            <w:pPr>
              <w:jc w:val="center"/>
              <w:rPr>
                <w:bCs/>
              </w:rPr>
            </w:pPr>
          </w:p>
        </w:tc>
        <w:tc>
          <w:tcPr>
            <w:tcW w:w="972" w:type="dxa"/>
            <w:shd w:val="clear" w:color="auto" w:fill="auto"/>
            <w:vAlign w:val="center"/>
          </w:tcPr>
          <w:p w14:paraId="6C9E28B1" w14:textId="77777777" w:rsidR="009F6DA6" w:rsidRPr="00EC1497" w:rsidRDefault="009F6DA6" w:rsidP="00597716">
            <w:pPr>
              <w:ind w:left="-57" w:right="-57"/>
              <w:jc w:val="center"/>
              <w:rPr>
                <w:bCs/>
              </w:rPr>
            </w:pPr>
            <w:r w:rsidRPr="00EC1497">
              <w:rPr>
                <w:bCs/>
              </w:rPr>
              <w:t>3-2/08</w:t>
            </w:r>
          </w:p>
          <w:p w14:paraId="0A8BF4A8" w14:textId="77777777" w:rsidR="009F6DA6" w:rsidRPr="00EC1497" w:rsidRDefault="009F6DA6" w:rsidP="00597716">
            <w:pPr>
              <w:ind w:left="-57" w:right="-57"/>
              <w:jc w:val="center"/>
              <w:rPr>
                <w:bCs/>
              </w:rPr>
            </w:pPr>
          </w:p>
        </w:tc>
        <w:tc>
          <w:tcPr>
            <w:tcW w:w="8076" w:type="dxa"/>
            <w:shd w:val="clear" w:color="auto" w:fill="auto"/>
            <w:vAlign w:val="center"/>
          </w:tcPr>
          <w:p w14:paraId="3635894E" w14:textId="77777777" w:rsidR="009F6DA6" w:rsidRPr="00EC1497" w:rsidRDefault="009F6DA6" w:rsidP="00597716">
            <w:pPr>
              <w:spacing w:line="228" w:lineRule="auto"/>
            </w:pPr>
            <w:bookmarkStart w:id="6" w:name="_Hlk66172673"/>
            <w:proofErr w:type="spellStart"/>
            <w:r w:rsidRPr="00EC1497">
              <w:t>Надання</w:t>
            </w:r>
            <w:proofErr w:type="spellEnd"/>
            <w:r w:rsidRPr="00EC1497">
              <w:t xml:space="preserve"> </w:t>
            </w:r>
            <w:proofErr w:type="spellStart"/>
            <w:r w:rsidRPr="00EC1497">
              <w:t>висновку</w:t>
            </w:r>
            <w:proofErr w:type="spellEnd"/>
            <w:r w:rsidRPr="00EC1497">
              <w:t xml:space="preserve"> про </w:t>
            </w:r>
            <w:proofErr w:type="spellStart"/>
            <w:proofErr w:type="gramStart"/>
            <w:r w:rsidRPr="00EC1497">
              <w:t>можливість</w:t>
            </w:r>
            <w:proofErr w:type="spellEnd"/>
            <w:r w:rsidRPr="00EC1497">
              <w:t xml:space="preserve">  </w:t>
            </w:r>
            <w:proofErr w:type="spellStart"/>
            <w:r w:rsidRPr="00EC1497">
              <w:t>виконання</w:t>
            </w:r>
            <w:proofErr w:type="spellEnd"/>
            <w:proofErr w:type="gramEnd"/>
            <w:r w:rsidRPr="00EC1497">
              <w:t xml:space="preserve"> </w:t>
            </w:r>
            <w:proofErr w:type="spellStart"/>
            <w:r w:rsidRPr="00EC1497">
              <w:t>обов’язків</w:t>
            </w:r>
            <w:proofErr w:type="spellEnd"/>
            <w:r w:rsidRPr="00EC1497">
              <w:t xml:space="preserve"> </w:t>
            </w:r>
            <w:proofErr w:type="spellStart"/>
            <w:r w:rsidRPr="00EC1497">
              <w:t>опікуна</w:t>
            </w:r>
            <w:proofErr w:type="spellEnd"/>
            <w:r w:rsidRPr="00EC1497">
              <w:t xml:space="preserve"> /</w:t>
            </w:r>
            <w:proofErr w:type="spellStart"/>
            <w:r w:rsidRPr="00EC1497">
              <w:t>піклувальника</w:t>
            </w:r>
            <w:proofErr w:type="spellEnd"/>
            <w:r w:rsidRPr="00EC1497">
              <w:t xml:space="preserve"> над  </w:t>
            </w:r>
            <w:proofErr w:type="spellStart"/>
            <w:r w:rsidRPr="00EC1497">
              <w:t>недієздатною</w:t>
            </w:r>
            <w:proofErr w:type="spellEnd"/>
            <w:r w:rsidRPr="00EC1497">
              <w:t>/</w:t>
            </w:r>
            <w:proofErr w:type="spellStart"/>
            <w:r w:rsidRPr="00EC1497">
              <w:t>обмежено</w:t>
            </w:r>
            <w:proofErr w:type="spellEnd"/>
            <w:r w:rsidRPr="00EC1497">
              <w:t xml:space="preserve"> </w:t>
            </w:r>
            <w:proofErr w:type="spellStart"/>
            <w:r w:rsidRPr="00EC1497">
              <w:t>дієздатною</w:t>
            </w:r>
            <w:proofErr w:type="spellEnd"/>
            <w:r w:rsidRPr="00EC1497">
              <w:t xml:space="preserve"> особою</w:t>
            </w:r>
            <w:bookmarkEnd w:id="6"/>
          </w:p>
        </w:tc>
        <w:tc>
          <w:tcPr>
            <w:tcW w:w="2090" w:type="dxa"/>
            <w:vMerge/>
          </w:tcPr>
          <w:p w14:paraId="3EE1389F" w14:textId="77777777" w:rsidR="009F6DA6" w:rsidRPr="00EC1497" w:rsidRDefault="009F6DA6" w:rsidP="00597716">
            <w:pPr>
              <w:jc w:val="center"/>
              <w:rPr>
                <w:b/>
              </w:rPr>
            </w:pPr>
          </w:p>
        </w:tc>
        <w:tc>
          <w:tcPr>
            <w:tcW w:w="3970" w:type="dxa"/>
            <w:vMerge/>
          </w:tcPr>
          <w:p w14:paraId="614609F2" w14:textId="77777777" w:rsidR="009F6DA6" w:rsidRPr="00EC1497" w:rsidRDefault="009F6DA6" w:rsidP="00597716">
            <w:pPr>
              <w:jc w:val="center"/>
              <w:rPr>
                <w:b/>
              </w:rPr>
            </w:pPr>
          </w:p>
        </w:tc>
      </w:tr>
      <w:tr w:rsidR="009F6DA6" w:rsidRPr="00EC1497" w14:paraId="04BEEF5C" w14:textId="77777777" w:rsidTr="00597716">
        <w:trPr>
          <w:gridAfter w:val="1"/>
          <w:wAfter w:w="46" w:type="dxa"/>
          <w:trHeight w:val="60"/>
        </w:trPr>
        <w:tc>
          <w:tcPr>
            <w:tcW w:w="876" w:type="dxa"/>
          </w:tcPr>
          <w:p w14:paraId="13CBA273" w14:textId="77777777" w:rsidR="009F6DA6" w:rsidRPr="00EC1497" w:rsidRDefault="009F6DA6" w:rsidP="00597716">
            <w:pPr>
              <w:jc w:val="center"/>
              <w:rPr>
                <w:bCs/>
              </w:rPr>
            </w:pPr>
            <w:r w:rsidRPr="00EC1497">
              <w:rPr>
                <w:bCs/>
              </w:rPr>
              <w:t>104</w:t>
            </w:r>
          </w:p>
        </w:tc>
        <w:tc>
          <w:tcPr>
            <w:tcW w:w="972" w:type="dxa"/>
            <w:shd w:val="clear" w:color="auto" w:fill="auto"/>
            <w:vAlign w:val="center"/>
          </w:tcPr>
          <w:p w14:paraId="0623D35F" w14:textId="77777777" w:rsidR="009F6DA6" w:rsidRPr="00EC1497" w:rsidRDefault="009F6DA6" w:rsidP="00597716">
            <w:pPr>
              <w:ind w:left="-57" w:right="-57"/>
              <w:jc w:val="center"/>
              <w:rPr>
                <w:bCs/>
              </w:rPr>
            </w:pPr>
            <w:r w:rsidRPr="00EC1497">
              <w:rPr>
                <w:bCs/>
              </w:rPr>
              <w:t>3-3/01</w:t>
            </w:r>
          </w:p>
        </w:tc>
        <w:tc>
          <w:tcPr>
            <w:tcW w:w="8076" w:type="dxa"/>
            <w:shd w:val="clear" w:color="000000" w:fill="FFFFFF"/>
            <w:vAlign w:val="center"/>
          </w:tcPr>
          <w:p w14:paraId="2770A2D4"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довідки</w:t>
            </w:r>
            <w:proofErr w:type="spellEnd"/>
            <w:r w:rsidRPr="00EC1497">
              <w:t xml:space="preserve"> про </w:t>
            </w:r>
            <w:proofErr w:type="spellStart"/>
            <w:r w:rsidRPr="00EC1497">
              <w:t>реєстрацію</w:t>
            </w:r>
            <w:proofErr w:type="spellEnd"/>
            <w:r w:rsidRPr="00EC1497">
              <w:t xml:space="preserve"> </w:t>
            </w:r>
            <w:proofErr w:type="spellStart"/>
            <w:r w:rsidRPr="00EC1497">
              <w:t>місця</w:t>
            </w:r>
            <w:proofErr w:type="spellEnd"/>
            <w:r w:rsidRPr="00EC1497">
              <w:t xml:space="preserve"> </w:t>
            </w:r>
            <w:proofErr w:type="spellStart"/>
            <w:r w:rsidRPr="00EC1497">
              <w:t>проживання</w:t>
            </w:r>
            <w:proofErr w:type="spellEnd"/>
          </w:p>
        </w:tc>
        <w:tc>
          <w:tcPr>
            <w:tcW w:w="2090" w:type="dxa"/>
            <w:vMerge w:val="restart"/>
          </w:tcPr>
          <w:p w14:paraId="27236526" w14:textId="77777777" w:rsidR="009F6DA6" w:rsidRPr="00EC1497" w:rsidRDefault="009F6DA6" w:rsidP="00597716">
            <w:pPr>
              <w:jc w:val="center"/>
            </w:pPr>
            <w:proofErr w:type="spellStart"/>
            <w:r w:rsidRPr="00EC1497">
              <w:t>Відділ</w:t>
            </w:r>
            <w:proofErr w:type="spellEnd"/>
            <w:r w:rsidRPr="00EC1497">
              <w:t xml:space="preserve"> </w:t>
            </w:r>
            <w:proofErr w:type="spellStart"/>
            <w:r w:rsidRPr="00EC1497">
              <w:t>надання</w:t>
            </w:r>
            <w:proofErr w:type="spellEnd"/>
            <w:r w:rsidRPr="00EC1497">
              <w:t xml:space="preserve"> </w:t>
            </w:r>
            <w:proofErr w:type="spellStart"/>
            <w:r w:rsidRPr="00EC1497">
              <w:t>адміністративних</w:t>
            </w:r>
            <w:proofErr w:type="spellEnd"/>
            <w:r w:rsidRPr="00EC1497">
              <w:t xml:space="preserve"> </w:t>
            </w:r>
            <w:proofErr w:type="spellStart"/>
            <w:r w:rsidRPr="00EC1497">
              <w:t>послуг</w:t>
            </w:r>
            <w:proofErr w:type="spellEnd"/>
            <w:r w:rsidRPr="00EC1497">
              <w:t xml:space="preserve"> </w:t>
            </w:r>
            <w:proofErr w:type="spellStart"/>
            <w:r w:rsidRPr="00EC1497">
              <w:t>виконкому</w:t>
            </w:r>
            <w:proofErr w:type="spellEnd"/>
            <w:r w:rsidRPr="00EC1497">
              <w:t xml:space="preserve"> </w:t>
            </w:r>
            <w:proofErr w:type="spellStart"/>
            <w:r w:rsidRPr="00EC1497">
              <w:t>міської</w:t>
            </w:r>
            <w:proofErr w:type="spellEnd"/>
            <w:r w:rsidRPr="00EC1497">
              <w:t xml:space="preserve"> ради</w:t>
            </w:r>
          </w:p>
        </w:tc>
        <w:tc>
          <w:tcPr>
            <w:tcW w:w="3970" w:type="dxa"/>
            <w:vMerge w:val="restart"/>
          </w:tcPr>
          <w:p w14:paraId="13EC3D3F" w14:textId="77777777" w:rsidR="009F6DA6" w:rsidRPr="00EC1497" w:rsidRDefault="009F6DA6" w:rsidP="00597716">
            <w:pPr>
              <w:spacing w:line="216" w:lineRule="auto"/>
            </w:pPr>
            <w:r w:rsidRPr="00EC1497">
              <w:t xml:space="preserve">Закон </w:t>
            </w:r>
            <w:proofErr w:type="spellStart"/>
            <w:r w:rsidRPr="00EC1497">
              <w:t>України</w:t>
            </w:r>
            <w:proofErr w:type="spellEnd"/>
            <w:r w:rsidRPr="00EC1497">
              <w:t xml:space="preserve"> «Про </w:t>
            </w:r>
            <w:proofErr w:type="spellStart"/>
            <w:r w:rsidRPr="00EC1497">
              <w:t>адміністративні</w:t>
            </w:r>
            <w:proofErr w:type="spellEnd"/>
            <w:r w:rsidRPr="00EC1497">
              <w:t xml:space="preserve"> </w:t>
            </w:r>
            <w:proofErr w:type="spellStart"/>
            <w:r w:rsidRPr="00EC1497">
              <w:t>послуги</w:t>
            </w:r>
            <w:proofErr w:type="spellEnd"/>
            <w:r w:rsidRPr="00EC1497">
              <w:t>»</w:t>
            </w:r>
          </w:p>
          <w:p w14:paraId="68F65694" w14:textId="77777777" w:rsidR="009F6DA6" w:rsidRPr="00EC1497" w:rsidRDefault="009F6DA6" w:rsidP="00597716">
            <w:pPr>
              <w:spacing w:line="216" w:lineRule="auto"/>
            </w:pPr>
            <w:r w:rsidRPr="00EC1497">
              <w:t xml:space="preserve">Закон </w:t>
            </w:r>
            <w:proofErr w:type="spellStart"/>
            <w:r w:rsidRPr="00EC1497">
              <w:t>України</w:t>
            </w:r>
            <w:proofErr w:type="spellEnd"/>
            <w:r w:rsidRPr="00EC1497">
              <w:t xml:space="preserve"> «Про свободу </w:t>
            </w:r>
            <w:proofErr w:type="spellStart"/>
            <w:r w:rsidRPr="00EC1497">
              <w:t>пересування</w:t>
            </w:r>
            <w:proofErr w:type="spellEnd"/>
            <w:r w:rsidRPr="00EC1497">
              <w:t xml:space="preserve"> та </w:t>
            </w:r>
            <w:proofErr w:type="spellStart"/>
            <w:r w:rsidRPr="00EC1497">
              <w:t>вільний</w:t>
            </w:r>
            <w:proofErr w:type="spellEnd"/>
            <w:r w:rsidRPr="00EC1497">
              <w:t xml:space="preserve"> </w:t>
            </w:r>
            <w:proofErr w:type="spellStart"/>
            <w:r w:rsidRPr="00EC1497">
              <w:t>вибір</w:t>
            </w:r>
            <w:proofErr w:type="spellEnd"/>
            <w:r w:rsidRPr="00EC1497">
              <w:t xml:space="preserve"> </w:t>
            </w:r>
            <w:proofErr w:type="spellStart"/>
            <w:r w:rsidRPr="00EC1497">
              <w:t>місця</w:t>
            </w:r>
            <w:proofErr w:type="spellEnd"/>
            <w:r w:rsidRPr="00EC1497">
              <w:t xml:space="preserve"> </w:t>
            </w:r>
            <w:proofErr w:type="spellStart"/>
            <w:r w:rsidRPr="00EC1497">
              <w:t>проживання</w:t>
            </w:r>
            <w:proofErr w:type="spellEnd"/>
            <w:r w:rsidRPr="00EC1497">
              <w:t xml:space="preserve"> в </w:t>
            </w:r>
            <w:proofErr w:type="spellStart"/>
            <w:r w:rsidRPr="00EC1497">
              <w:t>Україні</w:t>
            </w:r>
            <w:proofErr w:type="spellEnd"/>
            <w:r w:rsidRPr="00EC1497">
              <w:t>»;</w:t>
            </w:r>
          </w:p>
          <w:p w14:paraId="4D644A8D" w14:textId="77777777" w:rsidR="009F6DA6" w:rsidRPr="00EC1497" w:rsidRDefault="009F6DA6" w:rsidP="00597716">
            <w:pPr>
              <w:spacing w:line="216" w:lineRule="auto"/>
            </w:pPr>
            <w:r w:rsidRPr="00EC1497">
              <w:t xml:space="preserve">Постанова КМУ </w:t>
            </w:r>
            <w:proofErr w:type="spellStart"/>
            <w:r w:rsidRPr="00EC1497">
              <w:t>від</w:t>
            </w:r>
            <w:proofErr w:type="spellEnd"/>
            <w:r w:rsidRPr="00EC1497">
              <w:t xml:space="preserve"> 02.03.2016 року № 207 «Про </w:t>
            </w:r>
            <w:proofErr w:type="spellStart"/>
            <w:r w:rsidRPr="00EC1497">
              <w:t>затвердження</w:t>
            </w:r>
            <w:proofErr w:type="spellEnd"/>
            <w:r w:rsidRPr="00EC1497">
              <w:t xml:space="preserve"> правил </w:t>
            </w:r>
            <w:proofErr w:type="spellStart"/>
            <w:r w:rsidRPr="00EC1497">
              <w:t>реєстрації</w:t>
            </w:r>
            <w:proofErr w:type="spellEnd"/>
            <w:r w:rsidRPr="00EC1497">
              <w:t xml:space="preserve"> </w:t>
            </w:r>
            <w:proofErr w:type="spellStart"/>
            <w:r w:rsidRPr="00EC1497">
              <w:t>місця</w:t>
            </w:r>
            <w:proofErr w:type="spellEnd"/>
            <w:r w:rsidRPr="00EC1497">
              <w:t xml:space="preserve"> </w:t>
            </w:r>
            <w:proofErr w:type="spellStart"/>
            <w:r w:rsidRPr="00EC1497">
              <w:t>проживання</w:t>
            </w:r>
            <w:proofErr w:type="spellEnd"/>
            <w:r w:rsidRPr="00EC1497">
              <w:t xml:space="preserve"> та Порядку </w:t>
            </w:r>
            <w:proofErr w:type="spellStart"/>
            <w:r w:rsidRPr="00EC1497">
              <w:t>передачі</w:t>
            </w:r>
            <w:proofErr w:type="spellEnd"/>
            <w:r w:rsidRPr="00EC1497">
              <w:t xml:space="preserve"> органами </w:t>
            </w:r>
            <w:proofErr w:type="spellStart"/>
            <w:r w:rsidRPr="00EC1497">
              <w:t>реєстрації</w:t>
            </w:r>
            <w:proofErr w:type="spellEnd"/>
            <w:r w:rsidRPr="00EC1497">
              <w:t xml:space="preserve"> </w:t>
            </w:r>
            <w:proofErr w:type="spellStart"/>
            <w:r w:rsidRPr="00EC1497">
              <w:t>інформації</w:t>
            </w:r>
            <w:proofErr w:type="spellEnd"/>
            <w:r w:rsidRPr="00EC1497">
              <w:t xml:space="preserve"> до </w:t>
            </w:r>
            <w:proofErr w:type="spellStart"/>
            <w:r w:rsidRPr="00EC1497">
              <w:t>Єдиного</w:t>
            </w:r>
            <w:proofErr w:type="spellEnd"/>
            <w:r w:rsidRPr="00EC1497">
              <w:t xml:space="preserve"> державного </w:t>
            </w:r>
            <w:proofErr w:type="spellStart"/>
            <w:r w:rsidRPr="00EC1497">
              <w:t>демографічного</w:t>
            </w:r>
            <w:proofErr w:type="spellEnd"/>
            <w:r w:rsidRPr="00EC1497">
              <w:t xml:space="preserve"> </w:t>
            </w:r>
            <w:proofErr w:type="spellStart"/>
            <w:r w:rsidRPr="00EC1497">
              <w:t>реєстру</w:t>
            </w:r>
            <w:proofErr w:type="spellEnd"/>
            <w:r w:rsidRPr="00EC1497">
              <w:t>»</w:t>
            </w:r>
          </w:p>
          <w:p w14:paraId="1B8CD473" w14:textId="77777777" w:rsidR="009F6DA6" w:rsidRPr="00EC1497" w:rsidRDefault="009F6DA6" w:rsidP="00597716">
            <w:r w:rsidRPr="00EC1497">
              <w:t xml:space="preserve">Закон </w:t>
            </w:r>
            <w:proofErr w:type="spellStart"/>
            <w:r w:rsidRPr="00EC1497">
              <w:t>України</w:t>
            </w:r>
            <w:proofErr w:type="spellEnd"/>
            <w:r w:rsidRPr="00EC1497">
              <w:t xml:space="preserve"> «Про </w:t>
            </w:r>
            <w:proofErr w:type="spellStart"/>
            <w:r w:rsidRPr="00EC1497">
              <w:t>місцеве</w:t>
            </w:r>
            <w:proofErr w:type="spellEnd"/>
            <w:r w:rsidRPr="00EC1497">
              <w:t xml:space="preserve"> </w:t>
            </w:r>
            <w:proofErr w:type="spellStart"/>
            <w:r w:rsidRPr="00EC1497">
              <w:t>самоврядування</w:t>
            </w:r>
            <w:proofErr w:type="spellEnd"/>
            <w:r w:rsidRPr="00EC1497">
              <w:t xml:space="preserve"> в </w:t>
            </w:r>
            <w:proofErr w:type="spellStart"/>
            <w:r w:rsidRPr="00EC1497">
              <w:t>Україні</w:t>
            </w:r>
            <w:proofErr w:type="spellEnd"/>
            <w:r w:rsidRPr="00EC1497">
              <w:t>»</w:t>
            </w:r>
          </w:p>
        </w:tc>
      </w:tr>
      <w:tr w:rsidR="009F6DA6" w:rsidRPr="00EC1497" w14:paraId="74AE716E" w14:textId="77777777" w:rsidTr="00597716">
        <w:trPr>
          <w:gridAfter w:val="1"/>
          <w:wAfter w:w="46" w:type="dxa"/>
        </w:trPr>
        <w:tc>
          <w:tcPr>
            <w:tcW w:w="876" w:type="dxa"/>
          </w:tcPr>
          <w:p w14:paraId="2BF15D03" w14:textId="77777777" w:rsidR="009F6DA6" w:rsidRPr="00EC1497" w:rsidRDefault="009F6DA6" w:rsidP="00597716">
            <w:pPr>
              <w:jc w:val="center"/>
              <w:rPr>
                <w:bCs/>
              </w:rPr>
            </w:pPr>
            <w:r w:rsidRPr="00EC1497">
              <w:rPr>
                <w:bCs/>
              </w:rPr>
              <w:t>105</w:t>
            </w:r>
          </w:p>
        </w:tc>
        <w:tc>
          <w:tcPr>
            <w:tcW w:w="972" w:type="dxa"/>
            <w:shd w:val="clear" w:color="auto" w:fill="auto"/>
            <w:vAlign w:val="center"/>
          </w:tcPr>
          <w:p w14:paraId="658A0598" w14:textId="77777777" w:rsidR="009F6DA6" w:rsidRPr="00EC1497" w:rsidRDefault="009F6DA6" w:rsidP="00597716">
            <w:pPr>
              <w:ind w:left="-57" w:right="-57"/>
              <w:jc w:val="center"/>
              <w:rPr>
                <w:bCs/>
              </w:rPr>
            </w:pPr>
            <w:r w:rsidRPr="00EC1497">
              <w:rPr>
                <w:bCs/>
              </w:rPr>
              <w:t>3-3/02</w:t>
            </w:r>
          </w:p>
        </w:tc>
        <w:tc>
          <w:tcPr>
            <w:tcW w:w="8076" w:type="dxa"/>
            <w:shd w:val="clear" w:color="auto" w:fill="auto"/>
            <w:vAlign w:val="center"/>
          </w:tcPr>
          <w:p w14:paraId="7B057953"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довідки</w:t>
            </w:r>
            <w:proofErr w:type="spellEnd"/>
            <w:r w:rsidRPr="00EC1497">
              <w:t xml:space="preserve"> про </w:t>
            </w:r>
            <w:proofErr w:type="spellStart"/>
            <w:r w:rsidRPr="00EC1497">
              <w:t>зняття</w:t>
            </w:r>
            <w:proofErr w:type="spellEnd"/>
            <w:r w:rsidRPr="00EC1497">
              <w:t xml:space="preserve"> з </w:t>
            </w:r>
            <w:proofErr w:type="spellStart"/>
            <w:r w:rsidRPr="00EC1497">
              <w:t>реєстрації</w:t>
            </w:r>
            <w:proofErr w:type="spellEnd"/>
            <w:r w:rsidRPr="00EC1497">
              <w:t xml:space="preserve"> </w:t>
            </w:r>
            <w:proofErr w:type="spellStart"/>
            <w:r w:rsidRPr="00EC1497">
              <w:t>місця</w:t>
            </w:r>
            <w:proofErr w:type="spellEnd"/>
            <w:r w:rsidRPr="00EC1497">
              <w:t xml:space="preserve"> </w:t>
            </w:r>
            <w:proofErr w:type="spellStart"/>
            <w:r w:rsidRPr="00EC1497">
              <w:t>проживання</w:t>
            </w:r>
            <w:proofErr w:type="spellEnd"/>
          </w:p>
        </w:tc>
        <w:tc>
          <w:tcPr>
            <w:tcW w:w="2090" w:type="dxa"/>
            <w:vMerge/>
          </w:tcPr>
          <w:p w14:paraId="1C0C4E94" w14:textId="77777777" w:rsidR="009F6DA6" w:rsidRPr="00EC1497" w:rsidRDefault="009F6DA6" w:rsidP="00597716">
            <w:pPr>
              <w:jc w:val="center"/>
              <w:rPr>
                <w:b/>
              </w:rPr>
            </w:pPr>
          </w:p>
        </w:tc>
        <w:tc>
          <w:tcPr>
            <w:tcW w:w="3970" w:type="dxa"/>
            <w:vMerge/>
          </w:tcPr>
          <w:p w14:paraId="1F2F4D1F" w14:textId="77777777" w:rsidR="009F6DA6" w:rsidRPr="00EC1497" w:rsidRDefault="009F6DA6" w:rsidP="00597716">
            <w:pPr>
              <w:rPr>
                <w:b/>
              </w:rPr>
            </w:pPr>
          </w:p>
        </w:tc>
      </w:tr>
      <w:tr w:rsidR="009F6DA6" w:rsidRPr="00EC1497" w14:paraId="2C60CC47" w14:textId="77777777" w:rsidTr="00597716">
        <w:trPr>
          <w:gridAfter w:val="1"/>
          <w:wAfter w:w="46" w:type="dxa"/>
          <w:trHeight w:val="60"/>
        </w:trPr>
        <w:tc>
          <w:tcPr>
            <w:tcW w:w="876" w:type="dxa"/>
          </w:tcPr>
          <w:p w14:paraId="63427AA0" w14:textId="77777777" w:rsidR="009F6DA6" w:rsidRPr="00EC1497" w:rsidRDefault="009F6DA6" w:rsidP="00597716">
            <w:pPr>
              <w:jc w:val="center"/>
              <w:rPr>
                <w:bCs/>
              </w:rPr>
            </w:pPr>
            <w:r w:rsidRPr="00EC1497">
              <w:rPr>
                <w:bCs/>
              </w:rPr>
              <w:t>106</w:t>
            </w:r>
          </w:p>
        </w:tc>
        <w:tc>
          <w:tcPr>
            <w:tcW w:w="972" w:type="dxa"/>
            <w:shd w:val="clear" w:color="auto" w:fill="auto"/>
            <w:vAlign w:val="center"/>
          </w:tcPr>
          <w:p w14:paraId="08673B19" w14:textId="77777777" w:rsidR="009F6DA6" w:rsidRPr="00EC1497" w:rsidRDefault="009F6DA6" w:rsidP="00597716">
            <w:pPr>
              <w:ind w:left="-57" w:right="-57"/>
              <w:jc w:val="center"/>
              <w:rPr>
                <w:bCs/>
              </w:rPr>
            </w:pPr>
            <w:r w:rsidRPr="00EC1497">
              <w:rPr>
                <w:bCs/>
              </w:rPr>
              <w:t>3-3/03</w:t>
            </w:r>
          </w:p>
        </w:tc>
        <w:tc>
          <w:tcPr>
            <w:tcW w:w="8076" w:type="dxa"/>
            <w:shd w:val="clear" w:color="000000" w:fill="FFFFFF"/>
            <w:vAlign w:val="center"/>
          </w:tcPr>
          <w:p w14:paraId="7B52E1EE"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довідки</w:t>
            </w:r>
            <w:proofErr w:type="spellEnd"/>
            <w:r w:rsidRPr="00EC1497">
              <w:t xml:space="preserve"> про склад </w:t>
            </w:r>
            <w:proofErr w:type="spellStart"/>
            <w:r w:rsidRPr="00EC1497">
              <w:t>сім’ї</w:t>
            </w:r>
            <w:proofErr w:type="spellEnd"/>
            <w:r w:rsidRPr="00EC1497">
              <w:t xml:space="preserve"> </w:t>
            </w:r>
            <w:proofErr w:type="spellStart"/>
            <w:r w:rsidRPr="00EC1497">
              <w:t>або</w:t>
            </w:r>
            <w:proofErr w:type="spellEnd"/>
            <w:r w:rsidRPr="00EC1497">
              <w:t xml:space="preserve"> </w:t>
            </w:r>
            <w:proofErr w:type="spellStart"/>
            <w:r w:rsidRPr="00EC1497">
              <w:t>зареєстрованих</w:t>
            </w:r>
            <w:proofErr w:type="spellEnd"/>
            <w:r w:rsidRPr="00EC1497">
              <w:t xml:space="preserve"> у </w:t>
            </w:r>
            <w:proofErr w:type="spellStart"/>
            <w:r w:rsidRPr="00EC1497">
              <w:t>житловому</w:t>
            </w:r>
            <w:proofErr w:type="spellEnd"/>
            <w:r w:rsidRPr="00EC1497">
              <w:t xml:space="preserve"> </w:t>
            </w:r>
            <w:proofErr w:type="spellStart"/>
            <w:r w:rsidRPr="00EC1497">
              <w:t>приміщенні</w:t>
            </w:r>
            <w:proofErr w:type="spellEnd"/>
            <w:r w:rsidRPr="00EC1497">
              <w:t>/</w:t>
            </w:r>
            <w:proofErr w:type="spellStart"/>
            <w:r w:rsidRPr="00EC1497">
              <w:t>будинку</w:t>
            </w:r>
            <w:proofErr w:type="spellEnd"/>
            <w:r w:rsidRPr="00EC1497">
              <w:t xml:space="preserve"> </w:t>
            </w:r>
            <w:proofErr w:type="spellStart"/>
            <w:r w:rsidRPr="00EC1497">
              <w:t>осіб</w:t>
            </w:r>
            <w:proofErr w:type="spellEnd"/>
          </w:p>
        </w:tc>
        <w:tc>
          <w:tcPr>
            <w:tcW w:w="2090" w:type="dxa"/>
            <w:vMerge/>
          </w:tcPr>
          <w:p w14:paraId="35B25BFA" w14:textId="77777777" w:rsidR="009F6DA6" w:rsidRPr="00EC1497" w:rsidRDefault="009F6DA6" w:rsidP="00597716">
            <w:pPr>
              <w:jc w:val="center"/>
              <w:rPr>
                <w:b/>
              </w:rPr>
            </w:pPr>
          </w:p>
        </w:tc>
        <w:tc>
          <w:tcPr>
            <w:tcW w:w="3970" w:type="dxa"/>
            <w:vMerge/>
          </w:tcPr>
          <w:p w14:paraId="167F4AAF" w14:textId="77777777" w:rsidR="009F6DA6" w:rsidRPr="00EC1497" w:rsidRDefault="009F6DA6" w:rsidP="00597716">
            <w:pPr>
              <w:rPr>
                <w:b/>
              </w:rPr>
            </w:pPr>
          </w:p>
        </w:tc>
      </w:tr>
      <w:tr w:rsidR="009F6DA6" w:rsidRPr="00EC1497" w14:paraId="3B8974D7" w14:textId="77777777" w:rsidTr="00597716">
        <w:trPr>
          <w:gridAfter w:val="1"/>
          <w:wAfter w:w="46" w:type="dxa"/>
        </w:trPr>
        <w:tc>
          <w:tcPr>
            <w:tcW w:w="876" w:type="dxa"/>
          </w:tcPr>
          <w:p w14:paraId="18899C2F" w14:textId="77777777" w:rsidR="009F6DA6" w:rsidRPr="00EC1497" w:rsidRDefault="009F6DA6" w:rsidP="00597716">
            <w:pPr>
              <w:jc w:val="center"/>
              <w:rPr>
                <w:bCs/>
              </w:rPr>
            </w:pPr>
            <w:r w:rsidRPr="00EC1497">
              <w:rPr>
                <w:bCs/>
              </w:rPr>
              <w:t>107</w:t>
            </w:r>
          </w:p>
        </w:tc>
        <w:tc>
          <w:tcPr>
            <w:tcW w:w="972" w:type="dxa"/>
            <w:shd w:val="clear" w:color="auto" w:fill="auto"/>
            <w:vAlign w:val="center"/>
          </w:tcPr>
          <w:p w14:paraId="72396920" w14:textId="77777777" w:rsidR="009F6DA6" w:rsidRPr="00EC1497" w:rsidRDefault="009F6DA6" w:rsidP="00597716">
            <w:pPr>
              <w:ind w:left="-57" w:right="-57"/>
              <w:jc w:val="center"/>
              <w:rPr>
                <w:bCs/>
              </w:rPr>
            </w:pPr>
            <w:r w:rsidRPr="00EC1497">
              <w:rPr>
                <w:bCs/>
              </w:rPr>
              <w:t>3-3/04</w:t>
            </w:r>
          </w:p>
        </w:tc>
        <w:tc>
          <w:tcPr>
            <w:tcW w:w="8076" w:type="dxa"/>
            <w:shd w:val="clear" w:color="auto" w:fill="auto"/>
            <w:vAlign w:val="center"/>
          </w:tcPr>
          <w:p w14:paraId="1F82D75B"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довідки</w:t>
            </w:r>
            <w:proofErr w:type="spellEnd"/>
            <w:r w:rsidRPr="00EC1497">
              <w:t xml:space="preserve"> про </w:t>
            </w:r>
            <w:proofErr w:type="spellStart"/>
            <w:r w:rsidRPr="00EC1497">
              <w:t>осіб</w:t>
            </w:r>
            <w:proofErr w:type="spellEnd"/>
            <w:r w:rsidRPr="00EC1497">
              <w:t xml:space="preserve"> </w:t>
            </w:r>
            <w:proofErr w:type="spellStart"/>
            <w:r w:rsidRPr="00EC1497">
              <w:t>зареєстрованих</w:t>
            </w:r>
            <w:proofErr w:type="spellEnd"/>
            <w:r w:rsidRPr="00EC1497">
              <w:t xml:space="preserve"> за </w:t>
            </w:r>
            <w:proofErr w:type="spellStart"/>
            <w:r w:rsidRPr="00EC1497">
              <w:t>відповідною</w:t>
            </w:r>
            <w:proofErr w:type="spellEnd"/>
            <w:r w:rsidRPr="00EC1497">
              <w:t xml:space="preserve"> </w:t>
            </w:r>
            <w:proofErr w:type="spellStart"/>
            <w:r w:rsidRPr="00EC1497">
              <w:t>адресою</w:t>
            </w:r>
            <w:proofErr w:type="spellEnd"/>
          </w:p>
        </w:tc>
        <w:tc>
          <w:tcPr>
            <w:tcW w:w="2090" w:type="dxa"/>
            <w:vMerge/>
          </w:tcPr>
          <w:p w14:paraId="798C72BB" w14:textId="77777777" w:rsidR="009F6DA6" w:rsidRPr="00EC1497" w:rsidRDefault="009F6DA6" w:rsidP="00597716">
            <w:pPr>
              <w:jc w:val="center"/>
              <w:rPr>
                <w:b/>
              </w:rPr>
            </w:pPr>
          </w:p>
        </w:tc>
        <w:tc>
          <w:tcPr>
            <w:tcW w:w="3970" w:type="dxa"/>
            <w:vMerge/>
          </w:tcPr>
          <w:p w14:paraId="1C1A6460" w14:textId="77777777" w:rsidR="009F6DA6" w:rsidRPr="00EC1497" w:rsidRDefault="009F6DA6" w:rsidP="00597716"/>
        </w:tc>
      </w:tr>
      <w:tr w:rsidR="009F6DA6" w:rsidRPr="00EC1497" w14:paraId="6AC2A0A8" w14:textId="77777777" w:rsidTr="00597716">
        <w:trPr>
          <w:gridAfter w:val="1"/>
          <w:wAfter w:w="46" w:type="dxa"/>
        </w:trPr>
        <w:tc>
          <w:tcPr>
            <w:tcW w:w="876" w:type="dxa"/>
          </w:tcPr>
          <w:p w14:paraId="23543E43" w14:textId="77777777" w:rsidR="009F6DA6" w:rsidRPr="00EC1497" w:rsidRDefault="009F6DA6" w:rsidP="00597716">
            <w:pPr>
              <w:jc w:val="center"/>
              <w:rPr>
                <w:bCs/>
              </w:rPr>
            </w:pPr>
            <w:r w:rsidRPr="00EC1497">
              <w:rPr>
                <w:bCs/>
              </w:rPr>
              <w:t>108</w:t>
            </w:r>
          </w:p>
        </w:tc>
        <w:tc>
          <w:tcPr>
            <w:tcW w:w="972" w:type="dxa"/>
            <w:shd w:val="clear" w:color="auto" w:fill="auto"/>
            <w:vAlign w:val="center"/>
          </w:tcPr>
          <w:p w14:paraId="71E5683A" w14:textId="77777777" w:rsidR="009F6DA6" w:rsidRPr="00EC1497" w:rsidRDefault="009F6DA6" w:rsidP="00597716">
            <w:pPr>
              <w:ind w:left="-57" w:right="-57"/>
              <w:jc w:val="center"/>
              <w:rPr>
                <w:bCs/>
              </w:rPr>
            </w:pPr>
            <w:r w:rsidRPr="00EC1497">
              <w:rPr>
                <w:bCs/>
              </w:rPr>
              <w:t>3-3/05</w:t>
            </w:r>
          </w:p>
        </w:tc>
        <w:tc>
          <w:tcPr>
            <w:tcW w:w="8076" w:type="dxa"/>
            <w:shd w:val="clear" w:color="auto" w:fill="auto"/>
            <w:vAlign w:val="center"/>
          </w:tcPr>
          <w:p w14:paraId="08DC7BC0"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довідки</w:t>
            </w:r>
            <w:proofErr w:type="spellEnd"/>
            <w:r w:rsidRPr="00EC1497">
              <w:t xml:space="preserve"> про </w:t>
            </w:r>
            <w:proofErr w:type="spellStart"/>
            <w:r w:rsidRPr="00EC1497">
              <w:t>реєстрацію</w:t>
            </w:r>
            <w:proofErr w:type="spellEnd"/>
            <w:r w:rsidRPr="00EC1497">
              <w:t xml:space="preserve"> </w:t>
            </w:r>
            <w:proofErr w:type="spellStart"/>
            <w:r w:rsidRPr="00EC1497">
              <w:t>місця</w:t>
            </w:r>
            <w:proofErr w:type="spellEnd"/>
            <w:r w:rsidRPr="00EC1497">
              <w:t xml:space="preserve"> </w:t>
            </w:r>
            <w:proofErr w:type="spellStart"/>
            <w:r w:rsidRPr="00EC1497">
              <w:t>перебування</w:t>
            </w:r>
            <w:proofErr w:type="spellEnd"/>
          </w:p>
        </w:tc>
        <w:tc>
          <w:tcPr>
            <w:tcW w:w="2090" w:type="dxa"/>
            <w:vMerge/>
          </w:tcPr>
          <w:p w14:paraId="0D841FD6" w14:textId="77777777" w:rsidR="009F6DA6" w:rsidRPr="00EC1497" w:rsidRDefault="009F6DA6" w:rsidP="00597716">
            <w:pPr>
              <w:jc w:val="center"/>
              <w:rPr>
                <w:b/>
              </w:rPr>
            </w:pPr>
          </w:p>
        </w:tc>
        <w:tc>
          <w:tcPr>
            <w:tcW w:w="3970" w:type="dxa"/>
            <w:vMerge/>
          </w:tcPr>
          <w:p w14:paraId="20C6193B" w14:textId="77777777" w:rsidR="009F6DA6" w:rsidRPr="00EC1497" w:rsidRDefault="009F6DA6" w:rsidP="00597716"/>
        </w:tc>
      </w:tr>
      <w:tr w:rsidR="009F6DA6" w:rsidRPr="00EC1497" w14:paraId="4D10EFD7" w14:textId="77777777" w:rsidTr="00597716">
        <w:trPr>
          <w:gridAfter w:val="1"/>
          <w:wAfter w:w="46" w:type="dxa"/>
        </w:trPr>
        <w:tc>
          <w:tcPr>
            <w:tcW w:w="876" w:type="dxa"/>
          </w:tcPr>
          <w:p w14:paraId="479A3E06" w14:textId="77777777" w:rsidR="009F6DA6" w:rsidRPr="00EC1497" w:rsidRDefault="009F6DA6" w:rsidP="00597716">
            <w:pPr>
              <w:jc w:val="center"/>
              <w:rPr>
                <w:bCs/>
              </w:rPr>
            </w:pPr>
            <w:r w:rsidRPr="00EC1497">
              <w:rPr>
                <w:bCs/>
              </w:rPr>
              <w:t>109</w:t>
            </w:r>
          </w:p>
        </w:tc>
        <w:tc>
          <w:tcPr>
            <w:tcW w:w="972" w:type="dxa"/>
            <w:shd w:val="clear" w:color="auto" w:fill="auto"/>
            <w:vAlign w:val="center"/>
          </w:tcPr>
          <w:p w14:paraId="034A42BA" w14:textId="77777777" w:rsidR="009F6DA6" w:rsidRPr="00EC1497" w:rsidRDefault="009F6DA6" w:rsidP="00597716">
            <w:pPr>
              <w:ind w:left="-57" w:right="-57"/>
              <w:jc w:val="center"/>
              <w:rPr>
                <w:bCs/>
              </w:rPr>
            </w:pPr>
            <w:r w:rsidRPr="00EC1497">
              <w:rPr>
                <w:bCs/>
              </w:rPr>
              <w:t>3-3/06</w:t>
            </w:r>
          </w:p>
        </w:tc>
        <w:tc>
          <w:tcPr>
            <w:tcW w:w="8076" w:type="dxa"/>
            <w:shd w:val="clear" w:color="auto" w:fill="auto"/>
            <w:vAlign w:val="center"/>
          </w:tcPr>
          <w:p w14:paraId="52EE852E" w14:textId="77777777" w:rsidR="009F6DA6" w:rsidRPr="00EC1497" w:rsidRDefault="009F6DA6" w:rsidP="00597716">
            <w:pPr>
              <w:spacing w:line="228" w:lineRule="auto"/>
            </w:pPr>
            <w:proofErr w:type="spellStart"/>
            <w:r w:rsidRPr="00EC1497">
              <w:t>Внесення</w:t>
            </w:r>
            <w:proofErr w:type="spellEnd"/>
            <w:r w:rsidRPr="00EC1497">
              <w:t xml:space="preserve"> до паспорта </w:t>
            </w:r>
            <w:proofErr w:type="spellStart"/>
            <w:r w:rsidRPr="00EC1497">
              <w:t>громадянина</w:t>
            </w:r>
            <w:proofErr w:type="spellEnd"/>
            <w:r w:rsidRPr="00EC1497">
              <w:t xml:space="preserve"> </w:t>
            </w:r>
            <w:proofErr w:type="spellStart"/>
            <w:r w:rsidRPr="00EC1497">
              <w:t>України</w:t>
            </w:r>
            <w:proofErr w:type="spellEnd"/>
            <w:r w:rsidRPr="00EC1497">
              <w:t xml:space="preserve"> </w:t>
            </w:r>
            <w:proofErr w:type="spellStart"/>
            <w:r w:rsidRPr="00EC1497">
              <w:t>відомостей</w:t>
            </w:r>
            <w:proofErr w:type="spellEnd"/>
            <w:r w:rsidRPr="00EC1497">
              <w:t xml:space="preserve"> про </w:t>
            </w:r>
            <w:proofErr w:type="spellStart"/>
            <w:r w:rsidRPr="00EC1497">
              <w:t>зміну</w:t>
            </w:r>
            <w:proofErr w:type="spellEnd"/>
            <w:r w:rsidRPr="00EC1497">
              <w:t xml:space="preserve"> </w:t>
            </w:r>
            <w:proofErr w:type="spellStart"/>
            <w:r w:rsidRPr="00EC1497">
              <w:t>нумерації</w:t>
            </w:r>
            <w:proofErr w:type="spellEnd"/>
            <w:r w:rsidRPr="00EC1497">
              <w:t xml:space="preserve"> </w:t>
            </w:r>
            <w:proofErr w:type="spellStart"/>
            <w:r w:rsidRPr="00EC1497">
              <w:t>будинків</w:t>
            </w:r>
            <w:proofErr w:type="spellEnd"/>
            <w:r w:rsidRPr="00EC1497">
              <w:t xml:space="preserve">, </w:t>
            </w:r>
            <w:proofErr w:type="spellStart"/>
            <w:r w:rsidRPr="00EC1497">
              <w:t>перейменування</w:t>
            </w:r>
            <w:proofErr w:type="spellEnd"/>
            <w:r w:rsidRPr="00EC1497">
              <w:t xml:space="preserve"> </w:t>
            </w:r>
            <w:proofErr w:type="spellStart"/>
            <w:r w:rsidRPr="00EC1497">
              <w:t>вулиць</w:t>
            </w:r>
            <w:proofErr w:type="spellEnd"/>
            <w:r w:rsidRPr="00EC1497">
              <w:t xml:space="preserve"> (</w:t>
            </w:r>
            <w:proofErr w:type="spellStart"/>
            <w:r w:rsidRPr="00EC1497">
              <w:t>проспектів</w:t>
            </w:r>
            <w:proofErr w:type="spellEnd"/>
            <w:r w:rsidRPr="00EC1497">
              <w:t xml:space="preserve">, </w:t>
            </w:r>
            <w:proofErr w:type="spellStart"/>
            <w:r w:rsidRPr="00EC1497">
              <w:t>бульварів</w:t>
            </w:r>
            <w:proofErr w:type="spellEnd"/>
            <w:r w:rsidRPr="00EC1497">
              <w:t xml:space="preserve">, </w:t>
            </w:r>
            <w:proofErr w:type="spellStart"/>
            <w:r w:rsidRPr="00EC1497">
              <w:t>площ</w:t>
            </w:r>
            <w:proofErr w:type="spellEnd"/>
            <w:r w:rsidRPr="00EC1497">
              <w:t xml:space="preserve">, </w:t>
            </w:r>
            <w:proofErr w:type="spellStart"/>
            <w:r w:rsidRPr="00EC1497">
              <w:t>провулків</w:t>
            </w:r>
            <w:proofErr w:type="spellEnd"/>
            <w:r w:rsidRPr="00EC1497">
              <w:t xml:space="preserve">, </w:t>
            </w:r>
            <w:proofErr w:type="spellStart"/>
            <w:r w:rsidRPr="00EC1497">
              <w:t>кварталів</w:t>
            </w:r>
            <w:proofErr w:type="spellEnd"/>
            <w:r w:rsidRPr="00EC1497">
              <w:t xml:space="preserve"> </w:t>
            </w:r>
            <w:proofErr w:type="spellStart"/>
            <w:r w:rsidRPr="00EC1497">
              <w:t>тощо</w:t>
            </w:r>
            <w:proofErr w:type="spellEnd"/>
            <w:r w:rsidRPr="00EC1497">
              <w:t xml:space="preserve">), </w:t>
            </w:r>
            <w:proofErr w:type="spellStart"/>
            <w:r w:rsidRPr="00EC1497">
              <w:t>населених</w:t>
            </w:r>
            <w:proofErr w:type="spellEnd"/>
            <w:r w:rsidRPr="00EC1497">
              <w:t xml:space="preserve"> </w:t>
            </w:r>
            <w:proofErr w:type="spellStart"/>
            <w:r w:rsidRPr="00EC1497">
              <w:t>пунктів</w:t>
            </w:r>
            <w:proofErr w:type="spellEnd"/>
            <w:r w:rsidRPr="00EC1497">
              <w:t xml:space="preserve">, </w:t>
            </w:r>
            <w:proofErr w:type="spellStart"/>
            <w:r w:rsidRPr="00EC1497">
              <w:t>адміністративно-територіальних</w:t>
            </w:r>
            <w:proofErr w:type="spellEnd"/>
            <w:r w:rsidRPr="00EC1497">
              <w:t xml:space="preserve"> </w:t>
            </w:r>
            <w:proofErr w:type="spellStart"/>
            <w:r w:rsidRPr="00EC1497">
              <w:t>одиниць</w:t>
            </w:r>
            <w:proofErr w:type="spellEnd"/>
            <w:r w:rsidRPr="00EC1497">
              <w:t xml:space="preserve">, </w:t>
            </w:r>
            <w:proofErr w:type="spellStart"/>
            <w:r w:rsidRPr="00EC1497">
              <w:t>зміни</w:t>
            </w:r>
            <w:proofErr w:type="spellEnd"/>
            <w:r w:rsidRPr="00EC1497">
              <w:t xml:space="preserve"> в </w:t>
            </w:r>
            <w:proofErr w:type="spellStart"/>
            <w:r w:rsidRPr="00EC1497">
              <w:t>адміністративно-територіальному</w:t>
            </w:r>
            <w:proofErr w:type="spellEnd"/>
            <w:r w:rsidRPr="00EC1497">
              <w:t xml:space="preserve"> </w:t>
            </w:r>
            <w:proofErr w:type="spellStart"/>
            <w:r w:rsidRPr="00EC1497">
              <w:t>устрої</w:t>
            </w:r>
            <w:proofErr w:type="spellEnd"/>
          </w:p>
        </w:tc>
        <w:tc>
          <w:tcPr>
            <w:tcW w:w="2090" w:type="dxa"/>
            <w:vMerge/>
          </w:tcPr>
          <w:p w14:paraId="2378049D" w14:textId="77777777" w:rsidR="009F6DA6" w:rsidRPr="00EC1497" w:rsidRDefault="009F6DA6" w:rsidP="00597716">
            <w:pPr>
              <w:jc w:val="center"/>
              <w:rPr>
                <w:b/>
              </w:rPr>
            </w:pPr>
          </w:p>
        </w:tc>
        <w:tc>
          <w:tcPr>
            <w:tcW w:w="3970" w:type="dxa"/>
            <w:vMerge/>
          </w:tcPr>
          <w:p w14:paraId="4E55CFC7" w14:textId="77777777" w:rsidR="009F6DA6" w:rsidRPr="00EC1497" w:rsidRDefault="009F6DA6" w:rsidP="00597716"/>
        </w:tc>
      </w:tr>
      <w:tr w:rsidR="009F6DA6" w:rsidRPr="00EC1497" w14:paraId="2539A13A" w14:textId="77777777" w:rsidTr="00597716">
        <w:trPr>
          <w:gridAfter w:val="1"/>
          <w:wAfter w:w="46" w:type="dxa"/>
        </w:trPr>
        <w:tc>
          <w:tcPr>
            <w:tcW w:w="876" w:type="dxa"/>
          </w:tcPr>
          <w:p w14:paraId="1DCDF030" w14:textId="77777777" w:rsidR="009F6DA6" w:rsidRPr="00EC1497" w:rsidRDefault="009F6DA6" w:rsidP="00597716">
            <w:pPr>
              <w:jc w:val="center"/>
              <w:rPr>
                <w:bCs/>
              </w:rPr>
            </w:pPr>
            <w:r w:rsidRPr="00EC1497">
              <w:rPr>
                <w:bCs/>
              </w:rPr>
              <w:t>110</w:t>
            </w:r>
          </w:p>
        </w:tc>
        <w:tc>
          <w:tcPr>
            <w:tcW w:w="972" w:type="dxa"/>
            <w:shd w:val="clear" w:color="auto" w:fill="auto"/>
            <w:vAlign w:val="center"/>
          </w:tcPr>
          <w:p w14:paraId="00841631" w14:textId="77777777" w:rsidR="009F6DA6" w:rsidRPr="00EC1497" w:rsidRDefault="009F6DA6" w:rsidP="00597716">
            <w:pPr>
              <w:ind w:left="-57" w:right="-57"/>
              <w:jc w:val="center"/>
              <w:rPr>
                <w:bCs/>
              </w:rPr>
            </w:pPr>
            <w:r w:rsidRPr="00EC1497">
              <w:rPr>
                <w:bCs/>
              </w:rPr>
              <w:t>3-3/07</w:t>
            </w:r>
          </w:p>
        </w:tc>
        <w:tc>
          <w:tcPr>
            <w:tcW w:w="8076" w:type="dxa"/>
            <w:shd w:val="clear" w:color="auto" w:fill="auto"/>
            <w:vAlign w:val="center"/>
          </w:tcPr>
          <w:p w14:paraId="6654047B" w14:textId="77777777" w:rsidR="009F6DA6" w:rsidRPr="00EC1497" w:rsidRDefault="009F6DA6" w:rsidP="00597716">
            <w:pPr>
              <w:spacing w:line="228" w:lineRule="auto"/>
            </w:pPr>
            <w:proofErr w:type="spellStart"/>
            <w:r w:rsidRPr="00EC1497">
              <w:t>Внесення</w:t>
            </w:r>
            <w:proofErr w:type="spellEnd"/>
            <w:r w:rsidRPr="00EC1497">
              <w:t xml:space="preserve"> до паспорта </w:t>
            </w:r>
            <w:proofErr w:type="spellStart"/>
            <w:r w:rsidRPr="00EC1497">
              <w:t>громадянина</w:t>
            </w:r>
            <w:proofErr w:type="spellEnd"/>
            <w:r w:rsidRPr="00EC1497">
              <w:t xml:space="preserve"> </w:t>
            </w:r>
            <w:proofErr w:type="spellStart"/>
            <w:r w:rsidRPr="00EC1497">
              <w:t>України</w:t>
            </w:r>
            <w:proofErr w:type="spellEnd"/>
            <w:r w:rsidRPr="00EC1497">
              <w:t xml:space="preserve"> </w:t>
            </w:r>
            <w:proofErr w:type="spellStart"/>
            <w:r w:rsidRPr="00EC1497">
              <w:t>зміни</w:t>
            </w:r>
            <w:proofErr w:type="spellEnd"/>
            <w:r w:rsidRPr="00EC1497">
              <w:t xml:space="preserve"> </w:t>
            </w:r>
            <w:proofErr w:type="spellStart"/>
            <w:r w:rsidRPr="00EC1497">
              <w:t>назви</w:t>
            </w:r>
            <w:proofErr w:type="spellEnd"/>
            <w:r w:rsidRPr="00EC1497">
              <w:t xml:space="preserve"> </w:t>
            </w:r>
            <w:proofErr w:type="spellStart"/>
            <w:r w:rsidRPr="00EC1497">
              <w:t>вулиці</w:t>
            </w:r>
            <w:proofErr w:type="spellEnd"/>
          </w:p>
        </w:tc>
        <w:tc>
          <w:tcPr>
            <w:tcW w:w="2090" w:type="dxa"/>
            <w:vMerge/>
          </w:tcPr>
          <w:p w14:paraId="403CC2BE" w14:textId="77777777" w:rsidR="009F6DA6" w:rsidRPr="00EC1497" w:rsidRDefault="009F6DA6" w:rsidP="00597716">
            <w:pPr>
              <w:jc w:val="center"/>
              <w:rPr>
                <w:b/>
              </w:rPr>
            </w:pPr>
          </w:p>
        </w:tc>
        <w:tc>
          <w:tcPr>
            <w:tcW w:w="3970" w:type="dxa"/>
            <w:vMerge/>
          </w:tcPr>
          <w:p w14:paraId="7607D314" w14:textId="77777777" w:rsidR="009F6DA6" w:rsidRPr="00EC1497" w:rsidRDefault="009F6DA6" w:rsidP="00597716"/>
        </w:tc>
      </w:tr>
      <w:tr w:rsidR="009F6DA6" w:rsidRPr="00EC1497" w14:paraId="62CD41CC" w14:textId="77777777" w:rsidTr="00597716">
        <w:trPr>
          <w:gridAfter w:val="1"/>
          <w:wAfter w:w="46" w:type="dxa"/>
        </w:trPr>
        <w:tc>
          <w:tcPr>
            <w:tcW w:w="876" w:type="dxa"/>
          </w:tcPr>
          <w:p w14:paraId="2EEAE465" w14:textId="77777777" w:rsidR="009F6DA6" w:rsidRPr="00EC1497" w:rsidRDefault="009F6DA6" w:rsidP="00597716">
            <w:pPr>
              <w:jc w:val="center"/>
              <w:rPr>
                <w:bCs/>
              </w:rPr>
            </w:pPr>
            <w:r w:rsidRPr="00EC1497">
              <w:rPr>
                <w:bCs/>
              </w:rPr>
              <w:t>111</w:t>
            </w:r>
          </w:p>
        </w:tc>
        <w:tc>
          <w:tcPr>
            <w:tcW w:w="972" w:type="dxa"/>
            <w:shd w:val="clear" w:color="auto" w:fill="auto"/>
            <w:vAlign w:val="center"/>
          </w:tcPr>
          <w:p w14:paraId="0448C49F" w14:textId="77777777" w:rsidR="009F6DA6" w:rsidRPr="00EC1497" w:rsidRDefault="009F6DA6" w:rsidP="00597716">
            <w:pPr>
              <w:ind w:left="-57" w:right="-57"/>
              <w:jc w:val="center"/>
              <w:rPr>
                <w:bCs/>
              </w:rPr>
            </w:pPr>
            <w:r w:rsidRPr="00EC1497">
              <w:rPr>
                <w:bCs/>
              </w:rPr>
              <w:t>3-3/8</w:t>
            </w:r>
          </w:p>
        </w:tc>
        <w:tc>
          <w:tcPr>
            <w:tcW w:w="8076" w:type="dxa"/>
            <w:shd w:val="clear" w:color="auto" w:fill="auto"/>
            <w:vAlign w:val="center"/>
          </w:tcPr>
          <w:p w14:paraId="76ABB7A3"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довідки</w:t>
            </w:r>
            <w:proofErr w:type="spellEnd"/>
            <w:r w:rsidRPr="00EC1497">
              <w:t xml:space="preserve">, </w:t>
            </w:r>
            <w:proofErr w:type="spellStart"/>
            <w:r w:rsidRPr="00EC1497">
              <w:t>що</w:t>
            </w:r>
            <w:proofErr w:type="spellEnd"/>
            <w:r w:rsidRPr="00EC1497">
              <w:t xml:space="preserve"> </w:t>
            </w:r>
            <w:proofErr w:type="spellStart"/>
            <w:r w:rsidRPr="00EC1497">
              <w:t>підтверджують</w:t>
            </w:r>
            <w:proofErr w:type="spellEnd"/>
            <w:r w:rsidRPr="00EC1497">
              <w:t xml:space="preserve"> </w:t>
            </w:r>
            <w:proofErr w:type="spellStart"/>
            <w:r w:rsidRPr="00EC1497">
              <w:t>проживання</w:t>
            </w:r>
            <w:proofErr w:type="spellEnd"/>
            <w:r w:rsidRPr="00EC1497">
              <w:t xml:space="preserve"> з </w:t>
            </w:r>
            <w:proofErr w:type="spellStart"/>
            <w:r w:rsidRPr="00EC1497">
              <w:t>пенсіонером</w:t>
            </w:r>
            <w:proofErr w:type="spellEnd"/>
            <w:r w:rsidRPr="00EC1497">
              <w:t xml:space="preserve"> на день </w:t>
            </w:r>
            <w:proofErr w:type="spellStart"/>
            <w:r w:rsidRPr="00EC1497">
              <w:t>його</w:t>
            </w:r>
            <w:proofErr w:type="spellEnd"/>
            <w:r w:rsidRPr="00EC1497">
              <w:t xml:space="preserve"> </w:t>
            </w:r>
            <w:proofErr w:type="spellStart"/>
            <w:r w:rsidRPr="00EC1497">
              <w:t>смерті</w:t>
            </w:r>
            <w:proofErr w:type="spellEnd"/>
          </w:p>
        </w:tc>
        <w:tc>
          <w:tcPr>
            <w:tcW w:w="2090" w:type="dxa"/>
            <w:vMerge/>
          </w:tcPr>
          <w:p w14:paraId="34B0EB0A" w14:textId="77777777" w:rsidR="009F6DA6" w:rsidRPr="00EC1497" w:rsidRDefault="009F6DA6" w:rsidP="00597716">
            <w:pPr>
              <w:jc w:val="center"/>
              <w:rPr>
                <w:b/>
              </w:rPr>
            </w:pPr>
          </w:p>
        </w:tc>
        <w:tc>
          <w:tcPr>
            <w:tcW w:w="3970" w:type="dxa"/>
            <w:vMerge/>
          </w:tcPr>
          <w:p w14:paraId="0235BE2C" w14:textId="77777777" w:rsidR="009F6DA6" w:rsidRPr="00EC1497" w:rsidRDefault="009F6DA6" w:rsidP="00597716"/>
        </w:tc>
      </w:tr>
      <w:tr w:rsidR="009F6DA6" w:rsidRPr="00EC1497" w14:paraId="789B92F8" w14:textId="77777777" w:rsidTr="00597716">
        <w:trPr>
          <w:gridAfter w:val="1"/>
          <w:wAfter w:w="46" w:type="dxa"/>
        </w:trPr>
        <w:tc>
          <w:tcPr>
            <w:tcW w:w="876" w:type="dxa"/>
          </w:tcPr>
          <w:p w14:paraId="77622891" w14:textId="77777777" w:rsidR="009F6DA6" w:rsidRPr="00EC1497" w:rsidRDefault="009F6DA6" w:rsidP="00597716">
            <w:pPr>
              <w:jc w:val="center"/>
              <w:rPr>
                <w:bCs/>
              </w:rPr>
            </w:pPr>
            <w:r w:rsidRPr="00EC1497">
              <w:rPr>
                <w:bCs/>
              </w:rPr>
              <w:t>112</w:t>
            </w:r>
          </w:p>
        </w:tc>
        <w:tc>
          <w:tcPr>
            <w:tcW w:w="972" w:type="dxa"/>
            <w:shd w:val="clear" w:color="auto" w:fill="auto"/>
            <w:vAlign w:val="center"/>
          </w:tcPr>
          <w:p w14:paraId="0BBB4461" w14:textId="77777777" w:rsidR="009F6DA6" w:rsidRPr="00EC1497" w:rsidRDefault="009F6DA6" w:rsidP="00597716">
            <w:pPr>
              <w:ind w:left="-57" w:right="-57"/>
              <w:jc w:val="center"/>
              <w:rPr>
                <w:bCs/>
              </w:rPr>
            </w:pPr>
            <w:r w:rsidRPr="00EC1497">
              <w:rPr>
                <w:bCs/>
              </w:rPr>
              <w:t>3-3/9</w:t>
            </w:r>
          </w:p>
        </w:tc>
        <w:tc>
          <w:tcPr>
            <w:tcW w:w="8076" w:type="dxa"/>
            <w:shd w:val="clear" w:color="auto" w:fill="auto"/>
            <w:vAlign w:val="center"/>
          </w:tcPr>
          <w:p w14:paraId="2A3B00E6"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довідки</w:t>
            </w:r>
            <w:proofErr w:type="spellEnd"/>
            <w:r w:rsidRPr="00EC1497">
              <w:t xml:space="preserve"> до </w:t>
            </w:r>
            <w:proofErr w:type="spellStart"/>
            <w:r w:rsidRPr="00EC1497">
              <w:t>нотаріального</w:t>
            </w:r>
            <w:proofErr w:type="spellEnd"/>
            <w:r w:rsidRPr="00EC1497">
              <w:t xml:space="preserve"> органу, </w:t>
            </w:r>
            <w:proofErr w:type="spellStart"/>
            <w:r w:rsidRPr="00EC1497">
              <w:t>щодо</w:t>
            </w:r>
            <w:proofErr w:type="spellEnd"/>
            <w:r w:rsidRPr="00EC1497">
              <w:t xml:space="preserve"> </w:t>
            </w:r>
            <w:proofErr w:type="spellStart"/>
            <w:r w:rsidRPr="00EC1497">
              <w:t>підтвердження</w:t>
            </w:r>
            <w:proofErr w:type="spellEnd"/>
            <w:r w:rsidRPr="00EC1497">
              <w:t xml:space="preserve"> факту </w:t>
            </w:r>
            <w:proofErr w:type="spellStart"/>
            <w:r w:rsidRPr="00EC1497">
              <w:t>реєстрації</w:t>
            </w:r>
            <w:proofErr w:type="spellEnd"/>
            <w:r w:rsidRPr="00EC1497">
              <w:t xml:space="preserve"> </w:t>
            </w:r>
          </w:p>
        </w:tc>
        <w:tc>
          <w:tcPr>
            <w:tcW w:w="2090" w:type="dxa"/>
            <w:vMerge/>
          </w:tcPr>
          <w:p w14:paraId="349E5238" w14:textId="77777777" w:rsidR="009F6DA6" w:rsidRPr="00EC1497" w:rsidRDefault="009F6DA6" w:rsidP="00597716">
            <w:pPr>
              <w:jc w:val="center"/>
              <w:rPr>
                <w:b/>
              </w:rPr>
            </w:pPr>
          </w:p>
        </w:tc>
        <w:tc>
          <w:tcPr>
            <w:tcW w:w="3970" w:type="dxa"/>
            <w:vMerge/>
          </w:tcPr>
          <w:p w14:paraId="38C4FFF1" w14:textId="77777777" w:rsidR="009F6DA6" w:rsidRPr="00EC1497" w:rsidRDefault="009F6DA6" w:rsidP="00597716"/>
        </w:tc>
      </w:tr>
      <w:tr w:rsidR="009F6DA6" w:rsidRPr="00EC1497" w14:paraId="3407C409" w14:textId="77777777" w:rsidTr="00597716">
        <w:trPr>
          <w:gridAfter w:val="1"/>
          <w:wAfter w:w="46" w:type="dxa"/>
        </w:trPr>
        <w:tc>
          <w:tcPr>
            <w:tcW w:w="876" w:type="dxa"/>
          </w:tcPr>
          <w:p w14:paraId="03622CCF" w14:textId="77777777" w:rsidR="009F6DA6" w:rsidRPr="00EC1497" w:rsidRDefault="009F6DA6" w:rsidP="00597716">
            <w:pPr>
              <w:jc w:val="center"/>
              <w:rPr>
                <w:bCs/>
              </w:rPr>
            </w:pPr>
            <w:r w:rsidRPr="00EC1497">
              <w:rPr>
                <w:bCs/>
              </w:rPr>
              <w:t>113</w:t>
            </w:r>
          </w:p>
        </w:tc>
        <w:tc>
          <w:tcPr>
            <w:tcW w:w="972" w:type="dxa"/>
            <w:shd w:val="clear" w:color="auto" w:fill="auto"/>
            <w:vAlign w:val="center"/>
          </w:tcPr>
          <w:p w14:paraId="685DA649" w14:textId="77777777" w:rsidR="009F6DA6" w:rsidRPr="00EC1497" w:rsidRDefault="009F6DA6" w:rsidP="00597716">
            <w:pPr>
              <w:ind w:left="-57" w:right="-57"/>
              <w:jc w:val="center"/>
              <w:rPr>
                <w:bCs/>
              </w:rPr>
            </w:pPr>
            <w:r w:rsidRPr="00EC1497">
              <w:rPr>
                <w:bCs/>
              </w:rPr>
              <w:t>3-3/10</w:t>
            </w:r>
          </w:p>
        </w:tc>
        <w:tc>
          <w:tcPr>
            <w:tcW w:w="8076" w:type="dxa"/>
            <w:shd w:val="clear" w:color="auto" w:fill="auto"/>
            <w:vAlign w:val="center"/>
          </w:tcPr>
          <w:p w14:paraId="6BC13B59" w14:textId="77777777" w:rsidR="009F6DA6" w:rsidRPr="00EC1497" w:rsidRDefault="009F6DA6" w:rsidP="00597716">
            <w:pPr>
              <w:spacing w:line="228" w:lineRule="auto"/>
            </w:pPr>
            <w:proofErr w:type="spellStart"/>
            <w:r w:rsidRPr="00EC1497">
              <w:t>Довідка</w:t>
            </w:r>
            <w:proofErr w:type="spellEnd"/>
            <w:r w:rsidRPr="00EC1497">
              <w:t xml:space="preserve"> про </w:t>
            </w:r>
            <w:proofErr w:type="spellStart"/>
            <w:r w:rsidRPr="00EC1497">
              <w:t>фактичне</w:t>
            </w:r>
            <w:proofErr w:type="spellEnd"/>
            <w:r w:rsidRPr="00EC1497">
              <w:t xml:space="preserve"> </w:t>
            </w:r>
            <w:proofErr w:type="spellStart"/>
            <w:r w:rsidRPr="00EC1497">
              <w:t>місце</w:t>
            </w:r>
            <w:proofErr w:type="spellEnd"/>
            <w:r w:rsidRPr="00EC1497">
              <w:t xml:space="preserve"> </w:t>
            </w:r>
            <w:proofErr w:type="spellStart"/>
            <w:r w:rsidRPr="00EC1497">
              <w:t>проживання</w:t>
            </w:r>
            <w:proofErr w:type="spellEnd"/>
          </w:p>
        </w:tc>
        <w:tc>
          <w:tcPr>
            <w:tcW w:w="2090" w:type="dxa"/>
            <w:vMerge/>
          </w:tcPr>
          <w:p w14:paraId="6F0EB6B2" w14:textId="77777777" w:rsidR="009F6DA6" w:rsidRPr="00EC1497" w:rsidRDefault="009F6DA6" w:rsidP="00597716">
            <w:pPr>
              <w:jc w:val="center"/>
              <w:rPr>
                <w:b/>
              </w:rPr>
            </w:pPr>
          </w:p>
        </w:tc>
        <w:tc>
          <w:tcPr>
            <w:tcW w:w="3970" w:type="dxa"/>
            <w:vMerge/>
          </w:tcPr>
          <w:p w14:paraId="2283C420" w14:textId="77777777" w:rsidR="009F6DA6" w:rsidRPr="00EC1497" w:rsidRDefault="009F6DA6" w:rsidP="00597716"/>
        </w:tc>
      </w:tr>
      <w:tr w:rsidR="009F6DA6" w:rsidRPr="00EC1497" w14:paraId="6EEC48B0" w14:textId="77777777" w:rsidTr="00597716">
        <w:trPr>
          <w:gridAfter w:val="1"/>
          <w:wAfter w:w="46" w:type="dxa"/>
        </w:trPr>
        <w:tc>
          <w:tcPr>
            <w:tcW w:w="876" w:type="dxa"/>
          </w:tcPr>
          <w:p w14:paraId="28F860E4" w14:textId="77777777" w:rsidR="009F6DA6" w:rsidRPr="00EC1497" w:rsidRDefault="009F6DA6" w:rsidP="00597716">
            <w:pPr>
              <w:jc w:val="center"/>
              <w:rPr>
                <w:bCs/>
              </w:rPr>
            </w:pPr>
            <w:r w:rsidRPr="00EC1497">
              <w:rPr>
                <w:bCs/>
              </w:rPr>
              <w:t>114</w:t>
            </w:r>
          </w:p>
        </w:tc>
        <w:tc>
          <w:tcPr>
            <w:tcW w:w="972" w:type="dxa"/>
            <w:shd w:val="clear" w:color="auto" w:fill="auto"/>
            <w:vAlign w:val="center"/>
          </w:tcPr>
          <w:p w14:paraId="5BA9D994" w14:textId="77777777" w:rsidR="009F6DA6" w:rsidRPr="00EC1497" w:rsidRDefault="009F6DA6" w:rsidP="00597716">
            <w:pPr>
              <w:ind w:left="-57" w:right="-57"/>
              <w:jc w:val="center"/>
              <w:rPr>
                <w:bCs/>
              </w:rPr>
            </w:pPr>
            <w:r w:rsidRPr="00EC1497">
              <w:rPr>
                <w:bCs/>
              </w:rPr>
              <w:t>3-3/11</w:t>
            </w:r>
          </w:p>
        </w:tc>
        <w:tc>
          <w:tcPr>
            <w:tcW w:w="8076" w:type="dxa"/>
            <w:shd w:val="clear" w:color="auto" w:fill="auto"/>
            <w:vAlign w:val="center"/>
          </w:tcPr>
          <w:p w14:paraId="1E0CD8F0" w14:textId="77777777" w:rsidR="009F6DA6" w:rsidRPr="00EC1497" w:rsidRDefault="009F6DA6" w:rsidP="00597716">
            <w:pPr>
              <w:spacing w:line="228" w:lineRule="auto"/>
            </w:pPr>
            <w:proofErr w:type="spellStart"/>
            <w:r w:rsidRPr="00EC1497">
              <w:t>Довідка</w:t>
            </w:r>
            <w:proofErr w:type="spellEnd"/>
            <w:r w:rsidRPr="00EC1497">
              <w:t xml:space="preserve"> про </w:t>
            </w:r>
            <w:proofErr w:type="spellStart"/>
            <w:r w:rsidRPr="00EC1497">
              <w:t>реєстрацію</w:t>
            </w:r>
            <w:proofErr w:type="spellEnd"/>
            <w:r w:rsidRPr="00EC1497">
              <w:t xml:space="preserve"> </w:t>
            </w:r>
            <w:proofErr w:type="spellStart"/>
            <w:r w:rsidRPr="00EC1497">
              <w:t>місця</w:t>
            </w:r>
            <w:proofErr w:type="spellEnd"/>
            <w:r w:rsidRPr="00EC1497">
              <w:t xml:space="preserve"> </w:t>
            </w:r>
            <w:proofErr w:type="spellStart"/>
            <w:r w:rsidRPr="00EC1497">
              <w:t>проживання</w:t>
            </w:r>
            <w:proofErr w:type="spellEnd"/>
            <w:r w:rsidRPr="00EC1497">
              <w:t xml:space="preserve"> </w:t>
            </w:r>
            <w:proofErr w:type="spellStart"/>
            <w:r w:rsidRPr="00EC1497">
              <w:t>неповнолітньої</w:t>
            </w:r>
            <w:proofErr w:type="spellEnd"/>
            <w:r w:rsidRPr="00EC1497">
              <w:t xml:space="preserve"> особи, для </w:t>
            </w:r>
            <w:proofErr w:type="spellStart"/>
            <w:r w:rsidRPr="00EC1497">
              <w:t>спортивних</w:t>
            </w:r>
            <w:proofErr w:type="spellEnd"/>
            <w:r w:rsidRPr="00EC1497">
              <w:t xml:space="preserve"> </w:t>
            </w:r>
            <w:proofErr w:type="spellStart"/>
            <w:r w:rsidRPr="00EC1497">
              <w:t>змагань</w:t>
            </w:r>
            <w:proofErr w:type="spellEnd"/>
          </w:p>
        </w:tc>
        <w:tc>
          <w:tcPr>
            <w:tcW w:w="2090" w:type="dxa"/>
            <w:vMerge/>
          </w:tcPr>
          <w:p w14:paraId="6DEB1E51" w14:textId="77777777" w:rsidR="009F6DA6" w:rsidRPr="00EC1497" w:rsidRDefault="009F6DA6" w:rsidP="00597716">
            <w:pPr>
              <w:jc w:val="center"/>
              <w:rPr>
                <w:b/>
              </w:rPr>
            </w:pPr>
          </w:p>
        </w:tc>
        <w:tc>
          <w:tcPr>
            <w:tcW w:w="3970" w:type="dxa"/>
            <w:vMerge/>
          </w:tcPr>
          <w:p w14:paraId="6FF6ECEE" w14:textId="77777777" w:rsidR="009F6DA6" w:rsidRPr="00EC1497" w:rsidRDefault="009F6DA6" w:rsidP="00597716"/>
        </w:tc>
      </w:tr>
      <w:tr w:rsidR="009F6DA6" w:rsidRPr="00EC1497" w14:paraId="648C5B9E" w14:textId="77777777" w:rsidTr="00597716">
        <w:trPr>
          <w:gridAfter w:val="1"/>
          <w:wAfter w:w="46" w:type="dxa"/>
        </w:trPr>
        <w:tc>
          <w:tcPr>
            <w:tcW w:w="876" w:type="dxa"/>
          </w:tcPr>
          <w:p w14:paraId="79AD8D3B" w14:textId="77777777" w:rsidR="009F6DA6" w:rsidRPr="00EC1497" w:rsidRDefault="009F6DA6" w:rsidP="00597716">
            <w:pPr>
              <w:jc w:val="center"/>
              <w:rPr>
                <w:bCs/>
              </w:rPr>
            </w:pPr>
            <w:r w:rsidRPr="00EC1497">
              <w:rPr>
                <w:bCs/>
              </w:rPr>
              <w:t>115</w:t>
            </w:r>
          </w:p>
        </w:tc>
        <w:tc>
          <w:tcPr>
            <w:tcW w:w="972" w:type="dxa"/>
            <w:shd w:val="clear" w:color="auto" w:fill="auto"/>
            <w:vAlign w:val="center"/>
          </w:tcPr>
          <w:p w14:paraId="12101609" w14:textId="77777777" w:rsidR="009F6DA6" w:rsidRPr="00EC1497" w:rsidRDefault="009F6DA6" w:rsidP="00597716">
            <w:pPr>
              <w:ind w:left="-57" w:right="-57"/>
              <w:jc w:val="center"/>
              <w:rPr>
                <w:bCs/>
              </w:rPr>
            </w:pPr>
            <w:r w:rsidRPr="00EC1497">
              <w:rPr>
                <w:bCs/>
              </w:rPr>
              <w:t>3-3/12</w:t>
            </w:r>
          </w:p>
        </w:tc>
        <w:tc>
          <w:tcPr>
            <w:tcW w:w="8076" w:type="dxa"/>
            <w:shd w:val="clear" w:color="auto" w:fill="auto"/>
            <w:vAlign w:val="center"/>
          </w:tcPr>
          <w:p w14:paraId="0E2A05A7" w14:textId="77777777" w:rsidR="009F6DA6" w:rsidRPr="00EC1497" w:rsidRDefault="009F6DA6" w:rsidP="00597716">
            <w:pPr>
              <w:spacing w:line="228" w:lineRule="auto"/>
            </w:pPr>
            <w:proofErr w:type="spellStart"/>
            <w:r w:rsidRPr="00EC1497">
              <w:t>Довідка</w:t>
            </w:r>
            <w:proofErr w:type="spellEnd"/>
            <w:r w:rsidRPr="00EC1497">
              <w:t xml:space="preserve"> про </w:t>
            </w:r>
            <w:proofErr w:type="spellStart"/>
            <w:r w:rsidRPr="00EC1497">
              <w:t>ведення</w:t>
            </w:r>
            <w:proofErr w:type="spellEnd"/>
            <w:r w:rsidRPr="00EC1497">
              <w:t xml:space="preserve"> </w:t>
            </w:r>
            <w:proofErr w:type="spellStart"/>
            <w:r w:rsidRPr="00EC1497">
              <w:t>спільного</w:t>
            </w:r>
            <w:proofErr w:type="spellEnd"/>
            <w:r w:rsidRPr="00EC1497">
              <w:t xml:space="preserve"> </w:t>
            </w:r>
            <w:proofErr w:type="spellStart"/>
            <w:r w:rsidRPr="00EC1497">
              <w:t>господарства</w:t>
            </w:r>
            <w:proofErr w:type="spellEnd"/>
            <w:r w:rsidRPr="00EC1497">
              <w:t xml:space="preserve"> </w:t>
            </w:r>
            <w:proofErr w:type="spellStart"/>
            <w:r w:rsidRPr="00EC1497">
              <w:t>громадянами</w:t>
            </w:r>
            <w:proofErr w:type="spellEnd"/>
            <w:r w:rsidRPr="00EC1497">
              <w:t xml:space="preserve"> на момент </w:t>
            </w:r>
            <w:proofErr w:type="spellStart"/>
            <w:r w:rsidRPr="00EC1497">
              <w:t>смерті</w:t>
            </w:r>
            <w:proofErr w:type="spellEnd"/>
            <w:r w:rsidRPr="00EC1497">
              <w:t xml:space="preserve"> одного з них</w:t>
            </w:r>
          </w:p>
        </w:tc>
        <w:tc>
          <w:tcPr>
            <w:tcW w:w="2090" w:type="dxa"/>
            <w:vMerge/>
          </w:tcPr>
          <w:p w14:paraId="7D279BD9" w14:textId="77777777" w:rsidR="009F6DA6" w:rsidRPr="00EC1497" w:rsidRDefault="009F6DA6" w:rsidP="00597716">
            <w:pPr>
              <w:jc w:val="center"/>
              <w:rPr>
                <w:b/>
              </w:rPr>
            </w:pPr>
          </w:p>
        </w:tc>
        <w:tc>
          <w:tcPr>
            <w:tcW w:w="3970" w:type="dxa"/>
            <w:vMerge/>
          </w:tcPr>
          <w:p w14:paraId="7392DF45" w14:textId="77777777" w:rsidR="009F6DA6" w:rsidRPr="00EC1497" w:rsidRDefault="009F6DA6" w:rsidP="00597716"/>
        </w:tc>
      </w:tr>
      <w:tr w:rsidR="009F6DA6" w:rsidRPr="00EC1497" w14:paraId="5894AEAB" w14:textId="77777777" w:rsidTr="00597716">
        <w:trPr>
          <w:gridAfter w:val="1"/>
          <w:wAfter w:w="46" w:type="dxa"/>
        </w:trPr>
        <w:tc>
          <w:tcPr>
            <w:tcW w:w="876" w:type="dxa"/>
          </w:tcPr>
          <w:p w14:paraId="77A3987B" w14:textId="77777777" w:rsidR="009F6DA6" w:rsidRPr="00EC1497" w:rsidRDefault="009F6DA6" w:rsidP="00597716">
            <w:pPr>
              <w:jc w:val="center"/>
              <w:rPr>
                <w:bCs/>
              </w:rPr>
            </w:pPr>
            <w:r w:rsidRPr="00EC1497">
              <w:rPr>
                <w:bCs/>
              </w:rPr>
              <w:t>116</w:t>
            </w:r>
          </w:p>
        </w:tc>
        <w:tc>
          <w:tcPr>
            <w:tcW w:w="972" w:type="dxa"/>
            <w:shd w:val="clear" w:color="000000" w:fill="FFFFFF"/>
            <w:vAlign w:val="center"/>
          </w:tcPr>
          <w:p w14:paraId="5A1DAFF3" w14:textId="77777777" w:rsidR="009F6DA6" w:rsidRPr="00EC1497" w:rsidRDefault="009F6DA6" w:rsidP="00597716">
            <w:pPr>
              <w:ind w:left="-57" w:right="-57"/>
              <w:jc w:val="center"/>
              <w:rPr>
                <w:bCs/>
              </w:rPr>
            </w:pPr>
            <w:r w:rsidRPr="00EC1497">
              <w:rPr>
                <w:bCs/>
              </w:rPr>
              <w:t>3-3/13</w:t>
            </w:r>
          </w:p>
        </w:tc>
        <w:tc>
          <w:tcPr>
            <w:tcW w:w="8076" w:type="dxa"/>
            <w:shd w:val="clear" w:color="auto" w:fill="auto"/>
            <w:vAlign w:val="center"/>
          </w:tcPr>
          <w:p w14:paraId="3FF3F47D" w14:textId="77777777" w:rsidR="009F6DA6" w:rsidRPr="00EC1497" w:rsidRDefault="009F6DA6" w:rsidP="00597716">
            <w:pPr>
              <w:spacing w:line="228" w:lineRule="auto"/>
            </w:pPr>
            <w:proofErr w:type="spellStart"/>
            <w:r w:rsidRPr="00EC1497">
              <w:t>Довідка</w:t>
            </w:r>
            <w:proofErr w:type="spellEnd"/>
            <w:r w:rsidRPr="00EC1497">
              <w:t xml:space="preserve"> про </w:t>
            </w:r>
            <w:proofErr w:type="spellStart"/>
            <w:r w:rsidRPr="00EC1497">
              <w:t>народження</w:t>
            </w:r>
            <w:proofErr w:type="spellEnd"/>
            <w:r w:rsidRPr="00EC1497">
              <w:t xml:space="preserve"> </w:t>
            </w:r>
            <w:proofErr w:type="spellStart"/>
            <w:r w:rsidRPr="00EC1497">
              <w:t>дітей</w:t>
            </w:r>
            <w:proofErr w:type="spellEnd"/>
            <w:r w:rsidRPr="00EC1497">
              <w:t xml:space="preserve"> та </w:t>
            </w:r>
            <w:proofErr w:type="spellStart"/>
            <w:r w:rsidRPr="00EC1497">
              <w:t>виховання</w:t>
            </w:r>
            <w:proofErr w:type="spellEnd"/>
            <w:r w:rsidRPr="00EC1497">
              <w:t xml:space="preserve"> </w:t>
            </w:r>
            <w:proofErr w:type="spellStart"/>
            <w:r w:rsidRPr="00EC1497">
              <w:t>їх</w:t>
            </w:r>
            <w:proofErr w:type="spellEnd"/>
            <w:r w:rsidRPr="00EC1497">
              <w:t xml:space="preserve"> до </w:t>
            </w:r>
            <w:proofErr w:type="spellStart"/>
            <w:r w:rsidRPr="00EC1497">
              <w:t>певного</w:t>
            </w:r>
            <w:proofErr w:type="spellEnd"/>
            <w:r w:rsidRPr="00EC1497">
              <w:t xml:space="preserve"> </w:t>
            </w:r>
            <w:proofErr w:type="spellStart"/>
            <w:r w:rsidRPr="00EC1497">
              <w:t>віку</w:t>
            </w:r>
            <w:proofErr w:type="spellEnd"/>
          </w:p>
        </w:tc>
        <w:tc>
          <w:tcPr>
            <w:tcW w:w="2090" w:type="dxa"/>
            <w:vMerge/>
          </w:tcPr>
          <w:p w14:paraId="0CF738E1" w14:textId="77777777" w:rsidR="009F6DA6" w:rsidRPr="00EC1497" w:rsidRDefault="009F6DA6" w:rsidP="00597716">
            <w:pPr>
              <w:jc w:val="center"/>
              <w:rPr>
                <w:b/>
              </w:rPr>
            </w:pPr>
          </w:p>
        </w:tc>
        <w:tc>
          <w:tcPr>
            <w:tcW w:w="3970" w:type="dxa"/>
            <w:vMerge/>
          </w:tcPr>
          <w:p w14:paraId="034DBE93" w14:textId="77777777" w:rsidR="009F6DA6" w:rsidRPr="00EC1497" w:rsidRDefault="009F6DA6" w:rsidP="00597716"/>
        </w:tc>
      </w:tr>
      <w:tr w:rsidR="009F6DA6" w:rsidRPr="00EC1497" w14:paraId="4E258EF7" w14:textId="77777777" w:rsidTr="00597716">
        <w:trPr>
          <w:gridAfter w:val="1"/>
          <w:wAfter w:w="46" w:type="dxa"/>
        </w:trPr>
        <w:tc>
          <w:tcPr>
            <w:tcW w:w="876" w:type="dxa"/>
          </w:tcPr>
          <w:p w14:paraId="5AFDC8D6" w14:textId="77777777" w:rsidR="009F6DA6" w:rsidRPr="00EC1497" w:rsidRDefault="009F6DA6" w:rsidP="00597716">
            <w:pPr>
              <w:jc w:val="center"/>
              <w:rPr>
                <w:bCs/>
              </w:rPr>
            </w:pPr>
            <w:r w:rsidRPr="00EC1497">
              <w:rPr>
                <w:bCs/>
              </w:rPr>
              <w:t>117</w:t>
            </w:r>
          </w:p>
        </w:tc>
        <w:tc>
          <w:tcPr>
            <w:tcW w:w="972" w:type="dxa"/>
            <w:shd w:val="clear" w:color="auto" w:fill="auto"/>
            <w:vAlign w:val="center"/>
          </w:tcPr>
          <w:p w14:paraId="550EAE1B" w14:textId="77777777" w:rsidR="009F6DA6" w:rsidRPr="00EC1497" w:rsidRDefault="009F6DA6" w:rsidP="00597716">
            <w:pPr>
              <w:ind w:left="-57" w:right="-57"/>
              <w:jc w:val="center"/>
              <w:rPr>
                <w:bCs/>
              </w:rPr>
            </w:pPr>
            <w:r w:rsidRPr="00EC1497">
              <w:rPr>
                <w:bCs/>
              </w:rPr>
              <w:t>3-3/14</w:t>
            </w:r>
          </w:p>
        </w:tc>
        <w:tc>
          <w:tcPr>
            <w:tcW w:w="8076" w:type="dxa"/>
            <w:shd w:val="clear" w:color="auto" w:fill="auto"/>
            <w:vAlign w:val="center"/>
          </w:tcPr>
          <w:p w14:paraId="2F3A1F05" w14:textId="77777777" w:rsidR="009F6DA6" w:rsidRPr="00EC1497" w:rsidRDefault="009F6DA6" w:rsidP="00597716">
            <w:pPr>
              <w:spacing w:line="228" w:lineRule="auto"/>
            </w:pPr>
            <w:proofErr w:type="spellStart"/>
            <w:r w:rsidRPr="00EC1497">
              <w:t>Довідка</w:t>
            </w:r>
            <w:proofErr w:type="spellEnd"/>
            <w:r w:rsidRPr="00EC1497">
              <w:t xml:space="preserve"> про </w:t>
            </w:r>
            <w:proofErr w:type="spellStart"/>
            <w:r w:rsidRPr="00EC1497">
              <w:t>фактичне</w:t>
            </w:r>
            <w:proofErr w:type="spellEnd"/>
            <w:r w:rsidRPr="00EC1497">
              <w:t xml:space="preserve"> </w:t>
            </w:r>
            <w:proofErr w:type="spellStart"/>
            <w:r w:rsidRPr="00EC1497">
              <w:t>управління</w:t>
            </w:r>
            <w:proofErr w:type="spellEnd"/>
            <w:r w:rsidRPr="00EC1497">
              <w:t xml:space="preserve"> </w:t>
            </w:r>
            <w:proofErr w:type="spellStart"/>
            <w:r w:rsidRPr="00EC1497">
              <w:t>спадковим</w:t>
            </w:r>
            <w:proofErr w:type="spellEnd"/>
            <w:r w:rsidRPr="00EC1497">
              <w:t xml:space="preserve"> </w:t>
            </w:r>
            <w:proofErr w:type="spellStart"/>
            <w:r w:rsidRPr="00EC1497">
              <w:t>майном</w:t>
            </w:r>
            <w:proofErr w:type="spellEnd"/>
          </w:p>
        </w:tc>
        <w:tc>
          <w:tcPr>
            <w:tcW w:w="2090" w:type="dxa"/>
            <w:vMerge/>
          </w:tcPr>
          <w:p w14:paraId="63C4DB28" w14:textId="77777777" w:rsidR="009F6DA6" w:rsidRPr="00EC1497" w:rsidRDefault="009F6DA6" w:rsidP="00597716">
            <w:pPr>
              <w:jc w:val="center"/>
              <w:rPr>
                <w:b/>
              </w:rPr>
            </w:pPr>
          </w:p>
        </w:tc>
        <w:tc>
          <w:tcPr>
            <w:tcW w:w="3970" w:type="dxa"/>
            <w:vMerge/>
          </w:tcPr>
          <w:p w14:paraId="12186D4B" w14:textId="77777777" w:rsidR="009F6DA6" w:rsidRPr="00EC1497" w:rsidRDefault="009F6DA6" w:rsidP="00597716"/>
        </w:tc>
      </w:tr>
      <w:tr w:rsidR="009F6DA6" w:rsidRPr="00EC1497" w14:paraId="4ABA29E8" w14:textId="77777777" w:rsidTr="00597716">
        <w:trPr>
          <w:gridAfter w:val="1"/>
          <w:wAfter w:w="46" w:type="dxa"/>
        </w:trPr>
        <w:tc>
          <w:tcPr>
            <w:tcW w:w="876" w:type="dxa"/>
          </w:tcPr>
          <w:p w14:paraId="11EA86D4" w14:textId="77777777" w:rsidR="009F6DA6" w:rsidRPr="00EC1497" w:rsidRDefault="009F6DA6" w:rsidP="00597716">
            <w:pPr>
              <w:jc w:val="center"/>
              <w:rPr>
                <w:bCs/>
              </w:rPr>
            </w:pPr>
            <w:r w:rsidRPr="00EC1497">
              <w:rPr>
                <w:bCs/>
              </w:rPr>
              <w:t>118</w:t>
            </w:r>
          </w:p>
        </w:tc>
        <w:tc>
          <w:tcPr>
            <w:tcW w:w="972" w:type="dxa"/>
            <w:shd w:val="clear" w:color="000000" w:fill="FFFFFF"/>
            <w:vAlign w:val="center"/>
          </w:tcPr>
          <w:p w14:paraId="6D433879" w14:textId="77777777" w:rsidR="009F6DA6" w:rsidRPr="00EC1497" w:rsidRDefault="009F6DA6" w:rsidP="00597716">
            <w:pPr>
              <w:ind w:left="-57" w:right="-57"/>
              <w:jc w:val="center"/>
              <w:rPr>
                <w:bCs/>
              </w:rPr>
            </w:pPr>
            <w:r w:rsidRPr="00EC1497">
              <w:rPr>
                <w:bCs/>
              </w:rPr>
              <w:t>3-3/15</w:t>
            </w:r>
          </w:p>
        </w:tc>
        <w:tc>
          <w:tcPr>
            <w:tcW w:w="8076" w:type="dxa"/>
            <w:shd w:val="clear" w:color="auto" w:fill="auto"/>
            <w:vAlign w:val="center"/>
          </w:tcPr>
          <w:p w14:paraId="46DA6268" w14:textId="77777777" w:rsidR="009F6DA6" w:rsidRPr="00EC1497" w:rsidRDefault="009F6DA6" w:rsidP="00597716">
            <w:pPr>
              <w:spacing w:line="228" w:lineRule="auto"/>
            </w:pPr>
            <w:proofErr w:type="spellStart"/>
            <w:r w:rsidRPr="00EC1497">
              <w:t>Довідка</w:t>
            </w:r>
            <w:proofErr w:type="spellEnd"/>
            <w:r w:rsidRPr="00EC1497">
              <w:t xml:space="preserve"> про </w:t>
            </w:r>
            <w:proofErr w:type="spellStart"/>
            <w:r w:rsidRPr="00EC1497">
              <w:t>пічне</w:t>
            </w:r>
            <w:proofErr w:type="spellEnd"/>
            <w:r w:rsidRPr="00EC1497">
              <w:t xml:space="preserve"> </w:t>
            </w:r>
            <w:proofErr w:type="spellStart"/>
            <w:r w:rsidRPr="00EC1497">
              <w:t>опалення</w:t>
            </w:r>
            <w:proofErr w:type="spellEnd"/>
          </w:p>
        </w:tc>
        <w:tc>
          <w:tcPr>
            <w:tcW w:w="2090" w:type="dxa"/>
            <w:vMerge/>
          </w:tcPr>
          <w:p w14:paraId="42FE11B6" w14:textId="77777777" w:rsidR="009F6DA6" w:rsidRPr="00EC1497" w:rsidRDefault="009F6DA6" w:rsidP="00597716">
            <w:pPr>
              <w:jc w:val="center"/>
              <w:rPr>
                <w:b/>
              </w:rPr>
            </w:pPr>
          </w:p>
        </w:tc>
        <w:tc>
          <w:tcPr>
            <w:tcW w:w="3970" w:type="dxa"/>
            <w:vMerge/>
          </w:tcPr>
          <w:p w14:paraId="27FA5C78" w14:textId="77777777" w:rsidR="009F6DA6" w:rsidRPr="00EC1497" w:rsidRDefault="009F6DA6" w:rsidP="00597716"/>
        </w:tc>
      </w:tr>
      <w:tr w:rsidR="009F6DA6" w:rsidRPr="00EC1497" w14:paraId="4864EB96" w14:textId="77777777" w:rsidTr="00597716">
        <w:trPr>
          <w:gridAfter w:val="1"/>
          <w:wAfter w:w="46" w:type="dxa"/>
        </w:trPr>
        <w:tc>
          <w:tcPr>
            <w:tcW w:w="876" w:type="dxa"/>
          </w:tcPr>
          <w:p w14:paraId="62E6799A" w14:textId="77777777" w:rsidR="009F6DA6" w:rsidRPr="00EC1497" w:rsidRDefault="009F6DA6" w:rsidP="00597716">
            <w:pPr>
              <w:jc w:val="center"/>
              <w:rPr>
                <w:bCs/>
              </w:rPr>
            </w:pPr>
            <w:r w:rsidRPr="00EC1497">
              <w:rPr>
                <w:bCs/>
              </w:rPr>
              <w:t>119</w:t>
            </w:r>
          </w:p>
        </w:tc>
        <w:tc>
          <w:tcPr>
            <w:tcW w:w="972" w:type="dxa"/>
            <w:shd w:val="clear" w:color="auto" w:fill="auto"/>
            <w:vAlign w:val="center"/>
          </w:tcPr>
          <w:p w14:paraId="3ED3FE5C" w14:textId="77777777" w:rsidR="009F6DA6" w:rsidRPr="00EC1497" w:rsidRDefault="009F6DA6" w:rsidP="00597716">
            <w:pPr>
              <w:ind w:left="-57" w:right="-57"/>
              <w:jc w:val="center"/>
              <w:rPr>
                <w:bCs/>
              </w:rPr>
            </w:pPr>
            <w:r w:rsidRPr="00EC1497">
              <w:rPr>
                <w:bCs/>
              </w:rPr>
              <w:t>3-3/16</w:t>
            </w:r>
          </w:p>
        </w:tc>
        <w:tc>
          <w:tcPr>
            <w:tcW w:w="8076" w:type="dxa"/>
            <w:shd w:val="clear" w:color="auto" w:fill="auto"/>
            <w:vAlign w:val="center"/>
          </w:tcPr>
          <w:p w14:paraId="65D1DB19" w14:textId="77777777" w:rsidR="009F6DA6" w:rsidRPr="00EC1497" w:rsidRDefault="009F6DA6" w:rsidP="00597716">
            <w:pPr>
              <w:spacing w:line="228" w:lineRule="auto"/>
            </w:pPr>
            <w:proofErr w:type="spellStart"/>
            <w:r w:rsidRPr="00EC1497">
              <w:t>Витяг</w:t>
            </w:r>
            <w:proofErr w:type="spellEnd"/>
            <w:r w:rsidRPr="00EC1497">
              <w:t xml:space="preserve"> з </w:t>
            </w:r>
            <w:proofErr w:type="spellStart"/>
            <w:r w:rsidRPr="00EC1497">
              <w:t>погосподарської</w:t>
            </w:r>
            <w:proofErr w:type="spellEnd"/>
            <w:r w:rsidRPr="00EC1497">
              <w:t xml:space="preserve"> книги</w:t>
            </w:r>
          </w:p>
        </w:tc>
        <w:tc>
          <w:tcPr>
            <w:tcW w:w="2090" w:type="dxa"/>
            <w:vMerge/>
          </w:tcPr>
          <w:p w14:paraId="3ECF3974" w14:textId="77777777" w:rsidR="009F6DA6" w:rsidRPr="00EC1497" w:rsidRDefault="009F6DA6" w:rsidP="00597716">
            <w:pPr>
              <w:jc w:val="center"/>
              <w:rPr>
                <w:b/>
              </w:rPr>
            </w:pPr>
          </w:p>
        </w:tc>
        <w:tc>
          <w:tcPr>
            <w:tcW w:w="3970" w:type="dxa"/>
            <w:vMerge/>
          </w:tcPr>
          <w:p w14:paraId="2EDBFC25" w14:textId="77777777" w:rsidR="009F6DA6" w:rsidRPr="00EC1497" w:rsidRDefault="009F6DA6" w:rsidP="00597716"/>
        </w:tc>
      </w:tr>
      <w:tr w:rsidR="009F6DA6" w:rsidRPr="00EC1497" w14:paraId="71F80CAF" w14:textId="77777777" w:rsidTr="00597716">
        <w:trPr>
          <w:gridAfter w:val="1"/>
          <w:wAfter w:w="46" w:type="dxa"/>
        </w:trPr>
        <w:tc>
          <w:tcPr>
            <w:tcW w:w="876" w:type="dxa"/>
          </w:tcPr>
          <w:p w14:paraId="62AEB2A8" w14:textId="77777777" w:rsidR="009F6DA6" w:rsidRPr="00EC1497" w:rsidRDefault="009F6DA6" w:rsidP="00597716">
            <w:pPr>
              <w:jc w:val="center"/>
              <w:rPr>
                <w:bCs/>
              </w:rPr>
            </w:pPr>
            <w:r w:rsidRPr="00EC1497">
              <w:rPr>
                <w:bCs/>
              </w:rPr>
              <w:t>120</w:t>
            </w:r>
          </w:p>
        </w:tc>
        <w:tc>
          <w:tcPr>
            <w:tcW w:w="972" w:type="dxa"/>
            <w:shd w:val="clear" w:color="auto" w:fill="auto"/>
            <w:vAlign w:val="center"/>
          </w:tcPr>
          <w:p w14:paraId="6308B6B6" w14:textId="77777777" w:rsidR="009F6DA6" w:rsidRPr="00EC1497" w:rsidRDefault="009F6DA6" w:rsidP="00597716">
            <w:pPr>
              <w:ind w:left="-57" w:right="-57"/>
              <w:jc w:val="center"/>
              <w:rPr>
                <w:bCs/>
              </w:rPr>
            </w:pPr>
            <w:r w:rsidRPr="00EC1497">
              <w:rPr>
                <w:bCs/>
              </w:rPr>
              <w:t>3-3/17</w:t>
            </w:r>
          </w:p>
        </w:tc>
        <w:tc>
          <w:tcPr>
            <w:tcW w:w="8076" w:type="dxa"/>
            <w:shd w:val="clear" w:color="000000" w:fill="FFFFFF"/>
            <w:vAlign w:val="center"/>
          </w:tcPr>
          <w:p w14:paraId="60566298" w14:textId="77777777" w:rsidR="009F6DA6" w:rsidRPr="00EC1497" w:rsidRDefault="009F6DA6" w:rsidP="00597716">
            <w:pPr>
              <w:spacing w:line="228" w:lineRule="auto"/>
            </w:pPr>
            <w:proofErr w:type="spellStart"/>
            <w:r w:rsidRPr="00EC1497">
              <w:t>Довідка</w:t>
            </w:r>
            <w:proofErr w:type="spellEnd"/>
            <w:r w:rsidRPr="00EC1497">
              <w:t xml:space="preserve"> про </w:t>
            </w:r>
            <w:proofErr w:type="spellStart"/>
            <w:r w:rsidRPr="00EC1497">
              <w:t>проведення</w:t>
            </w:r>
            <w:proofErr w:type="spellEnd"/>
            <w:r w:rsidRPr="00EC1497">
              <w:t xml:space="preserve"> </w:t>
            </w:r>
            <w:proofErr w:type="spellStart"/>
            <w:r w:rsidRPr="00EC1497">
              <w:t>поховання</w:t>
            </w:r>
            <w:proofErr w:type="spellEnd"/>
            <w:r w:rsidRPr="00EC1497">
              <w:t xml:space="preserve"> за </w:t>
            </w:r>
            <w:proofErr w:type="spellStart"/>
            <w:r w:rsidRPr="00EC1497">
              <w:t>власний</w:t>
            </w:r>
            <w:proofErr w:type="spellEnd"/>
            <w:r w:rsidRPr="00EC1497">
              <w:t xml:space="preserve"> </w:t>
            </w:r>
            <w:proofErr w:type="spellStart"/>
            <w:r w:rsidRPr="00EC1497">
              <w:t>рахунок</w:t>
            </w:r>
            <w:proofErr w:type="spellEnd"/>
          </w:p>
        </w:tc>
        <w:tc>
          <w:tcPr>
            <w:tcW w:w="2090" w:type="dxa"/>
            <w:vMerge/>
          </w:tcPr>
          <w:p w14:paraId="6D11526F" w14:textId="77777777" w:rsidR="009F6DA6" w:rsidRPr="00EC1497" w:rsidRDefault="009F6DA6" w:rsidP="00597716">
            <w:pPr>
              <w:jc w:val="center"/>
              <w:rPr>
                <w:b/>
              </w:rPr>
            </w:pPr>
          </w:p>
        </w:tc>
        <w:tc>
          <w:tcPr>
            <w:tcW w:w="3970" w:type="dxa"/>
            <w:vMerge/>
          </w:tcPr>
          <w:p w14:paraId="4C9457C5" w14:textId="77777777" w:rsidR="009F6DA6" w:rsidRPr="00EC1497" w:rsidRDefault="009F6DA6" w:rsidP="00597716"/>
        </w:tc>
      </w:tr>
      <w:tr w:rsidR="009F6DA6" w:rsidRPr="00EC1497" w14:paraId="1D8FD0D4" w14:textId="77777777" w:rsidTr="00597716">
        <w:trPr>
          <w:gridAfter w:val="1"/>
          <w:wAfter w:w="46" w:type="dxa"/>
        </w:trPr>
        <w:tc>
          <w:tcPr>
            <w:tcW w:w="876" w:type="dxa"/>
          </w:tcPr>
          <w:p w14:paraId="540B99E6" w14:textId="77777777" w:rsidR="009F6DA6" w:rsidRPr="00EC1497" w:rsidRDefault="009F6DA6" w:rsidP="00597716">
            <w:pPr>
              <w:jc w:val="center"/>
              <w:rPr>
                <w:bCs/>
              </w:rPr>
            </w:pPr>
            <w:r w:rsidRPr="00EC1497">
              <w:rPr>
                <w:bCs/>
              </w:rPr>
              <w:t>121</w:t>
            </w:r>
          </w:p>
        </w:tc>
        <w:tc>
          <w:tcPr>
            <w:tcW w:w="972" w:type="dxa"/>
            <w:shd w:val="clear" w:color="auto" w:fill="auto"/>
            <w:vAlign w:val="center"/>
          </w:tcPr>
          <w:p w14:paraId="5C1BDE00" w14:textId="77777777" w:rsidR="009F6DA6" w:rsidRPr="00EC1497" w:rsidRDefault="009F6DA6" w:rsidP="00597716">
            <w:pPr>
              <w:ind w:left="-57" w:right="-57"/>
              <w:jc w:val="center"/>
              <w:rPr>
                <w:bCs/>
              </w:rPr>
            </w:pPr>
            <w:r w:rsidRPr="00EC1497">
              <w:rPr>
                <w:bCs/>
              </w:rPr>
              <w:t>3-3/18</w:t>
            </w:r>
          </w:p>
        </w:tc>
        <w:tc>
          <w:tcPr>
            <w:tcW w:w="8076" w:type="dxa"/>
            <w:shd w:val="clear" w:color="auto" w:fill="auto"/>
            <w:vAlign w:val="center"/>
          </w:tcPr>
          <w:p w14:paraId="342090D9" w14:textId="77777777" w:rsidR="009F6DA6" w:rsidRPr="00EC1497" w:rsidRDefault="009F6DA6" w:rsidP="00597716">
            <w:pPr>
              <w:spacing w:line="228" w:lineRule="auto"/>
            </w:pPr>
            <w:proofErr w:type="spellStart"/>
            <w:r w:rsidRPr="00EC1497">
              <w:t>Довідка</w:t>
            </w:r>
            <w:proofErr w:type="spellEnd"/>
            <w:r w:rsidRPr="00EC1497">
              <w:t xml:space="preserve"> про </w:t>
            </w:r>
            <w:proofErr w:type="spellStart"/>
            <w:r w:rsidRPr="00EC1497">
              <w:t>народження</w:t>
            </w:r>
            <w:proofErr w:type="spellEnd"/>
            <w:r w:rsidRPr="00EC1497">
              <w:t xml:space="preserve"> та </w:t>
            </w:r>
            <w:proofErr w:type="spellStart"/>
            <w:r w:rsidRPr="00EC1497">
              <w:t>виховання</w:t>
            </w:r>
            <w:proofErr w:type="spellEnd"/>
            <w:r w:rsidRPr="00EC1497">
              <w:t xml:space="preserve"> </w:t>
            </w:r>
            <w:proofErr w:type="spellStart"/>
            <w:r w:rsidRPr="00EC1497">
              <w:t>матір’ю</w:t>
            </w:r>
            <w:proofErr w:type="spellEnd"/>
            <w:r w:rsidRPr="00EC1497">
              <w:t xml:space="preserve"> </w:t>
            </w:r>
            <w:proofErr w:type="spellStart"/>
            <w:r w:rsidRPr="00EC1497">
              <w:t>дитини</w:t>
            </w:r>
            <w:proofErr w:type="spellEnd"/>
            <w:r w:rsidRPr="00EC1497">
              <w:t xml:space="preserve"> з </w:t>
            </w:r>
            <w:proofErr w:type="spellStart"/>
            <w:r w:rsidRPr="00EC1497">
              <w:t>інвалідністю</w:t>
            </w:r>
            <w:proofErr w:type="spellEnd"/>
            <w:r w:rsidRPr="00EC1497">
              <w:t xml:space="preserve"> </w:t>
            </w:r>
          </w:p>
        </w:tc>
        <w:tc>
          <w:tcPr>
            <w:tcW w:w="2090" w:type="dxa"/>
            <w:vMerge/>
          </w:tcPr>
          <w:p w14:paraId="6061AF6B" w14:textId="77777777" w:rsidR="009F6DA6" w:rsidRPr="00EC1497" w:rsidRDefault="009F6DA6" w:rsidP="00597716">
            <w:pPr>
              <w:jc w:val="center"/>
              <w:rPr>
                <w:b/>
              </w:rPr>
            </w:pPr>
          </w:p>
        </w:tc>
        <w:tc>
          <w:tcPr>
            <w:tcW w:w="3970" w:type="dxa"/>
            <w:vMerge/>
          </w:tcPr>
          <w:p w14:paraId="1E938CDE" w14:textId="77777777" w:rsidR="009F6DA6" w:rsidRPr="00EC1497" w:rsidRDefault="009F6DA6" w:rsidP="00597716"/>
        </w:tc>
      </w:tr>
      <w:tr w:rsidR="009F6DA6" w:rsidRPr="00EC1497" w14:paraId="7847B892" w14:textId="77777777" w:rsidTr="00597716">
        <w:trPr>
          <w:gridAfter w:val="1"/>
          <w:wAfter w:w="46" w:type="dxa"/>
        </w:trPr>
        <w:tc>
          <w:tcPr>
            <w:tcW w:w="876" w:type="dxa"/>
          </w:tcPr>
          <w:p w14:paraId="314B26FD" w14:textId="77777777" w:rsidR="009F6DA6" w:rsidRPr="00EC1497" w:rsidRDefault="009F6DA6" w:rsidP="00597716">
            <w:pPr>
              <w:jc w:val="center"/>
              <w:rPr>
                <w:bCs/>
              </w:rPr>
            </w:pPr>
            <w:r w:rsidRPr="00EC1497">
              <w:rPr>
                <w:bCs/>
              </w:rPr>
              <w:t>122</w:t>
            </w:r>
          </w:p>
        </w:tc>
        <w:tc>
          <w:tcPr>
            <w:tcW w:w="972" w:type="dxa"/>
            <w:shd w:val="clear" w:color="auto" w:fill="auto"/>
            <w:vAlign w:val="center"/>
          </w:tcPr>
          <w:p w14:paraId="2B2386D0" w14:textId="77777777" w:rsidR="009F6DA6" w:rsidRPr="00EC1497" w:rsidRDefault="009F6DA6" w:rsidP="00597716">
            <w:pPr>
              <w:ind w:left="-57" w:right="-57"/>
              <w:jc w:val="center"/>
              <w:rPr>
                <w:bCs/>
              </w:rPr>
            </w:pPr>
            <w:r w:rsidRPr="00EC1497">
              <w:rPr>
                <w:bCs/>
              </w:rPr>
              <w:t>3-3/19</w:t>
            </w:r>
          </w:p>
        </w:tc>
        <w:tc>
          <w:tcPr>
            <w:tcW w:w="8076" w:type="dxa"/>
            <w:shd w:val="clear" w:color="auto" w:fill="auto"/>
            <w:vAlign w:val="center"/>
          </w:tcPr>
          <w:p w14:paraId="0CF7974F" w14:textId="77777777" w:rsidR="009F6DA6" w:rsidRPr="00EC1497" w:rsidRDefault="009F6DA6" w:rsidP="00597716">
            <w:pPr>
              <w:spacing w:line="228" w:lineRule="auto"/>
            </w:pPr>
            <w:r w:rsidRPr="00EC1497">
              <w:t xml:space="preserve">Про </w:t>
            </w:r>
            <w:proofErr w:type="spellStart"/>
            <w:r w:rsidRPr="00EC1497">
              <w:t>перейменування</w:t>
            </w:r>
            <w:proofErr w:type="spellEnd"/>
            <w:r w:rsidRPr="00EC1497">
              <w:t xml:space="preserve"> </w:t>
            </w:r>
            <w:proofErr w:type="spellStart"/>
            <w:r w:rsidRPr="00EC1497">
              <w:t>вулиць</w:t>
            </w:r>
            <w:proofErr w:type="spellEnd"/>
            <w:r w:rsidRPr="00EC1497">
              <w:t xml:space="preserve">, </w:t>
            </w:r>
            <w:proofErr w:type="spellStart"/>
            <w:r w:rsidRPr="00EC1497">
              <w:t>провулків</w:t>
            </w:r>
            <w:proofErr w:type="spellEnd"/>
            <w:r w:rsidRPr="00EC1497">
              <w:t xml:space="preserve">, </w:t>
            </w:r>
            <w:proofErr w:type="spellStart"/>
            <w:r w:rsidRPr="00EC1497">
              <w:t>проспектів</w:t>
            </w:r>
            <w:proofErr w:type="spellEnd"/>
            <w:r w:rsidRPr="00EC1497">
              <w:t xml:space="preserve"> </w:t>
            </w:r>
            <w:proofErr w:type="spellStart"/>
            <w:r w:rsidRPr="00EC1497">
              <w:t>населених</w:t>
            </w:r>
            <w:proofErr w:type="spellEnd"/>
            <w:r w:rsidRPr="00EC1497">
              <w:t xml:space="preserve"> </w:t>
            </w:r>
            <w:proofErr w:type="spellStart"/>
            <w:r w:rsidRPr="00EC1497">
              <w:t>пунктів</w:t>
            </w:r>
            <w:proofErr w:type="spellEnd"/>
            <w:r w:rsidRPr="00EC1497">
              <w:t xml:space="preserve"> </w:t>
            </w:r>
            <w:proofErr w:type="spellStart"/>
            <w:r w:rsidRPr="00EC1497">
              <w:t>Сіверської</w:t>
            </w:r>
            <w:proofErr w:type="spellEnd"/>
            <w:r w:rsidRPr="00EC1497">
              <w:t xml:space="preserve"> </w:t>
            </w:r>
            <w:proofErr w:type="spellStart"/>
            <w:r w:rsidRPr="00EC1497">
              <w:t>міської</w:t>
            </w:r>
            <w:proofErr w:type="spellEnd"/>
            <w:r w:rsidRPr="00EC1497">
              <w:t xml:space="preserve"> ради (</w:t>
            </w:r>
            <w:proofErr w:type="spellStart"/>
            <w:r w:rsidRPr="00EC1497">
              <w:t>об’єднана</w:t>
            </w:r>
            <w:proofErr w:type="spellEnd"/>
            <w:r w:rsidRPr="00EC1497">
              <w:t xml:space="preserve"> </w:t>
            </w:r>
            <w:proofErr w:type="spellStart"/>
            <w:r w:rsidRPr="00EC1497">
              <w:t>територіальна</w:t>
            </w:r>
            <w:proofErr w:type="spellEnd"/>
            <w:r w:rsidRPr="00EC1497">
              <w:t xml:space="preserve"> громада)</w:t>
            </w:r>
          </w:p>
        </w:tc>
        <w:tc>
          <w:tcPr>
            <w:tcW w:w="2090" w:type="dxa"/>
            <w:vMerge/>
          </w:tcPr>
          <w:p w14:paraId="11745897" w14:textId="77777777" w:rsidR="009F6DA6" w:rsidRPr="00EC1497" w:rsidRDefault="009F6DA6" w:rsidP="00597716">
            <w:pPr>
              <w:jc w:val="center"/>
              <w:rPr>
                <w:b/>
              </w:rPr>
            </w:pPr>
          </w:p>
        </w:tc>
        <w:tc>
          <w:tcPr>
            <w:tcW w:w="3970" w:type="dxa"/>
            <w:vMerge/>
          </w:tcPr>
          <w:p w14:paraId="377756BF" w14:textId="77777777" w:rsidR="009F6DA6" w:rsidRPr="00EC1497" w:rsidRDefault="009F6DA6" w:rsidP="00597716"/>
        </w:tc>
      </w:tr>
      <w:tr w:rsidR="009F6DA6" w:rsidRPr="00EC1497" w14:paraId="4396DFE5" w14:textId="77777777" w:rsidTr="00597716">
        <w:trPr>
          <w:gridAfter w:val="1"/>
          <w:wAfter w:w="46" w:type="dxa"/>
        </w:trPr>
        <w:tc>
          <w:tcPr>
            <w:tcW w:w="876" w:type="dxa"/>
          </w:tcPr>
          <w:p w14:paraId="7280BB69" w14:textId="77777777" w:rsidR="009F6DA6" w:rsidRPr="00EC1497" w:rsidRDefault="009F6DA6" w:rsidP="00597716">
            <w:pPr>
              <w:jc w:val="center"/>
              <w:rPr>
                <w:bCs/>
              </w:rPr>
            </w:pPr>
            <w:r w:rsidRPr="00EC1497">
              <w:rPr>
                <w:bCs/>
              </w:rPr>
              <w:lastRenderedPageBreak/>
              <w:t>123</w:t>
            </w:r>
          </w:p>
        </w:tc>
        <w:tc>
          <w:tcPr>
            <w:tcW w:w="972" w:type="dxa"/>
            <w:shd w:val="clear" w:color="auto" w:fill="auto"/>
            <w:vAlign w:val="center"/>
          </w:tcPr>
          <w:p w14:paraId="4FA2AD72" w14:textId="77777777" w:rsidR="009F6DA6" w:rsidRPr="00EC1497" w:rsidRDefault="009F6DA6" w:rsidP="00597716">
            <w:pPr>
              <w:ind w:left="-57" w:right="-57"/>
              <w:jc w:val="center"/>
              <w:rPr>
                <w:bCs/>
              </w:rPr>
            </w:pPr>
            <w:r w:rsidRPr="00EC1497">
              <w:rPr>
                <w:bCs/>
              </w:rPr>
              <w:t>3-3/20</w:t>
            </w:r>
          </w:p>
        </w:tc>
        <w:tc>
          <w:tcPr>
            <w:tcW w:w="8076" w:type="dxa"/>
            <w:shd w:val="clear" w:color="000000" w:fill="FFFFFF"/>
            <w:vAlign w:val="center"/>
          </w:tcPr>
          <w:p w14:paraId="2EE4C376" w14:textId="77777777" w:rsidR="009F6DA6" w:rsidRPr="00EC1497" w:rsidRDefault="009F6DA6" w:rsidP="00597716">
            <w:pPr>
              <w:spacing w:line="228" w:lineRule="auto"/>
            </w:pPr>
            <w:proofErr w:type="spellStart"/>
            <w:r w:rsidRPr="00EC1497">
              <w:t>Перенесення</w:t>
            </w:r>
            <w:proofErr w:type="spellEnd"/>
            <w:r w:rsidRPr="00EC1497">
              <w:t xml:space="preserve"> </w:t>
            </w:r>
            <w:proofErr w:type="spellStart"/>
            <w:r w:rsidRPr="00EC1497">
              <w:t>інформації</w:t>
            </w:r>
            <w:proofErr w:type="spellEnd"/>
            <w:r w:rsidRPr="00EC1497">
              <w:t xml:space="preserve"> </w:t>
            </w:r>
            <w:proofErr w:type="spellStart"/>
            <w:r w:rsidRPr="00EC1497">
              <w:t>щодо</w:t>
            </w:r>
            <w:proofErr w:type="spellEnd"/>
            <w:r w:rsidRPr="00EC1497">
              <w:t xml:space="preserve"> </w:t>
            </w:r>
            <w:proofErr w:type="spellStart"/>
            <w:r w:rsidRPr="00EC1497">
              <w:t>осіб</w:t>
            </w:r>
            <w:proofErr w:type="spellEnd"/>
            <w:r w:rsidRPr="00EC1497">
              <w:t xml:space="preserve"> </w:t>
            </w:r>
            <w:proofErr w:type="spellStart"/>
            <w:r w:rsidRPr="00EC1497">
              <w:t>зареєстрованих</w:t>
            </w:r>
            <w:proofErr w:type="spellEnd"/>
            <w:r w:rsidRPr="00EC1497">
              <w:t xml:space="preserve"> за </w:t>
            </w:r>
            <w:proofErr w:type="spellStart"/>
            <w:r w:rsidRPr="00EC1497">
              <w:t>відповідною</w:t>
            </w:r>
            <w:proofErr w:type="spellEnd"/>
            <w:r w:rsidRPr="00EC1497">
              <w:t xml:space="preserve"> </w:t>
            </w:r>
            <w:proofErr w:type="spellStart"/>
            <w:r w:rsidRPr="00EC1497">
              <w:t>адресою</w:t>
            </w:r>
            <w:proofErr w:type="spellEnd"/>
            <w:r w:rsidRPr="00EC1497">
              <w:t xml:space="preserve"> до </w:t>
            </w:r>
            <w:proofErr w:type="spellStart"/>
            <w:r w:rsidRPr="00EC1497">
              <w:t>нової</w:t>
            </w:r>
            <w:proofErr w:type="spellEnd"/>
            <w:r w:rsidRPr="00EC1497">
              <w:t xml:space="preserve"> </w:t>
            </w:r>
            <w:proofErr w:type="spellStart"/>
            <w:r w:rsidRPr="00EC1497">
              <w:t>Будинкової</w:t>
            </w:r>
            <w:proofErr w:type="spellEnd"/>
            <w:r w:rsidRPr="00EC1497">
              <w:t xml:space="preserve"> книги</w:t>
            </w:r>
          </w:p>
        </w:tc>
        <w:tc>
          <w:tcPr>
            <w:tcW w:w="2090" w:type="dxa"/>
            <w:vMerge/>
          </w:tcPr>
          <w:p w14:paraId="192B3F91" w14:textId="77777777" w:rsidR="009F6DA6" w:rsidRPr="00EC1497" w:rsidRDefault="009F6DA6" w:rsidP="00597716">
            <w:pPr>
              <w:jc w:val="center"/>
              <w:rPr>
                <w:b/>
              </w:rPr>
            </w:pPr>
          </w:p>
        </w:tc>
        <w:tc>
          <w:tcPr>
            <w:tcW w:w="3970" w:type="dxa"/>
            <w:vMerge/>
          </w:tcPr>
          <w:p w14:paraId="2B324BE8" w14:textId="77777777" w:rsidR="009F6DA6" w:rsidRPr="00EC1497" w:rsidRDefault="009F6DA6" w:rsidP="00597716"/>
        </w:tc>
      </w:tr>
      <w:tr w:rsidR="009F6DA6" w:rsidRPr="00EC1497" w14:paraId="385295FD" w14:textId="77777777" w:rsidTr="00597716">
        <w:trPr>
          <w:gridAfter w:val="1"/>
          <w:wAfter w:w="46" w:type="dxa"/>
        </w:trPr>
        <w:tc>
          <w:tcPr>
            <w:tcW w:w="876" w:type="dxa"/>
          </w:tcPr>
          <w:p w14:paraId="0E181B27" w14:textId="77777777" w:rsidR="009F6DA6" w:rsidRPr="00EC1497" w:rsidRDefault="009F6DA6" w:rsidP="00597716">
            <w:pPr>
              <w:jc w:val="center"/>
              <w:rPr>
                <w:bCs/>
              </w:rPr>
            </w:pPr>
            <w:r w:rsidRPr="00EC1497">
              <w:rPr>
                <w:bCs/>
              </w:rPr>
              <w:t>124</w:t>
            </w:r>
          </w:p>
        </w:tc>
        <w:tc>
          <w:tcPr>
            <w:tcW w:w="972" w:type="dxa"/>
            <w:shd w:val="clear" w:color="auto" w:fill="auto"/>
            <w:vAlign w:val="center"/>
          </w:tcPr>
          <w:p w14:paraId="4DD65B2B" w14:textId="77777777" w:rsidR="009F6DA6" w:rsidRPr="00EC1497" w:rsidRDefault="009F6DA6" w:rsidP="00597716">
            <w:pPr>
              <w:ind w:left="-57" w:right="-57"/>
              <w:jc w:val="center"/>
              <w:rPr>
                <w:bCs/>
              </w:rPr>
            </w:pPr>
            <w:r w:rsidRPr="00EC1497">
              <w:rPr>
                <w:bCs/>
              </w:rPr>
              <w:t>3-3/21</w:t>
            </w:r>
          </w:p>
        </w:tc>
        <w:tc>
          <w:tcPr>
            <w:tcW w:w="8076" w:type="dxa"/>
            <w:shd w:val="clear" w:color="auto" w:fill="auto"/>
            <w:vAlign w:val="center"/>
          </w:tcPr>
          <w:p w14:paraId="33745CB6"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довідки</w:t>
            </w:r>
            <w:proofErr w:type="spellEnd"/>
            <w:r w:rsidRPr="00EC1497">
              <w:t xml:space="preserve"> про склад </w:t>
            </w:r>
            <w:proofErr w:type="spellStart"/>
            <w:r w:rsidRPr="00EC1497">
              <w:t>сім’ї</w:t>
            </w:r>
            <w:proofErr w:type="spellEnd"/>
            <w:r w:rsidRPr="00EC1497">
              <w:t xml:space="preserve"> </w:t>
            </w:r>
            <w:proofErr w:type="spellStart"/>
            <w:r w:rsidRPr="00EC1497">
              <w:t>призовника</w:t>
            </w:r>
            <w:proofErr w:type="spellEnd"/>
          </w:p>
        </w:tc>
        <w:tc>
          <w:tcPr>
            <w:tcW w:w="2090" w:type="dxa"/>
            <w:vMerge/>
          </w:tcPr>
          <w:p w14:paraId="12156EAA" w14:textId="77777777" w:rsidR="009F6DA6" w:rsidRPr="00EC1497" w:rsidRDefault="009F6DA6" w:rsidP="00597716">
            <w:pPr>
              <w:jc w:val="center"/>
              <w:rPr>
                <w:b/>
              </w:rPr>
            </w:pPr>
          </w:p>
        </w:tc>
        <w:tc>
          <w:tcPr>
            <w:tcW w:w="3970" w:type="dxa"/>
            <w:vMerge/>
          </w:tcPr>
          <w:p w14:paraId="5B431A3E" w14:textId="77777777" w:rsidR="009F6DA6" w:rsidRPr="00EC1497" w:rsidRDefault="009F6DA6" w:rsidP="00597716"/>
        </w:tc>
      </w:tr>
      <w:tr w:rsidR="009F6DA6" w:rsidRPr="00EC1497" w14:paraId="18F8868F" w14:textId="77777777" w:rsidTr="00597716">
        <w:trPr>
          <w:gridAfter w:val="1"/>
          <w:wAfter w:w="46" w:type="dxa"/>
        </w:trPr>
        <w:tc>
          <w:tcPr>
            <w:tcW w:w="876" w:type="dxa"/>
          </w:tcPr>
          <w:p w14:paraId="5350E01A" w14:textId="77777777" w:rsidR="009F6DA6" w:rsidRPr="00EC1497" w:rsidRDefault="009F6DA6" w:rsidP="00597716">
            <w:pPr>
              <w:jc w:val="center"/>
              <w:rPr>
                <w:bCs/>
              </w:rPr>
            </w:pPr>
            <w:r w:rsidRPr="00EC1497">
              <w:rPr>
                <w:bCs/>
              </w:rPr>
              <w:t>125</w:t>
            </w:r>
          </w:p>
        </w:tc>
        <w:tc>
          <w:tcPr>
            <w:tcW w:w="972" w:type="dxa"/>
            <w:shd w:val="clear" w:color="auto" w:fill="auto"/>
            <w:vAlign w:val="center"/>
          </w:tcPr>
          <w:p w14:paraId="60B23370" w14:textId="77777777" w:rsidR="009F6DA6" w:rsidRPr="00EC1497" w:rsidRDefault="009F6DA6" w:rsidP="00597716">
            <w:pPr>
              <w:ind w:left="-57" w:right="-57"/>
              <w:jc w:val="center"/>
              <w:rPr>
                <w:bCs/>
              </w:rPr>
            </w:pPr>
            <w:r w:rsidRPr="00EC1497">
              <w:rPr>
                <w:bCs/>
              </w:rPr>
              <w:t>3-3/22</w:t>
            </w:r>
          </w:p>
        </w:tc>
        <w:tc>
          <w:tcPr>
            <w:tcW w:w="8076" w:type="dxa"/>
            <w:shd w:val="clear" w:color="000000" w:fill="FFFFFF"/>
            <w:vAlign w:val="center"/>
          </w:tcPr>
          <w:p w14:paraId="2F6C4267" w14:textId="77777777" w:rsidR="009F6DA6" w:rsidRPr="00EC1497" w:rsidRDefault="009F6DA6" w:rsidP="00597716">
            <w:pPr>
              <w:spacing w:line="228" w:lineRule="auto"/>
            </w:pPr>
            <w:proofErr w:type="spellStart"/>
            <w:r w:rsidRPr="00EC1497">
              <w:t>Надання</w:t>
            </w:r>
            <w:proofErr w:type="spellEnd"/>
            <w:r w:rsidRPr="00EC1497">
              <w:t xml:space="preserve"> за запитом </w:t>
            </w:r>
            <w:proofErr w:type="spellStart"/>
            <w:r w:rsidRPr="00EC1497">
              <w:t>громадянина</w:t>
            </w:r>
            <w:proofErr w:type="spellEnd"/>
            <w:r w:rsidRPr="00EC1497">
              <w:t xml:space="preserve"> </w:t>
            </w:r>
            <w:proofErr w:type="spellStart"/>
            <w:r w:rsidRPr="00EC1497">
              <w:t>копій</w:t>
            </w:r>
            <w:proofErr w:type="spellEnd"/>
            <w:r w:rsidRPr="00EC1497">
              <w:t xml:space="preserve"> </w:t>
            </w:r>
            <w:proofErr w:type="spellStart"/>
            <w:r w:rsidRPr="00EC1497">
              <w:t>Картки</w:t>
            </w:r>
            <w:proofErr w:type="spellEnd"/>
            <w:r w:rsidRPr="00EC1497">
              <w:t xml:space="preserve"> </w:t>
            </w:r>
            <w:proofErr w:type="spellStart"/>
            <w:r w:rsidRPr="00EC1497">
              <w:t>реєстрації</w:t>
            </w:r>
            <w:proofErr w:type="spellEnd"/>
            <w:r w:rsidRPr="00EC1497">
              <w:t xml:space="preserve"> особи (форма А) та </w:t>
            </w:r>
            <w:proofErr w:type="spellStart"/>
            <w:r w:rsidRPr="00EC1497">
              <w:t>Адресної</w:t>
            </w:r>
            <w:proofErr w:type="spellEnd"/>
            <w:r w:rsidRPr="00EC1497">
              <w:t xml:space="preserve"> </w:t>
            </w:r>
            <w:proofErr w:type="spellStart"/>
            <w:r w:rsidRPr="00EC1497">
              <w:t>картки</w:t>
            </w:r>
            <w:proofErr w:type="spellEnd"/>
            <w:r w:rsidRPr="00EC1497">
              <w:t xml:space="preserve"> особи (форма Б)</w:t>
            </w:r>
          </w:p>
        </w:tc>
        <w:tc>
          <w:tcPr>
            <w:tcW w:w="2090" w:type="dxa"/>
            <w:vMerge/>
          </w:tcPr>
          <w:p w14:paraId="673C46C7" w14:textId="77777777" w:rsidR="009F6DA6" w:rsidRPr="00EC1497" w:rsidRDefault="009F6DA6" w:rsidP="00597716">
            <w:pPr>
              <w:jc w:val="center"/>
              <w:rPr>
                <w:b/>
              </w:rPr>
            </w:pPr>
          </w:p>
        </w:tc>
        <w:tc>
          <w:tcPr>
            <w:tcW w:w="3970" w:type="dxa"/>
            <w:vMerge/>
          </w:tcPr>
          <w:p w14:paraId="0E742693" w14:textId="77777777" w:rsidR="009F6DA6" w:rsidRPr="00EC1497" w:rsidRDefault="009F6DA6" w:rsidP="00597716"/>
        </w:tc>
      </w:tr>
      <w:tr w:rsidR="009F6DA6" w:rsidRPr="00EC1497" w14:paraId="0CB0F16F" w14:textId="77777777" w:rsidTr="00597716">
        <w:trPr>
          <w:gridAfter w:val="1"/>
          <w:wAfter w:w="46" w:type="dxa"/>
        </w:trPr>
        <w:tc>
          <w:tcPr>
            <w:tcW w:w="876" w:type="dxa"/>
          </w:tcPr>
          <w:p w14:paraId="114ED56C" w14:textId="77777777" w:rsidR="009F6DA6" w:rsidRPr="00EC1497" w:rsidRDefault="009F6DA6" w:rsidP="00597716">
            <w:pPr>
              <w:jc w:val="center"/>
              <w:rPr>
                <w:bCs/>
              </w:rPr>
            </w:pPr>
            <w:r w:rsidRPr="00EC1497">
              <w:rPr>
                <w:bCs/>
              </w:rPr>
              <w:t>126</w:t>
            </w:r>
          </w:p>
        </w:tc>
        <w:tc>
          <w:tcPr>
            <w:tcW w:w="972" w:type="dxa"/>
            <w:vAlign w:val="center"/>
          </w:tcPr>
          <w:p w14:paraId="185E4FED" w14:textId="77777777" w:rsidR="009F6DA6" w:rsidRPr="00EC1497" w:rsidRDefault="009F6DA6" w:rsidP="00597716">
            <w:pPr>
              <w:ind w:left="-57" w:right="-57"/>
              <w:jc w:val="center"/>
              <w:rPr>
                <w:bCs/>
              </w:rPr>
            </w:pPr>
            <w:r w:rsidRPr="00EC1497">
              <w:rPr>
                <w:bCs/>
              </w:rPr>
              <w:t>3-4/01</w:t>
            </w:r>
          </w:p>
        </w:tc>
        <w:tc>
          <w:tcPr>
            <w:tcW w:w="8076" w:type="dxa"/>
            <w:vAlign w:val="center"/>
          </w:tcPr>
          <w:p w14:paraId="752CF9B5" w14:textId="77777777" w:rsidR="009F6DA6" w:rsidRPr="00EC1497" w:rsidRDefault="009F6DA6" w:rsidP="00597716">
            <w:pPr>
              <w:spacing w:line="228" w:lineRule="auto"/>
            </w:pPr>
            <w:proofErr w:type="spellStart"/>
            <w:r w:rsidRPr="00EC1497">
              <w:t>Встановлення</w:t>
            </w:r>
            <w:proofErr w:type="spellEnd"/>
            <w:r w:rsidRPr="00EC1497">
              <w:t xml:space="preserve"> режиму </w:t>
            </w:r>
            <w:proofErr w:type="spellStart"/>
            <w:r w:rsidRPr="00EC1497">
              <w:t>роботи</w:t>
            </w:r>
            <w:proofErr w:type="spellEnd"/>
            <w:r w:rsidRPr="00EC1497">
              <w:t xml:space="preserve"> </w:t>
            </w:r>
            <w:proofErr w:type="spellStart"/>
            <w:r w:rsidRPr="00EC1497">
              <w:t>підприємств</w:t>
            </w:r>
            <w:proofErr w:type="spellEnd"/>
            <w:r w:rsidRPr="00EC1497">
              <w:t xml:space="preserve">, </w:t>
            </w:r>
            <w:proofErr w:type="spellStart"/>
            <w:r w:rsidRPr="00EC1497">
              <w:t>установ</w:t>
            </w:r>
            <w:proofErr w:type="spellEnd"/>
            <w:r w:rsidRPr="00EC1497">
              <w:t xml:space="preserve">, </w:t>
            </w:r>
            <w:proofErr w:type="spellStart"/>
            <w:r w:rsidRPr="00EC1497">
              <w:t>організацій</w:t>
            </w:r>
            <w:proofErr w:type="spellEnd"/>
            <w:r w:rsidRPr="00EC1497">
              <w:t xml:space="preserve"> в </w:t>
            </w:r>
            <w:proofErr w:type="spellStart"/>
            <w:r w:rsidRPr="00EC1497">
              <w:t>сфері</w:t>
            </w:r>
            <w:proofErr w:type="spellEnd"/>
            <w:r w:rsidRPr="00EC1497">
              <w:t xml:space="preserve"> </w:t>
            </w:r>
            <w:proofErr w:type="spellStart"/>
            <w:r w:rsidRPr="00EC1497">
              <w:t>обслуговування</w:t>
            </w:r>
            <w:proofErr w:type="spellEnd"/>
          </w:p>
        </w:tc>
        <w:tc>
          <w:tcPr>
            <w:tcW w:w="2090" w:type="dxa"/>
          </w:tcPr>
          <w:p w14:paraId="597480F3" w14:textId="77777777" w:rsidR="009F6DA6" w:rsidRPr="00EC1497" w:rsidRDefault="009F6DA6" w:rsidP="00597716">
            <w:proofErr w:type="spellStart"/>
            <w:proofErr w:type="gramStart"/>
            <w:r w:rsidRPr="00EC1497">
              <w:t>Відділ</w:t>
            </w:r>
            <w:proofErr w:type="spellEnd"/>
            <w:r w:rsidRPr="00EC1497">
              <w:t xml:space="preserve">  </w:t>
            </w:r>
            <w:proofErr w:type="spellStart"/>
            <w:r w:rsidRPr="00EC1497">
              <w:t>економічного</w:t>
            </w:r>
            <w:proofErr w:type="spellEnd"/>
            <w:proofErr w:type="gramEnd"/>
            <w:r w:rsidRPr="00EC1497">
              <w:t xml:space="preserve"> </w:t>
            </w:r>
            <w:proofErr w:type="spellStart"/>
            <w:r w:rsidRPr="00EC1497">
              <w:t>розвитку</w:t>
            </w:r>
            <w:proofErr w:type="spellEnd"/>
            <w:r w:rsidRPr="00EC1497">
              <w:t xml:space="preserve"> </w:t>
            </w:r>
            <w:proofErr w:type="spellStart"/>
            <w:r w:rsidRPr="00EC1497">
              <w:t>торгівлі</w:t>
            </w:r>
            <w:proofErr w:type="spellEnd"/>
            <w:r w:rsidRPr="00EC1497">
              <w:t xml:space="preserve"> та </w:t>
            </w:r>
            <w:proofErr w:type="spellStart"/>
            <w:r w:rsidRPr="00EC1497">
              <w:t>інвестицій</w:t>
            </w:r>
            <w:proofErr w:type="spellEnd"/>
            <w:r w:rsidRPr="00EC1497">
              <w:t xml:space="preserve"> </w:t>
            </w:r>
            <w:proofErr w:type="spellStart"/>
            <w:r w:rsidRPr="00EC1497">
              <w:t>виконкому</w:t>
            </w:r>
            <w:proofErr w:type="spellEnd"/>
            <w:r w:rsidRPr="00EC1497">
              <w:t xml:space="preserve"> </w:t>
            </w:r>
            <w:proofErr w:type="spellStart"/>
            <w:r w:rsidRPr="00EC1497">
              <w:t>міської</w:t>
            </w:r>
            <w:proofErr w:type="spellEnd"/>
            <w:r w:rsidRPr="00EC1497">
              <w:t xml:space="preserve"> ради</w:t>
            </w:r>
          </w:p>
        </w:tc>
        <w:tc>
          <w:tcPr>
            <w:tcW w:w="3970" w:type="dxa"/>
          </w:tcPr>
          <w:p w14:paraId="6583CF34" w14:textId="77777777" w:rsidR="009F6DA6" w:rsidRPr="00EC1497" w:rsidRDefault="009F6DA6" w:rsidP="00597716">
            <w:r w:rsidRPr="00EC1497">
              <w:t xml:space="preserve">Закон </w:t>
            </w:r>
            <w:proofErr w:type="spellStart"/>
            <w:r w:rsidRPr="00EC1497">
              <w:t>України</w:t>
            </w:r>
            <w:proofErr w:type="spellEnd"/>
            <w:r w:rsidRPr="00EC1497">
              <w:t xml:space="preserve"> «Про </w:t>
            </w:r>
            <w:proofErr w:type="spellStart"/>
            <w:r w:rsidRPr="00EC1497">
              <w:t>місцеве</w:t>
            </w:r>
            <w:proofErr w:type="spellEnd"/>
            <w:r w:rsidRPr="00EC1497">
              <w:t xml:space="preserve"> </w:t>
            </w:r>
            <w:proofErr w:type="spellStart"/>
            <w:r w:rsidRPr="00EC1497">
              <w:t>самоврядування</w:t>
            </w:r>
            <w:proofErr w:type="spellEnd"/>
            <w:r w:rsidRPr="00EC1497">
              <w:t xml:space="preserve"> в </w:t>
            </w:r>
            <w:proofErr w:type="spellStart"/>
            <w:r w:rsidRPr="00EC1497">
              <w:t>Україні</w:t>
            </w:r>
            <w:proofErr w:type="spellEnd"/>
            <w:r w:rsidRPr="00EC1497">
              <w:t>»</w:t>
            </w:r>
          </w:p>
        </w:tc>
      </w:tr>
      <w:tr w:rsidR="009F6DA6" w:rsidRPr="00EC1497" w14:paraId="68C31DAF" w14:textId="77777777" w:rsidTr="00597716">
        <w:trPr>
          <w:gridAfter w:val="1"/>
          <w:wAfter w:w="46" w:type="dxa"/>
        </w:trPr>
        <w:tc>
          <w:tcPr>
            <w:tcW w:w="876" w:type="dxa"/>
          </w:tcPr>
          <w:p w14:paraId="7B2AE63E" w14:textId="77777777" w:rsidR="009F6DA6" w:rsidRPr="00EC1497" w:rsidRDefault="009F6DA6" w:rsidP="00597716">
            <w:pPr>
              <w:jc w:val="center"/>
              <w:rPr>
                <w:bCs/>
              </w:rPr>
            </w:pPr>
            <w:r w:rsidRPr="00EC1497">
              <w:rPr>
                <w:bCs/>
              </w:rPr>
              <w:t>127</w:t>
            </w:r>
          </w:p>
        </w:tc>
        <w:tc>
          <w:tcPr>
            <w:tcW w:w="972" w:type="dxa"/>
            <w:shd w:val="clear" w:color="auto" w:fill="auto"/>
            <w:vAlign w:val="center"/>
          </w:tcPr>
          <w:p w14:paraId="37CFDE32" w14:textId="77777777" w:rsidR="009F6DA6" w:rsidRPr="00EC1497" w:rsidRDefault="009F6DA6" w:rsidP="00597716">
            <w:pPr>
              <w:ind w:left="-57" w:right="-57"/>
              <w:jc w:val="center"/>
              <w:rPr>
                <w:bCs/>
              </w:rPr>
            </w:pPr>
            <w:r w:rsidRPr="00EC1497">
              <w:rPr>
                <w:bCs/>
              </w:rPr>
              <w:t>3-5/01</w:t>
            </w:r>
          </w:p>
        </w:tc>
        <w:tc>
          <w:tcPr>
            <w:tcW w:w="8076" w:type="dxa"/>
            <w:shd w:val="clear" w:color="auto" w:fill="auto"/>
            <w:vAlign w:val="center"/>
          </w:tcPr>
          <w:p w14:paraId="3C8BFFCD"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копій</w:t>
            </w:r>
            <w:proofErr w:type="spellEnd"/>
            <w:r w:rsidRPr="00EC1497">
              <w:t xml:space="preserve"> </w:t>
            </w:r>
            <w:proofErr w:type="spellStart"/>
            <w:r w:rsidRPr="00EC1497">
              <w:t>рішень</w:t>
            </w:r>
            <w:proofErr w:type="spellEnd"/>
            <w:r w:rsidRPr="00EC1497">
              <w:t xml:space="preserve"> </w:t>
            </w:r>
            <w:proofErr w:type="spellStart"/>
            <w:r w:rsidRPr="00EC1497">
              <w:t>виконавчого</w:t>
            </w:r>
            <w:proofErr w:type="spellEnd"/>
            <w:r w:rsidRPr="00EC1497">
              <w:t xml:space="preserve"> </w:t>
            </w:r>
            <w:proofErr w:type="spellStart"/>
            <w:r w:rsidRPr="00EC1497">
              <w:t>комітету</w:t>
            </w:r>
            <w:proofErr w:type="spellEnd"/>
            <w:r w:rsidRPr="00EC1497">
              <w:t xml:space="preserve"> та </w:t>
            </w:r>
            <w:proofErr w:type="spellStart"/>
            <w:r w:rsidRPr="00EC1497">
              <w:t>сесій</w:t>
            </w:r>
            <w:proofErr w:type="spellEnd"/>
            <w:r w:rsidRPr="00EC1497">
              <w:t xml:space="preserve"> </w:t>
            </w:r>
            <w:proofErr w:type="spellStart"/>
            <w:r w:rsidRPr="00EC1497">
              <w:t>міської</w:t>
            </w:r>
            <w:proofErr w:type="spellEnd"/>
            <w:r w:rsidRPr="00EC1497">
              <w:t xml:space="preserve"> ради</w:t>
            </w:r>
          </w:p>
        </w:tc>
        <w:tc>
          <w:tcPr>
            <w:tcW w:w="2090" w:type="dxa"/>
            <w:vMerge w:val="restart"/>
          </w:tcPr>
          <w:p w14:paraId="61E13AEE" w14:textId="77777777" w:rsidR="009F6DA6" w:rsidRPr="00EC1497" w:rsidRDefault="009F6DA6" w:rsidP="00597716">
            <w:proofErr w:type="spellStart"/>
            <w:r w:rsidRPr="00EC1497">
              <w:t>Загальний</w:t>
            </w:r>
            <w:proofErr w:type="spellEnd"/>
            <w:r w:rsidRPr="00EC1497">
              <w:t xml:space="preserve"> </w:t>
            </w:r>
            <w:proofErr w:type="spellStart"/>
            <w:r w:rsidRPr="00EC1497">
              <w:t>відділ</w:t>
            </w:r>
            <w:proofErr w:type="spellEnd"/>
            <w:r w:rsidRPr="00EC1497">
              <w:t xml:space="preserve"> </w:t>
            </w:r>
            <w:proofErr w:type="spellStart"/>
            <w:r w:rsidRPr="00EC1497">
              <w:t>виконкому</w:t>
            </w:r>
            <w:proofErr w:type="spellEnd"/>
            <w:r w:rsidRPr="00EC1497">
              <w:t xml:space="preserve"> </w:t>
            </w:r>
            <w:proofErr w:type="spellStart"/>
            <w:r w:rsidRPr="00EC1497">
              <w:t>міської</w:t>
            </w:r>
            <w:proofErr w:type="spellEnd"/>
            <w:r w:rsidRPr="00EC1497">
              <w:t xml:space="preserve"> ради</w:t>
            </w:r>
          </w:p>
        </w:tc>
        <w:tc>
          <w:tcPr>
            <w:tcW w:w="3970" w:type="dxa"/>
            <w:vMerge w:val="restart"/>
          </w:tcPr>
          <w:p w14:paraId="189EA60A" w14:textId="77777777" w:rsidR="009F6DA6" w:rsidRPr="00EC1497" w:rsidRDefault="009F6DA6" w:rsidP="00597716">
            <w:r w:rsidRPr="00EC1497">
              <w:t xml:space="preserve">Закон </w:t>
            </w:r>
            <w:proofErr w:type="spellStart"/>
            <w:r w:rsidRPr="00EC1497">
              <w:t>України</w:t>
            </w:r>
            <w:proofErr w:type="spellEnd"/>
            <w:r w:rsidRPr="00EC1497">
              <w:t xml:space="preserve"> «Про </w:t>
            </w:r>
            <w:proofErr w:type="spellStart"/>
            <w:r w:rsidRPr="00EC1497">
              <w:t>місцеве</w:t>
            </w:r>
            <w:proofErr w:type="spellEnd"/>
            <w:r w:rsidRPr="00EC1497">
              <w:t xml:space="preserve"> </w:t>
            </w:r>
            <w:proofErr w:type="spellStart"/>
            <w:r w:rsidRPr="00EC1497">
              <w:t>самоврядування</w:t>
            </w:r>
            <w:proofErr w:type="spellEnd"/>
            <w:r w:rsidRPr="00EC1497">
              <w:t xml:space="preserve"> в </w:t>
            </w:r>
            <w:proofErr w:type="spellStart"/>
            <w:r w:rsidRPr="00EC1497">
              <w:t>Україні</w:t>
            </w:r>
            <w:proofErr w:type="spellEnd"/>
            <w:r w:rsidRPr="00EC1497">
              <w:t>»</w:t>
            </w:r>
          </w:p>
          <w:p w14:paraId="19547E7D" w14:textId="77777777" w:rsidR="009F6DA6" w:rsidRPr="00EC1497" w:rsidRDefault="009F6DA6" w:rsidP="00597716">
            <w:r w:rsidRPr="00EC1497">
              <w:t xml:space="preserve">Закон </w:t>
            </w:r>
            <w:proofErr w:type="spellStart"/>
            <w:r w:rsidRPr="00EC1497">
              <w:t>України</w:t>
            </w:r>
            <w:proofErr w:type="spellEnd"/>
            <w:r w:rsidRPr="00EC1497">
              <w:t xml:space="preserve"> «</w:t>
            </w:r>
            <w:proofErr w:type="gramStart"/>
            <w:r w:rsidRPr="00EC1497">
              <w:t xml:space="preserve">Про  </w:t>
            </w:r>
            <w:proofErr w:type="spellStart"/>
            <w:r w:rsidRPr="00EC1497">
              <w:t>звернення</w:t>
            </w:r>
            <w:proofErr w:type="spellEnd"/>
            <w:proofErr w:type="gramEnd"/>
            <w:r w:rsidRPr="00EC1497">
              <w:t xml:space="preserve"> </w:t>
            </w:r>
            <w:proofErr w:type="spellStart"/>
            <w:r w:rsidRPr="00EC1497">
              <w:t>громадян</w:t>
            </w:r>
            <w:proofErr w:type="spellEnd"/>
            <w:r w:rsidRPr="00EC1497">
              <w:t>»</w:t>
            </w:r>
          </w:p>
          <w:p w14:paraId="5985455E" w14:textId="77777777" w:rsidR="009F6DA6" w:rsidRPr="00EC1497" w:rsidRDefault="009F6DA6" w:rsidP="00597716">
            <w:r w:rsidRPr="00EC1497">
              <w:t xml:space="preserve">Закон </w:t>
            </w:r>
            <w:proofErr w:type="spellStart"/>
            <w:r w:rsidRPr="00EC1497">
              <w:t>України</w:t>
            </w:r>
            <w:proofErr w:type="spellEnd"/>
            <w:r w:rsidRPr="00EC1497">
              <w:t xml:space="preserve"> «Про доступ до </w:t>
            </w:r>
            <w:proofErr w:type="spellStart"/>
            <w:proofErr w:type="gramStart"/>
            <w:r w:rsidRPr="00EC1497">
              <w:t>публічної</w:t>
            </w:r>
            <w:proofErr w:type="spellEnd"/>
            <w:r w:rsidRPr="00EC1497">
              <w:t xml:space="preserve">  </w:t>
            </w:r>
            <w:proofErr w:type="spellStart"/>
            <w:r w:rsidRPr="00EC1497">
              <w:t>інформації</w:t>
            </w:r>
            <w:proofErr w:type="spellEnd"/>
            <w:proofErr w:type="gramEnd"/>
            <w:r w:rsidRPr="00EC1497">
              <w:t>»</w:t>
            </w:r>
          </w:p>
        </w:tc>
      </w:tr>
      <w:tr w:rsidR="009F6DA6" w:rsidRPr="00EC1497" w14:paraId="1B282C1D" w14:textId="77777777" w:rsidTr="00597716">
        <w:trPr>
          <w:gridAfter w:val="1"/>
          <w:wAfter w:w="46" w:type="dxa"/>
        </w:trPr>
        <w:tc>
          <w:tcPr>
            <w:tcW w:w="876" w:type="dxa"/>
          </w:tcPr>
          <w:p w14:paraId="2056AA0D" w14:textId="77777777" w:rsidR="009F6DA6" w:rsidRPr="00EC1497" w:rsidRDefault="009F6DA6" w:rsidP="00597716">
            <w:pPr>
              <w:jc w:val="center"/>
              <w:rPr>
                <w:bCs/>
              </w:rPr>
            </w:pPr>
            <w:r w:rsidRPr="00EC1497">
              <w:rPr>
                <w:bCs/>
              </w:rPr>
              <w:t>128</w:t>
            </w:r>
          </w:p>
        </w:tc>
        <w:tc>
          <w:tcPr>
            <w:tcW w:w="972" w:type="dxa"/>
            <w:shd w:val="clear" w:color="auto" w:fill="auto"/>
            <w:vAlign w:val="center"/>
          </w:tcPr>
          <w:p w14:paraId="37C688A5" w14:textId="77777777" w:rsidR="009F6DA6" w:rsidRPr="00EC1497" w:rsidRDefault="009F6DA6" w:rsidP="00597716">
            <w:pPr>
              <w:ind w:left="-57" w:right="-57"/>
              <w:jc w:val="center"/>
              <w:rPr>
                <w:bCs/>
              </w:rPr>
            </w:pPr>
            <w:r w:rsidRPr="00EC1497">
              <w:rPr>
                <w:bCs/>
              </w:rPr>
              <w:t>3-5/02</w:t>
            </w:r>
          </w:p>
        </w:tc>
        <w:tc>
          <w:tcPr>
            <w:tcW w:w="8076" w:type="dxa"/>
            <w:shd w:val="clear" w:color="auto" w:fill="auto"/>
            <w:vAlign w:val="center"/>
          </w:tcPr>
          <w:p w14:paraId="5674E633"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копій</w:t>
            </w:r>
            <w:proofErr w:type="spellEnd"/>
            <w:r w:rsidRPr="00EC1497">
              <w:t xml:space="preserve"> </w:t>
            </w:r>
            <w:proofErr w:type="spellStart"/>
            <w:r w:rsidRPr="00EC1497">
              <w:t>розпоряджень</w:t>
            </w:r>
            <w:proofErr w:type="spellEnd"/>
            <w:r w:rsidRPr="00EC1497">
              <w:t xml:space="preserve"> </w:t>
            </w:r>
            <w:proofErr w:type="spellStart"/>
            <w:r w:rsidRPr="00EC1497">
              <w:t>міського</w:t>
            </w:r>
            <w:proofErr w:type="spellEnd"/>
            <w:r w:rsidRPr="00EC1497">
              <w:t xml:space="preserve"> </w:t>
            </w:r>
            <w:proofErr w:type="spellStart"/>
            <w:r w:rsidRPr="00EC1497">
              <w:t>голови</w:t>
            </w:r>
            <w:proofErr w:type="spellEnd"/>
          </w:p>
        </w:tc>
        <w:tc>
          <w:tcPr>
            <w:tcW w:w="2090" w:type="dxa"/>
            <w:vMerge/>
          </w:tcPr>
          <w:p w14:paraId="5DB01E93" w14:textId="77777777" w:rsidR="009F6DA6" w:rsidRPr="00EC1497" w:rsidRDefault="009F6DA6" w:rsidP="00597716">
            <w:pPr>
              <w:rPr>
                <w:b/>
              </w:rPr>
            </w:pPr>
          </w:p>
        </w:tc>
        <w:tc>
          <w:tcPr>
            <w:tcW w:w="3970" w:type="dxa"/>
            <w:vMerge/>
          </w:tcPr>
          <w:p w14:paraId="4891C465" w14:textId="77777777" w:rsidR="009F6DA6" w:rsidRPr="00EC1497" w:rsidRDefault="009F6DA6" w:rsidP="00597716"/>
        </w:tc>
      </w:tr>
      <w:tr w:rsidR="009F6DA6" w:rsidRPr="00EC1497" w14:paraId="39A69CD2" w14:textId="77777777" w:rsidTr="00597716">
        <w:trPr>
          <w:gridAfter w:val="1"/>
          <w:wAfter w:w="46" w:type="dxa"/>
        </w:trPr>
        <w:tc>
          <w:tcPr>
            <w:tcW w:w="876" w:type="dxa"/>
          </w:tcPr>
          <w:p w14:paraId="6F310AB5" w14:textId="77777777" w:rsidR="009F6DA6" w:rsidRPr="00EC1497" w:rsidRDefault="009F6DA6" w:rsidP="00597716">
            <w:pPr>
              <w:jc w:val="center"/>
              <w:rPr>
                <w:bCs/>
              </w:rPr>
            </w:pPr>
            <w:r w:rsidRPr="00EC1497">
              <w:rPr>
                <w:bCs/>
              </w:rPr>
              <w:t>129</w:t>
            </w:r>
          </w:p>
        </w:tc>
        <w:tc>
          <w:tcPr>
            <w:tcW w:w="972" w:type="dxa"/>
            <w:shd w:val="clear" w:color="auto" w:fill="auto"/>
            <w:vAlign w:val="center"/>
          </w:tcPr>
          <w:p w14:paraId="4774A81B" w14:textId="77777777" w:rsidR="009F6DA6" w:rsidRPr="00EC1497" w:rsidRDefault="009F6DA6" w:rsidP="00597716">
            <w:pPr>
              <w:ind w:left="-57" w:right="-57"/>
              <w:jc w:val="center"/>
              <w:rPr>
                <w:bCs/>
              </w:rPr>
            </w:pPr>
            <w:r w:rsidRPr="00EC1497">
              <w:rPr>
                <w:bCs/>
              </w:rPr>
              <w:t>3-5/03</w:t>
            </w:r>
          </w:p>
        </w:tc>
        <w:tc>
          <w:tcPr>
            <w:tcW w:w="8076" w:type="dxa"/>
            <w:shd w:val="clear" w:color="auto" w:fill="auto"/>
            <w:vAlign w:val="bottom"/>
          </w:tcPr>
          <w:p w14:paraId="6161F271"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довідки</w:t>
            </w:r>
            <w:proofErr w:type="spellEnd"/>
            <w:r w:rsidRPr="00EC1497">
              <w:t xml:space="preserve"> </w:t>
            </w:r>
            <w:proofErr w:type="spellStart"/>
            <w:r w:rsidRPr="00EC1497">
              <w:t>щодо</w:t>
            </w:r>
            <w:proofErr w:type="spellEnd"/>
            <w:r w:rsidRPr="00EC1497">
              <w:t xml:space="preserve"> </w:t>
            </w:r>
            <w:proofErr w:type="spellStart"/>
            <w:r w:rsidRPr="00EC1497">
              <w:t>підтвердження</w:t>
            </w:r>
            <w:proofErr w:type="spellEnd"/>
            <w:r w:rsidRPr="00EC1497">
              <w:t xml:space="preserve"> стажу </w:t>
            </w:r>
            <w:proofErr w:type="spellStart"/>
            <w:r w:rsidRPr="00EC1497">
              <w:t>роботи</w:t>
            </w:r>
            <w:proofErr w:type="spellEnd"/>
            <w:r w:rsidRPr="00EC1497">
              <w:t xml:space="preserve"> в </w:t>
            </w:r>
            <w:proofErr w:type="spellStart"/>
            <w:r w:rsidRPr="00EC1497">
              <w:t>Сіверській</w:t>
            </w:r>
            <w:proofErr w:type="spellEnd"/>
            <w:r w:rsidRPr="00EC1497">
              <w:t xml:space="preserve"> </w:t>
            </w:r>
            <w:proofErr w:type="spellStart"/>
            <w:r w:rsidRPr="00EC1497">
              <w:t>міській</w:t>
            </w:r>
            <w:proofErr w:type="spellEnd"/>
            <w:r w:rsidRPr="00EC1497">
              <w:t xml:space="preserve"> </w:t>
            </w:r>
            <w:proofErr w:type="spellStart"/>
            <w:r w:rsidRPr="00EC1497">
              <w:t>раді</w:t>
            </w:r>
            <w:proofErr w:type="spellEnd"/>
            <w:r w:rsidRPr="00EC1497">
              <w:t xml:space="preserve"> та </w:t>
            </w:r>
            <w:proofErr w:type="spellStart"/>
            <w:r w:rsidRPr="00EC1497">
              <w:t>її</w:t>
            </w:r>
            <w:proofErr w:type="spellEnd"/>
            <w:r w:rsidRPr="00EC1497">
              <w:t xml:space="preserve"> </w:t>
            </w:r>
            <w:proofErr w:type="spellStart"/>
            <w:r w:rsidRPr="00EC1497">
              <w:t>виконавчому</w:t>
            </w:r>
            <w:proofErr w:type="spellEnd"/>
            <w:r w:rsidRPr="00EC1497">
              <w:t xml:space="preserve"> </w:t>
            </w:r>
            <w:proofErr w:type="spellStart"/>
            <w:r w:rsidRPr="00EC1497">
              <w:t>комітеті</w:t>
            </w:r>
            <w:proofErr w:type="spellEnd"/>
          </w:p>
        </w:tc>
        <w:tc>
          <w:tcPr>
            <w:tcW w:w="2090" w:type="dxa"/>
            <w:vMerge/>
          </w:tcPr>
          <w:p w14:paraId="059EC2B4" w14:textId="77777777" w:rsidR="009F6DA6" w:rsidRPr="00EC1497" w:rsidRDefault="009F6DA6" w:rsidP="00597716">
            <w:pPr>
              <w:rPr>
                <w:b/>
              </w:rPr>
            </w:pPr>
          </w:p>
        </w:tc>
        <w:tc>
          <w:tcPr>
            <w:tcW w:w="3970" w:type="dxa"/>
            <w:vMerge/>
          </w:tcPr>
          <w:p w14:paraId="36A02B37" w14:textId="77777777" w:rsidR="009F6DA6" w:rsidRPr="00EC1497" w:rsidRDefault="009F6DA6" w:rsidP="00597716"/>
        </w:tc>
      </w:tr>
      <w:tr w:rsidR="009F6DA6" w:rsidRPr="00EC1497" w14:paraId="3F9F0D28" w14:textId="77777777" w:rsidTr="00597716">
        <w:trPr>
          <w:gridAfter w:val="1"/>
          <w:wAfter w:w="46" w:type="dxa"/>
        </w:trPr>
        <w:tc>
          <w:tcPr>
            <w:tcW w:w="876" w:type="dxa"/>
          </w:tcPr>
          <w:p w14:paraId="47DAF4D6" w14:textId="77777777" w:rsidR="009F6DA6" w:rsidRPr="00EC1497" w:rsidRDefault="009F6DA6" w:rsidP="00597716">
            <w:pPr>
              <w:jc w:val="center"/>
              <w:rPr>
                <w:bCs/>
              </w:rPr>
            </w:pPr>
            <w:r w:rsidRPr="00EC1497">
              <w:rPr>
                <w:bCs/>
              </w:rPr>
              <w:t>130</w:t>
            </w:r>
          </w:p>
        </w:tc>
        <w:tc>
          <w:tcPr>
            <w:tcW w:w="972" w:type="dxa"/>
            <w:shd w:val="clear" w:color="auto" w:fill="auto"/>
            <w:vAlign w:val="center"/>
          </w:tcPr>
          <w:p w14:paraId="35EF99B3" w14:textId="77777777" w:rsidR="009F6DA6" w:rsidRPr="00EC1497" w:rsidRDefault="009F6DA6" w:rsidP="00597716">
            <w:pPr>
              <w:ind w:left="-57" w:right="-57"/>
              <w:jc w:val="center"/>
              <w:rPr>
                <w:bCs/>
              </w:rPr>
            </w:pPr>
            <w:r w:rsidRPr="00EC1497">
              <w:rPr>
                <w:bCs/>
              </w:rPr>
              <w:t>3-6/01</w:t>
            </w:r>
          </w:p>
        </w:tc>
        <w:tc>
          <w:tcPr>
            <w:tcW w:w="8076" w:type="dxa"/>
            <w:shd w:val="clear" w:color="auto" w:fill="auto"/>
            <w:vAlign w:val="center"/>
          </w:tcPr>
          <w:p w14:paraId="43E82758"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повної</w:t>
            </w:r>
            <w:proofErr w:type="spellEnd"/>
            <w:r w:rsidRPr="00EC1497">
              <w:t xml:space="preserve"> </w:t>
            </w:r>
            <w:proofErr w:type="spellStart"/>
            <w:r w:rsidRPr="00EC1497">
              <w:t>цивільної</w:t>
            </w:r>
            <w:proofErr w:type="spellEnd"/>
            <w:r w:rsidRPr="00EC1497">
              <w:t xml:space="preserve"> </w:t>
            </w:r>
            <w:proofErr w:type="spellStart"/>
            <w:r w:rsidRPr="00EC1497">
              <w:t>дієздатності</w:t>
            </w:r>
            <w:proofErr w:type="spellEnd"/>
            <w:r w:rsidRPr="00EC1497">
              <w:t xml:space="preserve"> </w:t>
            </w:r>
            <w:proofErr w:type="spellStart"/>
            <w:r w:rsidRPr="00EC1497">
              <w:t>фізичній</w:t>
            </w:r>
            <w:proofErr w:type="spellEnd"/>
            <w:r w:rsidRPr="00EC1497">
              <w:t xml:space="preserve"> </w:t>
            </w:r>
            <w:proofErr w:type="spellStart"/>
            <w:r w:rsidRPr="00EC1497">
              <w:t>особі</w:t>
            </w:r>
            <w:proofErr w:type="spellEnd"/>
            <w:r w:rsidRPr="00EC1497">
              <w:t xml:space="preserve">, яка </w:t>
            </w:r>
            <w:proofErr w:type="spellStart"/>
            <w:r w:rsidRPr="00EC1497">
              <w:t>досягла</w:t>
            </w:r>
            <w:proofErr w:type="spellEnd"/>
            <w:r w:rsidRPr="00EC1497">
              <w:t xml:space="preserve"> </w:t>
            </w:r>
            <w:proofErr w:type="spellStart"/>
            <w:r w:rsidRPr="00EC1497">
              <w:t>шістнадцяти</w:t>
            </w:r>
            <w:proofErr w:type="spellEnd"/>
            <w:r w:rsidRPr="00EC1497">
              <w:t xml:space="preserve"> </w:t>
            </w:r>
            <w:proofErr w:type="spellStart"/>
            <w:r w:rsidRPr="00EC1497">
              <w:t>років</w:t>
            </w:r>
            <w:proofErr w:type="spellEnd"/>
            <w:r w:rsidRPr="00EC1497">
              <w:t xml:space="preserve"> і </w:t>
            </w:r>
            <w:proofErr w:type="spellStart"/>
            <w:r w:rsidRPr="00EC1497">
              <w:t>працює</w:t>
            </w:r>
            <w:proofErr w:type="spellEnd"/>
            <w:r w:rsidRPr="00EC1497">
              <w:t xml:space="preserve"> за </w:t>
            </w:r>
            <w:proofErr w:type="spellStart"/>
            <w:r w:rsidRPr="00EC1497">
              <w:t>трудовим</w:t>
            </w:r>
            <w:proofErr w:type="spellEnd"/>
            <w:r w:rsidRPr="00EC1497">
              <w:t xml:space="preserve"> договором, а </w:t>
            </w:r>
            <w:proofErr w:type="spellStart"/>
            <w:r w:rsidRPr="00EC1497">
              <w:t>також</w:t>
            </w:r>
            <w:proofErr w:type="spellEnd"/>
            <w:r w:rsidRPr="00EC1497">
              <w:t xml:space="preserve"> </w:t>
            </w:r>
            <w:proofErr w:type="spellStart"/>
            <w:r w:rsidRPr="00EC1497">
              <w:t>неповнолітній</w:t>
            </w:r>
            <w:proofErr w:type="spellEnd"/>
            <w:r w:rsidRPr="00EC1497">
              <w:t xml:space="preserve"> </w:t>
            </w:r>
            <w:proofErr w:type="spellStart"/>
            <w:r w:rsidRPr="00EC1497">
              <w:t>особі</w:t>
            </w:r>
            <w:proofErr w:type="spellEnd"/>
            <w:r w:rsidRPr="00EC1497">
              <w:t xml:space="preserve">, яка записана </w:t>
            </w:r>
            <w:proofErr w:type="spellStart"/>
            <w:r w:rsidRPr="00EC1497">
              <w:t>матір’ю</w:t>
            </w:r>
            <w:proofErr w:type="spellEnd"/>
            <w:r w:rsidRPr="00EC1497">
              <w:t xml:space="preserve"> </w:t>
            </w:r>
            <w:proofErr w:type="spellStart"/>
            <w:r w:rsidRPr="00EC1497">
              <w:t>або</w:t>
            </w:r>
            <w:proofErr w:type="spellEnd"/>
            <w:r w:rsidRPr="00EC1497">
              <w:t xml:space="preserve"> </w:t>
            </w:r>
            <w:proofErr w:type="spellStart"/>
            <w:r w:rsidRPr="00EC1497">
              <w:t>батьком</w:t>
            </w:r>
            <w:proofErr w:type="spellEnd"/>
            <w:r w:rsidRPr="00EC1497">
              <w:t xml:space="preserve"> </w:t>
            </w:r>
            <w:proofErr w:type="spellStart"/>
            <w:r w:rsidRPr="00EC1497">
              <w:t>дитини</w:t>
            </w:r>
            <w:proofErr w:type="spellEnd"/>
          </w:p>
        </w:tc>
        <w:tc>
          <w:tcPr>
            <w:tcW w:w="2090" w:type="dxa"/>
            <w:vMerge w:val="restart"/>
          </w:tcPr>
          <w:p w14:paraId="3C3A211A" w14:textId="77777777" w:rsidR="009F6DA6" w:rsidRPr="00EC1497" w:rsidRDefault="009F6DA6" w:rsidP="00597716">
            <w:r w:rsidRPr="00EC1497">
              <w:t xml:space="preserve">Служба </w:t>
            </w:r>
            <w:proofErr w:type="gramStart"/>
            <w:r w:rsidRPr="00EC1497">
              <w:t>у справах</w:t>
            </w:r>
            <w:proofErr w:type="gramEnd"/>
            <w:r w:rsidRPr="00EC1497">
              <w:t xml:space="preserve"> </w:t>
            </w:r>
            <w:proofErr w:type="spellStart"/>
            <w:r w:rsidRPr="00EC1497">
              <w:t>дітей</w:t>
            </w:r>
            <w:proofErr w:type="spellEnd"/>
            <w:r w:rsidRPr="00EC1497">
              <w:t xml:space="preserve"> </w:t>
            </w:r>
            <w:proofErr w:type="spellStart"/>
            <w:r w:rsidRPr="00EC1497">
              <w:t>виконкому</w:t>
            </w:r>
            <w:proofErr w:type="spellEnd"/>
            <w:r w:rsidRPr="00EC1497">
              <w:t xml:space="preserve"> </w:t>
            </w:r>
            <w:proofErr w:type="spellStart"/>
            <w:r w:rsidRPr="00EC1497">
              <w:t>міської</w:t>
            </w:r>
            <w:proofErr w:type="spellEnd"/>
            <w:r w:rsidRPr="00EC1497">
              <w:t xml:space="preserve"> ради</w:t>
            </w:r>
          </w:p>
        </w:tc>
        <w:tc>
          <w:tcPr>
            <w:tcW w:w="3970" w:type="dxa"/>
            <w:vMerge w:val="restart"/>
          </w:tcPr>
          <w:p w14:paraId="1D14BCE3" w14:textId="77777777" w:rsidR="009F6DA6" w:rsidRPr="00EC1497" w:rsidRDefault="009F6DA6" w:rsidP="00597716">
            <w:r w:rsidRPr="00EC1497">
              <w:t xml:space="preserve">Постанова </w:t>
            </w:r>
            <w:proofErr w:type="spellStart"/>
            <w:r w:rsidRPr="00EC1497">
              <w:t>Кабінету</w:t>
            </w:r>
            <w:proofErr w:type="spellEnd"/>
            <w:r w:rsidRPr="00EC1497">
              <w:t xml:space="preserve"> </w:t>
            </w:r>
            <w:proofErr w:type="spellStart"/>
            <w:r w:rsidRPr="00EC1497">
              <w:t>Міністрів</w:t>
            </w:r>
            <w:proofErr w:type="spellEnd"/>
            <w:r w:rsidRPr="00EC1497">
              <w:t xml:space="preserve"> </w:t>
            </w:r>
            <w:proofErr w:type="spellStart"/>
            <w:r w:rsidRPr="00EC1497">
              <w:t>України</w:t>
            </w:r>
            <w:proofErr w:type="spellEnd"/>
            <w:r w:rsidRPr="00EC1497">
              <w:t xml:space="preserve"> </w:t>
            </w:r>
            <w:proofErr w:type="spellStart"/>
            <w:r w:rsidRPr="00EC1497">
              <w:t>від</w:t>
            </w:r>
            <w:proofErr w:type="spellEnd"/>
            <w:r w:rsidRPr="00EC1497">
              <w:t xml:space="preserve"> 24.09.2008 № 866 «Порядок </w:t>
            </w:r>
            <w:proofErr w:type="spellStart"/>
            <w:r w:rsidRPr="00EC1497">
              <w:t>провадження</w:t>
            </w:r>
            <w:proofErr w:type="spellEnd"/>
            <w:r w:rsidRPr="00EC1497">
              <w:t xml:space="preserve"> органами </w:t>
            </w:r>
            <w:proofErr w:type="spellStart"/>
            <w:r w:rsidRPr="00EC1497">
              <w:t>опіки</w:t>
            </w:r>
            <w:proofErr w:type="spellEnd"/>
            <w:r w:rsidRPr="00EC1497">
              <w:t xml:space="preserve"> та </w:t>
            </w:r>
            <w:proofErr w:type="spellStart"/>
            <w:r w:rsidRPr="00EC1497">
              <w:t>піклування</w:t>
            </w:r>
            <w:proofErr w:type="spellEnd"/>
            <w:r w:rsidRPr="00EC1497">
              <w:t xml:space="preserve"> </w:t>
            </w:r>
            <w:proofErr w:type="spellStart"/>
            <w:r w:rsidRPr="00EC1497">
              <w:t>діяльності</w:t>
            </w:r>
            <w:proofErr w:type="spellEnd"/>
            <w:r w:rsidRPr="00EC1497">
              <w:t xml:space="preserve"> </w:t>
            </w:r>
            <w:proofErr w:type="spellStart"/>
            <w:r w:rsidRPr="00EC1497">
              <w:t>органів</w:t>
            </w:r>
            <w:proofErr w:type="spellEnd"/>
            <w:r w:rsidRPr="00EC1497">
              <w:t xml:space="preserve"> </w:t>
            </w:r>
            <w:proofErr w:type="spellStart"/>
            <w:r w:rsidRPr="00EC1497">
              <w:t>опіки</w:t>
            </w:r>
            <w:proofErr w:type="spellEnd"/>
            <w:r w:rsidRPr="00EC1497">
              <w:t xml:space="preserve"> та </w:t>
            </w:r>
            <w:proofErr w:type="spellStart"/>
            <w:r w:rsidRPr="00EC1497">
              <w:t>піклування</w:t>
            </w:r>
            <w:proofErr w:type="spellEnd"/>
            <w:r w:rsidRPr="00EC1497">
              <w:t xml:space="preserve">, </w:t>
            </w:r>
            <w:proofErr w:type="spellStart"/>
            <w:r w:rsidRPr="00EC1497">
              <w:t>пов’язаної</w:t>
            </w:r>
            <w:proofErr w:type="spellEnd"/>
            <w:r w:rsidRPr="00EC1497">
              <w:t xml:space="preserve"> </w:t>
            </w:r>
            <w:proofErr w:type="spellStart"/>
            <w:r w:rsidRPr="00EC1497">
              <w:t>із</w:t>
            </w:r>
            <w:proofErr w:type="spellEnd"/>
            <w:r w:rsidRPr="00EC1497">
              <w:t xml:space="preserve"> </w:t>
            </w:r>
            <w:proofErr w:type="spellStart"/>
            <w:r w:rsidRPr="00EC1497">
              <w:t>захистом</w:t>
            </w:r>
            <w:proofErr w:type="spellEnd"/>
            <w:r w:rsidRPr="00EC1497">
              <w:t xml:space="preserve"> прав </w:t>
            </w:r>
            <w:proofErr w:type="spellStart"/>
            <w:r w:rsidRPr="00EC1497">
              <w:t>дитини</w:t>
            </w:r>
            <w:proofErr w:type="spellEnd"/>
            <w:r w:rsidRPr="00EC1497">
              <w:t>»</w:t>
            </w:r>
          </w:p>
        </w:tc>
      </w:tr>
      <w:tr w:rsidR="009F6DA6" w:rsidRPr="00EC1497" w14:paraId="50C14D85" w14:textId="77777777" w:rsidTr="00597716">
        <w:trPr>
          <w:gridAfter w:val="1"/>
          <w:wAfter w:w="46" w:type="dxa"/>
        </w:trPr>
        <w:tc>
          <w:tcPr>
            <w:tcW w:w="876" w:type="dxa"/>
          </w:tcPr>
          <w:p w14:paraId="53C89651" w14:textId="77777777" w:rsidR="009F6DA6" w:rsidRPr="00EC1497" w:rsidRDefault="009F6DA6" w:rsidP="00597716">
            <w:pPr>
              <w:jc w:val="center"/>
              <w:rPr>
                <w:bCs/>
              </w:rPr>
            </w:pPr>
            <w:r w:rsidRPr="00EC1497">
              <w:rPr>
                <w:bCs/>
              </w:rPr>
              <w:t>131</w:t>
            </w:r>
          </w:p>
        </w:tc>
        <w:tc>
          <w:tcPr>
            <w:tcW w:w="972" w:type="dxa"/>
            <w:shd w:val="clear" w:color="auto" w:fill="auto"/>
            <w:vAlign w:val="center"/>
          </w:tcPr>
          <w:p w14:paraId="513B72A6" w14:textId="77777777" w:rsidR="009F6DA6" w:rsidRPr="00EC1497" w:rsidRDefault="009F6DA6" w:rsidP="00597716">
            <w:pPr>
              <w:ind w:left="-57" w:right="-57"/>
              <w:jc w:val="center"/>
              <w:rPr>
                <w:bCs/>
              </w:rPr>
            </w:pPr>
            <w:r w:rsidRPr="00EC1497">
              <w:rPr>
                <w:bCs/>
              </w:rPr>
              <w:t>3-6/02</w:t>
            </w:r>
          </w:p>
        </w:tc>
        <w:tc>
          <w:tcPr>
            <w:tcW w:w="8076" w:type="dxa"/>
            <w:shd w:val="clear" w:color="auto" w:fill="auto"/>
            <w:vAlign w:val="center"/>
          </w:tcPr>
          <w:p w14:paraId="70AA203F"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дозволу</w:t>
            </w:r>
            <w:proofErr w:type="spellEnd"/>
            <w:r w:rsidRPr="00EC1497">
              <w:t xml:space="preserve"> на </w:t>
            </w:r>
            <w:proofErr w:type="spellStart"/>
            <w:r w:rsidRPr="00EC1497">
              <w:t>працевлаштування</w:t>
            </w:r>
            <w:proofErr w:type="spellEnd"/>
            <w:r w:rsidRPr="00EC1497">
              <w:t xml:space="preserve"> </w:t>
            </w:r>
            <w:proofErr w:type="spellStart"/>
            <w:r w:rsidRPr="00EC1497">
              <w:t>неповнолітньої</w:t>
            </w:r>
            <w:proofErr w:type="spellEnd"/>
            <w:r w:rsidRPr="00EC1497">
              <w:t xml:space="preserve"> </w:t>
            </w:r>
            <w:proofErr w:type="spellStart"/>
            <w:r w:rsidRPr="00EC1497">
              <w:t>дитини</w:t>
            </w:r>
            <w:proofErr w:type="spellEnd"/>
          </w:p>
        </w:tc>
        <w:tc>
          <w:tcPr>
            <w:tcW w:w="2090" w:type="dxa"/>
            <w:vMerge/>
          </w:tcPr>
          <w:p w14:paraId="49A3F7D7" w14:textId="77777777" w:rsidR="009F6DA6" w:rsidRPr="00EC1497" w:rsidRDefault="009F6DA6" w:rsidP="00597716">
            <w:pPr>
              <w:jc w:val="center"/>
              <w:rPr>
                <w:b/>
              </w:rPr>
            </w:pPr>
          </w:p>
        </w:tc>
        <w:tc>
          <w:tcPr>
            <w:tcW w:w="3970" w:type="dxa"/>
            <w:vMerge/>
          </w:tcPr>
          <w:p w14:paraId="3267BCC3" w14:textId="77777777" w:rsidR="009F6DA6" w:rsidRPr="00EC1497" w:rsidRDefault="009F6DA6" w:rsidP="00597716"/>
        </w:tc>
      </w:tr>
      <w:tr w:rsidR="009F6DA6" w:rsidRPr="00EC1497" w14:paraId="6A78C3DD" w14:textId="77777777" w:rsidTr="00597716">
        <w:trPr>
          <w:gridAfter w:val="1"/>
          <w:wAfter w:w="46" w:type="dxa"/>
        </w:trPr>
        <w:tc>
          <w:tcPr>
            <w:tcW w:w="876" w:type="dxa"/>
          </w:tcPr>
          <w:p w14:paraId="22C7C880" w14:textId="77777777" w:rsidR="009F6DA6" w:rsidRPr="00EC1497" w:rsidRDefault="009F6DA6" w:rsidP="00597716">
            <w:pPr>
              <w:jc w:val="center"/>
              <w:rPr>
                <w:bCs/>
              </w:rPr>
            </w:pPr>
            <w:r w:rsidRPr="00EC1497">
              <w:rPr>
                <w:bCs/>
              </w:rPr>
              <w:t>132</w:t>
            </w:r>
          </w:p>
        </w:tc>
        <w:tc>
          <w:tcPr>
            <w:tcW w:w="972" w:type="dxa"/>
            <w:shd w:val="clear" w:color="auto" w:fill="auto"/>
            <w:vAlign w:val="center"/>
          </w:tcPr>
          <w:p w14:paraId="6563A087" w14:textId="77777777" w:rsidR="009F6DA6" w:rsidRPr="00EC1497" w:rsidRDefault="009F6DA6" w:rsidP="00597716">
            <w:pPr>
              <w:ind w:left="-57" w:right="-57"/>
              <w:jc w:val="center"/>
              <w:rPr>
                <w:bCs/>
              </w:rPr>
            </w:pPr>
            <w:r w:rsidRPr="00EC1497">
              <w:rPr>
                <w:bCs/>
              </w:rPr>
              <w:t>3-6/03</w:t>
            </w:r>
          </w:p>
        </w:tc>
        <w:tc>
          <w:tcPr>
            <w:tcW w:w="8076" w:type="dxa"/>
            <w:shd w:val="clear" w:color="auto" w:fill="auto"/>
            <w:vAlign w:val="center"/>
          </w:tcPr>
          <w:p w14:paraId="3A124691" w14:textId="77777777" w:rsidR="009F6DA6" w:rsidRPr="00EC1497" w:rsidRDefault="009F6DA6" w:rsidP="00597716">
            <w:pPr>
              <w:spacing w:line="228" w:lineRule="auto"/>
            </w:pPr>
            <w:proofErr w:type="spellStart"/>
            <w:r w:rsidRPr="00EC1497">
              <w:t>Рішення</w:t>
            </w:r>
            <w:proofErr w:type="spellEnd"/>
            <w:r w:rsidRPr="00EC1497">
              <w:t xml:space="preserve"> </w:t>
            </w:r>
            <w:proofErr w:type="gramStart"/>
            <w:r w:rsidRPr="00EC1497">
              <w:t xml:space="preserve">про  </w:t>
            </w:r>
            <w:proofErr w:type="spellStart"/>
            <w:r w:rsidRPr="00EC1497">
              <w:t>надання</w:t>
            </w:r>
            <w:proofErr w:type="spellEnd"/>
            <w:proofErr w:type="gramEnd"/>
            <w:r w:rsidRPr="00EC1497">
              <w:t xml:space="preserve"> </w:t>
            </w:r>
            <w:proofErr w:type="spellStart"/>
            <w:r w:rsidRPr="00EC1497">
              <w:t>дозволу</w:t>
            </w:r>
            <w:proofErr w:type="spellEnd"/>
            <w:r w:rsidRPr="00EC1497">
              <w:t xml:space="preserve"> на </w:t>
            </w:r>
            <w:proofErr w:type="spellStart"/>
            <w:r w:rsidRPr="00EC1497">
              <w:t>укладання</w:t>
            </w:r>
            <w:proofErr w:type="spellEnd"/>
            <w:r w:rsidRPr="00EC1497">
              <w:t xml:space="preserve"> договору продажу (</w:t>
            </w:r>
            <w:proofErr w:type="spellStart"/>
            <w:r w:rsidRPr="00EC1497">
              <w:t>обміну</w:t>
            </w:r>
            <w:proofErr w:type="spellEnd"/>
            <w:r w:rsidRPr="00EC1497">
              <w:t xml:space="preserve">)  </w:t>
            </w:r>
            <w:proofErr w:type="spellStart"/>
            <w:r w:rsidRPr="00EC1497">
              <w:t>житла</w:t>
            </w:r>
            <w:proofErr w:type="spellEnd"/>
            <w:r w:rsidRPr="00EC1497">
              <w:t xml:space="preserve"> (</w:t>
            </w:r>
            <w:proofErr w:type="spellStart"/>
            <w:r w:rsidRPr="00EC1497">
              <w:t>частки</w:t>
            </w:r>
            <w:proofErr w:type="spellEnd"/>
            <w:r w:rsidRPr="00EC1497">
              <w:t xml:space="preserve"> </w:t>
            </w:r>
            <w:proofErr w:type="spellStart"/>
            <w:r w:rsidRPr="00EC1497">
              <w:t>житла</w:t>
            </w:r>
            <w:proofErr w:type="spellEnd"/>
            <w:r w:rsidRPr="00EC1497">
              <w:t xml:space="preserve">), право </w:t>
            </w:r>
            <w:proofErr w:type="spellStart"/>
            <w:r w:rsidRPr="00EC1497">
              <w:t>власності</w:t>
            </w:r>
            <w:proofErr w:type="spellEnd"/>
            <w:r w:rsidRPr="00EC1497">
              <w:t xml:space="preserve"> (</w:t>
            </w:r>
            <w:proofErr w:type="spellStart"/>
            <w:r w:rsidRPr="00EC1497">
              <w:t>користування</w:t>
            </w:r>
            <w:proofErr w:type="spellEnd"/>
            <w:r w:rsidRPr="00EC1497">
              <w:t xml:space="preserve">) </w:t>
            </w:r>
            <w:proofErr w:type="spellStart"/>
            <w:r w:rsidRPr="00EC1497">
              <w:t>яким</w:t>
            </w:r>
            <w:proofErr w:type="spellEnd"/>
            <w:r w:rsidRPr="00EC1497">
              <w:t xml:space="preserve"> </w:t>
            </w:r>
            <w:proofErr w:type="spellStart"/>
            <w:r w:rsidRPr="00EC1497">
              <w:t>має</w:t>
            </w:r>
            <w:proofErr w:type="spellEnd"/>
            <w:r w:rsidRPr="00EC1497">
              <w:t xml:space="preserve"> </w:t>
            </w:r>
            <w:proofErr w:type="spellStart"/>
            <w:r w:rsidRPr="00EC1497">
              <w:t>малолітня</w:t>
            </w:r>
            <w:proofErr w:type="spellEnd"/>
            <w:r w:rsidRPr="00EC1497">
              <w:t xml:space="preserve"> (</w:t>
            </w:r>
            <w:proofErr w:type="spellStart"/>
            <w:r w:rsidRPr="00EC1497">
              <w:t>неповнолітня</w:t>
            </w:r>
            <w:proofErr w:type="spellEnd"/>
            <w:r w:rsidRPr="00EC1497">
              <w:t xml:space="preserve">) </w:t>
            </w:r>
            <w:proofErr w:type="spellStart"/>
            <w:r w:rsidRPr="00EC1497">
              <w:t>дитина</w:t>
            </w:r>
            <w:proofErr w:type="spellEnd"/>
          </w:p>
        </w:tc>
        <w:tc>
          <w:tcPr>
            <w:tcW w:w="2090" w:type="dxa"/>
            <w:vMerge/>
          </w:tcPr>
          <w:p w14:paraId="6A29F540" w14:textId="77777777" w:rsidR="009F6DA6" w:rsidRPr="00EC1497" w:rsidRDefault="009F6DA6" w:rsidP="00597716">
            <w:pPr>
              <w:jc w:val="center"/>
              <w:rPr>
                <w:b/>
              </w:rPr>
            </w:pPr>
          </w:p>
        </w:tc>
        <w:tc>
          <w:tcPr>
            <w:tcW w:w="3970" w:type="dxa"/>
            <w:vMerge/>
          </w:tcPr>
          <w:p w14:paraId="66B28A83" w14:textId="77777777" w:rsidR="009F6DA6" w:rsidRPr="00EC1497" w:rsidRDefault="009F6DA6" w:rsidP="00597716"/>
        </w:tc>
      </w:tr>
      <w:tr w:rsidR="009F6DA6" w:rsidRPr="00EC1497" w14:paraId="283ED73A" w14:textId="77777777" w:rsidTr="00597716">
        <w:trPr>
          <w:gridAfter w:val="1"/>
          <w:wAfter w:w="46" w:type="dxa"/>
        </w:trPr>
        <w:tc>
          <w:tcPr>
            <w:tcW w:w="876" w:type="dxa"/>
          </w:tcPr>
          <w:p w14:paraId="35FEF44A" w14:textId="77777777" w:rsidR="009F6DA6" w:rsidRPr="00EC1497" w:rsidRDefault="009F6DA6" w:rsidP="00597716">
            <w:pPr>
              <w:jc w:val="center"/>
              <w:rPr>
                <w:bCs/>
              </w:rPr>
            </w:pPr>
            <w:r w:rsidRPr="00EC1497">
              <w:rPr>
                <w:bCs/>
              </w:rPr>
              <w:t>133</w:t>
            </w:r>
          </w:p>
        </w:tc>
        <w:tc>
          <w:tcPr>
            <w:tcW w:w="972" w:type="dxa"/>
            <w:shd w:val="clear" w:color="auto" w:fill="auto"/>
            <w:vAlign w:val="center"/>
          </w:tcPr>
          <w:p w14:paraId="10EE9028" w14:textId="77777777" w:rsidR="009F6DA6" w:rsidRPr="00EC1497" w:rsidRDefault="009F6DA6" w:rsidP="00597716">
            <w:pPr>
              <w:ind w:left="-57" w:right="-57"/>
              <w:jc w:val="center"/>
              <w:rPr>
                <w:bCs/>
              </w:rPr>
            </w:pPr>
            <w:r w:rsidRPr="00EC1497">
              <w:rPr>
                <w:bCs/>
              </w:rPr>
              <w:t>3-6/04</w:t>
            </w:r>
          </w:p>
        </w:tc>
        <w:tc>
          <w:tcPr>
            <w:tcW w:w="8076" w:type="dxa"/>
            <w:shd w:val="clear" w:color="auto" w:fill="auto"/>
            <w:vAlign w:val="center"/>
          </w:tcPr>
          <w:p w14:paraId="2B1CF6C5"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дозволу</w:t>
            </w:r>
            <w:proofErr w:type="spellEnd"/>
            <w:r w:rsidRPr="00EC1497">
              <w:t xml:space="preserve"> на </w:t>
            </w:r>
            <w:proofErr w:type="spellStart"/>
            <w:r w:rsidRPr="00EC1497">
              <w:t>вчинення</w:t>
            </w:r>
            <w:proofErr w:type="spellEnd"/>
            <w:r w:rsidRPr="00EC1497">
              <w:t xml:space="preserve"> </w:t>
            </w:r>
            <w:proofErr w:type="spellStart"/>
            <w:r w:rsidRPr="00EC1497">
              <w:t>правочинів</w:t>
            </w:r>
            <w:proofErr w:type="spellEnd"/>
            <w:r w:rsidRPr="00EC1497">
              <w:t xml:space="preserve"> </w:t>
            </w:r>
            <w:proofErr w:type="spellStart"/>
            <w:r w:rsidRPr="00EC1497">
              <w:t>щодо</w:t>
            </w:r>
            <w:proofErr w:type="spellEnd"/>
            <w:r w:rsidRPr="00EC1497">
              <w:t xml:space="preserve"> майна </w:t>
            </w:r>
            <w:proofErr w:type="spellStart"/>
            <w:r w:rsidRPr="00EC1497">
              <w:t>дітей</w:t>
            </w:r>
            <w:proofErr w:type="spellEnd"/>
          </w:p>
        </w:tc>
        <w:tc>
          <w:tcPr>
            <w:tcW w:w="2090" w:type="dxa"/>
            <w:vMerge/>
          </w:tcPr>
          <w:p w14:paraId="1133ABCD" w14:textId="77777777" w:rsidR="009F6DA6" w:rsidRPr="00EC1497" w:rsidRDefault="009F6DA6" w:rsidP="00597716">
            <w:pPr>
              <w:jc w:val="center"/>
              <w:rPr>
                <w:b/>
              </w:rPr>
            </w:pPr>
          </w:p>
        </w:tc>
        <w:tc>
          <w:tcPr>
            <w:tcW w:w="3970" w:type="dxa"/>
            <w:vMerge/>
          </w:tcPr>
          <w:p w14:paraId="06528ED9" w14:textId="77777777" w:rsidR="009F6DA6" w:rsidRPr="00EC1497" w:rsidRDefault="009F6DA6" w:rsidP="00597716"/>
        </w:tc>
      </w:tr>
      <w:tr w:rsidR="009F6DA6" w:rsidRPr="00EC1497" w14:paraId="7B4B7014" w14:textId="77777777" w:rsidTr="00597716">
        <w:trPr>
          <w:gridAfter w:val="1"/>
          <w:wAfter w:w="46" w:type="dxa"/>
        </w:trPr>
        <w:tc>
          <w:tcPr>
            <w:tcW w:w="876" w:type="dxa"/>
          </w:tcPr>
          <w:p w14:paraId="0DD38EFC" w14:textId="77777777" w:rsidR="009F6DA6" w:rsidRPr="00EC1497" w:rsidRDefault="009F6DA6" w:rsidP="00597716">
            <w:pPr>
              <w:jc w:val="center"/>
              <w:rPr>
                <w:bCs/>
              </w:rPr>
            </w:pPr>
            <w:r w:rsidRPr="00EC1497">
              <w:rPr>
                <w:bCs/>
              </w:rPr>
              <w:t>134</w:t>
            </w:r>
          </w:p>
        </w:tc>
        <w:tc>
          <w:tcPr>
            <w:tcW w:w="972" w:type="dxa"/>
            <w:vAlign w:val="center"/>
          </w:tcPr>
          <w:p w14:paraId="082114E5" w14:textId="77777777" w:rsidR="009F6DA6" w:rsidRPr="00EC1497" w:rsidRDefault="009F6DA6" w:rsidP="00597716">
            <w:pPr>
              <w:ind w:left="-57" w:right="-57"/>
              <w:jc w:val="center"/>
              <w:rPr>
                <w:bCs/>
              </w:rPr>
            </w:pPr>
            <w:r w:rsidRPr="00EC1497">
              <w:rPr>
                <w:bCs/>
              </w:rPr>
              <w:t>3-6/05</w:t>
            </w:r>
          </w:p>
        </w:tc>
        <w:tc>
          <w:tcPr>
            <w:tcW w:w="8076" w:type="dxa"/>
            <w:vAlign w:val="center"/>
          </w:tcPr>
          <w:p w14:paraId="782B4345"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дозволу</w:t>
            </w:r>
            <w:proofErr w:type="spellEnd"/>
            <w:r w:rsidRPr="00EC1497">
              <w:t xml:space="preserve"> на </w:t>
            </w:r>
            <w:proofErr w:type="spellStart"/>
            <w:r w:rsidRPr="00EC1497">
              <w:t>оформлення</w:t>
            </w:r>
            <w:proofErr w:type="spellEnd"/>
            <w:r w:rsidRPr="00EC1497">
              <w:t xml:space="preserve"> договору </w:t>
            </w:r>
            <w:proofErr w:type="spellStart"/>
            <w:r w:rsidRPr="00EC1497">
              <w:t>дарування</w:t>
            </w:r>
            <w:proofErr w:type="spellEnd"/>
            <w:r w:rsidRPr="00EC1497">
              <w:t xml:space="preserve"> </w:t>
            </w:r>
            <w:proofErr w:type="spellStart"/>
            <w:r w:rsidRPr="00EC1497">
              <w:t>малолітній</w:t>
            </w:r>
            <w:proofErr w:type="spellEnd"/>
            <w:r w:rsidRPr="00EC1497">
              <w:t xml:space="preserve"> /</w:t>
            </w:r>
            <w:proofErr w:type="spellStart"/>
            <w:r w:rsidRPr="00EC1497">
              <w:t>неповнолітній</w:t>
            </w:r>
            <w:proofErr w:type="spellEnd"/>
            <w:r w:rsidRPr="00EC1497">
              <w:t xml:space="preserve"> </w:t>
            </w:r>
            <w:proofErr w:type="spellStart"/>
            <w:r w:rsidRPr="00EC1497">
              <w:t>дитині</w:t>
            </w:r>
            <w:proofErr w:type="spellEnd"/>
          </w:p>
        </w:tc>
        <w:tc>
          <w:tcPr>
            <w:tcW w:w="2090" w:type="dxa"/>
            <w:vMerge/>
          </w:tcPr>
          <w:p w14:paraId="2EC0A31B" w14:textId="77777777" w:rsidR="009F6DA6" w:rsidRPr="00EC1497" w:rsidRDefault="009F6DA6" w:rsidP="00597716">
            <w:pPr>
              <w:jc w:val="center"/>
              <w:rPr>
                <w:b/>
              </w:rPr>
            </w:pPr>
          </w:p>
        </w:tc>
        <w:tc>
          <w:tcPr>
            <w:tcW w:w="3970" w:type="dxa"/>
            <w:vMerge/>
          </w:tcPr>
          <w:p w14:paraId="2F3E1229" w14:textId="77777777" w:rsidR="009F6DA6" w:rsidRPr="00EC1497" w:rsidRDefault="009F6DA6" w:rsidP="00597716"/>
        </w:tc>
      </w:tr>
      <w:tr w:rsidR="009F6DA6" w:rsidRPr="00EC1497" w14:paraId="47EE0728" w14:textId="77777777" w:rsidTr="00597716">
        <w:trPr>
          <w:gridAfter w:val="1"/>
          <w:wAfter w:w="46" w:type="dxa"/>
        </w:trPr>
        <w:tc>
          <w:tcPr>
            <w:tcW w:w="876" w:type="dxa"/>
          </w:tcPr>
          <w:p w14:paraId="1817B085" w14:textId="77777777" w:rsidR="009F6DA6" w:rsidRPr="00EC1497" w:rsidRDefault="009F6DA6" w:rsidP="00597716">
            <w:pPr>
              <w:jc w:val="center"/>
              <w:rPr>
                <w:bCs/>
              </w:rPr>
            </w:pPr>
            <w:r w:rsidRPr="00EC1497">
              <w:rPr>
                <w:bCs/>
              </w:rPr>
              <w:t>135</w:t>
            </w:r>
          </w:p>
        </w:tc>
        <w:tc>
          <w:tcPr>
            <w:tcW w:w="972" w:type="dxa"/>
            <w:vAlign w:val="center"/>
          </w:tcPr>
          <w:p w14:paraId="5FDB9E87" w14:textId="77777777" w:rsidR="009F6DA6" w:rsidRPr="00EC1497" w:rsidRDefault="009F6DA6" w:rsidP="00597716">
            <w:pPr>
              <w:ind w:left="-57" w:right="-57"/>
              <w:jc w:val="center"/>
              <w:rPr>
                <w:bCs/>
              </w:rPr>
            </w:pPr>
            <w:r w:rsidRPr="00EC1497">
              <w:rPr>
                <w:bCs/>
              </w:rPr>
              <w:t>3-6/06</w:t>
            </w:r>
          </w:p>
        </w:tc>
        <w:tc>
          <w:tcPr>
            <w:tcW w:w="8076" w:type="dxa"/>
            <w:vAlign w:val="center"/>
          </w:tcPr>
          <w:p w14:paraId="075D9470"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дозволу</w:t>
            </w:r>
            <w:proofErr w:type="spellEnd"/>
            <w:r w:rsidRPr="00EC1497">
              <w:t xml:space="preserve"> </w:t>
            </w:r>
            <w:proofErr w:type="gramStart"/>
            <w:r w:rsidRPr="00EC1497">
              <w:t>на продаж</w:t>
            </w:r>
            <w:proofErr w:type="gramEnd"/>
            <w:r w:rsidRPr="00EC1497">
              <w:t xml:space="preserve"> </w:t>
            </w:r>
            <w:proofErr w:type="spellStart"/>
            <w:r w:rsidRPr="00EC1497">
              <w:t>автомобілю</w:t>
            </w:r>
            <w:proofErr w:type="spellEnd"/>
          </w:p>
        </w:tc>
        <w:tc>
          <w:tcPr>
            <w:tcW w:w="2090" w:type="dxa"/>
            <w:vMerge/>
          </w:tcPr>
          <w:p w14:paraId="2C1435AD" w14:textId="77777777" w:rsidR="009F6DA6" w:rsidRPr="00EC1497" w:rsidRDefault="009F6DA6" w:rsidP="00597716">
            <w:pPr>
              <w:jc w:val="center"/>
              <w:rPr>
                <w:b/>
              </w:rPr>
            </w:pPr>
          </w:p>
        </w:tc>
        <w:tc>
          <w:tcPr>
            <w:tcW w:w="3970" w:type="dxa"/>
            <w:vMerge/>
          </w:tcPr>
          <w:p w14:paraId="1E5BEF0A" w14:textId="77777777" w:rsidR="009F6DA6" w:rsidRPr="00EC1497" w:rsidRDefault="009F6DA6" w:rsidP="00597716"/>
        </w:tc>
      </w:tr>
      <w:tr w:rsidR="009F6DA6" w:rsidRPr="00EC1497" w14:paraId="4EB6E324" w14:textId="77777777" w:rsidTr="00597716">
        <w:trPr>
          <w:gridAfter w:val="1"/>
          <w:wAfter w:w="46" w:type="dxa"/>
        </w:trPr>
        <w:tc>
          <w:tcPr>
            <w:tcW w:w="876" w:type="dxa"/>
          </w:tcPr>
          <w:p w14:paraId="11957009" w14:textId="77777777" w:rsidR="009F6DA6" w:rsidRPr="00EC1497" w:rsidRDefault="009F6DA6" w:rsidP="00597716">
            <w:pPr>
              <w:jc w:val="center"/>
              <w:rPr>
                <w:bCs/>
              </w:rPr>
            </w:pPr>
            <w:r w:rsidRPr="00EC1497">
              <w:rPr>
                <w:bCs/>
              </w:rPr>
              <w:t>136</w:t>
            </w:r>
          </w:p>
        </w:tc>
        <w:tc>
          <w:tcPr>
            <w:tcW w:w="972" w:type="dxa"/>
            <w:shd w:val="clear" w:color="auto" w:fill="auto"/>
            <w:vAlign w:val="center"/>
          </w:tcPr>
          <w:p w14:paraId="2CF7CF54" w14:textId="77777777" w:rsidR="009F6DA6" w:rsidRPr="00EC1497" w:rsidRDefault="009F6DA6" w:rsidP="00597716">
            <w:pPr>
              <w:ind w:left="-57" w:right="-57"/>
              <w:jc w:val="center"/>
              <w:rPr>
                <w:bCs/>
              </w:rPr>
            </w:pPr>
            <w:r w:rsidRPr="00EC1497">
              <w:rPr>
                <w:bCs/>
              </w:rPr>
              <w:t>3-6/07</w:t>
            </w:r>
          </w:p>
        </w:tc>
        <w:tc>
          <w:tcPr>
            <w:tcW w:w="8076" w:type="dxa"/>
            <w:shd w:val="clear" w:color="auto" w:fill="auto"/>
            <w:vAlign w:val="center"/>
          </w:tcPr>
          <w:p w14:paraId="39D99CFD" w14:textId="77777777" w:rsidR="009F6DA6" w:rsidRPr="00EC1497" w:rsidRDefault="009F6DA6" w:rsidP="00597716">
            <w:pPr>
              <w:spacing w:line="228" w:lineRule="auto"/>
            </w:pPr>
            <w:proofErr w:type="spellStart"/>
            <w:r w:rsidRPr="00EC1497">
              <w:t>Встановлення</w:t>
            </w:r>
            <w:proofErr w:type="spellEnd"/>
            <w:r w:rsidRPr="00EC1497">
              <w:t xml:space="preserve"> </w:t>
            </w:r>
            <w:proofErr w:type="spellStart"/>
            <w:r w:rsidRPr="00EC1497">
              <w:t>опіки</w:t>
            </w:r>
            <w:proofErr w:type="spellEnd"/>
            <w:r w:rsidRPr="00EC1497">
              <w:t xml:space="preserve"> над </w:t>
            </w:r>
            <w:proofErr w:type="spellStart"/>
            <w:r w:rsidRPr="00EC1497">
              <w:t>майном</w:t>
            </w:r>
            <w:proofErr w:type="spellEnd"/>
            <w:r w:rsidRPr="00EC1497">
              <w:t xml:space="preserve"> </w:t>
            </w:r>
            <w:proofErr w:type="spellStart"/>
            <w:r w:rsidRPr="00EC1497">
              <w:t>дитини</w:t>
            </w:r>
            <w:proofErr w:type="spellEnd"/>
            <w:r w:rsidRPr="00EC1497">
              <w:t xml:space="preserve">-сироти, </w:t>
            </w:r>
            <w:proofErr w:type="spellStart"/>
            <w:r w:rsidRPr="00EC1497">
              <w:t>дитини</w:t>
            </w:r>
            <w:proofErr w:type="spellEnd"/>
            <w:r w:rsidRPr="00EC1497">
              <w:t xml:space="preserve">, </w:t>
            </w:r>
            <w:proofErr w:type="spellStart"/>
            <w:r w:rsidRPr="00EC1497">
              <w:t>позбавленої</w:t>
            </w:r>
            <w:proofErr w:type="spellEnd"/>
            <w:r w:rsidRPr="00EC1497">
              <w:t xml:space="preserve"> </w:t>
            </w:r>
            <w:proofErr w:type="spellStart"/>
            <w:r w:rsidRPr="00EC1497">
              <w:t>батьківського</w:t>
            </w:r>
            <w:proofErr w:type="spellEnd"/>
            <w:r w:rsidRPr="00EC1497">
              <w:t xml:space="preserve"> </w:t>
            </w:r>
            <w:proofErr w:type="spellStart"/>
            <w:r w:rsidRPr="00EC1497">
              <w:t>піклування</w:t>
            </w:r>
            <w:proofErr w:type="spellEnd"/>
          </w:p>
        </w:tc>
        <w:tc>
          <w:tcPr>
            <w:tcW w:w="2090" w:type="dxa"/>
            <w:vMerge/>
          </w:tcPr>
          <w:p w14:paraId="6C6856B9" w14:textId="77777777" w:rsidR="009F6DA6" w:rsidRPr="00EC1497" w:rsidRDefault="009F6DA6" w:rsidP="00597716">
            <w:pPr>
              <w:jc w:val="center"/>
              <w:rPr>
                <w:b/>
              </w:rPr>
            </w:pPr>
          </w:p>
        </w:tc>
        <w:tc>
          <w:tcPr>
            <w:tcW w:w="3970" w:type="dxa"/>
            <w:vMerge/>
          </w:tcPr>
          <w:p w14:paraId="79D3D59D" w14:textId="77777777" w:rsidR="009F6DA6" w:rsidRPr="00EC1497" w:rsidRDefault="009F6DA6" w:rsidP="00597716"/>
        </w:tc>
      </w:tr>
      <w:tr w:rsidR="009F6DA6" w:rsidRPr="00EC1497" w14:paraId="52F57E9B" w14:textId="77777777" w:rsidTr="00597716">
        <w:trPr>
          <w:gridAfter w:val="1"/>
          <w:wAfter w:w="46" w:type="dxa"/>
        </w:trPr>
        <w:tc>
          <w:tcPr>
            <w:tcW w:w="876" w:type="dxa"/>
          </w:tcPr>
          <w:p w14:paraId="5934C6B3" w14:textId="77777777" w:rsidR="009F6DA6" w:rsidRPr="00EC1497" w:rsidRDefault="009F6DA6" w:rsidP="00597716">
            <w:pPr>
              <w:jc w:val="center"/>
              <w:rPr>
                <w:bCs/>
              </w:rPr>
            </w:pPr>
            <w:r w:rsidRPr="00EC1497">
              <w:rPr>
                <w:bCs/>
              </w:rPr>
              <w:t>137</w:t>
            </w:r>
          </w:p>
        </w:tc>
        <w:tc>
          <w:tcPr>
            <w:tcW w:w="972" w:type="dxa"/>
            <w:shd w:val="clear" w:color="auto" w:fill="auto"/>
            <w:vAlign w:val="center"/>
          </w:tcPr>
          <w:p w14:paraId="58B7AD13" w14:textId="77777777" w:rsidR="009F6DA6" w:rsidRPr="00EC1497" w:rsidRDefault="009F6DA6" w:rsidP="00597716">
            <w:pPr>
              <w:ind w:left="-57" w:right="-57"/>
              <w:jc w:val="center"/>
              <w:rPr>
                <w:bCs/>
              </w:rPr>
            </w:pPr>
            <w:r w:rsidRPr="00EC1497">
              <w:rPr>
                <w:bCs/>
              </w:rPr>
              <w:t>3-6/08</w:t>
            </w:r>
          </w:p>
        </w:tc>
        <w:tc>
          <w:tcPr>
            <w:tcW w:w="8076" w:type="dxa"/>
            <w:shd w:val="clear" w:color="auto" w:fill="auto"/>
            <w:vAlign w:val="center"/>
          </w:tcPr>
          <w:p w14:paraId="197788E6"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дозволу</w:t>
            </w:r>
            <w:proofErr w:type="spellEnd"/>
            <w:r w:rsidRPr="00EC1497">
              <w:t xml:space="preserve"> на </w:t>
            </w:r>
            <w:proofErr w:type="spellStart"/>
            <w:r w:rsidRPr="00EC1497">
              <w:t>оформлення</w:t>
            </w:r>
            <w:proofErr w:type="spellEnd"/>
            <w:r w:rsidRPr="00EC1497">
              <w:t xml:space="preserve"> договору про </w:t>
            </w:r>
            <w:proofErr w:type="spellStart"/>
            <w:r w:rsidRPr="00EC1497">
              <w:t>надання</w:t>
            </w:r>
            <w:proofErr w:type="spellEnd"/>
            <w:r w:rsidRPr="00EC1497">
              <w:t xml:space="preserve"> </w:t>
            </w:r>
            <w:proofErr w:type="spellStart"/>
            <w:r w:rsidRPr="00EC1497">
              <w:t>згоди</w:t>
            </w:r>
            <w:proofErr w:type="spellEnd"/>
            <w:r w:rsidRPr="00EC1497">
              <w:t xml:space="preserve"> на </w:t>
            </w:r>
            <w:proofErr w:type="spellStart"/>
            <w:r w:rsidRPr="00EC1497">
              <w:t>відмову</w:t>
            </w:r>
            <w:proofErr w:type="spellEnd"/>
            <w:r w:rsidRPr="00EC1497">
              <w:t xml:space="preserve"> </w:t>
            </w:r>
            <w:proofErr w:type="spellStart"/>
            <w:r w:rsidRPr="00EC1497">
              <w:t>від</w:t>
            </w:r>
            <w:proofErr w:type="spellEnd"/>
            <w:r w:rsidRPr="00EC1497">
              <w:t xml:space="preserve"> </w:t>
            </w:r>
            <w:proofErr w:type="spellStart"/>
            <w:r w:rsidRPr="00EC1497">
              <w:t>прийняття</w:t>
            </w:r>
            <w:proofErr w:type="spellEnd"/>
            <w:r w:rsidRPr="00EC1497">
              <w:t xml:space="preserve"> </w:t>
            </w:r>
            <w:proofErr w:type="spellStart"/>
            <w:r w:rsidRPr="00EC1497">
              <w:t>спадщини</w:t>
            </w:r>
            <w:proofErr w:type="spellEnd"/>
            <w:r w:rsidRPr="00EC1497">
              <w:t xml:space="preserve"> </w:t>
            </w:r>
            <w:proofErr w:type="spellStart"/>
            <w:r w:rsidRPr="00EC1497">
              <w:t>від</w:t>
            </w:r>
            <w:proofErr w:type="spellEnd"/>
            <w:r w:rsidRPr="00EC1497">
              <w:t xml:space="preserve"> </w:t>
            </w:r>
            <w:proofErr w:type="spellStart"/>
            <w:r w:rsidRPr="00EC1497">
              <w:t>імені</w:t>
            </w:r>
            <w:proofErr w:type="spellEnd"/>
            <w:r w:rsidRPr="00EC1497">
              <w:t xml:space="preserve"> </w:t>
            </w:r>
            <w:proofErr w:type="spellStart"/>
            <w:r w:rsidRPr="00EC1497">
              <w:t>малолітньої</w:t>
            </w:r>
            <w:proofErr w:type="spellEnd"/>
            <w:r w:rsidRPr="00EC1497">
              <w:t>/</w:t>
            </w:r>
            <w:proofErr w:type="spellStart"/>
            <w:r w:rsidRPr="00EC1497">
              <w:t>неповнолітньої</w:t>
            </w:r>
            <w:proofErr w:type="spellEnd"/>
            <w:r w:rsidRPr="00EC1497">
              <w:t xml:space="preserve"> </w:t>
            </w:r>
            <w:proofErr w:type="spellStart"/>
            <w:r w:rsidRPr="00EC1497">
              <w:t>дитини</w:t>
            </w:r>
            <w:proofErr w:type="spellEnd"/>
          </w:p>
        </w:tc>
        <w:tc>
          <w:tcPr>
            <w:tcW w:w="2090" w:type="dxa"/>
            <w:vMerge/>
          </w:tcPr>
          <w:p w14:paraId="19CB8E9D" w14:textId="77777777" w:rsidR="009F6DA6" w:rsidRPr="00EC1497" w:rsidRDefault="009F6DA6" w:rsidP="00597716">
            <w:pPr>
              <w:jc w:val="center"/>
              <w:rPr>
                <w:b/>
              </w:rPr>
            </w:pPr>
          </w:p>
        </w:tc>
        <w:tc>
          <w:tcPr>
            <w:tcW w:w="3970" w:type="dxa"/>
            <w:vMerge/>
          </w:tcPr>
          <w:p w14:paraId="312AD336" w14:textId="77777777" w:rsidR="009F6DA6" w:rsidRPr="00EC1497" w:rsidRDefault="009F6DA6" w:rsidP="00597716"/>
        </w:tc>
      </w:tr>
      <w:tr w:rsidR="009F6DA6" w:rsidRPr="00EC1497" w14:paraId="63800675" w14:textId="77777777" w:rsidTr="00597716">
        <w:trPr>
          <w:gridAfter w:val="1"/>
          <w:wAfter w:w="46" w:type="dxa"/>
        </w:trPr>
        <w:tc>
          <w:tcPr>
            <w:tcW w:w="876" w:type="dxa"/>
          </w:tcPr>
          <w:p w14:paraId="2F06DECB" w14:textId="77777777" w:rsidR="009F6DA6" w:rsidRPr="00EC1497" w:rsidRDefault="009F6DA6" w:rsidP="00597716">
            <w:pPr>
              <w:jc w:val="center"/>
              <w:rPr>
                <w:bCs/>
              </w:rPr>
            </w:pPr>
            <w:r w:rsidRPr="00EC1497">
              <w:rPr>
                <w:bCs/>
              </w:rPr>
              <w:t>138</w:t>
            </w:r>
          </w:p>
        </w:tc>
        <w:tc>
          <w:tcPr>
            <w:tcW w:w="972" w:type="dxa"/>
            <w:shd w:val="clear" w:color="auto" w:fill="auto"/>
            <w:vAlign w:val="center"/>
          </w:tcPr>
          <w:p w14:paraId="359DED76" w14:textId="77777777" w:rsidR="009F6DA6" w:rsidRPr="00EC1497" w:rsidRDefault="009F6DA6" w:rsidP="00597716">
            <w:pPr>
              <w:ind w:left="-57" w:right="-57"/>
              <w:jc w:val="center"/>
              <w:rPr>
                <w:bCs/>
              </w:rPr>
            </w:pPr>
            <w:r w:rsidRPr="00EC1497">
              <w:rPr>
                <w:bCs/>
              </w:rPr>
              <w:t>3-6/09</w:t>
            </w:r>
          </w:p>
        </w:tc>
        <w:tc>
          <w:tcPr>
            <w:tcW w:w="8076" w:type="dxa"/>
            <w:shd w:val="clear" w:color="auto" w:fill="auto"/>
            <w:vAlign w:val="center"/>
          </w:tcPr>
          <w:p w14:paraId="06AB87EF"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дозволу</w:t>
            </w:r>
            <w:proofErr w:type="spellEnd"/>
            <w:r w:rsidRPr="00EC1497">
              <w:t xml:space="preserve"> на </w:t>
            </w:r>
            <w:proofErr w:type="spellStart"/>
            <w:r w:rsidRPr="00EC1497">
              <w:t>оформлення</w:t>
            </w:r>
            <w:proofErr w:type="spellEnd"/>
            <w:r w:rsidRPr="00EC1497">
              <w:t xml:space="preserve"> договору про </w:t>
            </w:r>
            <w:proofErr w:type="spellStart"/>
            <w:r w:rsidRPr="00EC1497">
              <w:t>визначення</w:t>
            </w:r>
            <w:proofErr w:type="spellEnd"/>
            <w:r w:rsidRPr="00EC1497">
              <w:t xml:space="preserve"> </w:t>
            </w:r>
            <w:proofErr w:type="spellStart"/>
            <w:r w:rsidRPr="00EC1497">
              <w:t>часток</w:t>
            </w:r>
            <w:proofErr w:type="spellEnd"/>
            <w:r w:rsidRPr="00EC1497">
              <w:t xml:space="preserve"> у </w:t>
            </w:r>
            <w:proofErr w:type="spellStart"/>
            <w:r w:rsidRPr="00EC1497">
              <w:t>квартирі</w:t>
            </w:r>
            <w:proofErr w:type="spellEnd"/>
            <w:r w:rsidRPr="00EC1497">
              <w:t xml:space="preserve"> (</w:t>
            </w:r>
            <w:proofErr w:type="spellStart"/>
            <w:r w:rsidRPr="00EC1497">
              <w:t>будинку</w:t>
            </w:r>
            <w:proofErr w:type="spellEnd"/>
            <w:r w:rsidRPr="00EC1497">
              <w:t xml:space="preserve">) за </w:t>
            </w:r>
            <w:proofErr w:type="spellStart"/>
            <w:r w:rsidRPr="00EC1497">
              <w:t>дитиною</w:t>
            </w:r>
            <w:proofErr w:type="spellEnd"/>
          </w:p>
        </w:tc>
        <w:tc>
          <w:tcPr>
            <w:tcW w:w="2090" w:type="dxa"/>
            <w:vMerge/>
          </w:tcPr>
          <w:p w14:paraId="7D8A9AE9" w14:textId="77777777" w:rsidR="009F6DA6" w:rsidRPr="00EC1497" w:rsidRDefault="009F6DA6" w:rsidP="00597716">
            <w:pPr>
              <w:jc w:val="center"/>
              <w:rPr>
                <w:b/>
              </w:rPr>
            </w:pPr>
          </w:p>
        </w:tc>
        <w:tc>
          <w:tcPr>
            <w:tcW w:w="3970" w:type="dxa"/>
            <w:vMerge/>
          </w:tcPr>
          <w:p w14:paraId="4965DA99" w14:textId="77777777" w:rsidR="009F6DA6" w:rsidRPr="00EC1497" w:rsidRDefault="009F6DA6" w:rsidP="00597716"/>
        </w:tc>
      </w:tr>
      <w:tr w:rsidR="009F6DA6" w:rsidRPr="00EC1497" w14:paraId="2B30BEAB" w14:textId="77777777" w:rsidTr="00597716">
        <w:trPr>
          <w:gridAfter w:val="1"/>
          <w:wAfter w:w="46" w:type="dxa"/>
        </w:trPr>
        <w:tc>
          <w:tcPr>
            <w:tcW w:w="876" w:type="dxa"/>
          </w:tcPr>
          <w:p w14:paraId="41849F67" w14:textId="77777777" w:rsidR="009F6DA6" w:rsidRPr="00EC1497" w:rsidRDefault="009F6DA6" w:rsidP="00597716">
            <w:pPr>
              <w:jc w:val="center"/>
              <w:rPr>
                <w:bCs/>
              </w:rPr>
            </w:pPr>
            <w:r w:rsidRPr="00EC1497">
              <w:rPr>
                <w:bCs/>
              </w:rPr>
              <w:t>139</w:t>
            </w:r>
          </w:p>
        </w:tc>
        <w:tc>
          <w:tcPr>
            <w:tcW w:w="972" w:type="dxa"/>
            <w:shd w:val="clear" w:color="auto" w:fill="auto"/>
            <w:vAlign w:val="center"/>
          </w:tcPr>
          <w:p w14:paraId="17E417A6" w14:textId="77777777" w:rsidR="009F6DA6" w:rsidRPr="00EC1497" w:rsidRDefault="009F6DA6" w:rsidP="00597716">
            <w:pPr>
              <w:ind w:left="-57" w:right="-57"/>
              <w:jc w:val="center"/>
              <w:rPr>
                <w:bCs/>
              </w:rPr>
            </w:pPr>
            <w:r w:rsidRPr="00EC1497">
              <w:rPr>
                <w:bCs/>
              </w:rPr>
              <w:t>3-6/10</w:t>
            </w:r>
          </w:p>
        </w:tc>
        <w:tc>
          <w:tcPr>
            <w:tcW w:w="8076" w:type="dxa"/>
            <w:shd w:val="clear" w:color="auto" w:fill="auto"/>
            <w:vAlign w:val="center"/>
          </w:tcPr>
          <w:p w14:paraId="246BFDFE" w14:textId="77777777" w:rsidR="009F6DA6" w:rsidRPr="00EC1497" w:rsidRDefault="009F6DA6" w:rsidP="00597716">
            <w:pPr>
              <w:spacing w:line="228" w:lineRule="auto"/>
            </w:pPr>
            <w:proofErr w:type="spellStart"/>
            <w:r w:rsidRPr="00EC1497">
              <w:t>Надання</w:t>
            </w:r>
            <w:proofErr w:type="spellEnd"/>
            <w:r w:rsidRPr="00EC1497">
              <w:t xml:space="preserve"> статусу </w:t>
            </w:r>
            <w:proofErr w:type="spellStart"/>
            <w:r w:rsidRPr="00EC1497">
              <w:t>дитини</w:t>
            </w:r>
            <w:proofErr w:type="spellEnd"/>
            <w:r w:rsidRPr="00EC1497">
              <w:t xml:space="preserve">, яка </w:t>
            </w:r>
            <w:proofErr w:type="spellStart"/>
            <w:r w:rsidRPr="00EC1497">
              <w:t>постраждала</w:t>
            </w:r>
            <w:proofErr w:type="spellEnd"/>
            <w:r w:rsidRPr="00EC1497">
              <w:t xml:space="preserve"> </w:t>
            </w:r>
            <w:proofErr w:type="spellStart"/>
            <w:r w:rsidRPr="00EC1497">
              <w:t>внаслідок</w:t>
            </w:r>
            <w:proofErr w:type="spellEnd"/>
            <w:r w:rsidRPr="00EC1497">
              <w:t xml:space="preserve"> </w:t>
            </w:r>
            <w:proofErr w:type="spellStart"/>
            <w:r w:rsidRPr="00EC1497">
              <w:t>воєнних</w:t>
            </w:r>
            <w:proofErr w:type="spellEnd"/>
            <w:r w:rsidRPr="00EC1497">
              <w:t xml:space="preserve"> </w:t>
            </w:r>
            <w:proofErr w:type="spellStart"/>
            <w:r w:rsidRPr="00EC1497">
              <w:t>дій</w:t>
            </w:r>
            <w:proofErr w:type="spellEnd"/>
            <w:r w:rsidRPr="00EC1497">
              <w:t xml:space="preserve"> та </w:t>
            </w:r>
            <w:proofErr w:type="spellStart"/>
            <w:r w:rsidRPr="00EC1497">
              <w:t>збройних</w:t>
            </w:r>
            <w:proofErr w:type="spellEnd"/>
            <w:r w:rsidRPr="00EC1497">
              <w:t xml:space="preserve"> </w:t>
            </w:r>
            <w:proofErr w:type="spellStart"/>
            <w:r w:rsidRPr="00EC1497">
              <w:t>конфліктів</w:t>
            </w:r>
            <w:proofErr w:type="spellEnd"/>
          </w:p>
        </w:tc>
        <w:tc>
          <w:tcPr>
            <w:tcW w:w="2090" w:type="dxa"/>
            <w:vMerge/>
          </w:tcPr>
          <w:p w14:paraId="5DFBC613" w14:textId="77777777" w:rsidR="009F6DA6" w:rsidRPr="00EC1497" w:rsidRDefault="009F6DA6" w:rsidP="00597716">
            <w:pPr>
              <w:jc w:val="center"/>
              <w:rPr>
                <w:b/>
              </w:rPr>
            </w:pPr>
          </w:p>
        </w:tc>
        <w:tc>
          <w:tcPr>
            <w:tcW w:w="3970" w:type="dxa"/>
            <w:vMerge/>
          </w:tcPr>
          <w:p w14:paraId="1EEAA7B6" w14:textId="77777777" w:rsidR="009F6DA6" w:rsidRPr="00EC1497" w:rsidRDefault="009F6DA6" w:rsidP="00597716"/>
        </w:tc>
      </w:tr>
      <w:tr w:rsidR="009F6DA6" w:rsidRPr="00EC1497" w14:paraId="5C7EB0B6" w14:textId="77777777" w:rsidTr="00597716">
        <w:trPr>
          <w:gridAfter w:val="1"/>
          <w:wAfter w:w="46" w:type="dxa"/>
        </w:trPr>
        <w:tc>
          <w:tcPr>
            <w:tcW w:w="876" w:type="dxa"/>
          </w:tcPr>
          <w:p w14:paraId="080F7FE4" w14:textId="77777777" w:rsidR="009F6DA6" w:rsidRPr="00EC1497" w:rsidRDefault="009F6DA6" w:rsidP="00597716">
            <w:pPr>
              <w:jc w:val="center"/>
              <w:rPr>
                <w:bCs/>
              </w:rPr>
            </w:pPr>
            <w:r w:rsidRPr="00EC1497">
              <w:rPr>
                <w:bCs/>
              </w:rPr>
              <w:t>140</w:t>
            </w:r>
          </w:p>
        </w:tc>
        <w:tc>
          <w:tcPr>
            <w:tcW w:w="972" w:type="dxa"/>
            <w:shd w:val="clear" w:color="auto" w:fill="auto"/>
            <w:vAlign w:val="center"/>
          </w:tcPr>
          <w:p w14:paraId="55A9F22B" w14:textId="77777777" w:rsidR="009F6DA6" w:rsidRPr="00EC1497" w:rsidRDefault="009F6DA6" w:rsidP="00597716">
            <w:pPr>
              <w:ind w:left="-57" w:right="-57"/>
              <w:jc w:val="center"/>
              <w:rPr>
                <w:bCs/>
              </w:rPr>
            </w:pPr>
            <w:r w:rsidRPr="00EC1497">
              <w:rPr>
                <w:bCs/>
              </w:rPr>
              <w:t>3-6/11</w:t>
            </w:r>
          </w:p>
        </w:tc>
        <w:tc>
          <w:tcPr>
            <w:tcW w:w="8076" w:type="dxa"/>
            <w:shd w:val="clear" w:color="auto" w:fill="auto"/>
            <w:vAlign w:val="center"/>
          </w:tcPr>
          <w:p w14:paraId="73BC3921" w14:textId="77777777" w:rsidR="009F6DA6" w:rsidRPr="00EC1497" w:rsidRDefault="009F6DA6" w:rsidP="00597716">
            <w:pPr>
              <w:spacing w:line="228" w:lineRule="auto"/>
            </w:pPr>
            <w:proofErr w:type="spellStart"/>
            <w:r w:rsidRPr="00EC1497">
              <w:t>Розв’язання</w:t>
            </w:r>
            <w:proofErr w:type="spellEnd"/>
            <w:r w:rsidRPr="00EC1497">
              <w:t xml:space="preserve"> спору, </w:t>
            </w:r>
            <w:proofErr w:type="spellStart"/>
            <w:r w:rsidRPr="00EC1497">
              <w:t>що</w:t>
            </w:r>
            <w:proofErr w:type="spellEnd"/>
            <w:r w:rsidRPr="00EC1497">
              <w:t xml:space="preserve"> </w:t>
            </w:r>
            <w:proofErr w:type="spellStart"/>
            <w:r w:rsidRPr="00EC1497">
              <w:t>виник</w:t>
            </w:r>
            <w:proofErr w:type="spellEnd"/>
            <w:r w:rsidRPr="00EC1497">
              <w:t xml:space="preserve"> </w:t>
            </w:r>
            <w:proofErr w:type="spellStart"/>
            <w:r w:rsidRPr="00EC1497">
              <w:t>між</w:t>
            </w:r>
            <w:proofErr w:type="spellEnd"/>
            <w:r w:rsidRPr="00EC1497">
              <w:t xml:space="preserve"> батьками, </w:t>
            </w:r>
            <w:proofErr w:type="spellStart"/>
            <w:r w:rsidRPr="00EC1497">
              <w:t>щодо</w:t>
            </w:r>
            <w:proofErr w:type="spellEnd"/>
            <w:r w:rsidRPr="00EC1497">
              <w:t xml:space="preserve"> </w:t>
            </w:r>
            <w:proofErr w:type="spellStart"/>
            <w:r w:rsidRPr="00EC1497">
              <w:t>визначення</w:t>
            </w:r>
            <w:proofErr w:type="spellEnd"/>
            <w:r w:rsidRPr="00EC1497">
              <w:t xml:space="preserve"> </w:t>
            </w:r>
            <w:proofErr w:type="spellStart"/>
            <w:r w:rsidRPr="00EC1497">
              <w:t>імені</w:t>
            </w:r>
            <w:proofErr w:type="spellEnd"/>
            <w:r w:rsidRPr="00EC1497">
              <w:t xml:space="preserve">, </w:t>
            </w:r>
            <w:proofErr w:type="spellStart"/>
            <w:r w:rsidRPr="00EC1497">
              <w:t>прізвища</w:t>
            </w:r>
            <w:proofErr w:type="spellEnd"/>
            <w:r w:rsidRPr="00EC1497">
              <w:t xml:space="preserve"> та </w:t>
            </w:r>
            <w:proofErr w:type="spellStart"/>
            <w:r w:rsidRPr="00EC1497">
              <w:t>по-батькові</w:t>
            </w:r>
            <w:proofErr w:type="spellEnd"/>
            <w:r w:rsidRPr="00EC1497">
              <w:t xml:space="preserve"> </w:t>
            </w:r>
            <w:proofErr w:type="spellStart"/>
            <w:r w:rsidRPr="00EC1497">
              <w:t>дитини</w:t>
            </w:r>
            <w:proofErr w:type="spellEnd"/>
          </w:p>
        </w:tc>
        <w:tc>
          <w:tcPr>
            <w:tcW w:w="2090" w:type="dxa"/>
            <w:vMerge/>
          </w:tcPr>
          <w:p w14:paraId="16E89B34" w14:textId="77777777" w:rsidR="009F6DA6" w:rsidRPr="00EC1497" w:rsidRDefault="009F6DA6" w:rsidP="00597716">
            <w:pPr>
              <w:jc w:val="center"/>
              <w:rPr>
                <w:b/>
              </w:rPr>
            </w:pPr>
          </w:p>
        </w:tc>
        <w:tc>
          <w:tcPr>
            <w:tcW w:w="3970" w:type="dxa"/>
            <w:vMerge/>
          </w:tcPr>
          <w:p w14:paraId="7496E93D" w14:textId="77777777" w:rsidR="009F6DA6" w:rsidRPr="00EC1497" w:rsidRDefault="009F6DA6" w:rsidP="00597716"/>
        </w:tc>
      </w:tr>
      <w:tr w:rsidR="009F6DA6" w:rsidRPr="00EC1497" w14:paraId="12B3D1C3" w14:textId="77777777" w:rsidTr="00597716">
        <w:trPr>
          <w:gridAfter w:val="1"/>
          <w:wAfter w:w="46" w:type="dxa"/>
        </w:trPr>
        <w:tc>
          <w:tcPr>
            <w:tcW w:w="876" w:type="dxa"/>
          </w:tcPr>
          <w:p w14:paraId="034E1129" w14:textId="77777777" w:rsidR="009F6DA6" w:rsidRPr="00EC1497" w:rsidRDefault="009F6DA6" w:rsidP="00597716">
            <w:pPr>
              <w:jc w:val="center"/>
              <w:rPr>
                <w:bCs/>
              </w:rPr>
            </w:pPr>
            <w:r w:rsidRPr="00EC1497">
              <w:rPr>
                <w:bCs/>
              </w:rPr>
              <w:t>141</w:t>
            </w:r>
          </w:p>
        </w:tc>
        <w:tc>
          <w:tcPr>
            <w:tcW w:w="972" w:type="dxa"/>
            <w:shd w:val="clear" w:color="auto" w:fill="auto"/>
            <w:vAlign w:val="center"/>
          </w:tcPr>
          <w:p w14:paraId="64F4F99B" w14:textId="77777777" w:rsidR="009F6DA6" w:rsidRPr="00EC1497" w:rsidRDefault="009F6DA6" w:rsidP="00597716">
            <w:pPr>
              <w:ind w:left="-57" w:right="-57"/>
              <w:jc w:val="center"/>
              <w:rPr>
                <w:bCs/>
              </w:rPr>
            </w:pPr>
            <w:r w:rsidRPr="00EC1497">
              <w:rPr>
                <w:bCs/>
              </w:rPr>
              <w:t>3-6/12</w:t>
            </w:r>
          </w:p>
        </w:tc>
        <w:tc>
          <w:tcPr>
            <w:tcW w:w="8076" w:type="dxa"/>
            <w:shd w:val="clear" w:color="auto" w:fill="auto"/>
            <w:vAlign w:val="center"/>
          </w:tcPr>
          <w:p w14:paraId="2518937E" w14:textId="77777777" w:rsidR="009F6DA6" w:rsidRPr="00EC1497" w:rsidRDefault="009F6DA6" w:rsidP="00597716">
            <w:pPr>
              <w:spacing w:line="228" w:lineRule="auto"/>
            </w:pPr>
            <w:proofErr w:type="spellStart"/>
            <w:r w:rsidRPr="00EC1497">
              <w:t>Розв’язання</w:t>
            </w:r>
            <w:proofErr w:type="spellEnd"/>
            <w:r w:rsidRPr="00EC1497">
              <w:t xml:space="preserve"> спору, </w:t>
            </w:r>
            <w:proofErr w:type="spellStart"/>
            <w:r w:rsidRPr="00EC1497">
              <w:t>що</w:t>
            </w:r>
            <w:proofErr w:type="spellEnd"/>
            <w:r w:rsidRPr="00EC1497">
              <w:t xml:space="preserve"> </w:t>
            </w:r>
            <w:proofErr w:type="spellStart"/>
            <w:r w:rsidRPr="00EC1497">
              <w:t>виник</w:t>
            </w:r>
            <w:proofErr w:type="spellEnd"/>
            <w:r w:rsidRPr="00EC1497">
              <w:t xml:space="preserve"> </w:t>
            </w:r>
            <w:proofErr w:type="spellStart"/>
            <w:r w:rsidRPr="00EC1497">
              <w:t>між</w:t>
            </w:r>
            <w:proofErr w:type="spellEnd"/>
            <w:r w:rsidRPr="00EC1497">
              <w:t xml:space="preserve"> батьками, </w:t>
            </w:r>
            <w:proofErr w:type="spellStart"/>
            <w:r w:rsidRPr="00EC1497">
              <w:t>щодо</w:t>
            </w:r>
            <w:proofErr w:type="spellEnd"/>
            <w:r w:rsidRPr="00EC1497">
              <w:t xml:space="preserve"> </w:t>
            </w:r>
            <w:proofErr w:type="spellStart"/>
            <w:r w:rsidRPr="00EC1497">
              <w:t>участі</w:t>
            </w:r>
            <w:proofErr w:type="spellEnd"/>
            <w:r w:rsidRPr="00EC1497">
              <w:t xml:space="preserve"> у </w:t>
            </w:r>
            <w:proofErr w:type="spellStart"/>
            <w:r w:rsidRPr="00EC1497">
              <w:t>вихованні</w:t>
            </w:r>
            <w:proofErr w:type="spellEnd"/>
            <w:r w:rsidRPr="00EC1497">
              <w:t xml:space="preserve"> </w:t>
            </w:r>
            <w:proofErr w:type="spellStart"/>
            <w:r w:rsidRPr="00EC1497">
              <w:t>дитини</w:t>
            </w:r>
            <w:proofErr w:type="spellEnd"/>
            <w:r w:rsidRPr="00EC1497">
              <w:t xml:space="preserve"> одного з </w:t>
            </w:r>
            <w:proofErr w:type="spellStart"/>
            <w:r w:rsidRPr="00EC1497">
              <w:t>батьків</w:t>
            </w:r>
            <w:proofErr w:type="spellEnd"/>
            <w:r w:rsidRPr="00EC1497">
              <w:t xml:space="preserve">, </w:t>
            </w:r>
            <w:proofErr w:type="spellStart"/>
            <w:r w:rsidRPr="00EC1497">
              <w:t>який</w:t>
            </w:r>
            <w:proofErr w:type="spellEnd"/>
            <w:r w:rsidRPr="00EC1497">
              <w:t xml:space="preserve"> </w:t>
            </w:r>
            <w:proofErr w:type="spellStart"/>
            <w:r w:rsidRPr="00EC1497">
              <w:t>проживає</w:t>
            </w:r>
            <w:proofErr w:type="spellEnd"/>
            <w:r w:rsidRPr="00EC1497">
              <w:t xml:space="preserve"> </w:t>
            </w:r>
            <w:proofErr w:type="spellStart"/>
            <w:r w:rsidRPr="00EC1497">
              <w:t>окремо</w:t>
            </w:r>
            <w:proofErr w:type="spellEnd"/>
            <w:r w:rsidRPr="00EC1497">
              <w:t xml:space="preserve"> </w:t>
            </w:r>
            <w:proofErr w:type="spellStart"/>
            <w:r w:rsidRPr="00EC1497">
              <w:t>від</w:t>
            </w:r>
            <w:proofErr w:type="spellEnd"/>
            <w:r w:rsidRPr="00EC1497">
              <w:t xml:space="preserve"> </w:t>
            </w:r>
            <w:proofErr w:type="spellStart"/>
            <w:r w:rsidRPr="00EC1497">
              <w:t>дитини</w:t>
            </w:r>
            <w:proofErr w:type="spellEnd"/>
          </w:p>
        </w:tc>
        <w:tc>
          <w:tcPr>
            <w:tcW w:w="2090" w:type="dxa"/>
            <w:vMerge/>
          </w:tcPr>
          <w:p w14:paraId="3ADF0DA2" w14:textId="77777777" w:rsidR="009F6DA6" w:rsidRPr="00EC1497" w:rsidRDefault="009F6DA6" w:rsidP="00597716">
            <w:pPr>
              <w:jc w:val="center"/>
              <w:rPr>
                <w:b/>
              </w:rPr>
            </w:pPr>
          </w:p>
        </w:tc>
        <w:tc>
          <w:tcPr>
            <w:tcW w:w="3970" w:type="dxa"/>
            <w:vMerge/>
          </w:tcPr>
          <w:p w14:paraId="1A1AD6EC" w14:textId="77777777" w:rsidR="009F6DA6" w:rsidRPr="00EC1497" w:rsidRDefault="009F6DA6" w:rsidP="00597716"/>
        </w:tc>
      </w:tr>
      <w:tr w:rsidR="009F6DA6" w:rsidRPr="00EC1497" w14:paraId="1F9089A5" w14:textId="77777777" w:rsidTr="00597716">
        <w:trPr>
          <w:gridAfter w:val="1"/>
          <w:wAfter w:w="46" w:type="dxa"/>
        </w:trPr>
        <w:tc>
          <w:tcPr>
            <w:tcW w:w="876" w:type="dxa"/>
          </w:tcPr>
          <w:p w14:paraId="1782D7E5" w14:textId="77777777" w:rsidR="009F6DA6" w:rsidRPr="00EC1497" w:rsidRDefault="009F6DA6" w:rsidP="00597716">
            <w:pPr>
              <w:jc w:val="center"/>
              <w:rPr>
                <w:bCs/>
              </w:rPr>
            </w:pPr>
            <w:r w:rsidRPr="00EC1497">
              <w:rPr>
                <w:bCs/>
              </w:rPr>
              <w:t>142</w:t>
            </w:r>
          </w:p>
        </w:tc>
        <w:tc>
          <w:tcPr>
            <w:tcW w:w="972" w:type="dxa"/>
            <w:shd w:val="clear" w:color="000000" w:fill="FFFFFF"/>
            <w:vAlign w:val="center"/>
          </w:tcPr>
          <w:p w14:paraId="11A12C8F" w14:textId="77777777" w:rsidR="009F6DA6" w:rsidRPr="00EC1497" w:rsidRDefault="009F6DA6" w:rsidP="00597716">
            <w:pPr>
              <w:ind w:left="-57" w:right="-57"/>
              <w:jc w:val="center"/>
              <w:rPr>
                <w:bCs/>
              </w:rPr>
            </w:pPr>
            <w:r w:rsidRPr="00EC1497">
              <w:rPr>
                <w:bCs/>
              </w:rPr>
              <w:t>3-6/13</w:t>
            </w:r>
          </w:p>
        </w:tc>
        <w:tc>
          <w:tcPr>
            <w:tcW w:w="8076" w:type="dxa"/>
            <w:shd w:val="clear" w:color="auto" w:fill="auto"/>
            <w:vAlign w:val="center"/>
          </w:tcPr>
          <w:p w14:paraId="6F371E8C"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єдиного</w:t>
            </w:r>
            <w:proofErr w:type="spellEnd"/>
            <w:r w:rsidRPr="00EC1497">
              <w:t xml:space="preserve"> квитка </w:t>
            </w:r>
            <w:proofErr w:type="spellStart"/>
            <w:r w:rsidRPr="00EC1497">
              <w:t>дітям</w:t>
            </w:r>
            <w:proofErr w:type="spellEnd"/>
            <w:r w:rsidRPr="00EC1497">
              <w:t xml:space="preserve">-сиротам та </w:t>
            </w:r>
            <w:proofErr w:type="spellStart"/>
            <w:r w:rsidRPr="00EC1497">
              <w:t>дітям</w:t>
            </w:r>
            <w:proofErr w:type="spellEnd"/>
            <w:r w:rsidRPr="00EC1497">
              <w:t xml:space="preserve">, </w:t>
            </w:r>
            <w:proofErr w:type="spellStart"/>
            <w:r w:rsidRPr="00EC1497">
              <w:t>позбавленим</w:t>
            </w:r>
            <w:proofErr w:type="spellEnd"/>
            <w:r w:rsidRPr="00EC1497">
              <w:t xml:space="preserve"> </w:t>
            </w:r>
            <w:proofErr w:type="spellStart"/>
            <w:r w:rsidRPr="00EC1497">
              <w:t>батьківського</w:t>
            </w:r>
            <w:proofErr w:type="spellEnd"/>
            <w:r w:rsidRPr="00EC1497">
              <w:t xml:space="preserve"> </w:t>
            </w:r>
            <w:proofErr w:type="spellStart"/>
            <w:r w:rsidRPr="00EC1497">
              <w:t>піклування</w:t>
            </w:r>
            <w:proofErr w:type="spellEnd"/>
          </w:p>
        </w:tc>
        <w:tc>
          <w:tcPr>
            <w:tcW w:w="2090" w:type="dxa"/>
            <w:vMerge/>
          </w:tcPr>
          <w:p w14:paraId="309BCE55" w14:textId="77777777" w:rsidR="009F6DA6" w:rsidRPr="00EC1497" w:rsidRDefault="009F6DA6" w:rsidP="00597716">
            <w:pPr>
              <w:jc w:val="center"/>
              <w:rPr>
                <w:b/>
              </w:rPr>
            </w:pPr>
          </w:p>
        </w:tc>
        <w:tc>
          <w:tcPr>
            <w:tcW w:w="3970" w:type="dxa"/>
            <w:vMerge/>
          </w:tcPr>
          <w:p w14:paraId="644754E4" w14:textId="77777777" w:rsidR="009F6DA6" w:rsidRPr="00EC1497" w:rsidRDefault="009F6DA6" w:rsidP="00597716"/>
        </w:tc>
      </w:tr>
      <w:tr w:rsidR="009F6DA6" w:rsidRPr="00EC1497" w14:paraId="34E012F4" w14:textId="77777777" w:rsidTr="00597716">
        <w:trPr>
          <w:gridAfter w:val="1"/>
          <w:wAfter w:w="46" w:type="dxa"/>
        </w:trPr>
        <w:tc>
          <w:tcPr>
            <w:tcW w:w="876" w:type="dxa"/>
          </w:tcPr>
          <w:p w14:paraId="06FD381E" w14:textId="77777777" w:rsidR="009F6DA6" w:rsidRPr="00EC1497" w:rsidRDefault="009F6DA6" w:rsidP="00597716">
            <w:pPr>
              <w:jc w:val="center"/>
              <w:rPr>
                <w:bCs/>
              </w:rPr>
            </w:pPr>
            <w:r w:rsidRPr="00EC1497">
              <w:rPr>
                <w:bCs/>
              </w:rPr>
              <w:t>143</w:t>
            </w:r>
          </w:p>
        </w:tc>
        <w:tc>
          <w:tcPr>
            <w:tcW w:w="972" w:type="dxa"/>
            <w:shd w:val="clear" w:color="auto" w:fill="auto"/>
            <w:vAlign w:val="center"/>
          </w:tcPr>
          <w:p w14:paraId="3B5E7AB7" w14:textId="77777777" w:rsidR="009F6DA6" w:rsidRPr="00EC1497" w:rsidRDefault="009F6DA6" w:rsidP="00597716">
            <w:pPr>
              <w:ind w:left="-57" w:right="-57"/>
              <w:jc w:val="center"/>
              <w:rPr>
                <w:bCs/>
              </w:rPr>
            </w:pPr>
            <w:r w:rsidRPr="00EC1497">
              <w:rPr>
                <w:bCs/>
              </w:rPr>
              <w:t>3-6/14</w:t>
            </w:r>
          </w:p>
        </w:tc>
        <w:tc>
          <w:tcPr>
            <w:tcW w:w="8076" w:type="dxa"/>
            <w:shd w:val="clear" w:color="auto" w:fill="auto"/>
            <w:vAlign w:val="center"/>
          </w:tcPr>
          <w:p w14:paraId="32969194" w14:textId="77777777" w:rsidR="009F6DA6" w:rsidRPr="00EC1497" w:rsidRDefault="009F6DA6" w:rsidP="00597716">
            <w:pPr>
              <w:spacing w:line="228" w:lineRule="auto"/>
            </w:pPr>
            <w:r w:rsidRPr="00EC1497">
              <w:t xml:space="preserve">Повторна </w:t>
            </w:r>
            <w:proofErr w:type="spellStart"/>
            <w:r w:rsidRPr="00EC1497">
              <w:t>видача</w:t>
            </w:r>
            <w:proofErr w:type="spellEnd"/>
            <w:r w:rsidRPr="00EC1497">
              <w:t xml:space="preserve"> </w:t>
            </w:r>
            <w:proofErr w:type="spellStart"/>
            <w:r w:rsidRPr="00EC1497">
              <w:t>єдиного</w:t>
            </w:r>
            <w:proofErr w:type="spellEnd"/>
            <w:r w:rsidRPr="00EC1497">
              <w:t xml:space="preserve"> квитка </w:t>
            </w:r>
            <w:proofErr w:type="spellStart"/>
            <w:r w:rsidRPr="00EC1497">
              <w:t>дітям</w:t>
            </w:r>
            <w:proofErr w:type="spellEnd"/>
            <w:r w:rsidRPr="00EC1497">
              <w:t>-</w:t>
            </w:r>
            <w:proofErr w:type="gramStart"/>
            <w:r w:rsidRPr="00EC1497">
              <w:t xml:space="preserve">сиротам,  </w:t>
            </w:r>
            <w:proofErr w:type="spellStart"/>
            <w:r w:rsidRPr="00EC1497">
              <w:t>дітям</w:t>
            </w:r>
            <w:proofErr w:type="spellEnd"/>
            <w:proofErr w:type="gramEnd"/>
            <w:r w:rsidRPr="00EC1497">
              <w:t xml:space="preserve">, </w:t>
            </w:r>
            <w:proofErr w:type="spellStart"/>
            <w:r w:rsidRPr="00EC1497">
              <w:t>позбавленим</w:t>
            </w:r>
            <w:proofErr w:type="spellEnd"/>
            <w:r w:rsidRPr="00EC1497">
              <w:t xml:space="preserve"> </w:t>
            </w:r>
            <w:proofErr w:type="spellStart"/>
            <w:r w:rsidRPr="00EC1497">
              <w:t>батьківського</w:t>
            </w:r>
            <w:proofErr w:type="spellEnd"/>
            <w:r w:rsidRPr="00EC1497">
              <w:t xml:space="preserve"> </w:t>
            </w:r>
            <w:proofErr w:type="spellStart"/>
            <w:r w:rsidRPr="00EC1497">
              <w:t>піклування</w:t>
            </w:r>
            <w:proofErr w:type="spellEnd"/>
            <w:r w:rsidRPr="00EC1497">
              <w:t xml:space="preserve"> у </w:t>
            </w:r>
            <w:proofErr w:type="spellStart"/>
            <w:r w:rsidRPr="00EC1497">
              <w:t>разі</w:t>
            </w:r>
            <w:proofErr w:type="spellEnd"/>
            <w:r w:rsidRPr="00EC1497">
              <w:t xml:space="preserve"> </w:t>
            </w:r>
            <w:proofErr w:type="spellStart"/>
            <w:r w:rsidRPr="00EC1497">
              <w:t>втрати</w:t>
            </w:r>
            <w:proofErr w:type="spellEnd"/>
            <w:r w:rsidRPr="00EC1497">
              <w:t xml:space="preserve"> (</w:t>
            </w:r>
            <w:proofErr w:type="spellStart"/>
            <w:r w:rsidRPr="00EC1497">
              <w:t>пошкодження</w:t>
            </w:r>
            <w:proofErr w:type="spellEnd"/>
            <w:r w:rsidRPr="00EC1497">
              <w:t>)</w:t>
            </w:r>
          </w:p>
        </w:tc>
        <w:tc>
          <w:tcPr>
            <w:tcW w:w="2090" w:type="dxa"/>
            <w:vMerge/>
          </w:tcPr>
          <w:p w14:paraId="555B9F19" w14:textId="77777777" w:rsidR="009F6DA6" w:rsidRPr="00EC1497" w:rsidRDefault="009F6DA6" w:rsidP="00597716">
            <w:pPr>
              <w:jc w:val="center"/>
              <w:rPr>
                <w:b/>
              </w:rPr>
            </w:pPr>
          </w:p>
        </w:tc>
        <w:tc>
          <w:tcPr>
            <w:tcW w:w="3970" w:type="dxa"/>
            <w:vMerge/>
          </w:tcPr>
          <w:p w14:paraId="36F37519" w14:textId="77777777" w:rsidR="009F6DA6" w:rsidRPr="00EC1497" w:rsidRDefault="009F6DA6" w:rsidP="00597716"/>
        </w:tc>
      </w:tr>
      <w:tr w:rsidR="009F6DA6" w:rsidRPr="00EC1497" w14:paraId="3BD781EE" w14:textId="77777777" w:rsidTr="00597716">
        <w:trPr>
          <w:gridAfter w:val="1"/>
          <w:wAfter w:w="46" w:type="dxa"/>
        </w:trPr>
        <w:tc>
          <w:tcPr>
            <w:tcW w:w="876" w:type="dxa"/>
          </w:tcPr>
          <w:p w14:paraId="1343F070" w14:textId="77777777" w:rsidR="009F6DA6" w:rsidRPr="00EC1497" w:rsidRDefault="009F6DA6" w:rsidP="00597716">
            <w:pPr>
              <w:jc w:val="center"/>
              <w:rPr>
                <w:bCs/>
              </w:rPr>
            </w:pPr>
            <w:r w:rsidRPr="00EC1497">
              <w:rPr>
                <w:bCs/>
              </w:rPr>
              <w:t>144</w:t>
            </w:r>
          </w:p>
        </w:tc>
        <w:tc>
          <w:tcPr>
            <w:tcW w:w="972" w:type="dxa"/>
            <w:shd w:val="clear" w:color="000000" w:fill="FFFFFF"/>
            <w:vAlign w:val="center"/>
          </w:tcPr>
          <w:p w14:paraId="306BAB57" w14:textId="77777777" w:rsidR="009F6DA6" w:rsidRPr="00EC1497" w:rsidRDefault="009F6DA6" w:rsidP="00597716">
            <w:pPr>
              <w:ind w:left="-57" w:right="-57"/>
              <w:jc w:val="center"/>
              <w:rPr>
                <w:bCs/>
              </w:rPr>
            </w:pPr>
            <w:r w:rsidRPr="00EC1497">
              <w:rPr>
                <w:bCs/>
              </w:rPr>
              <w:t>3-6/15</w:t>
            </w:r>
          </w:p>
        </w:tc>
        <w:tc>
          <w:tcPr>
            <w:tcW w:w="8076" w:type="dxa"/>
            <w:shd w:val="clear" w:color="auto" w:fill="auto"/>
            <w:vAlign w:val="center"/>
          </w:tcPr>
          <w:p w14:paraId="2D98FA5B" w14:textId="77777777" w:rsidR="009F6DA6" w:rsidRPr="00EC1497" w:rsidRDefault="009F6DA6" w:rsidP="00597716">
            <w:pPr>
              <w:spacing w:line="228" w:lineRule="auto"/>
            </w:pPr>
            <w:proofErr w:type="spellStart"/>
            <w:r w:rsidRPr="00EC1497">
              <w:t>Продовження</w:t>
            </w:r>
            <w:proofErr w:type="spellEnd"/>
            <w:r w:rsidRPr="00EC1497">
              <w:t xml:space="preserve"> </w:t>
            </w:r>
            <w:proofErr w:type="spellStart"/>
            <w:r w:rsidRPr="00EC1497">
              <w:t>терміну</w:t>
            </w:r>
            <w:proofErr w:type="spellEnd"/>
            <w:r w:rsidRPr="00EC1497">
              <w:t xml:space="preserve"> </w:t>
            </w:r>
            <w:proofErr w:type="spellStart"/>
            <w:r w:rsidRPr="00EC1497">
              <w:t>дії</w:t>
            </w:r>
            <w:proofErr w:type="spellEnd"/>
            <w:r w:rsidRPr="00EC1497">
              <w:t xml:space="preserve"> </w:t>
            </w:r>
            <w:proofErr w:type="spellStart"/>
            <w:r w:rsidRPr="00EC1497">
              <w:t>єдиного</w:t>
            </w:r>
            <w:proofErr w:type="spellEnd"/>
            <w:r w:rsidRPr="00EC1497">
              <w:t xml:space="preserve"> квитка </w:t>
            </w:r>
            <w:proofErr w:type="spellStart"/>
            <w:r w:rsidRPr="00EC1497">
              <w:t>дитини</w:t>
            </w:r>
            <w:proofErr w:type="spellEnd"/>
            <w:r w:rsidRPr="00EC1497">
              <w:t>-</w:t>
            </w:r>
            <w:proofErr w:type="gramStart"/>
            <w:r w:rsidRPr="00EC1497">
              <w:t xml:space="preserve">сироти,  </w:t>
            </w:r>
            <w:proofErr w:type="spellStart"/>
            <w:r w:rsidRPr="00EC1497">
              <w:t>дитини</w:t>
            </w:r>
            <w:proofErr w:type="spellEnd"/>
            <w:proofErr w:type="gramEnd"/>
            <w:r w:rsidRPr="00EC1497">
              <w:t xml:space="preserve">, </w:t>
            </w:r>
            <w:proofErr w:type="spellStart"/>
            <w:r w:rsidRPr="00EC1497">
              <w:t>позбавленої</w:t>
            </w:r>
            <w:proofErr w:type="spellEnd"/>
            <w:r w:rsidRPr="00EC1497">
              <w:t xml:space="preserve"> </w:t>
            </w:r>
            <w:proofErr w:type="spellStart"/>
            <w:r w:rsidRPr="00EC1497">
              <w:t>батьківського</w:t>
            </w:r>
            <w:proofErr w:type="spellEnd"/>
            <w:r w:rsidRPr="00EC1497">
              <w:t xml:space="preserve"> </w:t>
            </w:r>
            <w:proofErr w:type="spellStart"/>
            <w:r w:rsidRPr="00EC1497">
              <w:t>піклування</w:t>
            </w:r>
            <w:proofErr w:type="spellEnd"/>
          </w:p>
        </w:tc>
        <w:tc>
          <w:tcPr>
            <w:tcW w:w="2090" w:type="dxa"/>
            <w:vMerge/>
          </w:tcPr>
          <w:p w14:paraId="60C92F0D" w14:textId="77777777" w:rsidR="009F6DA6" w:rsidRPr="00EC1497" w:rsidRDefault="009F6DA6" w:rsidP="00597716">
            <w:pPr>
              <w:jc w:val="center"/>
              <w:rPr>
                <w:b/>
              </w:rPr>
            </w:pPr>
          </w:p>
        </w:tc>
        <w:tc>
          <w:tcPr>
            <w:tcW w:w="3970" w:type="dxa"/>
            <w:vMerge/>
          </w:tcPr>
          <w:p w14:paraId="211EF631" w14:textId="77777777" w:rsidR="009F6DA6" w:rsidRPr="00EC1497" w:rsidRDefault="009F6DA6" w:rsidP="00597716"/>
        </w:tc>
      </w:tr>
      <w:tr w:rsidR="009F6DA6" w:rsidRPr="00EC1497" w14:paraId="00666B4C" w14:textId="77777777" w:rsidTr="00597716">
        <w:trPr>
          <w:gridAfter w:val="1"/>
          <w:wAfter w:w="46" w:type="dxa"/>
        </w:trPr>
        <w:tc>
          <w:tcPr>
            <w:tcW w:w="876" w:type="dxa"/>
          </w:tcPr>
          <w:p w14:paraId="55A04FEA" w14:textId="77777777" w:rsidR="009F6DA6" w:rsidRPr="00EC1497" w:rsidRDefault="009F6DA6" w:rsidP="00597716">
            <w:pPr>
              <w:jc w:val="center"/>
              <w:rPr>
                <w:bCs/>
              </w:rPr>
            </w:pPr>
            <w:r w:rsidRPr="00EC1497">
              <w:rPr>
                <w:bCs/>
              </w:rPr>
              <w:lastRenderedPageBreak/>
              <w:t>145</w:t>
            </w:r>
          </w:p>
        </w:tc>
        <w:tc>
          <w:tcPr>
            <w:tcW w:w="972" w:type="dxa"/>
            <w:shd w:val="clear" w:color="000000" w:fill="FFFFFF"/>
            <w:vAlign w:val="center"/>
          </w:tcPr>
          <w:p w14:paraId="0226B6A7" w14:textId="77777777" w:rsidR="009F6DA6" w:rsidRPr="00EC1497" w:rsidRDefault="009F6DA6" w:rsidP="00597716">
            <w:pPr>
              <w:ind w:left="-57" w:right="-57"/>
              <w:jc w:val="center"/>
              <w:rPr>
                <w:bCs/>
              </w:rPr>
            </w:pPr>
            <w:r w:rsidRPr="00EC1497">
              <w:rPr>
                <w:bCs/>
              </w:rPr>
              <w:t>3-6/16</w:t>
            </w:r>
          </w:p>
        </w:tc>
        <w:tc>
          <w:tcPr>
            <w:tcW w:w="8076" w:type="dxa"/>
            <w:shd w:val="clear" w:color="auto" w:fill="auto"/>
            <w:vAlign w:val="center"/>
          </w:tcPr>
          <w:p w14:paraId="2239D4B3"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посвідчення</w:t>
            </w:r>
            <w:proofErr w:type="spellEnd"/>
            <w:r w:rsidRPr="00EC1497">
              <w:t xml:space="preserve"> </w:t>
            </w:r>
            <w:proofErr w:type="spellStart"/>
            <w:r w:rsidRPr="00EC1497">
              <w:t>опікуна</w:t>
            </w:r>
            <w:proofErr w:type="spellEnd"/>
            <w:r w:rsidRPr="00EC1497">
              <w:t>/</w:t>
            </w:r>
            <w:proofErr w:type="spellStart"/>
            <w:r w:rsidRPr="00EC1497">
              <w:t>піклувальника</w:t>
            </w:r>
            <w:proofErr w:type="spellEnd"/>
            <w:r w:rsidRPr="00EC1497">
              <w:t xml:space="preserve"> </w:t>
            </w:r>
            <w:proofErr w:type="spellStart"/>
            <w:r w:rsidRPr="00EC1497">
              <w:t>дитини</w:t>
            </w:r>
            <w:proofErr w:type="spellEnd"/>
            <w:r w:rsidRPr="00EC1497">
              <w:t xml:space="preserve">-сироти, </w:t>
            </w:r>
            <w:proofErr w:type="spellStart"/>
            <w:r w:rsidRPr="00EC1497">
              <w:t>дитини</w:t>
            </w:r>
            <w:proofErr w:type="spellEnd"/>
            <w:r w:rsidRPr="00EC1497">
              <w:t xml:space="preserve">, </w:t>
            </w:r>
            <w:proofErr w:type="spellStart"/>
            <w:r w:rsidRPr="00EC1497">
              <w:t>позбавленої</w:t>
            </w:r>
            <w:proofErr w:type="spellEnd"/>
            <w:r w:rsidRPr="00EC1497">
              <w:t xml:space="preserve"> </w:t>
            </w:r>
            <w:proofErr w:type="spellStart"/>
            <w:r w:rsidRPr="00EC1497">
              <w:t>батьківського</w:t>
            </w:r>
            <w:proofErr w:type="spellEnd"/>
            <w:r w:rsidRPr="00EC1497">
              <w:t xml:space="preserve"> </w:t>
            </w:r>
            <w:proofErr w:type="spellStart"/>
            <w:r w:rsidRPr="00EC1497">
              <w:t>піклування</w:t>
            </w:r>
            <w:proofErr w:type="spellEnd"/>
            <w:r w:rsidRPr="00EC1497">
              <w:t xml:space="preserve">, повторна </w:t>
            </w:r>
            <w:proofErr w:type="spellStart"/>
            <w:r w:rsidRPr="00EC1497">
              <w:t>видача</w:t>
            </w:r>
            <w:proofErr w:type="spellEnd"/>
            <w:r w:rsidRPr="00EC1497">
              <w:t xml:space="preserve"> </w:t>
            </w:r>
            <w:proofErr w:type="spellStart"/>
            <w:r w:rsidRPr="00EC1497">
              <w:t>посвідчення</w:t>
            </w:r>
            <w:proofErr w:type="spellEnd"/>
            <w:r w:rsidRPr="00EC1497">
              <w:t xml:space="preserve"> </w:t>
            </w:r>
            <w:proofErr w:type="spellStart"/>
            <w:r w:rsidRPr="00EC1497">
              <w:t>опікуна</w:t>
            </w:r>
            <w:proofErr w:type="spellEnd"/>
            <w:r w:rsidRPr="00EC1497">
              <w:t>/</w:t>
            </w:r>
            <w:proofErr w:type="spellStart"/>
            <w:r w:rsidRPr="00EC1497">
              <w:t>піклувальника</w:t>
            </w:r>
            <w:proofErr w:type="spellEnd"/>
            <w:r w:rsidRPr="00EC1497">
              <w:t xml:space="preserve"> </w:t>
            </w:r>
            <w:proofErr w:type="spellStart"/>
            <w:r w:rsidRPr="00EC1497">
              <w:t>дитини</w:t>
            </w:r>
            <w:proofErr w:type="spellEnd"/>
            <w:r w:rsidRPr="00EC1497">
              <w:t xml:space="preserve">-сироти, </w:t>
            </w:r>
            <w:proofErr w:type="spellStart"/>
            <w:r w:rsidRPr="00EC1497">
              <w:t>дитини</w:t>
            </w:r>
            <w:proofErr w:type="spellEnd"/>
            <w:r w:rsidRPr="00EC1497">
              <w:t xml:space="preserve">, </w:t>
            </w:r>
            <w:proofErr w:type="spellStart"/>
            <w:r w:rsidRPr="00EC1497">
              <w:t>позбавленої</w:t>
            </w:r>
            <w:proofErr w:type="spellEnd"/>
            <w:r w:rsidRPr="00EC1497">
              <w:t xml:space="preserve"> </w:t>
            </w:r>
            <w:proofErr w:type="spellStart"/>
            <w:r w:rsidRPr="00EC1497">
              <w:t>батьківського</w:t>
            </w:r>
            <w:proofErr w:type="spellEnd"/>
            <w:r w:rsidRPr="00EC1497">
              <w:t xml:space="preserve"> </w:t>
            </w:r>
            <w:proofErr w:type="spellStart"/>
            <w:r w:rsidRPr="00EC1497">
              <w:t>піклування</w:t>
            </w:r>
            <w:proofErr w:type="spellEnd"/>
            <w:r w:rsidRPr="00EC1497">
              <w:t xml:space="preserve"> в </w:t>
            </w:r>
            <w:proofErr w:type="spellStart"/>
            <w:r w:rsidRPr="00EC1497">
              <w:t>разі</w:t>
            </w:r>
            <w:proofErr w:type="spellEnd"/>
            <w:r w:rsidRPr="00EC1497">
              <w:t xml:space="preserve"> </w:t>
            </w:r>
            <w:proofErr w:type="spellStart"/>
            <w:r w:rsidRPr="00EC1497">
              <w:t>втрати</w:t>
            </w:r>
            <w:proofErr w:type="spellEnd"/>
            <w:r w:rsidRPr="00EC1497">
              <w:t xml:space="preserve"> (</w:t>
            </w:r>
            <w:proofErr w:type="spellStart"/>
            <w:r w:rsidRPr="00EC1497">
              <w:t>пошкодження</w:t>
            </w:r>
            <w:proofErr w:type="spellEnd"/>
            <w:r w:rsidRPr="00EC1497">
              <w:t>)</w:t>
            </w:r>
          </w:p>
        </w:tc>
        <w:tc>
          <w:tcPr>
            <w:tcW w:w="2090" w:type="dxa"/>
            <w:vMerge/>
          </w:tcPr>
          <w:p w14:paraId="1FA19B11" w14:textId="77777777" w:rsidR="009F6DA6" w:rsidRPr="00EC1497" w:rsidRDefault="009F6DA6" w:rsidP="00597716">
            <w:pPr>
              <w:jc w:val="center"/>
              <w:rPr>
                <w:b/>
              </w:rPr>
            </w:pPr>
          </w:p>
        </w:tc>
        <w:tc>
          <w:tcPr>
            <w:tcW w:w="3970" w:type="dxa"/>
            <w:vMerge/>
          </w:tcPr>
          <w:p w14:paraId="15C6A2F6" w14:textId="77777777" w:rsidR="009F6DA6" w:rsidRPr="00EC1497" w:rsidRDefault="009F6DA6" w:rsidP="00597716"/>
        </w:tc>
      </w:tr>
      <w:tr w:rsidR="009F6DA6" w:rsidRPr="00EC1497" w14:paraId="6DDFEF66" w14:textId="77777777" w:rsidTr="00597716">
        <w:trPr>
          <w:gridAfter w:val="1"/>
          <w:wAfter w:w="46" w:type="dxa"/>
        </w:trPr>
        <w:tc>
          <w:tcPr>
            <w:tcW w:w="876" w:type="dxa"/>
          </w:tcPr>
          <w:p w14:paraId="742EF15D" w14:textId="77777777" w:rsidR="009F6DA6" w:rsidRPr="00EC1497" w:rsidRDefault="009F6DA6" w:rsidP="00597716">
            <w:pPr>
              <w:jc w:val="center"/>
              <w:rPr>
                <w:bCs/>
              </w:rPr>
            </w:pPr>
            <w:r w:rsidRPr="00EC1497">
              <w:rPr>
                <w:bCs/>
              </w:rPr>
              <w:t>146</w:t>
            </w:r>
          </w:p>
        </w:tc>
        <w:tc>
          <w:tcPr>
            <w:tcW w:w="972" w:type="dxa"/>
            <w:shd w:val="clear" w:color="000000" w:fill="FFFFFF"/>
            <w:vAlign w:val="center"/>
          </w:tcPr>
          <w:p w14:paraId="47EE63D0" w14:textId="77777777" w:rsidR="009F6DA6" w:rsidRPr="00EC1497" w:rsidRDefault="009F6DA6" w:rsidP="00597716">
            <w:pPr>
              <w:ind w:left="-57" w:right="-57"/>
              <w:jc w:val="center"/>
              <w:rPr>
                <w:bCs/>
              </w:rPr>
            </w:pPr>
            <w:r w:rsidRPr="00EC1497">
              <w:rPr>
                <w:bCs/>
              </w:rPr>
              <w:t>3-6/17</w:t>
            </w:r>
          </w:p>
        </w:tc>
        <w:tc>
          <w:tcPr>
            <w:tcW w:w="8076" w:type="dxa"/>
            <w:shd w:val="clear" w:color="auto" w:fill="auto"/>
            <w:vAlign w:val="center"/>
          </w:tcPr>
          <w:p w14:paraId="1F780180"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дозволу</w:t>
            </w:r>
            <w:proofErr w:type="spellEnd"/>
            <w:r w:rsidRPr="00EC1497">
              <w:t xml:space="preserve"> на </w:t>
            </w:r>
            <w:proofErr w:type="spellStart"/>
            <w:r w:rsidRPr="00EC1497">
              <w:t>укладення</w:t>
            </w:r>
            <w:proofErr w:type="spellEnd"/>
            <w:r w:rsidRPr="00EC1497">
              <w:t xml:space="preserve"> угоди про </w:t>
            </w:r>
            <w:proofErr w:type="spellStart"/>
            <w:r w:rsidRPr="00EC1497">
              <w:t>припинення</w:t>
            </w:r>
            <w:proofErr w:type="spellEnd"/>
            <w:r w:rsidRPr="00EC1497">
              <w:t xml:space="preserve"> права на </w:t>
            </w:r>
            <w:proofErr w:type="spellStart"/>
            <w:r w:rsidRPr="00EC1497">
              <w:t>аліменти</w:t>
            </w:r>
            <w:proofErr w:type="spellEnd"/>
            <w:r w:rsidRPr="00EC1497">
              <w:t xml:space="preserve"> на </w:t>
            </w:r>
            <w:proofErr w:type="spellStart"/>
            <w:r w:rsidRPr="00EC1497">
              <w:t>дитину</w:t>
            </w:r>
            <w:proofErr w:type="spellEnd"/>
            <w:r w:rsidRPr="00EC1497">
              <w:t xml:space="preserve"> у </w:t>
            </w:r>
            <w:proofErr w:type="spellStart"/>
            <w:r w:rsidRPr="00EC1497">
              <w:t>зв’язку</w:t>
            </w:r>
            <w:proofErr w:type="spellEnd"/>
            <w:r w:rsidRPr="00EC1497">
              <w:t xml:space="preserve"> з </w:t>
            </w:r>
            <w:proofErr w:type="spellStart"/>
            <w:r w:rsidRPr="00EC1497">
              <w:t>набуттям</w:t>
            </w:r>
            <w:proofErr w:type="spellEnd"/>
            <w:r w:rsidRPr="00EC1497">
              <w:t xml:space="preserve"> права </w:t>
            </w:r>
            <w:proofErr w:type="spellStart"/>
            <w:r w:rsidRPr="00EC1497">
              <w:t>власності</w:t>
            </w:r>
            <w:proofErr w:type="spellEnd"/>
            <w:r w:rsidRPr="00EC1497">
              <w:t xml:space="preserve"> на </w:t>
            </w:r>
            <w:proofErr w:type="spellStart"/>
            <w:r w:rsidRPr="00EC1497">
              <w:t>нерухоме</w:t>
            </w:r>
            <w:proofErr w:type="spellEnd"/>
            <w:r w:rsidRPr="00EC1497">
              <w:t xml:space="preserve"> </w:t>
            </w:r>
            <w:proofErr w:type="spellStart"/>
            <w:r w:rsidRPr="00EC1497">
              <w:t>майно</w:t>
            </w:r>
            <w:proofErr w:type="spellEnd"/>
          </w:p>
        </w:tc>
        <w:tc>
          <w:tcPr>
            <w:tcW w:w="2090" w:type="dxa"/>
            <w:vMerge/>
          </w:tcPr>
          <w:p w14:paraId="59DE444B" w14:textId="77777777" w:rsidR="009F6DA6" w:rsidRPr="00EC1497" w:rsidRDefault="009F6DA6" w:rsidP="00597716">
            <w:pPr>
              <w:jc w:val="center"/>
              <w:rPr>
                <w:b/>
              </w:rPr>
            </w:pPr>
          </w:p>
        </w:tc>
        <w:tc>
          <w:tcPr>
            <w:tcW w:w="3970" w:type="dxa"/>
            <w:vMerge/>
          </w:tcPr>
          <w:p w14:paraId="3EEEE54F" w14:textId="77777777" w:rsidR="009F6DA6" w:rsidRPr="00EC1497" w:rsidRDefault="009F6DA6" w:rsidP="00597716"/>
        </w:tc>
      </w:tr>
      <w:tr w:rsidR="009F6DA6" w:rsidRPr="00EC1497" w14:paraId="6B41E2AA" w14:textId="77777777" w:rsidTr="00597716">
        <w:trPr>
          <w:gridAfter w:val="1"/>
          <w:wAfter w:w="46" w:type="dxa"/>
        </w:trPr>
        <w:tc>
          <w:tcPr>
            <w:tcW w:w="876" w:type="dxa"/>
          </w:tcPr>
          <w:p w14:paraId="42F004E1" w14:textId="77777777" w:rsidR="009F6DA6" w:rsidRPr="00EC1497" w:rsidRDefault="009F6DA6" w:rsidP="00597716">
            <w:pPr>
              <w:jc w:val="center"/>
              <w:rPr>
                <w:bCs/>
              </w:rPr>
            </w:pPr>
            <w:r w:rsidRPr="00EC1497">
              <w:rPr>
                <w:bCs/>
              </w:rPr>
              <w:t>147</w:t>
            </w:r>
          </w:p>
        </w:tc>
        <w:tc>
          <w:tcPr>
            <w:tcW w:w="972" w:type="dxa"/>
            <w:shd w:val="clear" w:color="auto" w:fill="auto"/>
            <w:vAlign w:val="center"/>
          </w:tcPr>
          <w:p w14:paraId="0CF80A14" w14:textId="77777777" w:rsidR="009F6DA6" w:rsidRPr="00EC1497" w:rsidRDefault="009F6DA6" w:rsidP="00597716">
            <w:pPr>
              <w:ind w:left="-57" w:right="-57"/>
              <w:jc w:val="center"/>
              <w:rPr>
                <w:bCs/>
              </w:rPr>
            </w:pPr>
            <w:r w:rsidRPr="00EC1497">
              <w:rPr>
                <w:bCs/>
              </w:rPr>
              <w:t>3-6/18</w:t>
            </w:r>
          </w:p>
        </w:tc>
        <w:tc>
          <w:tcPr>
            <w:tcW w:w="8076" w:type="dxa"/>
            <w:shd w:val="clear" w:color="auto" w:fill="auto"/>
            <w:vAlign w:val="center"/>
          </w:tcPr>
          <w:p w14:paraId="22A748AE"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висновку</w:t>
            </w:r>
            <w:proofErr w:type="spellEnd"/>
            <w:r w:rsidRPr="00EC1497">
              <w:t xml:space="preserve"> органу </w:t>
            </w:r>
            <w:proofErr w:type="spellStart"/>
            <w:r w:rsidRPr="00EC1497">
              <w:t>опіки</w:t>
            </w:r>
            <w:proofErr w:type="spellEnd"/>
            <w:r w:rsidRPr="00EC1497">
              <w:t xml:space="preserve"> та </w:t>
            </w:r>
            <w:proofErr w:type="spellStart"/>
            <w:r w:rsidRPr="00EC1497">
              <w:t>піклування</w:t>
            </w:r>
            <w:proofErr w:type="spellEnd"/>
            <w:r w:rsidRPr="00EC1497">
              <w:t xml:space="preserve"> про </w:t>
            </w:r>
            <w:proofErr w:type="spellStart"/>
            <w:r w:rsidRPr="00EC1497">
              <w:t>цільове</w:t>
            </w:r>
            <w:proofErr w:type="spellEnd"/>
            <w:r w:rsidRPr="00EC1497">
              <w:t xml:space="preserve"> (</w:t>
            </w:r>
            <w:proofErr w:type="spellStart"/>
            <w:r w:rsidRPr="00EC1497">
              <w:t>нецільове</w:t>
            </w:r>
            <w:proofErr w:type="spellEnd"/>
            <w:r w:rsidRPr="00EC1497">
              <w:t xml:space="preserve">) </w:t>
            </w:r>
            <w:proofErr w:type="spellStart"/>
            <w:r w:rsidRPr="00EC1497">
              <w:t>використання</w:t>
            </w:r>
            <w:proofErr w:type="spellEnd"/>
            <w:r w:rsidRPr="00EC1497">
              <w:t xml:space="preserve"> </w:t>
            </w:r>
            <w:proofErr w:type="spellStart"/>
            <w:r w:rsidRPr="00EC1497">
              <w:t>аліментів</w:t>
            </w:r>
            <w:proofErr w:type="spellEnd"/>
            <w:r w:rsidRPr="00EC1497">
              <w:t xml:space="preserve"> на </w:t>
            </w:r>
            <w:proofErr w:type="spellStart"/>
            <w:r w:rsidRPr="00EC1497">
              <w:t>утримання</w:t>
            </w:r>
            <w:proofErr w:type="spellEnd"/>
            <w:r w:rsidRPr="00EC1497">
              <w:t xml:space="preserve"> </w:t>
            </w:r>
            <w:proofErr w:type="spellStart"/>
            <w:r w:rsidRPr="00EC1497">
              <w:t>дитини</w:t>
            </w:r>
            <w:proofErr w:type="spellEnd"/>
            <w:r w:rsidRPr="00EC1497">
              <w:t xml:space="preserve"> </w:t>
            </w:r>
          </w:p>
        </w:tc>
        <w:tc>
          <w:tcPr>
            <w:tcW w:w="2090" w:type="dxa"/>
            <w:vMerge/>
          </w:tcPr>
          <w:p w14:paraId="069C0385" w14:textId="77777777" w:rsidR="009F6DA6" w:rsidRPr="00EC1497" w:rsidRDefault="009F6DA6" w:rsidP="00597716">
            <w:pPr>
              <w:jc w:val="center"/>
              <w:rPr>
                <w:b/>
              </w:rPr>
            </w:pPr>
          </w:p>
        </w:tc>
        <w:tc>
          <w:tcPr>
            <w:tcW w:w="3970" w:type="dxa"/>
            <w:vMerge/>
          </w:tcPr>
          <w:p w14:paraId="2A3FC3A9" w14:textId="77777777" w:rsidR="009F6DA6" w:rsidRPr="00EC1497" w:rsidRDefault="009F6DA6" w:rsidP="00597716"/>
        </w:tc>
      </w:tr>
      <w:tr w:rsidR="009F6DA6" w:rsidRPr="00EC1497" w14:paraId="74D39BA5" w14:textId="77777777" w:rsidTr="00597716">
        <w:trPr>
          <w:gridAfter w:val="1"/>
          <w:wAfter w:w="46" w:type="dxa"/>
        </w:trPr>
        <w:tc>
          <w:tcPr>
            <w:tcW w:w="876" w:type="dxa"/>
          </w:tcPr>
          <w:p w14:paraId="59A17D68" w14:textId="77777777" w:rsidR="009F6DA6" w:rsidRPr="00EC1497" w:rsidRDefault="009F6DA6" w:rsidP="00597716">
            <w:pPr>
              <w:jc w:val="center"/>
              <w:rPr>
                <w:bCs/>
              </w:rPr>
            </w:pPr>
            <w:r w:rsidRPr="00EC1497">
              <w:rPr>
                <w:bCs/>
              </w:rPr>
              <w:t>148</w:t>
            </w:r>
          </w:p>
        </w:tc>
        <w:tc>
          <w:tcPr>
            <w:tcW w:w="972" w:type="dxa"/>
            <w:shd w:val="clear" w:color="000000" w:fill="FFFFFF"/>
            <w:vAlign w:val="center"/>
          </w:tcPr>
          <w:p w14:paraId="2354DD1E" w14:textId="77777777" w:rsidR="009F6DA6" w:rsidRPr="00EC1497" w:rsidRDefault="009F6DA6" w:rsidP="00597716">
            <w:pPr>
              <w:ind w:left="-57" w:right="-57"/>
              <w:jc w:val="center"/>
              <w:rPr>
                <w:bCs/>
              </w:rPr>
            </w:pPr>
            <w:r w:rsidRPr="00EC1497">
              <w:rPr>
                <w:bCs/>
              </w:rPr>
              <w:t>3-6/19</w:t>
            </w:r>
          </w:p>
        </w:tc>
        <w:tc>
          <w:tcPr>
            <w:tcW w:w="8076" w:type="dxa"/>
            <w:shd w:val="clear" w:color="auto" w:fill="auto"/>
            <w:vAlign w:val="center"/>
          </w:tcPr>
          <w:p w14:paraId="09B395AD"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довідки</w:t>
            </w:r>
            <w:proofErr w:type="spellEnd"/>
            <w:r w:rsidRPr="00EC1497">
              <w:t xml:space="preserve"> </w:t>
            </w:r>
            <w:proofErr w:type="spellStart"/>
            <w:r w:rsidRPr="00EC1497">
              <w:t>або</w:t>
            </w:r>
            <w:proofErr w:type="spellEnd"/>
            <w:r w:rsidRPr="00EC1497">
              <w:t xml:space="preserve"> </w:t>
            </w:r>
            <w:proofErr w:type="spellStart"/>
            <w:r w:rsidRPr="00EC1497">
              <w:t>витягу</w:t>
            </w:r>
            <w:proofErr w:type="spellEnd"/>
            <w:r w:rsidRPr="00EC1497">
              <w:t xml:space="preserve"> </w:t>
            </w:r>
            <w:proofErr w:type="spellStart"/>
            <w:r w:rsidRPr="00EC1497">
              <w:t>щодо</w:t>
            </w:r>
            <w:proofErr w:type="spellEnd"/>
            <w:r w:rsidRPr="00EC1497">
              <w:t xml:space="preserve"> </w:t>
            </w:r>
            <w:proofErr w:type="spellStart"/>
            <w:r w:rsidRPr="00EC1497">
              <w:t>підтвердження</w:t>
            </w:r>
            <w:proofErr w:type="spellEnd"/>
            <w:r w:rsidRPr="00EC1497">
              <w:t xml:space="preserve"> статусу </w:t>
            </w:r>
            <w:proofErr w:type="spellStart"/>
            <w:r w:rsidRPr="00EC1497">
              <w:t>дитини</w:t>
            </w:r>
            <w:proofErr w:type="spellEnd"/>
            <w:r w:rsidRPr="00EC1497">
              <w:t xml:space="preserve">-сироти, </w:t>
            </w:r>
            <w:proofErr w:type="spellStart"/>
            <w:r w:rsidRPr="00EC1497">
              <w:t>дитини</w:t>
            </w:r>
            <w:proofErr w:type="spellEnd"/>
            <w:r w:rsidRPr="00EC1497">
              <w:t xml:space="preserve">, </w:t>
            </w:r>
            <w:proofErr w:type="spellStart"/>
            <w:r w:rsidRPr="00EC1497">
              <w:t>позбавленої</w:t>
            </w:r>
            <w:proofErr w:type="spellEnd"/>
            <w:r w:rsidRPr="00EC1497">
              <w:t xml:space="preserve"> </w:t>
            </w:r>
            <w:proofErr w:type="spellStart"/>
            <w:r w:rsidRPr="00EC1497">
              <w:t>батьківського</w:t>
            </w:r>
            <w:proofErr w:type="spellEnd"/>
            <w:r w:rsidRPr="00EC1497">
              <w:t xml:space="preserve"> </w:t>
            </w:r>
            <w:proofErr w:type="spellStart"/>
            <w:r w:rsidRPr="00EC1497">
              <w:t>піклування</w:t>
            </w:r>
            <w:proofErr w:type="spellEnd"/>
          </w:p>
        </w:tc>
        <w:tc>
          <w:tcPr>
            <w:tcW w:w="2090" w:type="dxa"/>
            <w:vMerge/>
          </w:tcPr>
          <w:p w14:paraId="4981D627" w14:textId="77777777" w:rsidR="009F6DA6" w:rsidRPr="00EC1497" w:rsidRDefault="009F6DA6" w:rsidP="00597716">
            <w:pPr>
              <w:jc w:val="center"/>
              <w:rPr>
                <w:b/>
              </w:rPr>
            </w:pPr>
          </w:p>
        </w:tc>
        <w:tc>
          <w:tcPr>
            <w:tcW w:w="3970" w:type="dxa"/>
            <w:vMerge/>
          </w:tcPr>
          <w:p w14:paraId="15017AE0" w14:textId="77777777" w:rsidR="009F6DA6" w:rsidRPr="00EC1497" w:rsidRDefault="009F6DA6" w:rsidP="00597716"/>
        </w:tc>
      </w:tr>
      <w:tr w:rsidR="009F6DA6" w:rsidRPr="00EC1497" w14:paraId="6C0DEC5C" w14:textId="77777777" w:rsidTr="00597716">
        <w:trPr>
          <w:gridAfter w:val="1"/>
          <w:wAfter w:w="46" w:type="dxa"/>
        </w:trPr>
        <w:tc>
          <w:tcPr>
            <w:tcW w:w="876" w:type="dxa"/>
          </w:tcPr>
          <w:p w14:paraId="7506F296" w14:textId="77777777" w:rsidR="009F6DA6" w:rsidRPr="00EC1497" w:rsidRDefault="009F6DA6" w:rsidP="00597716">
            <w:pPr>
              <w:jc w:val="center"/>
              <w:rPr>
                <w:bCs/>
              </w:rPr>
            </w:pPr>
            <w:r w:rsidRPr="00EC1497">
              <w:rPr>
                <w:bCs/>
              </w:rPr>
              <w:t>149</w:t>
            </w:r>
          </w:p>
        </w:tc>
        <w:tc>
          <w:tcPr>
            <w:tcW w:w="972" w:type="dxa"/>
            <w:shd w:val="clear" w:color="000000" w:fill="FFFFFF"/>
            <w:vAlign w:val="center"/>
          </w:tcPr>
          <w:p w14:paraId="26956931" w14:textId="77777777" w:rsidR="009F6DA6" w:rsidRPr="00EC1497" w:rsidRDefault="009F6DA6" w:rsidP="00597716">
            <w:pPr>
              <w:ind w:left="-57" w:right="-57"/>
              <w:jc w:val="center"/>
              <w:rPr>
                <w:bCs/>
              </w:rPr>
            </w:pPr>
            <w:r w:rsidRPr="00EC1497">
              <w:rPr>
                <w:bCs/>
              </w:rPr>
              <w:t>3-6/20</w:t>
            </w:r>
          </w:p>
        </w:tc>
        <w:tc>
          <w:tcPr>
            <w:tcW w:w="8076" w:type="dxa"/>
            <w:shd w:val="clear" w:color="auto" w:fill="auto"/>
            <w:vAlign w:val="center"/>
          </w:tcPr>
          <w:p w14:paraId="4CF14AA7" w14:textId="77777777" w:rsidR="009F6DA6" w:rsidRPr="00EC1497" w:rsidRDefault="009F6DA6" w:rsidP="00597716">
            <w:pPr>
              <w:spacing w:line="228" w:lineRule="auto"/>
            </w:pPr>
            <w:proofErr w:type="spellStart"/>
            <w:r w:rsidRPr="00EC1497">
              <w:t>Видача</w:t>
            </w:r>
            <w:proofErr w:type="spellEnd"/>
            <w:r w:rsidRPr="00EC1497">
              <w:t xml:space="preserve"> акту </w:t>
            </w:r>
            <w:proofErr w:type="spellStart"/>
            <w:r w:rsidRPr="00EC1497">
              <w:t>обстеження</w:t>
            </w:r>
            <w:proofErr w:type="spellEnd"/>
            <w:r w:rsidRPr="00EC1497">
              <w:t xml:space="preserve"> умов </w:t>
            </w:r>
            <w:proofErr w:type="spellStart"/>
            <w:r w:rsidRPr="00EC1497">
              <w:t>проживання</w:t>
            </w:r>
            <w:proofErr w:type="spellEnd"/>
            <w:r w:rsidRPr="00EC1497">
              <w:t xml:space="preserve"> </w:t>
            </w:r>
            <w:proofErr w:type="spellStart"/>
            <w:r w:rsidRPr="00EC1497">
              <w:t>дитини</w:t>
            </w:r>
            <w:proofErr w:type="spellEnd"/>
            <w:r w:rsidRPr="00EC1497">
              <w:t>/особи</w:t>
            </w:r>
          </w:p>
        </w:tc>
        <w:tc>
          <w:tcPr>
            <w:tcW w:w="2090" w:type="dxa"/>
            <w:vMerge/>
          </w:tcPr>
          <w:p w14:paraId="5FC9B7F1" w14:textId="77777777" w:rsidR="009F6DA6" w:rsidRPr="00EC1497" w:rsidRDefault="009F6DA6" w:rsidP="00597716">
            <w:pPr>
              <w:jc w:val="center"/>
              <w:rPr>
                <w:b/>
              </w:rPr>
            </w:pPr>
          </w:p>
        </w:tc>
        <w:tc>
          <w:tcPr>
            <w:tcW w:w="3970" w:type="dxa"/>
            <w:vMerge/>
          </w:tcPr>
          <w:p w14:paraId="58A27922" w14:textId="77777777" w:rsidR="009F6DA6" w:rsidRPr="00EC1497" w:rsidRDefault="009F6DA6" w:rsidP="00597716"/>
        </w:tc>
      </w:tr>
      <w:tr w:rsidR="009F6DA6" w:rsidRPr="00EC1497" w14:paraId="64005E42" w14:textId="77777777" w:rsidTr="00597716">
        <w:trPr>
          <w:gridAfter w:val="1"/>
          <w:wAfter w:w="46" w:type="dxa"/>
        </w:trPr>
        <w:tc>
          <w:tcPr>
            <w:tcW w:w="876" w:type="dxa"/>
          </w:tcPr>
          <w:p w14:paraId="6D316B8C" w14:textId="77777777" w:rsidR="009F6DA6" w:rsidRPr="00EC1497" w:rsidRDefault="009F6DA6" w:rsidP="00597716">
            <w:pPr>
              <w:jc w:val="center"/>
              <w:rPr>
                <w:bCs/>
              </w:rPr>
            </w:pPr>
            <w:r w:rsidRPr="00EC1497">
              <w:rPr>
                <w:bCs/>
              </w:rPr>
              <w:t>150</w:t>
            </w:r>
          </w:p>
        </w:tc>
        <w:tc>
          <w:tcPr>
            <w:tcW w:w="972" w:type="dxa"/>
            <w:shd w:val="clear" w:color="auto" w:fill="auto"/>
            <w:vAlign w:val="center"/>
          </w:tcPr>
          <w:p w14:paraId="1BF7C9E1" w14:textId="77777777" w:rsidR="009F6DA6" w:rsidRPr="00EC1497" w:rsidRDefault="009F6DA6" w:rsidP="00597716">
            <w:pPr>
              <w:ind w:left="-57" w:right="-57"/>
              <w:jc w:val="center"/>
              <w:rPr>
                <w:bCs/>
              </w:rPr>
            </w:pPr>
            <w:r w:rsidRPr="00EC1497">
              <w:rPr>
                <w:bCs/>
              </w:rPr>
              <w:t>3-6/21</w:t>
            </w:r>
          </w:p>
        </w:tc>
        <w:tc>
          <w:tcPr>
            <w:tcW w:w="8076" w:type="dxa"/>
            <w:shd w:val="clear" w:color="auto" w:fill="auto"/>
            <w:vAlign w:val="center"/>
          </w:tcPr>
          <w:p w14:paraId="0C08857F" w14:textId="77777777" w:rsidR="009F6DA6" w:rsidRPr="00EC1497" w:rsidRDefault="009F6DA6" w:rsidP="00597716">
            <w:pPr>
              <w:spacing w:line="228" w:lineRule="auto"/>
            </w:pPr>
            <w:proofErr w:type="spellStart"/>
            <w:r w:rsidRPr="00EC1497">
              <w:t>Висновок</w:t>
            </w:r>
            <w:proofErr w:type="spellEnd"/>
            <w:r w:rsidRPr="00EC1497">
              <w:t xml:space="preserve"> про </w:t>
            </w:r>
            <w:proofErr w:type="spellStart"/>
            <w:r w:rsidRPr="00EC1497">
              <w:t>доцільність</w:t>
            </w:r>
            <w:proofErr w:type="spellEnd"/>
            <w:r w:rsidRPr="00EC1497">
              <w:t xml:space="preserve"> </w:t>
            </w:r>
            <w:proofErr w:type="spellStart"/>
            <w:r w:rsidRPr="00EC1497">
              <w:t>позбавлення</w:t>
            </w:r>
            <w:proofErr w:type="spellEnd"/>
            <w:r w:rsidRPr="00EC1497">
              <w:t xml:space="preserve"> </w:t>
            </w:r>
            <w:proofErr w:type="spellStart"/>
            <w:r w:rsidRPr="00EC1497">
              <w:t>батьківських</w:t>
            </w:r>
            <w:proofErr w:type="spellEnd"/>
            <w:r w:rsidRPr="00EC1497">
              <w:t xml:space="preserve"> прав (для суду)</w:t>
            </w:r>
          </w:p>
        </w:tc>
        <w:tc>
          <w:tcPr>
            <w:tcW w:w="2090" w:type="dxa"/>
            <w:vMerge/>
          </w:tcPr>
          <w:p w14:paraId="3DF61AED" w14:textId="77777777" w:rsidR="009F6DA6" w:rsidRPr="00EC1497" w:rsidRDefault="009F6DA6" w:rsidP="00597716">
            <w:pPr>
              <w:jc w:val="center"/>
              <w:rPr>
                <w:b/>
              </w:rPr>
            </w:pPr>
          </w:p>
        </w:tc>
        <w:tc>
          <w:tcPr>
            <w:tcW w:w="3970" w:type="dxa"/>
            <w:vMerge/>
          </w:tcPr>
          <w:p w14:paraId="2573BC02" w14:textId="77777777" w:rsidR="009F6DA6" w:rsidRPr="00EC1497" w:rsidRDefault="009F6DA6" w:rsidP="00597716"/>
        </w:tc>
      </w:tr>
      <w:tr w:rsidR="009F6DA6" w:rsidRPr="00EC1497" w14:paraId="19EA3EF5" w14:textId="77777777" w:rsidTr="00597716">
        <w:trPr>
          <w:gridAfter w:val="1"/>
          <w:wAfter w:w="46" w:type="dxa"/>
        </w:trPr>
        <w:tc>
          <w:tcPr>
            <w:tcW w:w="876" w:type="dxa"/>
          </w:tcPr>
          <w:p w14:paraId="7D2CF964" w14:textId="77777777" w:rsidR="009F6DA6" w:rsidRPr="00EC1497" w:rsidRDefault="009F6DA6" w:rsidP="00597716">
            <w:pPr>
              <w:jc w:val="center"/>
              <w:rPr>
                <w:bCs/>
              </w:rPr>
            </w:pPr>
            <w:r w:rsidRPr="00EC1497">
              <w:rPr>
                <w:bCs/>
              </w:rPr>
              <w:t>151</w:t>
            </w:r>
          </w:p>
        </w:tc>
        <w:tc>
          <w:tcPr>
            <w:tcW w:w="972" w:type="dxa"/>
            <w:shd w:val="clear" w:color="auto" w:fill="auto"/>
            <w:vAlign w:val="center"/>
          </w:tcPr>
          <w:p w14:paraId="4168755A" w14:textId="77777777" w:rsidR="009F6DA6" w:rsidRPr="00EC1497" w:rsidRDefault="009F6DA6" w:rsidP="00597716">
            <w:pPr>
              <w:ind w:left="-57" w:right="-57"/>
              <w:jc w:val="center"/>
              <w:rPr>
                <w:bCs/>
              </w:rPr>
            </w:pPr>
            <w:r w:rsidRPr="00EC1497">
              <w:rPr>
                <w:bCs/>
              </w:rPr>
              <w:t>3-6/22</w:t>
            </w:r>
          </w:p>
        </w:tc>
        <w:tc>
          <w:tcPr>
            <w:tcW w:w="8076" w:type="dxa"/>
            <w:shd w:val="clear" w:color="auto" w:fill="auto"/>
            <w:vAlign w:val="center"/>
          </w:tcPr>
          <w:p w14:paraId="5F6AD9A1"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згоди</w:t>
            </w:r>
            <w:proofErr w:type="spellEnd"/>
            <w:r w:rsidRPr="00EC1497">
              <w:t xml:space="preserve"> на </w:t>
            </w:r>
            <w:proofErr w:type="spellStart"/>
            <w:r w:rsidRPr="00EC1497">
              <w:t>проходження</w:t>
            </w:r>
            <w:proofErr w:type="spellEnd"/>
            <w:r w:rsidRPr="00EC1497">
              <w:t xml:space="preserve"> </w:t>
            </w:r>
            <w:proofErr w:type="spellStart"/>
            <w:r w:rsidRPr="00EC1497">
              <w:t>психіатричного</w:t>
            </w:r>
            <w:proofErr w:type="spellEnd"/>
            <w:r w:rsidRPr="00EC1497">
              <w:t xml:space="preserve"> </w:t>
            </w:r>
            <w:proofErr w:type="spellStart"/>
            <w:r w:rsidRPr="00EC1497">
              <w:t>огляду</w:t>
            </w:r>
            <w:proofErr w:type="spellEnd"/>
            <w:r w:rsidRPr="00EC1497">
              <w:t xml:space="preserve"> без </w:t>
            </w:r>
            <w:proofErr w:type="spellStart"/>
            <w:r w:rsidRPr="00EC1497">
              <w:t>участі</w:t>
            </w:r>
            <w:proofErr w:type="spellEnd"/>
            <w:r w:rsidRPr="00EC1497">
              <w:t xml:space="preserve"> одного з </w:t>
            </w:r>
            <w:proofErr w:type="spellStart"/>
            <w:r w:rsidRPr="00EC1497">
              <w:t>батьків</w:t>
            </w:r>
            <w:proofErr w:type="spellEnd"/>
          </w:p>
        </w:tc>
        <w:tc>
          <w:tcPr>
            <w:tcW w:w="2090" w:type="dxa"/>
            <w:vMerge/>
          </w:tcPr>
          <w:p w14:paraId="212BF0D3" w14:textId="77777777" w:rsidR="009F6DA6" w:rsidRPr="00EC1497" w:rsidRDefault="009F6DA6" w:rsidP="00597716">
            <w:pPr>
              <w:jc w:val="center"/>
              <w:rPr>
                <w:b/>
              </w:rPr>
            </w:pPr>
          </w:p>
        </w:tc>
        <w:tc>
          <w:tcPr>
            <w:tcW w:w="3970" w:type="dxa"/>
            <w:vMerge/>
          </w:tcPr>
          <w:p w14:paraId="2DC28161" w14:textId="77777777" w:rsidR="009F6DA6" w:rsidRPr="00EC1497" w:rsidRDefault="009F6DA6" w:rsidP="00597716"/>
        </w:tc>
      </w:tr>
      <w:tr w:rsidR="009F6DA6" w:rsidRPr="00EC1497" w14:paraId="15868350" w14:textId="77777777" w:rsidTr="00597716">
        <w:trPr>
          <w:gridAfter w:val="1"/>
          <w:wAfter w:w="46" w:type="dxa"/>
        </w:trPr>
        <w:tc>
          <w:tcPr>
            <w:tcW w:w="876" w:type="dxa"/>
          </w:tcPr>
          <w:p w14:paraId="4A7DF2E1" w14:textId="77777777" w:rsidR="009F6DA6" w:rsidRPr="00EC1497" w:rsidRDefault="009F6DA6" w:rsidP="00597716">
            <w:pPr>
              <w:jc w:val="center"/>
              <w:rPr>
                <w:bCs/>
              </w:rPr>
            </w:pPr>
            <w:r w:rsidRPr="00EC1497">
              <w:rPr>
                <w:bCs/>
              </w:rPr>
              <w:t>152</w:t>
            </w:r>
          </w:p>
        </w:tc>
        <w:tc>
          <w:tcPr>
            <w:tcW w:w="972" w:type="dxa"/>
            <w:shd w:val="clear" w:color="auto" w:fill="auto"/>
            <w:vAlign w:val="center"/>
          </w:tcPr>
          <w:p w14:paraId="5CDB6C37" w14:textId="77777777" w:rsidR="009F6DA6" w:rsidRPr="00EC1497" w:rsidRDefault="009F6DA6" w:rsidP="00597716">
            <w:pPr>
              <w:ind w:left="-57" w:right="-57"/>
              <w:jc w:val="center"/>
              <w:rPr>
                <w:bCs/>
              </w:rPr>
            </w:pPr>
            <w:r w:rsidRPr="00EC1497">
              <w:rPr>
                <w:bCs/>
              </w:rPr>
              <w:t>3-8/01</w:t>
            </w:r>
          </w:p>
        </w:tc>
        <w:tc>
          <w:tcPr>
            <w:tcW w:w="8076" w:type="dxa"/>
            <w:shd w:val="clear" w:color="auto" w:fill="auto"/>
            <w:vAlign w:val="center"/>
          </w:tcPr>
          <w:p w14:paraId="68D368F2" w14:textId="77777777" w:rsidR="009F6DA6" w:rsidRPr="00EC1497" w:rsidRDefault="009F6DA6" w:rsidP="00597716">
            <w:pPr>
              <w:spacing w:line="228" w:lineRule="auto"/>
            </w:pPr>
            <w:proofErr w:type="spellStart"/>
            <w:r w:rsidRPr="00EC1497">
              <w:t>Затвердження</w:t>
            </w:r>
            <w:proofErr w:type="spellEnd"/>
            <w:r w:rsidRPr="00EC1497">
              <w:t xml:space="preserve"> проекту (</w:t>
            </w:r>
            <w:proofErr w:type="spellStart"/>
            <w:r w:rsidRPr="00EC1497">
              <w:t>технічної</w:t>
            </w:r>
            <w:proofErr w:type="spellEnd"/>
            <w:r w:rsidRPr="00EC1497">
              <w:t xml:space="preserve"> </w:t>
            </w:r>
            <w:proofErr w:type="spellStart"/>
            <w:r w:rsidRPr="00EC1497">
              <w:t>документації</w:t>
            </w:r>
            <w:proofErr w:type="spellEnd"/>
            <w:r w:rsidRPr="00EC1497">
              <w:t xml:space="preserve">) </w:t>
            </w:r>
            <w:proofErr w:type="spellStart"/>
            <w:r w:rsidRPr="00EC1497">
              <w:t>землеустрою</w:t>
            </w:r>
            <w:proofErr w:type="spellEnd"/>
            <w:r w:rsidRPr="00EC1497">
              <w:t xml:space="preserve"> </w:t>
            </w:r>
            <w:proofErr w:type="spellStart"/>
            <w:r w:rsidRPr="00EC1497">
              <w:t>щодо</w:t>
            </w:r>
            <w:proofErr w:type="spellEnd"/>
            <w:r w:rsidRPr="00EC1497">
              <w:t xml:space="preserve"> </w:t>
            </w:r>
            <w:proofErr w:type="spellStart"/>
            <w:r w:rsidRPr="00EC1497">
              <w:t>відведення</w:t>
            </w:r>
            <w:proofErr w:type="spellEnd"/>
            <w:r w:rsidRPr="00EC1497">
              <w:t xml:space="preserve"> </w:t>
            </w:r>
            <w:proofErr w:type="spellStart"/>
            <w:r w:rsidRPr="00EC1497">
              <w:t>земельно</w:t>
            </w:r>
            <w:proofErr w:type="spellEnd"/>
            <w:r w:rsidRPr="00EC1497">
              <w:t xml:space="preserve"> (их) </w:t>
            </w:r>
            <w:proofErr w:type="spellStart"/>
            <w:r w:rsidRPr="00EC1497">
              <w:t>ділянки</w:t>
            </w:r>
            <w:proofErr w:type="spellEnd"/>
            <w:r w:rsidRPr="00EC1497">
              <w:t xml:space="preserve"> (</w:t>
            </w:r>
            <w:proofErr w:type="spellStart"/>
            <w:r w:rsidRPr="00EC1497">
              <w:t>ок</w:t>
            </w:r>
            <w:proofErr w:type="spellEnd"/>
            <w:r w:rsidRPr="00EC1497">
              <w:t>)</w:t>
            </w:r>
          </w:p>
        </w:tc>
        <w:tc>
          <w:tcPr>
            <w:tcW w:w="2090" w:type="dxa"/>
            <w:vMerge w:val="restart"/>
          </w:tcPr>
          <w:p w14:paraId="116E0C7F" w14:textId="77777777" w:rsidR="009F6DA6" w:rsidRPr="00EC1497" w:rsidRDefault="009F6DA6" w:rsidP="00597716">
            <w:proofErr w:type="spellStart"/>
            <w:r w:rsidRPr="00EC1497">
              <w:t>Відділ</w:t>
            </w:r>
            <w:proofErr w:type="spellEnd"/>
            <w:r w:rsidRPr="00EC1497">
              <w:t xml:space="preserve"> </w:t>
            </w:r>
            <w:proofErr w:type="spellStart"/>
            <w:r w:rsidRPr="00EC1497">
              <w:t>земельних</w:t>
            </w:r>
            <w:proofErr w:type="spellEnd"/>
            <w:r w:rsidRPr="00EC1497">
              <w:t xml:space="preserve"> </w:t>
            </w:r>
            <w:proofErr w:type="spellStart"/>
            <w:r w:rsidRPr="00EC1497">
              <w:t>відносин</w:t>
            </w:r>
            <w:proofErr w:type="spellEnd"/>
            <w:r w:rsidRPr="00EC1497">
              <w:t xml:space="preserve">, </w:t>
            </w:r>
            <w:proofErr w:type="spellStart"/>
            <w:r w:rsidRPr="00EC1497">
              <w:t>екології</w:t>
            </w:r>
            <w:proofErr w:type="spellEnd"/>
            <w:r w:rsidRPr="00EC1497">
              <w:t xml:space="preserve"> та </w:t>
            </w:r>
            <w:proofErr w:type="spellStart"/>
            <w:r w:rsidRPr="00EC1497">
              <w:t>охорони</w:t>
            </w:r>
            <w:proofErr w:type="spellEnd"/>
            <w:r w:rsidRPr="00EC1497">
              <w:t xml:space="preserve"> природного </w:t>
            </w:r>
            <w:proofErr w:type="spellStart"/>
            <w:r w:rsidRPr="00EC1497">
              <w:t>середовища</w:t>
            </w:r>
            <w:proofErr w:type="spellEnd"/>
            <w:r w:rsidRPr="00EC1497">
              <w:t xml:space="preserve"> </w:t>
            </w:r>
            <w:proofErr w:type="spellStart"/>
            <w:r w:rsidRPr="00EC1497">
              <w:t>виконкому</w:t>
            </w:r>
            <w:proofErr w:type="spellEnd"/>
            <w:r w:rsidRPr="00EC1497">
              <w:t xml:space="preserve"> </w:t>
            </w:r>
            <w:proofErr w:type="spellStart"/>
            <w:r w:rsidRPr="00EC1497">
              <w:t>міської</w:t>
            </w:r>
            <w:proofErr w:type="spellEnd"/>
            <w:r w:rsidRPr="00EC1497">
              <w:t xml:space="preserve"> ради</w:t>
            </w:r>
          </w:p>
        </w:tc>
        <w:tc>
          <w:tcPr>
            <w:tcW w:w="3970" w:type="dxa"/>
            <w:vMerge w:val="restart"/>
          </w:tcPr>
          <w:p w14:paraId="45E20BEC" w14:textId="77777777" w:rsidR="009F6DA6" w:rsidRPr="00EC1497" w:rsidRDefault="009F6DA6" w:rsidP="00597716">
            <w:r w:rsidRPr="00EC1497">
              <w:t xml:space="preserve">Закон </w:t>
            </w:r>
            <w:proofErr w:type="spellStart"/>
            <w:r w:rsidRPr="00EC1497">
              <w:t>України</w:t>
            </w:r>
            <w:proofErr w:type="spellEnd"/>
            <w:r w:rsidRPr="00EC1497">
              <w:t xml:space="preserve"> «Про </w:t>
            </w:r>
            <w:proofErr w:type="spellStart"/>
            <w:r w:rsidRPr="00EC1497">
              <w:t>оренду</w:t>
            </w:r>
            <w:proofErr w:type="spellEnd"/>
            <w:r w:rsidRPr="00EC1497">
              <w:t xml:space="preserve"> </w:t>
            </w:r>
            <w:proofErr w:type="spellStart"/>
            <w:r w:rsidRPr="00EC1497">
              <w:t>землі</w:t>
            </w:r>
            <w:proofErr w:type="spellEnd"/>
            <w:r w:rsidRPr="00EC1497">
              <w:t>»</w:t>
            </w:r>
          </w:p>
          <w:p w14:paraId="0BF047E3" w14:textId="77777777" w:rsidR="009F6DA6" w:rsidRPr="00EC1497" w:rsidRDefault="009F6DA6" w:rsidP="00597716">
            <w:r w:rsidRPr="00EC1497">
              <w:t xml:space="preserve">Закон </w:t>
            </w:r>
            <w:proofErr w:type="spellStart"/>
            <w:r w:rsidRPr="00EC1497">
              <w:t>України</w:t>
            </w:r>
            <w:proofErr w:type="spellEnd"/>
            <w:r w:rsidRPr="00EC1497">
              <w:t xml:space="preserve"> «Про </w:t>
            </w:r>
            <w:proofErr w:type="spellStart"/>
            <w:r w:rsidRPr="00EC1497">
              <w:t>оцінку</w:t>
            </w:r>
            <w:proofErr w:type="spellEnd"/>
            <w:r w:rsidRPr="00EC1497">
              <w:t xml:space="preserve"> земель»; </w:t>
            </w:r>
          </w:p>
          <w:p w14:paraId="1C027934" w14:textId="77777777" w:rsidR="009F6DA6" w:rsidRPr="00EC1497" w:rsidRDefault="009F6DA6" w:rsidP="00597716">
            <w:r w:rsidRPr="00EC1497">
              <w:t xml:space="preserve">Закон </w:t>
            </w:r>
            <w:proofErr w:type="spellStart"/>
            <w:r w:rsidRPr="00EC1497">
              <w:t>України</w:t>
            </w:r>
            <w:proofErr w:type="spellEnd"/>
            <w:r w:rsidRPr="00EC1497">
              <w:t xml:space="preserve"> «Про </w:t>
            </w:r>
            <w:proofErr w:type="spellStart"/>
            <w:r w:rsidRPr="00EC1497">
              <w:t>землеустрій</w:t>
            </w:r>
            <w:proofErr w:type="spellEnd"/>
            <w:r w:rsidRPr="00EC1497">
              <w:t>»</w:t>
            </w:r>
          </w:p>
          <w:p w14:paraId="25F07A09" w14:textId="77777777" w:rsidR="009F6DA6" w:rsidRPr="00EC1497" w:rsidRDefault="009F6DA6" w:rsidP="00597716">
            <w:r w:rsidRPr="00EC1497">
              <w:t xml:space="preserve">Закон </w:t>
            </w:r>
            <w:proofErr w:type="spellStart"/>
            <w:r w:rsidRPr="00EC1497">
              <w:t>України</w:t>
            </w:r>
            <w:proofErr w:type="spellEnd"/>
            <w:r w:rsidRPr="00EC1497">
              <w:t xml:space="preserve"> “Про </w:t>
            </w:r>
            <w:proofErr w:type="spellStart"/>
            <w:r w:rsidRPr="00EC1497">
              <w:t>Державний</w:t>
            </w:r>
            <w:proofErr w:type="spellEnd"/>
            <w:r w:rsidRPr="00EC1497">
              <w:t xml:space="preserve"> </w:t>
            </w:r>
            <w:proofErr w:type="spellStart"/>
            <w:r w:rsidRPr="00EC1497">
              <w:t>земельний</w:t>
            </w:r>
            <w:proofErr w:type="spellEnd"/>
            <w:r w:rsidRPr="00EC1497">
              <w:t xml:space="preserve"> кадастр”</w:t>
            </w:r>
          </w:p>
        </w:tc>
      </w:tr>
      <w:tr w:rsidR="009F6DA6" w:rsidRPr="00EC1497" w14:paraId="7FB6C445" w14:textId="77777777" w:rsidTr="00597716">
        <w:trPr>
          <w:gridAfter w:val="1"/>
          <w:wAfter w:w="46" w:type="dxa"/>
        </w:trPr>
        <w:tc>
          <w:tcPr>
            <w:tcW w:w="876" w:type="dxa"/>
          </w:tcPr>
          <w:p w14:paraId="646857F2" w14:textId="77777777" w:rsidR="009F6DA6" w:rsidRPr="00EC1497" w:rsidRDefault="009F6DA6" w:rsidP="00597716">
            <w:pPr>
              <w:jc w:val="center"/>
              <w:rPr>
                <w:bCs/>
              </w:rPr>
            </w:pPr>
            <w:r w:rsidRPr="00EC1497">
              <w:rPr>
                <w:bCs/>
              </w:rPr>
              <w:t>153</w:t>
            </w:r>
          </w:p>
        </w:tc>
        <w:tc>
          <w:tcPr>
            <w:tcW w:w="972" w:type="dxa"/>
            <w:shd w:val="clear" w:color="auto" w:fill="auto"/>
            <w:vAlign w:val="center"/>
          </w:tcPr>
          <w:p w14:paraId="1202CE7C" w14:textId="77777777" w:rsidR="009F6DA6" w:rsidRPr="00EC1497" w:rsidRDefault="009F6DA6" w:rsidP="00597716">
            <w:pPr>
              <w:ind w:left="-57" w:right="-57"/>
              <w:jc w:val="center"/>
              <w:rPr>
                <w:bCs/>
              </w:rPr>
            </w:pPr>
            <w:r w:rsidRPr="00EC1497">
              <w:rPr>
                <w:bCs/>
              </w:rPr>
              <w:t>3-8/02</w:t>
            </w:r>
          </w:p>
        </w:tc>
        <w:tc>
          <w:tcPr>
            <w:tcW w:w="8076" w:type="dxa"/>
            <w:shd w:val="clear" w:color="auto" w:fill="auto"/>
            <w:vAlign w:val="center"/>
          </w:tcPr>
          <w:p w14:paraId="10B83049" w14:textId="77777777" w:rsidR="009F6DA6" w:rsidRPr="00EC1497" w:rsidRDefault="009F6DA6" w:rsidP="00597716">
            <w:pPr>
              <w:spacing w:line="228" w:lineRule="auto"/>
            </w:pPr>
            <w:proofErr w:type="spellStart"/>
            <w:r w:rsidRPr="00EC1497">
              <w:t>Затвердження</w:t>
            </w:r>
            <w:proofErr w:type="spellEnd"/>
            <w:r w:rsidRPr="00EC1497">
              <w:t xml:space="preserve"> проекту (</w:t>
            </w:r>
            <w:proofErr w:type="spellStart"/>
            <w:r w:rsidRPr="00EC1497">
              <w:t>технічної</w:t>
            </w:r>
            <w:proofErr w:type="spellEnd"/>
            <w:r w:rsidRPr="00EC1497">
              <w:t xml:space="preserve"> </w:t>
            </w:r>
            <w:proofErr w:type="spellStart"/>
            <w:r w:rsidRPr="00EC1497">
              <w:t>документації</w:t>
            </w:r>
            <w:proofErr w:type="spellEnd"/>
            <w:r w:rsidRPr="00EC1497">
              <w:t xml:space="preserve">) </w:t>
            </w:r>
            <w:proofErr w:type="spellStart"/>
            <w:r w:rsidRPr="00EC1497">
              <w:t>землеустрою</w:t>
            </w:r>
            <w:proofErr w:type="spellEnd"/>
            <w:r w:rsidRPr="00EC1497">
              <w:t xml:space="preserve"> </w:t>
            </w:r>
            <w:proofErr w:type="spellStart"/>
            <w:r w:rsidRPr="00EC1497">
              <w:t>щодо</w:t>
            </w:r>
            <w:proofErr w:type="spellEnd"/>
            <w:r w:rsidRPr="00EC1497">
              <w:t xml:space="preserve"> </w:t>
            </w:r>
            <w:proofErr w:type="spellStart"/>
            <w:r w:rsidRPr="00EC1497">
              <w:t>відведення</w:t>
            </w:r>
            <w:proofErr w:type="spellEnd"/>
            <w:r w:rsidRPr="00EC1497">
              <w:t xml:space="preserve"> </w:t>
            </w:r>
            <w:proofErr w:type="spellStart"/>
            <w:r w:rsidRPr="00EC1497">
              <w:t>земельно</w:t>
            </w:r>
            <w:proofErr w:type="spellEnd"/>
            <w:r w:rsidRPr="00EC1497">
              <w:t xml:space="preserve"> (их) </w:t>
            </w:r>
            <w:proofErr w:type="spellStart"/>
            <w:r w:rsidRPr="00EC1497">
              <w:t>ділянки</w:t>
            </w:r>
            <w:proofErr w:type="spellEnd"/>
            <w:r w:rsidRPr="00EC1497">
              <w:t xml:space="preserve"> (</w:t>
            </w:r>
            <w:proofErr w:type="spellStart"/>
            <w:r w:rsidRPr="00EC1497">
              <w:t>ок</w:t>
            </w:r>
            <w:proofErr w:type="spellEnd"/>
            <w:r w:rsidRPr="00EC1497">
              <w:t>)</w:t>
            </w:r>
          </w:p>
        </w:tc>
        <w:tc>
          <w:tcPr>
            <w:tcW w:w="2090" w:type="dxa"/>
            <w:vMerge/>
          </w:tcPr>
          <w:p w14:paraId="05210DB5" w14:textId="77777777" w:rsidR="009F6DA6" w:rsidRPr="00EC1497" w:rsidRDefault="009F6DA6" w:rsidP="00597716">
            <w:pPr>
              <w:jc w:val="center"/>
              <w:rPr>
                <w:b/>
              </w:rPr>
            </w:pPr>
          </w:p>
        </w:tc>
        <w:tc>
          <w:tcPr>
            <w:tcW w:w="3970" w:type="dxa"/>
            <w:vMerge/>
          </w:tcPr>
          <w:p w14:paraId="60177A2C" w14:textId="77777777" w:rsidR="009F6DA6" w:rsidRPr="00EC1497" w:rsidRDefault="009F6DA6" w:rsidP="00597716"/>
        </w:tc>
      </w:tr>
      <w:tr w:rsidR="009F6DA6" w:rsidRPr="00EC1497" w14:paraId="66E5F8A5" w14:textId="77777777" w:rsidTr="00597716">
        <w:trPr>
          <w:gridAfter w:val="1"/>
          <w:wAfter w:w="46" w:type="dxa"/>
        </w:trPr>
        <w:tc>
          <w:tcPr>
            <w:tcW w:w="876" w:type="dxa"/>
          </w:tcPr>
          <w:p w14:paraId="2194868D" w14:textId="77777777" w:rsidR="009F6DA6" w:rsidRPr="00EC1497" w:rsidRDefault="009F6DA6" w:rsidP="00597716">
            <w:pPr>
              <w:jc w:val="center"/>
              <w:rPr>
                <w:bCs/>
              </w:rPr>
            </w:pPr>
            <w:r w:rsidRPr="00EC1497">
              <w:rPr>
                <w:bCs/>
              </w:rPr>
              <w:t>154</w:t>
            </w:r>
          </w:p>
        </w:tc>
        <w:tc>
          <w:tcPr>
            <w:tcW w:w="972" w:type="dxa"/>
            <w:shd w:val="clear" w:color="auto" w:fill="auto"/>
            <w:vAlign w:val="center"/>
          </w:tcPr>
          <w:p w14:paraId="59FA8FE2" w14:textId="77777777" w:rsidR="009F6DA6" w:rsidRPr="00EC1497" w:rsidRDefault="009F6DA6" w:rsidP="00597716">
            <w:pPr>
              <w:ind w:left="-57" w:right="-57"/>
              <w:jc w:val="center"/>
              <w:rPr>
                <w:bCs/>
              </w:rPr>
            </w:pPr>
            <w:r w:rsidRPr="00EC1497">
              <w:rPr>
                <w:bCs/>
              </w:rPr>
              <w:t>3-8/03</w:t>
            </w:r>
          </w:p>
        </w:tc>
        <w:tc>
          <w:tcPr>
            <w:tcW w:w="8076" w:type="dxa"/>
            <w:shd w:val="clear" w:color="auto" w:fill="auto"/>
            <w:vAlign w:val="center"/>
          </w:tcPr>
          <w:p w14:paraId="7C6EC7EF" w14:textId="77777777" w:rsidR="009F6DA6" w:rsidRPr="00EC1497" w:rsidRDefault="009F6DA6" w:rsidP="00597716">
            <w:pPr>
              <w:spacing w:line="228" w:lineRule="auto"/>
            </w:pPr>
            <w:proofErr w:type="spellStart"/>
            <w:r w:rsidRPr="00EC1497">
              <w:t>Затвердження</w:t>
            </w:r>
            <w:proofErr w:type="spellEnd"/>
            <w:r w:rsidRPr="00EC1497">
              <w:t xml:space="preserve"> </w:t>
            </w:r>
            <w:proofErr w:type="spellStart"/>
            <w:r w:rsidRPr="00EC1497">
              <w:t>експертної</w:t>
            </w:r>
            <w:proofErr w:type="spellEnd"/>
            <w:r w:rsidRPr="00EC1497">
              <w:t xml:space="preserve"> </w:t>
            </w:r>
            <w:proofErr w:type="spellStart"/>
            <w:r w:rsidRPr="00EC1497">
              <w:t>грошової</w:t>
            </w:r>
            <w:proofErr w:type="spellEnd"/>
            <w:r w:rsidRPr="00EC1497">
              <w:t xml:space="preserve"> </w:t>
            </w:r>
            <w:proofErr w:type="spellStart"/>
            <w:r w:rsidRPr="00EC1497">
              <w:t>оцінки</w:t>
            </w:r>
            <w:proofErr w:type="spellEnd"/>
            <w:r w:rsidRPr="00EC1497">
              <w:t xml:space="preserve"> </w:t>
            </w:r>
            <w:proofErr w:type="spellStart"/>
            <w:r w:rsidRPr="00EC1497">
              <w:t>земельної</w:t>
            </w:r>
            <w:proofErr w:type="spellEnd"/>
            <w:r w:rsidRPr="00EC1497">
              <w:t xml:space="preserve"> </w:t>
            </w:r>
            <w:proofErr w:type="spellStart"/>
            <w:r w:rsidRPr="00EC1497">
              <w:t>ділянки</w:t>
            </w:r>
            <w:proofErr w:type="spellEnd"/>
            <w:r w:rsidRPr="00EC1497">
              <w:t xml:space="preserve">, </w:t>
            </w:r>
            <w:proofErr w:type="spellStart"/>
            <w:r w:rsidRPr="00EC1497">
              <w:t>що</w:t>
            </w:r>
            <w:proofErr w:type="spellEnd"/>
            <w:r w:rsidRPr="00EC1497">
              <w:t xml:space="preserve"> </w:t>
            </w:r>
            <w:proofErr w:type="spellStart"/>
            <w:r w:rsidRPr="00EC1497">
              <w:t>підлягає</w:t>
            </w:r>
            <w:proofErr w:type="spellEnd"/>
            <w:r w:rsidRPr="00EC1497">
              <w:t xml:space="preserve"> продажу</w:t>
            </w:r>
          </w:p>
        </w:tc>
        <w:tc>
          <w:tcPr>
            <w:tcW w:w="2090" w:type="dxa"/>
            <w:vMerge/>
          </w:tcPr>
          <w:p w14:paraId="40F91F2C" w14:textId="77777777" w:rsidR="009F6DA6" w:rsidRPr="00EC1497" w:rsidRDefault="009F6DA6" w:rsidP="00597716">
            <w:pPr>
              <w:jc w:val="center"/>
              <w:rPr>
                <w:b/>
              </w:rPr>
            </w:pPr>
          </w:p>
        </w:tc>
        <w:tc>
          <w:tcPr>
            <w:tcW w:w="3970" w:type="dxa"/>
            <w:vMerge/>
          </w:tcPr>
          <w:p w14:paraId="302DC4DC" w14:textId="77777777" w:rsidR="009F6DA6" w:rsidRPr="00EC1497" w:rsidRDefault="009F6DA6" w:rsidP="00597716"/>
        </w:tc>
      </w:tr>
      <w:tr w:rsidR="009F6DA6" w:rsidRPr="00EC1497" w14:paraId="5C17AD42" w14:textId="77777777" w:rsidTr="00597716">
        <w:trPr>
          <w:gridAfter w:val="1"/>
          <w:wAfter w:w="46" w:type="dxa"/>
        </w:trPr>
        <w:tc>
          <w:tcPr>
            <w:tcW w:w="876" w:type="dxa"/>
          </w:tcPr>
          <w:p w14:paraId="1F80D225" w14:textId="77777777" w:rsidR="009F6DA6" w:rsidRPr="00EC1497" w:rsidRDefault="009F6DA6" w:rsidP="00597716">
            <w:pPr>
              <w:jc w:val="center"/>
              <w:rPr>
                <w:bCs/>
              </w:rPr>
            </w:pPr>
            <w:r w:rsidRPr="00EC1497">
              <w:rPr>
                <w:bCs/>
              </w:rPr>
              <w:t>155</w:t>
            </w:r>
          </w:p>
        </w:tc>
        <w:tc>
          <w:tcPr>
            <w:tcW w:w="972" w:type="dxa"/>
            <w:shd w:val="clear" w:color="auto" w:fill="auto"/>
            <w:vAlign w:val="center"/>
          </w:tcPr>
          <w:p w14:paraId="2C0AA71D" w14:textId="77777777" w:rsidR="009F6DA6" w:rsidRPr="00EC1497" w:rsidRDefault="009F6DA6" w:rsidP="00597716">
            <w:pPr>
              <w:ind w:left="-57" w:right="-57"/>
              <w:jc w:val="center"/>
              <w:rPr>
                <w:bCs/>
              </w:rPr>
            </w:pPr>
            <w:r w:rsidRPr="00EC1497">
              <w:rPr>
                <w:bCs/>
              </w:rPr>
              <w:t>3-8/04</w:t>
            </w:r>
          </w:p>
        </w:tc>
        <w:tc>
          <w:tcPr>
            <w:tcW w:w="8076" w:type="dxa"/>
            <w:shd w:val="clear" w:color="auto" w:fill="auto"/>
            <w:vAlign w:val="center"/>
          </w:tcPr>
          <w:p w14:paraId="2FB9DCED"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дозволу</w:t>
            </w:r>
            <w:proofErr w:type="spellEnd"/>
            <w:r w:rsidRPr="00EC1497">
              <w:t xml:space="preserve"> на </w:t>
            </w:r>
            <w:proofErr w:type="spellStart"/>
            <w:r w:rsidRPr="00EC1497">
              <w:t>розробку</w:t>
            </w:r>
            <w:proofErr w:type="spellEnd"/>
            <w:r w:rsidRPr="00EC1497">
              <w:t xml:space="preserve"> проекту (</w:t>
            </w:r>
            <w:proofErr w:type="spellStart"/>
            <w:r w:rsidRPr="00EC1497">
              <w:t>технічної</w:t>
            </w:r>
            <w:proofErr w:type="spellEnd"/>
            <w:r w:rsidRPr="00EC1497">
              <w:t xml:space="preserve"> </w:t>
            </w:r>
            <w:proofErr w:type="spellStart"/>
            <w:r w:rsidRPr="00EC1497">
              <w:t>документації</w:t>
            </w:r>
            <w:proofErr w:type="spellEnd"/>
            <w:r w:rsidRPr="00EC1497">
              <w:t xml:space="preserve">) </w:t>
            </w:r>
            <w:proofErr w:type="spellStart"/>
            <w:r w:rsidRPr="00EC1497">
              <w:t>землеустрою</w:t>
            </w:r>
            <w:proofErr w:type="spellEnd"/>
            <w:r w:rsidRPr="00EC1497">
              <w:t xml:space="preserve"> </w:t>
            </w:r>
            <w:proofErr w:type="spellStart"/>
            <w:r w:rsidRPr="00EC1497">
              <w:t>щодо</w:t>
            </w:r>
            <w:proofErr w:type="spellEnd"/>
            <w:r w:rsidRPr="00EC1497">
              <w:t xml:space="preserve"> </w:t>
            </w:r>
            <w:proofErr w:type="spellStart"/>
            <w:r w:rsidRPr="00EC1497">
              <w:t>відведення</w:t>
            </w:r>
            <w:proofErr w:type="spellEnd"/>
            <w:r w:rsidRPr="00EC1497">
              <w:t xml:space="preserve"> </w:t>
            </w:r>
            <w:proofErr w:type="spellStart"/>
            <w:r w:rsidRPr="00EC1497">
              <w:t>земельної</w:t>
            </w:r>
            <w:proofErr w:type="spellEnd"/>
            <w:r w:rsidRPr="00EC1497">
              <w:t xml:space="preserve"> (их) </w:t>
            </w:r>
            <w:proofErr w:type="spellStart"/>
            <w:r w:rsidRPr="00EC1497">
              <w:t>ділянки</w:t>
            </w:r>
            <w:proofErr w:type="spellEnd"/>
            <w:r w:rsidRPr="00EC1497">
              <w:t xml:space="preserve"> (</w:t>
            </w:r>
            <w:proofErr w:type="spellStart"/>
            <w:r w:rsidRPr="00EC1497">
              <w:t>ок</w:t>
            </w:r>
            <w:proofErr w:type="spellEnd"/>
            <w:r w:rsidRPr="00EC1497">
              <w:t>)</w:t>
            </w:r>
          </w:p>
        </w:tc>
        <w:tc>
          <w:tcPr>
            <w:tcW w:w="2090" w:type="dxa"/>
            <w:vMerge/>
          </w:tcPr>
          <w:p w14:paraId="085D3E54" w14:textId="77777777" w:rsidR="009F6DA6" w:rsidRPr="00EC1497" w:rsidRDefault="009F6DA6" w:rsidP="00597716">
            <w:pPr>
              <w:jc w:val="center"/>
              <w:rPr>
                <w:b/>
              </w:rPr>
            </w:pPr>
          </w:p>
        </w:tc>
        <w:tc>
          <w:tcPr>
            <w:tcW w:w="3970" w:type="dxa"/>
            <w:vMerge/>
          </w:tcPr>
          <w:p w14:paraId="7C2CC1E7" w14:textId="77777777" w:rsidR="009F6DA6" w:rsidRPr="00EC1497" w:rsidRDefault="009F6DA6" w:rsidP="00597716"/>
        </w:tc>
      </w:tr>
      <w:tr w:rsidR="009F6DA6" w:rsidRPr="00EC1497" w14:paraId="7C162795" w14:textId="77777777" w:rsidTr="00597716">
        <w:trPr>
          <w:gridAfter w:val="1"/>
          <w:wAfter w:w="46" w:type="dxa"/>
        </w:trPr>
        <w:tc>
          <w:tcPr>
            <w:tcW w:w="876" w:type="dxa"/>
          </w:tcPr>
          <w:p w14:paraId="135E9E03" w14:textId="77777777" w:rsidR="009F6DA6" w:rsidRPr="00EC1497" w:rsidRDefault="009F6DA6" w:rsidP="00597716">
            <w:pPr>
              <w:jc w:val="center"/>
              <w:rPr>
                <w:bCs/>
              </w:rPr>
            </w:pPr>
            <w:r w:rsidRPr="00EC1497">
              <w:rPr>
                <w:bCs/>
              </w:rPr>
              <w:t>156</w:t>
            </w:r>
          </w:p>
        </w:tc>
        <w:tc>
          <w:tcPr>
            <w:tcW w:w="972" w:type="dxa"/>
            <w:shd w:val="clear" w:color="auto" w:fill="auto"/>
            <w:vAlign w:val="center"/>
          </w:tcPr>
          <w:p w14:paraId="2FE0952F" w14:textId="77777777" w:rsidR="009F6DA6" w:rsidRPr="00EC1497" w:rsidRDefault="009F6DA6" w:rsidP="00597716">
            <w:pPr>
              <w:ind w:left="-57" w:right="-57"/>
              <w:jc w:val="center"/>
              <w:rPr>
                <w:bCs/>
              </w:rPr>
            </w:pPr>
            <w:r w:rsidRPr="00EC1497">
              <w:rPr>
                <w:bCs/>
              </w:rPr>
              <w:t>3-8/05</w:t>
            </w:r>
          </w:p>
        </w:tc>
        <w:tc>
          <w:tcPr>
            <w:tcW w:w="8076" w:type="dxa"/>
            <w:shd w:val="clear" w:color="auto" w:fill="auto"/>
            <w:vAlign w:val="center"/>
          </w:tcPr>
          <w:p w14:paraId="55C7F979"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дозволу</w:t>
            </w:r>
            <w:proofErr w:type="spellEnd"/>
            <w:r w:rsidRPr="00EC1497">
              <w:t xml:space="preserve"> на </w:t>
            </w:r>
            <w:proofErr w:type="spellStart"/>
            <w:r w:rsidRPr="00EC1497">
              <w:t>розробку</w:t>
            </w:r>
            <w:proofErr w:type="spellEnd"/>
            <w:r w:rsidRPr="00EC1497">
              <w:t xml:space="preserve"> </w:t>
            </w:r>
            <w:proofErr w:type="spellStart"/>
            <w:r w:rsidRPr="00EC1497">
              <w:t>технічної</w:t>
            </w:r>
            <w:proofErr w:type="spellEnd"/>
            <w:r w:rsidRPr="00EC1497">
              <w:t xml:space="preserve"> </w:t>
            </w:r>
            <w:proofErr w:type="spellStart"/>
            <w:r w:rsidRPr="00EC1497">
              <w:t>документації</w:t>
            </w:r>
            <w:proofErr w:type="spellEnd"/>
            <w:r w:rsidRPr="00EC1497">
              <w:t xml:space="preserve"> </w:t>
            </w:r>
            <w:proofErr w:type="spellStart"/>
            <w:r w:rsidRPr="00EC1497">
              <w:t>із</w:t>
            </w:r>
            <w:proofErr w:type="spellEnd"/>
            <w:r w:rsidRPr="00EC1497">
              <w:t xml:space="preserve"> </w:t>
            </w:r>
            <w:proofErr w:type="spellStart"/>
            <w:r w:rsidRPr="00EC1497">
              <w:t>землеустрою</w:t>
            </w:r>
            <w:proofErr w:type="spellEnd"/>
            <w:r w:rsidRPr="00EC1497">
              <w:t xml:space="preserve"> </w:t>
            </w:r>
            <w:proofErr w:type="spellStart"/>
            <w:r w:rsidRPr="00EC1497">
              <w:t>щодо</w:t>
            </w:r>
            <w:proofErr w:type="spellEnd"/>
            <w:r w:rsidRPr="00EC1497">
              <w:t xml:space="preserve"> </w:t>
            </w:r>
            <w:proofErr w:type="spellStart"/>
            <w:r w:rsidRPr="00EC1497">
              <w:t>встановлення</w:t>
            </w:r>
            <w:proofErr w:type="spellEnd"/>
            <w:r w:rsidRPr="00EC1497">
              <w:t xml:space="preserve"> меж </w:t>
            </w:r>
            <w:proofErr w:type="spellStart"/>
            <w:r w:rsidRPr="00EC1497">
              <w:t>земельної</w:t>
            </w:r>
            <w:proofErr w:type="spellEnd"/>
            <w:r w:rsidRPr="00EC1497">
              <w:t xml:space="preserve"> </w:t>
            </w:r>
            <w:proofErr w:type="spellStart"/>
            <w:r w:rsidRPr="00EC1497">
              <w:t>ділянки</w:t>
            </w:r>
            <w:proofErr w:type="spellEnd"/>
            <w:r w:rsidRPr="00EC1497">
              <w:t xml:space="preserve"> в </w:t>
            </w:r>
            <w:proofErr w:type="spellStart"/>
            <w:r w:rsidRPr="00EC1497">
              <w:t>натурі</w:t>
            </w:r>
            <w:proofErr w:type="spellEnd"/>
            <w:r w:rsidRPr="00EC1497">
              <w:t xml:space="preserve"> (на </w:t>
            </w:r>
            <w:proofErr w:type="spellStart"/>
            <w:r w:rsidRPr="00EC1497">
              <w:t>місцевості</w:t>
            </w:r>
            <w:proofErr w:type="spellEnd"/>
            <w:r w:rsidRPr="00EC1497">
              <w:t>)</w:t>
            </w:r>
          </w:p>
        </w:tc>
        <w:tc>
          <w:tcPr>
            <w:tcW w:w="2090" w:type="dxa"/>
            <w:vMerge/>
          </w:tcPr>
          <w:p w14:paraId="73BA8925" w14:textId="77777777" w:rsidR="009F6DA6" w:rsidRPr="00EC1497" w:rsidRDefault="009F6DA6" w:rsidP="00597716">
            <w:pPr>
              <w:jc w:val="center"/>
              <w:rPr>
                <w:b/>
              </w:rPr>
            </w:pPr>
          </w:p>
        </w:tc>
        <w:tc>
          <w:tcPr>
            <w:tcW w:w="3970" w:type="dxa"/>
            <w:vMerge/>
          </w:tcPr>
          <w:p w14:paraId="562C49C0" w14:textId="77777777" w:rsidR="009F6DA6" w:rsidRPr="00EC1497" w:rsidRDefault="009F6DA6" w:rsidP="00597716"/>
        </w:tc>
      </w:tr>
      <w:tr w:rsidR="009F6DA6" w:rsidRPr="00EC1497" w14:paraId="69F6501C" w14:textId="77777777" w:rsidTr="00597716">
        <w:trPr>
          <w:gridAfter w:val="1"/>
          <w:wAfter w:w="46" w:type="dxa"/>
        </w:trPr>
        <w:tc>
          <w:tcPr>
            <w:tcW w:w="876" w:type="dxa"/>
          </w:tcPr>
          <w:p w14:paraId="78F9815A" w14:textId="77777777" w:rsidR="009F6DA6" w:rsidRPr="00EC1497" w:rsidRDefault="009F6DA6" w:rsidP="00597716">
            <w:pPr>
              <w:jc w:val="center"/>
              <w:rPr>
                <w:bCs/>
              </w:rPr>
            </w:pPr>
            <w:r w:rsidRPr="00EC1497">
              <w:rPr>
                <w:bCs/>
              </w:rPr>
              <w:t>157</w:t>
            </w:r>
          </w:p>
        </w:tc>
        <w:tc>
          <w:tcPr>
            <w:tcW w:w="972" w:type="dxa"/>
            <w:shd w:val="clear" w:color="auto" w:fill="auto"/>
            <w:vAlign w:val="center"/>
          </w:tcPr>
          <w:p w14:paraId="16E44E36" w14:textId="77777777" w:rsidR="009F6DA6" w:rsidRPr="00EC1497" w:rsidRDefault="009F6DA6" w:rsidP="00597716">
            <w:pPr>
              <w:ind w:left="-57" w:right="-57"/>
              <w:jc w:val="center"/>
              <w:rPr>
                <w:bCs/>
              </w:rPr>
            </w:pPr>
            <w:r w:rsidRPr="00EC1497">
              <w:rPr>
                <w:bCs/>
              </w:rPr>
              <w:t>3-8/06</w:t>
            </w:r>
          </w:p>
        </w:tc>
        <w:tc>
          <w:tcPr>
            <w:tcW w:w="8076" w:type="dxa"/>
            <w:shd w:val="clear" w:color="auto" w:fill="auto"/>
            <w:vAlign w:val="center"/>
          </w:tcPr>
          <w:p w14:paraId="4F99327A" w14:textId="77777777" w:rsidR="009F6DA6" w:rsidRPr="00EC1497" w:rsidRDefault="009F6DA6" w:rsidP="00597716">
            <w:pPr>
              <w:spacing w:line="228" w:lineRule="auto"/>
            </w:pPr>
            <w:proofErr w:type="spellStart"/>
            <w:r w:rsidRPr="00EC1497">
              <w:t>Надання</w:t>
            </w:r>
            <w:proofErr w:type="spellEnd"/>
            <w:r w:rsidRPr="00EC1497">
              <w:t xml:space="preserve"> </w:t>
            </w:r>
            <w:proofErr w:type="spellStart"/>
            <w:r w:rsidRPr="00EC1497">
              <w:t>дозволу</w:t>
            </w:r>
            <w:proofErr w:type="spellEnd"/>
            <w:r w:rsidRPr="00EC1497">
              <w:t xml:space="preserve"> на </w:t>
            </w:r>
            <w:proofErr w:type="spellStart"/>
            <w:r w:rsidRPr="00EC1497">
              <w:t>розробку</w:t>
            </w:r>
            <w:proofErr w:type="spellEnd"/>
            <w:r w:rsidRPr="00EC1497">
              <w:t xml:space="preserve"> проекту </w:t>
            </w:r>
            <w:proofErr w:type="spellStart"/>
            <w:r w:rsidRPr="00EC1497">
              <w:t>землеустрою</w:t>
            </w:r>
            <w:proofErr w:type="spellEnd"/>
            <w:r w:rsidRPr="00EC1497">
              <w:t xml:space="preserve"> </w:t>
            </w:r>
            <w:proofErr w:type="spellStart"/>
            <w:r w:rsidRPr="00EC1497">
              <w:t>щодо</w:t>
            </w:r>
            <w:proofErr w:type="spellEnd"/>
            <w:r w:rsidRPr="00EC1497">
              <w:t xml:space="preserve"> </w:t>
            </w:r>
            <w:proofErr w:type="spellStart"/>
            <w:r w:rsidRPr="00EC1497">
              <w:t>відведення</w:t>
            </w:r>
            <w:proofErr w:type="spellEnd"/>
            <w:r w:rsidRPr="00EC1497">
              <w:t xml:space="preserve"> </w:t>
            </w:r>
            <w:proofErr w:type="spellStart"/>
            <w:r w:rsidRPr="00EC1497">
              <w:t>земельної</w:t>
            </w:r>
            <w:proofErr w:type="spellEnd"/>
            <w:r w:rsidRPr="00EC1497">
              <w:t xml:space="preserve"> </w:t>
            </w:r>
            <w:proofErr w:type="spellStart"/>
            <w:r w:rsidRPr="00EC1497">
              <w:t>ділянки</w:t>
            </w:r>
            <w:proofErr w:type="spellEnd"/>
            <w:r w:rsidRPr="00EC1497">
              <w:t xml:space="preserve"> (в </w:t>
            </w:r>
            <w:proofErr w:type="spellStart"/>
            <w:r w:rsidRPr="00EC1497">
              <w:t>оренду</w:t>
            </w:r>
            <w:proofErr w:type="spellEnd"/>
            <w:r w:rsidRPr="00EC1497">
              <w:t xml:space="preserve">, </w:t>
            </w:r>
            <w:proofErr w:type="spellStart"/>
            <w:r w:rsidRPr="00EC1497">
              <w:t>безоплатно</w:t>
            </w:r>
            <w:proofErr w:type="spellEnd"/>
            <w:r w:rsidRPr="00EC1497">
              <w:t xml:space="preserve"> у </w:t>
            </w:r>
            <w:proofErr w:type="spellStart"/>
            <w:r w:rsidRPr="00EC1497">
              <w:t>власність</w:t>
            </w:r>
            <w:proofErr w:type="spellEnd"/>
            <w:r w:rsidRPr="00EC1497">
              <w:t xml:space="preserve">, шляхом </w:t>
            </w:r>
            <w:proofErr w:type="spellStart"/>
            <w:r w:rsidRPr="00EC1497">
              <w:t>викупу</w:t>
            </w:r>
            <w:proofErr w:type="spellEnd"/>
            <w:r w:rsidRPr="00EC1497">
              <w:t xml:space="preserve">, </w:t>
            </w:r>
            <w:proofErr w:type="spellStart"/>
            <w:r w:rsidRPr="00EC1497">
              <w:t>постійне</w:t>
            </w:r>
            <w:proofErr w:type="spellEnd"/>
            <w:r w:rsidRPr="00EC1497">
              <w:t xml:space="preserve"> </w:t>
            </w:r>
            <w:proofErr w:type="spellStart"/>
            <w:r w:rsidRPr="00EC1497">
              <w:t>користування</w:t>
            </w:r>
            <w:proofErr w:type="spellEnd"/>
            <w:r w:rsidRPr="00EC1497">
              <w:t>)</w:t>
            </w:r>
          </w:p>
        </w:tc>
        <w:tc>
          <w:tcPr>
            <w:tcW w:w="2090" w:type="dxa"/>
            <w:vMerge/>
          </w:tcPr>
          <w:p w14:paraId="43324963" w14:textId="77777777" w:rsidR="009F6DA6" w:rsidRPr="00EC1497" w:rsidRDefault="009F6DA6" w:rsidP="00597716">
            <w:pPr>
              <w:jc w:val="center"/>
              <w:rPr>
                <w:b/>
              </w:rPr>
            </w:pPr>
          </w:p>
        </w:tc>
        <w:tc>
          <w:tcPr>
            <w:tcW w:w="3970" w:type="dxa"/>
            <w:vMerge/>
          </w:tcPr>
          <w:p w14:paraId="7B363759" w14:textId="77777777" w:rsidR="009F6DA6" w:rsidRPr="00EC1497" w:rsidRDefault="009F6DA6" w:rsidP="00597716"/>
        </w:tc>
      </w:tr>
      <w:tr w:rsidR="009F6DA6" w:rsidRPr="00EC1497" w14:paraId="0CC30BB1" w14:textId="77777777" w:rsidTr="00597716">
        <w:trPr>
          <w:gridAfter w:val="1"/>
          <w:wAfter w:w="46" w:type="dxa"/>
        </w:trPr>
        <w:tc>
          <w:tcPr>
            <w:tcW w:w="876" w:type="dxa"/>
          </w:tcPr>
          <w:p w14:paraId="296C28E6" w14:textId="77777777" w:rsidR="009F6DA6" w:rsidRPr="00EC1497" w:rsidRDefault="009F6DA6" w:rsidP="00597716">
            <w:pPr>
              <w:jc w:val="center"/>
              <w:rPr>
                <w:bCs/>
              </w:rPr>
            </w:pPr>
            <w:r w:rsidRPr="00EC1497">
              <w:rPr>
                <w:bCs/>
              </w:rPr>
              <w:t>158</w:t>
            </w:r>
          </w:p>
        </w:tc>
        <w:tc>
          <w:tcPr>
            <w:tcW w:w="972" w:type="dxa"/>
            <w:shd w:val="clear" w:color="auto" w:fill="auto"/>
            <w:vAlign w:val="center"/>
          </w:tcPr>
          <w:p w14:paraId="3569DA85" w14:textId="77777777" w:rsidR="009F6DA6" w:rsidRPr="00EC1497" w:rsidRDefault="009F6DA6" w:rsidP="00597716">
            <w:pPr>
              <w:ind w:left="-57" w:right="-57"/>
              <w:jc w:val="center"/>
              <w:rPr>
                <w:bCs/>
              </w:rPr>
            </w:pPr>
            <w:r w:rsidRPr="00EC1497">
              <w:rPr>
                <w:bCs/>
              </w:rPr>
              <w:t>3-8/07</w:t>
            </w:r>
          </w:p>
        </w:tc>
        <w:tc>
          <w:tcPr>
            <w:tcW w:w="8076" w:type="dxa"/>
            <w:shd w:val="clear" w:color="auto" w:fill="auto"/>
            <w:vAlign w:val="center"/>
          </w:tcPr>
          <w:p w14:paraId="38F0E76D" w14:textId="77777777" w:rsidR="009F6DA6" w:rsidRPr="00EC1497" w:rsidRDefault="009F6DA6" w:rsidP="00597716">
            <w:pPr>
              <w:spacing w:line="228" w:lineRule="auto"/>
            </w:pPr>
            <w:proofErr w:type="spellStart"/>
            <w:r w:rsidRPr="00EC1497">
              <w:t>Поновлення</w:t>
            </w:r>
            <w:proofErr w:type="spellEnd"/>
            <w:r w:rsidRPr="00EC1497">
              <w:t xml:space="preserve"> </w:t>
            </w:r>
            <w:proofErr w:type="spellStart"/>
            <w:r w:rsidRPr="00EC1497">
              <w:t>дії</w:t>
            </w:r>
            <w:proofErr w:type="spellEnd"/>
            <w:r w:rsidRPr="00EC1497">
              <w:t xml:space="preserve"> </w:t>
            </w:r>
            <w:proofErr w:type="spellStart"/>
            <w:r w:rsidRPr="00EC1497">
              <w:t>договорів</w:t>
            </w:r>
            <w:proofErr w:type="spellEnd"/>
            <w:r w:rsidRPr="00EC1497">
              <w:t xml:space="preserve"> </w:t>
            </w:r>
            <w:proofErr w:type="spellStart"/>
            <w:r w:rsidRPr="00EC1497">
              <w:t>оренди</w:t>
            </w:r>
            <w:proofErr w:type="spellEnd"/>
            <w:r w:rsidRPr="00EC1497">
              <w:t xml:space="preserve"> </w:t>
            </w:r>
            <w:proofErr w:type="spellStart"/>
            <w:r w:rsidRPr="00EC1497">
              <w:t>земельних</w:t>
            </w:r>
            <w:proofErr w:type="spellEnd"/>
            <w:r w:rsidRPr="00EC1497">
              <w:t xml:space="preserve"> </w:t>
            </w:r>
            <w:proofErr w:type="spellStart"/>
            <w:r w:rsidRPr="00EC1497">
              <w:t>ділянок</w:t>
            </w:r>
            <w:proofErr w:type="spellEnd"/>
          </w:p>
        </w:tc>
        <w:tc>
          <w:tcPr>
            <w:tcW w:w="2090" w:type="dxa"/>
            <w:vMerge/>
          </w:tcPr>
          <w:p w14:paraId="0CEB028A" w14:textId="77777777" w:rsidR="009F6DA6" w:rsidRPr="00EC1497" w:rsidRDefault="009F6DA6" w:rsidP="00597716">
            <w:pPr>
              <w:jc w:val="center"/>
              <w:rPr>
                <w:b/>
              </w:rPr>
            </w:pPr>
          </w:p>
        </w:tc>
        <w:tc>
          <w:tcPr>
            <w:tcW w:w="3970" w:type="dxa"/>
            <w:vMerge/>
          </w:tcPr>
          <w:p w14:paraId="2ECD159E" w14:textId="77777777" w:rsidR="009F6DA6" w:rsidRPr="00EC1497" w:rsidRDefault="009F6DA6" w:rsidP="00597716"/>
        </w:tc>
      </w:tr>
      <w:tr w:rsidR="009F6DA6" w:rsidRPr="00EC1497" w14:paraId="51628B5B" w14:textId="77777777" w:rsidTr="00597716">
        <w:trPr>
          <w:gridAfter w:val="1"/>
          <w:wAfter w:w="46" w:type="dxa"/>
        </w:trPr>
        <w:tc>
          <w:tcPr>
            <w:tcW w:w="876" w:type="dxa"/>
          </w:tcPr>
          <w:p w14:paraId="31A44F1B" w14:textId="77777777" w:rsidR="009F6DA6" w:rsidRPr="00EC1497" w:rsidRDefault="009F6DA6" w:rsidP="00597716">
            <w:pPr>
              <w:jc w:val="center"/>
              <w:rPr>
                <w:bCs/>
              </w:rPr>
            </w:pPr>
            <w:r w:rsidRPr="00EC1497">
              <w:rPr>
                <w:bCs/>
              </w:rPr>
              <w:t>159</w:t>
            </w:r>
          </w:p>
        </w:tc>
        <w:tc>
          <w:tcPr>
            <w:tcW w:w="972" w:type="dxa"/>
            <w:shd w:val="clear" w:color="auto" w:fill="auto"/>
            <w:vAlign w:val="center"/>
          </w:tcPr>
          <w:p w14:paraId="077B956E" w14:textId="77777777" w:rsidR="009F6DA6" w:rsidRPr="00EC1497" w:rsidRDefault="009F6DA6" w:rsidP="00597716">
            <w:pPr>
              <w:ind w:left="-57" w:right="-57"/>
              <w:jc w:val="center"/>
              <w:rPr>
                <w:bCs/>
              </w:rPr>
            </w:pPr>
            <w:r w:rsidRPr="00EC1497">
              <w:rPr>
                <w:bCs/>
              </w:rPr>
              <w:t>3-8/08</w:t>
            </w:r>
          </w:p>
        </w:tc>
        <w:tc>
          <w:tcPr>
            <w:tcW w:w="8076" w:type="dxa"/>
            <w:shd w:val="clear" w:color="auto" w:fill="auto"/>
            <w:vAlign w:val="center"/>
          </w:tcPr>
          <w:p w14:paraId="2B204F8A" w14:textId="77777777" w:rsidR="009F6DA6" w:rsidRPr="00EC1497" w:rsidRDefault="009F6DA6" w:rsidP="00597716">
            <w:pPr>
              <w:spacing w:line="228" w:lineRule="auto"/>
            </w:pPr>
            <w:r w:rsidRPr="00EC1497">
              <w:t xml:space="preserve">Продаж </w:t>
            </w:r>
            <w:proofErr w:type="spellStart"/>
            <w:r w:rsidRPr="00EC1497">
              <w:t>земельної</w:t>
            </w:r>
            <w:proofErr w:type="spellEnd"/>
            <w:r w:rsidRPr="00EC1497">
              <w:t xml:space="preserve"> </w:t>
            </w:r>
            <w:proofErr w:type="spellStart"/>
            <w:r w:rsidRPr="00EC1497">
              <w:t>ділянки</w:t>
            </w:r>
            <w:proofErr w:type="spellEnd"/>
            <w:r w:rsidRPr="00EC1497">
              <w:t xml:space="preserve"> </w:t>
            </w:r>
            <w:proofErr w:type="spellStart"/>
            <w:r w:rsidRPr="00EC1497">
              <w:t>несільськогосподарського</w:t>
            </w:r>
            <w:proofErr w:type="spellEnd"/>
            <w:r w:rsidRPr="00EC1497">
              <w:t xml:space="preserve"> </w:t>
            </w:r>
            <w:proofErr w:type="spellStart"/>
            <w:r w:rsidRPr="00EC1497">
              <w:t>призначення</w:t>
            </w:r>
            <w:proofErr w:type="spellEnd"/>
            <w:r w:rsidRPr="00EC1497">
              <w:t xml:space="preserve"> у </w:t>
            </w:r>
            <w:proofErr w:type="spellStart"/>
            <w:r w:rsidRPr="00EC1497">
              <w:t>власність</w:t>
            </w:r>
            <w:proofErr w:type="spellEnd"/>
            <w:r w:rsidRPr="00EC1497">
              <w:t xml:space="preserve"> </w:t>
            </w:r>
            <w:proofErr w:type="spellStart"/>
            <w:r w:rsidRPr="00EC1497">
              <w:t>фізичним</w:t>
            </w:r>
            <w:proofErr w:type="spellEnd"/>
            <w:r w:rsidRPr="00EC1497">
              <w:t xml:space="preserve"> особам</w:t>
            </w:r>
          </w:p>
        </w:tc>
        <w:tc>
          <w:tcPr>
            <w:tcW w:w="2090" w:type="dxa"/>
            <w:vMerge/>
          </w:tcPr>
          <w:p w14:paraId="11982BEA" w14:textId="77777777" w:rsidR="009F6DA6" w:rsidRPr="00EC1497" w:rsidRDefault="009F6DA6" w:rsidP="00597716">
            <w:pPr>
              <w:jc w:val="center"/>
              <w:rPr>
                <w:b/>
              </w:rPr>
            </w:pPr>
          </w:p>
        </w:tc>
        <w:tc>
          <w:tcPr>
            <w:tcW w:w="3970" w:type="dxa"/>
            <w:vMerge/>
          </w:tcPr>
          <w:p w14:paraId="15D96E20" w14:textId="77777777" w:rsidR="009F6DA6" w:rsidRPr="00EC1497" w:rsidRDefault="009F6DA6" w:rsidP="00597716"/>
        </w:tc>
      </w:tr>
      <w:tr w:rsidR="009F6DA6" w:rsidRPr="00EC1497" w14:paraId="772A85BB" w14:textId="77777777" w:rsidTr="00597716">
        <w:trPr>
          <w:gridAfter w:val="1"/>
          <w:wAfter w:w="46" w:type="dxa"/>
        </w:trPr>
        <w:tc>
          <w:tcPr>
            <w:tcW w:w="876" w:type="dxa"/>
          </w:tcPr>
          <w:p w14:paraId="4C88F1B5" w14:textId="77777777" w:rsidR="009F6DA6" w:rsidRPr="00EC1497" w:rsidRDefault="009F6DA6" w:rsidP="00597716">
            <w:pPr>
              <w:jc w:val="center"/>
              <w:rPr>
                <w:bCs/>
              </w:rPr>
            </w:pPr>
            <w:r w:rsidRPr="00EC1497">
              <w:rPr>
                <w:bCs/>
              </w:rPr>
              <w:t>160</w:t>
            </w:r>
          </w:p>
        </w:tc>
        <w:tc>
          <w:tcPr>
            <w:tcW w:w="972" w:type="dxa"/>
            <w:shd w:val="clear" w:color="auto" w:fill="auto"/>
            <w:vAlign w:val="center"/>
          </w:tcPr>
          <w:p w14:paraId="3CAD89D1" w14:textId="77777777" w:rsidR="009F6DA6" w:rsidRPr="00EC1497" w:rsidRDefault="009F6DA6" w:rsidP="00597716">
            <w:pPr>
              <w:ind w:left="-57" w:right="-57"/>
              <w:jc w:val="center"/>
              <w:rPr>
                <w:bCs/>
              </w:rPr>
            </w:pPr>
            <w:r w:rsidRPr="00EC1497">
              <w:rPr>
                <w:bCs/>
              </w:rPr>
              <w:t>3-8/09</w:t>
            </w:r>
          </w:p>
        </w:tc>
        <w:tc>
          <w:tcPr>
            <w:tcW w:w="8076" w:type="dxa"/>
            <w:shd w:val="clear" w:color="auto" w:fill="auto"/>
            <w:vAlign w:val="center"/>
          </w:tcPr>
          <w:p w14:paraId="688CE154" w14:textId="77777777" w:rsidR="009F6DA6" w:rsidRPr="00EC1497" w:rsidRDefault="009F6DA6" w:rsidP="00597716">
            <w:pPr>
              <w:spacing w:line="228" w:lineRule="auto"/>
            </w:pPr>
            <w:proofErr w:type="spellStart"/>
            <w:r w:rsidRPr="00EC1497">
              <w:t>Внесення</w:t>
            </w:r>
            <w:proofErr w:type="spellEnd"/>
            <w:r w:rsidRPr="00EC1497">
              <w:t xml:space="preserve"> </w:t>
            </w:r>
            <w:proofErr w:type="spellStart"/>
            <w:r w:rsidRPr="00EC1497">
              <w:t>змін</w:t>
            </w:r>
            <w:proofErr w:type="spellEnd"/>
            <w:r w:rsidRPr="00EC1497">
              <w:t xml:space="preserve"> до </w:t>
            </w:r>
            <w:proofErr w:type="spellStart"/>
            <w:r w:rsidRPr="00EC1497">
              <w:t>рішень</w:t>
            </w:r>
            <w:proofErr w:type="spellEnd"/>
            <w:r w:rsidRPr="00EC1497">
              <w:t xml:space="preserve"> </w:t>
            </w:r>
            <w:proofErr w:type="spellStart"/>
            <w:r w:rsidRPr="00EC1497">
              <w:t>міської</w:t>
            </w:r>
            <w:proofErr w:type="spellEnd"/>
            <w:r w:rsidRPr="00EC1497">
              <w:t xml:space="preserve"> ради </w:t>
            </w:r>
            <w:proofErr w:type="spellStart"/>
            <w:r w:rsidRPr="00EC1497">
              <w:t>щодо</w:t>
            </w:r>
            <w:proofErr w:type="spellEnd"/>
            <w:r w:rsidRPr="00EC1497">
              <w:t xml:space="preserve"> </w:t>
            </w:r>
            <w:proofErr w:type="spellStart"/>
            <w:r w:rsidRPr="00EC1497">
              <w:t>земельних</w:t>
            </w:r>
            <w:proofErr w:type="spellEnd"/>
            <w:r w:rsidRPr="00EC1497">
              <w:t xml:space="preserve"> </w:t>
            </w:r>
            <w:proofErr w:type="spellStart"/>
            <w:r w:rsidRPr="00EC1497">
              <w:t>відносин</w:t>
            </w:r>
            <w:proofErr w:type="spellEnd"/>
          </w:p>
        </w:tc>
        <w:tc>
          <w:tcPr>
            <w:tcW w:w="2090" w:type="dxa"/>
            <w:vMerge/>
          </w:tcPr>
          <w:p w14:paraId="7FAD3B83" w14:textId="77777777" w:rsidR="009F6DA6" w:rsidRPr="00EC1497" w:rsidRDefault="009F6DA6" w:rsidP="00597716">
            <w:pPr>
              <w:jc w:val="center"/>
              <w:rPr>
                <w:b/>
              </w:rPr>
            </w:pPr>
          </w:p>
        </w:tc>
        <w:tc>
          <w:tcPr>
            <w:tcW w:w="3970" w:type="dxa"/>
            <w:vMerge/>
          </w:tcPr>
          <w:p w14:paraId="33D1154A" w14:textId="77777777" w:rsidR="009F6DA6" w:rsidRPr="00EC1497" w:rsidRDefault="009F6DA6" w:rsidP="00597716"/>
        </w:tc>
      </w:tr>
      <w:tr w:rsidR="009F6DA6" w:rsidRPr="00EC1497" w14:paraId="0FDFE1CB" w14:textId="77777777" w:rsidTr="00597716">
        <w:trPr>
          <w:gridAfter w:val="1"/>
          <w:wAfter w:w="46" w:type="dxa"/>
        </w:trPr>
        <w:tc>
          <w:tcPr>
            <w:tcW w:w="876" w:type="dxa"/>
          </w:tcPr>
          <w:p w14:paraId="35594C92" w14:textId="77777777" w:rsidR="009F6DA6" w:rsidRPr="00EC1497" w:rsidRDefault="009F6DA6" w:rsidP="00597716">
            <w:pPr>
              <w:jc w:val="center"/>
              <w:rPr>
                <w:bCs/>
              </w:rPr>
            </w:pPr>
            <w:r w:rsidRPr="00EC1497">
              <w:rPr>
                <w:bCs/>
              </w:rPr>
              <w:t>161</w:t>
            </w:r>
          </w:p>
        </w:tc>
        <w:tc>
          <w:tcPr>
            <w:tcW w:w="972" w:type="dxa"/>
            <w:shd w:val="clear" w:color="auto" w:fill="auto"/>
            <w:vAlign w:val="center"/>
          </w:tcPr>
          <w:p w14:paraId="3DDB5DC6" w14:textId="77777777" w:rsidR="009F6DA6" w:rsidRPr="00EC1497" w:rsidRDefault="009F6DA6" w:rsidP="00597716">
            <w:pPr>
              <w:ind w:left="-57" w:right="-57"/>
              <w:jc w:val="center"/>
              <w:rPr>
                <w:bCs/>
              </w:rPr>
            </w:pPr>
            <w:r w:rsidRPr="00EC1497">
              <w:rPr>
                <w:bCs/>
              </w:rPr>
              <w:t>3-9/1</w:t>
            </w:r>
          </w:p>
        </w:tc>
        <w:tc>
          <w:tcPr>
            <w:tcW w:w="8076" w:type="dxa"/>
            <w:shd w:val="clear" w:color="auto" w:fill="auto"/>
            <w:vAlign w:val="center"/>
          </w:tcPr>
          <w:p w14:paraId="23A93B84"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посвідчень</w:t>
            </w:r>
            <w:proofErr w:type="spellEnd"/>
            <w:r w:rsidRPr="00EC1497">
              <w:t xml:space="preserve"> </w:t>
            </w:r>
            <w:proofErr w:type="spellStart"/>
            <w:r w:rsidRPr="00EC1497">
              <w:t>батьків</w:t>
            </w:r>
            <w:proofErr w:type="spellEnd"/>
            <w:r w:rsidRPr="00EC1497">
              <w:t xml:space="preserve"> та </w:t>
            </w:r>
            <w:proofErr w:type="spellStart"/>
            <w:r w:rsidRPr="00EC1497">
              <w:t>дитини</w:t>
            </w:r>
            <w:proofErr w:type="spellEnd"/>
            <w:r w:rsidRPr="00EC1497">
              <w:t xml:space="preserve"> з </w:t>
            </w:r>
            <w:proofErr w:type="spellStart"/>
            <w:r w:rsidRPr="00EC1497">
              <w:t>багатодітної</w:t>
            </w:r>
            <w:proofErr w:type="spellEnd"/>
            <w:r w:rsidRPr="00EC1497">
              <w:t xml:space="preserve"> </w:t>
            </w:r>
            <w:proofErr w:type="spellStart"/>
            <w:r w:rsidRPr="00EC1497">
              <w:t>сім’ї</w:t>
            </w:r>
            <w:proofErr w:type="spellEnd"/>
          </w:p>
        </w:tc>
        <w:tc>
          <w:tcPr>
            <w:tcW w:w="2090" w:type="dxa"/>
            <w:vMerge w:val="restart"/>
          </w:tcPr>
          <w:p w14:paraId="2E5CEE7A" w14:textId="77777777" w:rsidR="009F6DA6" w:rsidRPr="00EC1497" w:rsidRDefault="009F6DA6" w:rsidP="00597716">
            <w:proofErr w:type="spellStart"/>
            <w:r w:rsidRPr="00EC1497">
              <w:t>Провідний</w:t>
            </w:r>
            <w:proofErr w:type="spellEnd"/>
            <w:r w:rsidRPr="00EC1497">
              <w:t xml:space="preserve"> </w:t>
            </w:r>
            <w:proofErr w:type="spellStart"/>
            <w:r w:rsidRPr="00EC1497">
              <w:t>спеціаліст</w:t>
            </w:r>
            <w:proofErr w:type="spellEnd"/>
            <w:r w:rsidRPr="00EC1497">
              <w:t xml:space="preserve"> з </w:t>
            </w:r>
            <w:proofErr w:type="spellStart"/>
            <w:r w:rsidRPr="00EC1497">
              <w:t>питань</w:t>
            </w:r>
            <w:proofErr w:type="spellEnd"/>
            <w:r w:rsidRPr="00EC1497">
              <w:t xml:space="preserve"> </w:t>
            </w:r>
            <w:proofErr w:type="spellStart"/>
            <w:r w:rsidRPr="00EC1497">
              <w:t>сім’ї</w:t>
            </w:r>
            <w:proofErr w:type="spellEnd"/>
            <w:r w:rsidRPr="00EC1497">
              <w:t xml:space="preserve">, </w:t>
            </w:r>
            <w:proofErr w:type="spellStart"/>
            <w:r w:rsidRPr="00EC1497">
              <w:t>молоді</w:t>
            </w:r>
            <w:proofErr w:type="spellEnd"/>
            <w:r w:rsidRPr="00EC1497">
              <w:t xml:space="preserve"> та спорту </w:t>
            </w:r>
            <w:proofErr w:type="spellStart"/>
            <w:r w:rsidRPr="00EC1497">
              <w:t>виконкому</w:t>
            </w:r>
            <w:proofErr w:type="spellEnd"/>
            <w:r w:rsidRPr="00EC1497">
              <w:t xml:space="preserve"> </w:t>
            </w:r>
            <w:proofErr w:type="spellStart"/>
            <w:r w:rsidRPr="00EC1497">
              <w:t>міської</w:t>
            </w:r>
            <w:proofErr w:type="spellEnd"/>
            <w:r w:rsidRPr="00EC1497">
              <w:t xml:space="preserve"> ради</w:t>
            </w:r>
          </w:p>
        </w:tc>
        <w:tc>
          <w:tcPr>
            <w:tcW w:w="3970" w:type="dxa"/>
            <w:vMerge w:val="restart"/>
          </w:tcPr>
          <w:p w14:paraId="3E3588A6" w14:textId="77777777" w:rsidR="009F6DA6" w:rsidRPr="00EC1497" w:rsidRDefault="009F6DA6" w:rsidP="00597716">
            <w:r w:rsidRPr="00EC1497">
              <w:t xml:space="preserve">Закон </w:t>
            </w:r>
            <w:proofErr w:type="spellStart"/>
            <w:r w:rsidRPr="00EC1497">
              <w:t>України</w:t>
            </w:r>
            <w:proofErr w:type="spellEnd"/>
            <w:r w:rsidRPr="00EC1497">
              <w:t xml:space="preserve"> “Про </w:t>
            </w:r>
            <w:proofErr w:type="spellStart"/>
            <w:r w:rsidRPr="00EC1497">
              <w:t>охорону</w:t>
            </w:r>
            <w:proofErr w:type="spellEnd"/>
            <w:r w:rsidRPr="00EC1497">
              <w:t xml:space="preserve"> </w:t>
            </w:r>
            <w:proofErr w:type="spellStart"/>
            <w:r w:rsidRPr="00EC1497">
              <w:t>дитинства</w:t>
            </w:r>
            <w:proofErr w:type="spellEnd"/>
            <w:r w:rsidRPr="00EC1497">
              <w:t>”</w:t>
            </w:r>
          </w:p>
          <w:p w14:paraId="26C82957" w14:textId="77777777" w:rsidR="009F6DA6" w:rsidRPr="00EC1497" w:rsidRDefault="009F6DA6" w:rsidP="00597716">
            <w:r w:rsidRPr="00EC1497">
              <w:t xml:space="preserve">Закон </w:t>
            </w:r>
            <w:proofErr w:type="spellStart"/>
            <w:r w:rsidRPr="00EC1497">
              <w:t>України</w:t>
            </w:r>
            <w:proofErr w:type="spellEnd"/>
            <w:r w:rsidRPr="00EC1497">
              <w:t xml:space="preserve"> </w:t>
            </w:r>
            <w:proofErr w:type="spellStart"/>
            <w:r w:rsidRPr="00EC1497">
              <w:t>від</w:t>
            </w:r>
            <w:proofErr w:type="spellEnd"/>
            <w:r w:rsidRPr="00EC1497">
              <w:t xml:space="preserve"> 20.09.2011 року № 3739-VI «Про </w:t>
            </w:r>
            <w:proofErr w:type="spellStart"/>
            <w:r w:rsidRPr="00EC1497">
              <w:t>протидію</w:t>
            </w:r>
            <w:proofErr w:type="spellEnd"/>
            <w:r w:rsidRPr="00EC1497">
              <w:t xml:space="preserve"> </w:t>
            </w:r>
            <w:proofErr w:type="spellStart"/>
            <w:r w:rsidRPr="00EC1497">
              <w:t>торгівлі</w:t>
            </w:r>
            <w:proofErr w:type="spellEnd"/>
            <w:r w:rsidRPr="00EC1497">
              <w:t xml:space="preserve"> людьми»</w:t>
            </w:r>
          </w:p>
          <w:p w14:paraId="67E6AAB2" w14:textId="77777777" w:rsidR="009F6DA6" w:rsidRPr="00EC1497" w:rsidRDefault="009F6DA6" w:rsidP="00597716">
            <w:r w:rsidRPr="00EC1497">
              <w:t xml:space="preserve">Закон </w:t>
            </w:r>
            <w:proofErr w:type="spellStart"/>
            <w:r w:rsidRPr="00EC1497">
              <w:t>України</w:t>
            </w:r>
            <w:proofErr w:type="spellEnd"/>
            <w:r w:rsidRPr="00EC1497">
              <w:t xml:space="preserve"> “Про </w:t>
            </w:r>
            <w:proofErr w:type="spellStart"/>
            <w:r w:rsidRPr="00EC1497">
              <w:t>почесні</w:t>
            </w:r>
            <w:proofErr w:type="spellEnd"/>
            <w:r w:rsidRPr="00EC1497">
              <w:t xml:space="preserve"> </w:t>
            </w:r>
            <w:proofErr w:type="spellStart"/>
            <w:r w:rsidRPr="00EC1497">
              <w:t>звання</w:t>
            </w:r>
            <w:proofErr w:type="spellEnd"/>
            <w:r w:rsidRPr="00EC1497">
              <w:t xml:space="preserve"> </w:t>
            </w:r>
            <w:proofErr w:type="spellStart"/>
            <w:r w:rsidRPr="00EC1497">
              <w:t>України</w:t>
            </w:r>
            <w:proofErr w:type="spellEnd"/>
            <w:r w:rsidRPr="00EC1497">
              <w:t>”</w:t>
            </w:r>
          </w:p>
          <w:p w14:paraId="172F626E" w14:textId="77777777" w:rsidR="009F6DA6" w:rsidRPr="00EC1497" w:rsidRDefault="009F6DA6" w:rsidP="00597716">
            <w:r w:rsidRPr="00EC1497">
              <w:t xml:space="preserve">Закон </w:t>
            </w:r>
            <w:proofErr w:type="spellStart"/>
            <w:r w:rsidRPr="00EC1497">
              <w:t>України</w:t>
            </w:r>
            <w:proofErr w:type="spellEnd"/>
            <w:r w:rsidRPr="00EC1497">
              <w:t xml:space="preserve"> «Про </w:t>
            </w:r>
            <w:proofErr w:type="spellStart"/>
            <w:r w:rsidRPr="00EC1497">
              <w:t>внесення</w:t>
            </w:r>
            <w:proofErr w:type="spellEnd"/>
            <w:r w:rsidRPr="00EC1497">
              <w:t xml:space="preserve"> </w:t>
            </w:r>
            <w:proofErr w:type="spellStart"/>
            <w:r w:rsidRPr="00EC1497">
              <w:t>змін</w:t>
            </w:r>
            <w:proofErr w:type="spellEnd"/>
            <w:r w:rsidRPr="00EC1497">
              <w:t xml:space="preserve"> до </w:t>
            </w:r>
            <w:proofErr w:type="spellStart"/>
            <w:r w:rsidRPr="00EC1497">
              <w:t>деяких</w:t>
            </w:r>
            <w:proofErr w:type="spellEnd"/>
            <w:r w:rsidRPr="00EC1497">
              <w:t xml:space="preserve"> </w:t>
            </w:r>
            <w:proofErr w:type="spellStart"/>
            <w:r w:rsidRPr="00EC1497">
              <w:t>законодавчих</w:t>
            </w:r>
            <w:proofErr w:type="spellEnd"/>
            <w:r w:rsidRPr="00EC1497">
              <w:t xml:space="preserve"> </w:t>
            </w:r>
            <w:proofErr w:type="spellStart"/>
            <w:r w:rsidRPr="00EC1497">
              <w:t>актів</w:t>
            </w:r>
            <w:proofErr w:type="spellEnd"/>
            <w:r w:rsidRPr="00EC1497">
              <w:t xml:space="preserve"> </w:t>
            </w:r>
            <w:proofErr w:type="spellStart"/>
            <w:r w:rsidRPr="00EC1497">
              <w:t>України</w:t>
            </w:r>
            <w:proofErr w:type="spellEnd"/>
            <w:r w:rsidRPr="00EC1497">
              <w:t xml:space="preserve">   з   </w:t>
            </w:r>
            <w:proofErr w:type="spellStart"/>
            <w:r w:rsidRPr="00EC1497">
              <w:t>питань</w:t>
            </w:r>
            <w:proofErr w:type="spellEnd"/>
            <w:r w:rsidRPr="00EC1497">
              <w:t xml:space="preserve">   </w:t>
            </w:r>
            <w:proofErr w:type="spellStart"/>
            <w:r w:rsidRPr="00EC1497">
              <w:t>соціального</w:t>
            </w:r>
            <w:proofErr w:type="spellEnd"/>
            <w:r w:rsidRPr="00EC1497">
              <w:t xml:space="preserve">   </w:t>
            </w:r>
            <w:proofErr w:type="spellStart"/>
            <w:r w:rsidRPr="00EC1497">
              <w:t>захисту</w:t>
            </w:r>
            <w:proofErr w:type="spellEnd"/>
            <w:r w:rsidRPr="00EC1497">
              <w:t xml:space="preserve"> </w:t>
            </w:r>
            <w:proofErr w:type="spellStart"/>
            <w:r w:rsidRPr="00EC1497">
              <w:t>багатодітних</w:t>
            </w:r>
            <w:proofErr w:type="spellEnd"/>
            <w:r w:rsidRPr="00EC1497">
              <w:t xml:space="preserve"> </w:t>
            </w:r>
            <w:proofErr w:type="spellStart"/>
            <w:r w:rsidRPr="00EC1497">
              <w:t>сімей</w:t>
            </w:r>
            <w:proofErr w:type="spellEnd"/>
            <w:r w:rsidRPr="00EC1497">
              <w:t>»</w:t>
            </w:r>
          </w:p>
        </w:tc>
      </w:tr>
      <w:tr w:rsidR="009F6DA6" w:rsidRPr="00EC1497" w14:paraId="2329F038" w14:textId="77777777" w:rsidTr="00597716">
        <w:trPr>
          <w:gridAfter w:val="1"/>
          <w:wAfter w:w="46" w:type="dxa"/>
        </w:trPr>
        <w:tc>
          <w:tcPr>
            <w:tcW w:w="876" w:type="dxa"/>
          </w:tcPr>
          <w:p w14:paraId="1AE5D555" w14:textId="77777777" w:rsidR="009F6DA6" w:rsidRPr="00EC1497" w:rsidRDefault="009F6DA6" w:rsidP="00597716">
            <w:pPr>
              <w:jc w:val="center"/>
              <w:rPr>
                <w:bCs/>
              </w:rPr>
            </w:pPr>
            <w:r w:rsidRPr="00EC1497">
              <w:rPr>
                <w:bCs/>
              </w:rPr>
              <w:t>162</w:t>
            </w:r>
          </w:p>
        </w:tc>
        <w:tc>
          <w:tcPr>
            <w:tcW w:w="972" w:type="dxa"/>
            <w:shd w:val="clear" w:color="auto" w:fill="auto"/>
            <w:vAlign w:val="center"/>
          </w:tcPr>
          <w:p w14:paraId="7E35D446" w14:textId="77777777" w:rsidR="009F6DA6" w:rsidRPr="00EC1497" w:rsidRDefault="009F6DA6" w:rsidP="00597716">
            <w:pPr>
              <w:ind w:left="-57" w:right="-57"/>
              <w:jc w:val="center"/>
              <w:rPr>
                <w:bCs/>
              </w:rPr>
            </w:pPr>
            <w:r w:rsidRPr="00EC1497">
              <w:rPr>
                <w:bCs/>
              </w:rPr>
              <w:t>3-9/2</w:t>
            </w:r>
          </w:p>
        </w:tc>
        <w:tc>
          <w:tcPr>
            <w:tcW w:w="8076" w:type="dxa"/>
            <w:shd w:val="clear" w:color="auto" w:fill="auto"/>
            <w:vAlign w:val="center"/>
          </w:tcPr>
          <w:p w14:paraId="721D7CAF" w14:textId="77777777" w:rsidR="009F6DA6" w:rsidRPr="00EC1497" w:rsidRDefault="009F6DA6" w:rsidP="00597716">
            <w:pPr>
              <w:spacing w:line="228" w:lineRule="auto"/>
            </w:pPr>
            <w:proofErr w:type="spellStart"/>
            <w:r w:rsidRPr="00EC1497">
              <w:t>Видача</w:t>
            </w:r>
            <w:proofErr w:type="spellEnd"/>
            <w:r w:rsidRPr="00EC1497">
              <w:t xml:space="preserve"> </w:t>
            </w:r>
            <w:proofErr w:type="spellStart"/>
            <w:r w:rsidRPr="00EC1497">
              <w:t>посвідчення</w:t>
            </w:r>
            <w:proofErr w:type="spellEnd"/>
            <w:r w:rsidRPr="00EC1497">
              <w:t xml:space="preserve"> </w:t>
            </w:r>
            <w:proofErr w:type="spellStart"/>
            <w:r w:rsidRPr="00EC1497">
              <w:t>дитини</w:t>
            </w:r>
            <w:proofErr w:type="spellEnd"/>
            <w:r w:rsidRPr="00EC1497">
              <w:t xml:space="preserve"> з </w:t>
            </w:r>
            <w:proofErr w:type="spellStart"/>
            <w:r w:rsidRPr="00EC1497">
              <w:t>багатодітної</w:t>
            </w:r>
            <w:proofErr w:type="spellEnd"/>
            <w:r w:rsidRPr="00EC1497">
              <w:t xml:space="preserve"> </w:t>
            </w:r>
            <w:proofErr w:type="spellStart"/>
            <w:r w:rsidRPr="00EC1497">
              <w:t>сім’ї</w:t>
            </w:r>
            <w:proofErr w:type="spellEnd"/>
            <w:r w:rsidRPr="00EC1497">
              <w:t xml:space="preserve">, у </w:t>
            </w:r>
            <w:proofErr w:type="spellStart"/>
            <w:r w:rsidRPr="00EC1497">
              <w:t>зв’язку</w:t>
            </w:r>
            <w:proofErr w:type="spellEnd"/>
            <w:r w:rsidRPr="00EC1497">
              <w:t xml:space="preserve"> з </w:t>
            </w:r>
            <w:proofErr w:type="spellStart"/>
            <w:r w:rsidRPr="00EC1497">
              <w:t>досягненням</w:t>
            </w:r>
            <w:proofErr w:type="spellEnd"/>
            <w:r w:rsidRPr="00EC1497">
              <w:t xml:space="preserve"> </w:t>
            </w:r>
            <w:proofErr w:type="spellStart"/>
            <w:r w:rsidRPr="00EC1497">
              <w:t>дитиною</w:t>
            </w:r>
            <w:proofErr w:type="spellEnd"/>
            <w:r w:rsidRPr="00EC1497">
              <w:t xml:space="preserve"> 6-річного </w:t>
            </w:r>
            <w:proofErr w:type="spellStart"/>
            <w:r w:rsidRPr="00EC1497">
              <w:t>віку</w:t>
            </w:r>
            <w:proofErr w:type="spellEnd"/>
          </w:p>
        </w:tc>
        <w:tc>
          <w:tcPr>
            <w:tcW w:w="2090" w:type="dxa"/>
            <w:vMerge/>
          </w:tcPr>
          <w:p w14:paraId="70453E22" w14:textId="77777777" w:rsidR="009F6DA6" w:rsidRPr="00EC1497" w:rsidRDefault="009F6DA6" w:rsidP="00597716">
            <w:pPr>
              <w:jc w:val="center"/>
              <w:rPr>
                <w:b/>
              </w:rPr>
            </w:pPr>
          </w:p>
        </w:tc>
        <w:tc>
          <w:tcPr>
            <w:tcW w:w="3970" w:type="dxa"/>
            <w:vMerge/>
          </w:tcPr>
          <w:p w14:paraId="2B6D823C" w14:textId="77777777" w:rsidR="009F6DA6" w:rsidRPr="00EC1497" w:rsidRDefault="009F6DA6" w:rsidP="00597716"/>
        </w:tc>
      </w:tr>
      <w:tr w:rsidR="009F6DA6" w:rsidRPr="00EC1497" w14:paraId="68CB6C46" w14:textId="77777777" w:rsidTr="00597716">
        <w:trPr>
          <w:gridAfter w:val="1"/>
          <w:wAfter w:w="46" w:type="dxa"/>
        </w:trPr>
        <w:tc>
          <w:tcPr>
            <w:tcW w:w="876" w:type="dxa"/>
          </w:tcPr>
          <w:p w14:paraId="1AF16592" w14:textId="77777777" w:rsidR="009F6DA6" w:rsidRPr="00EC1497" w:rsidRDefault="009F6DA6" w:rsidP="00597716">
            <w:pPr>
              <w:jc w:val="center"/>
              <w:rPr>
                <w:bCs/>
              </w:rPr>
            </w:pPr>
            <w:r w:rsidRPr="00EC1497">
              <w:rPr>
                <w:bCs/>
              </w:rPr>
              <w:t>163</w:t>
            </w:r>
          </w:p>
        </w:tc>
        <w:tc>
          <w:tcPr>
            <w:tcW w:w="972" w:type="dxa"/>
            <w:shd w:val="clear" w:color="auto" w:fill="auto"/>
            <w:vAlign w:val="center"/>
          </w:tcPr>
          <w:p w14:paraId="39D2419F" w14:textId="77777777" w:rsidR="009F6DA6" w:rsidRPr="00EC1497" w:rsidRDefault="009F6DA6" w:rsidP="00597716">
            <w:pPr>
              <w:ind w:left="-57" w:right="-57"/>
              <w:jc w:val="center"/>
              <w:rPr>
                <w:bCs/>
              </w:rPr>
            </w:pPr>
            <w:r w:rsidRPr="00EC1497">
              <w:rPr>
                <w:bCs/>
              </w:rPr>
              <w:t>3-9/3</w:t>
            </w:r>
          </w:p>
        </w:tc>
        <w:tc>
          <w:tcPr>
            <w:tcW w:w="8076" w:type="dxa"/>
            <w:shd w:val="clear" w:color="auto" w:fill="auto"/>
            <w:vAlign w:val="center"/>
          </w:tcPr>
          <w:p w14:paraId="522C3159" w14:textId="77777777" w:rsidR="009F6DA6" w:rsidRPr="00EC1497" w:rsidRDefault="009F6DA6" w:rsidP="00597716">
            <w:pPr>
              <w:spacing w:line="228" w:lineRule="auto"/>
            </w:pPr>
            <w:proofErr w:type="spellStart"/>
            <w:r w:rsidRPr="00EC1497">
              <w:t>Продовження</w:t>
            </w:r>
            <w:proofErr w:type="spellEnd"/>
            <w:r w:rsidRPr="00EC1497">
              <w:t xml:space="preserve"> </w:t>
            </w:r>
            <w:proofErr w:type="spellStart"/>
            <w:r w:rsidRPr="00EC1497">
              <w:t>терміну</w:t>
            </w:r>
            <w:proofErr w:type="spellEnd"/>
            <w:r w:rsidRPr="00EC1497">
              <w:t xml:space="preserve"> </w:t>
            </w:r>
            <w:proofErr w:type="spellStart"/>
            <w:r w:rsidRPr="00EC1497">
              <w:t>дії</w:t>
            </w:r>
            <w:proofErr w:type="spellEnd"/>
            <w:r w:rsidRPr="00EC1497">
              <w:t xml:space="preserve"> </w:t>
            </w:r>
            <w:proofErr w:type="spellStart"/>
            <w:r w:rsidRPr="00EC1497">
              <w:t>посвідчення</w:t>
            </w:r>
            <w:proofErr w:type="spellEnd"/>
            <w:r w:rsidRPr="00EC1497">
              <w:t xml:space="preserve"> «</w:t>
            </w:r>
            <w:proofErr w:type="spellStart"/>
            <w:r w:rsidRPr="00EC1497">
              <w:t>батьків</w:t>
            </w:r>
            <w:proofErr w:type="spellEnd"/>
            <w:r w:rsidRPr="00EC1497">
              <w:t xml:space="preserve"> </w:t>
            </w:r>
            <w:proofErr w:type="spellStart"/>
            <w:r w:rsidRPr="00EC1497">
              <w:t>багатодітної</w:t>
            </w:r>
            <w:proofErr w:type="spellEnd"/>
            <w:r w:rsidRPr="00EC1497">
              <w:t xml:space="preserve"> </w:t>
            </w:r>
            <w:proofErr w:type="spellStart"/>
            <w:r w:rsidRPr="00EC1497">
              <w:t>сім’ї</w:t>
            </w:r>
            <w:proofErr w:type="spellEnd"/>
            <w:r w:rsidRPr="00EC1497">
              <w:t xml:space="preserve">» у </w:t>
            </w:r>
            <w:proofErr w:type="spellStart"/>
            <w:r w:rsidRPr="00EC1497">
              <w:t>зв’язку</w:t>
            </w:r>
            <w:proofErr w:type="spellEnd"/>
            <w:r w:rsidRPr="00EC1497">
              <w:t xml:space="preserve"> </w:t>
            </w:r>
            <w:proofErr w:type="spellStart"/>
            <w:r w:rsidRPr="00EC1497">
              <w:t>із</w:t>
            </w:r>
            <w:proofErr w:type="spellEnd"/>
            <w:r w:rsidRPr="00EC1497">
              <w:t xml:space="preserve"> </w:t>
            </w:r>
            <w:proofErr w:type="spellStart"/>
            <w:r w:rsidRPr="00EC1497">
              <w:t>народженням</w:t>
            </w:r>
            <w:proofErr w:type="spellEnd"/>
            <w:r w:rsidRPr="00EC1497">
              <w:t xml:space="preserve"> </w:t>
            </w:r>
            <w:proofErr w:type="spellStart"/>
            <w:r w:rsidRPr="00EC1497">
              <w:t>дитини</w:t>
            </w:r>
            <w:proofErr w:type="spellEnd"/>
            <w:r w:rsidRPr="00EC1497">
              <w:t xml:space="preserve"> в </w:t>
            </w:r>
            <w:proofErr w:type="spellStart"/>
            <w:r w:rsidRPr="00EC1497">
              <w:t>сім’ї</w:t>
            </w:r>
            <w:proofErr w:type="spellEnd"/>
          </w:p>
        </w:tc>
        <w:tc>
          <w:tcPr>
            <w:tcW w:w="2090" w:type="dxa"/>
            <w:vMerge/>
          </w:tcPr>
          <w:p w14:paraId="046E1334" w14:textId="77777777" w:rsidR="009F6DA6" w:rsidRPr="00EC1497" w:rsidRDefault="009F6DA6" w:rsidP="00597716">
            <w:pPr>
              <w:jc w:val="center"/>
              <w:rPr>
                <w:b/>
              </w:rPr>
            </w:pPr>
          </w:p>
        </w:tc>
        <w:tc>
          <w:tcPr>
            <w:tcW w:w="3970" w:type="dxa"/>
            <w:vMerge/>
          </w:tcPr>
          <w:p w14:paraId="0DE36CA3" w14:textId="77777777" w:rsidR="009F6DA6" w:rsidRPr="00EC1497" w:rsidRDefault="009F6DA6" w:rsidP="00597716"/>
        </w:tc>
      </w:tr>
      <w:tr w:rsidR="009F6DA6" w:rsidRPr="00EC1497" w14:paraId="57D005A8" w14:textId="77777777" w:rsidTr="00597716">
        <w:trPr>
          <w:gridAfter w:val="1"/>
          <w:wAfter w:w="46" w:type="dxa"/>
        </w:trPr>
        <w:tc>
          <w:tcPr>
            <w:tcW w:w="876" w:type="dxa"/>
          </w:tcPr>
          <w:p w14:paraId="5F05A912" w14:textId="77777777" w:rsidR="009F6DA6" w:rsidRPr="00EC1497" w:rsidRDefault="009F6DA6" w:rsidP="00597716">
            <w:pPr>
              <w:jc w:val="center"/>
              <w:rPr>
                <w:bCs/>
              </w:rPr>
            </w:pPr>
            <w:r w:rsidRPr="00EC1497">
              <w:rPr>
                <w:bCs/>
              </w:rPr>
              <w:t>164</w:t>
            </w:r>
          </w:p>
        </w:tc>
        <w:tc>
          <w:tcPr>
            <w:tcW w:w="972" w:type="dxa"/>
            <w:shd w:val="clear" w:color="auto" w:fill="auto"/>
            <w:vAlign w:val="center"/>
          </w:tcPr>
          <w:p w14:paraId="77340A1A" w14:textId="77777777" w:rsidR="009F6DA6" w:rsidRPr="00EC1497" w:rsidRDefault="009F6DA6" w:rsidP="00597716">
            <w:pPr>
              <w:ind w:left="-57" w:right="-57"/>
              <w:jc w:val="center"/>
              <w:rPr>
                <w:bCs/>
              </w:rPr>
            </w:pPr>
            <w:r w:rsidRPr="00EC1497">
              <w:rPr>
                <w:bCs/>
              </w:rPr>
              <w:t>3-9/4</w:t>
            </w:r>
          </w:p>
        </w:tc>
        <w:tc>
          <w:tcPr>
            <w:tcW w:w="8076" w:type="dxa"/>
            <w:shd w:val="clear" w:color="auto" w:fill="auto"/>
            <w:vAlign w:val="center"/>
          </w:tcPr>
          <w:p w14:paraId="22747D3C" w14:textId="77777777" w:rsidR="009F6DA6" w:rsidRPr="00EC1497" w:rsidRDefault="009F6DA6" w:rsidP="00597716">
            <w:pPr>
              <w:spacing w:line="228" w:lineRule="auto"/>
            </w:pPr>
            <w:r w:rsidRPr="00EC1497">
              <w:t xml:space="preserve">Про </w:t>
            </w:r>
            <w:proofErr w:type="spellStart"/>
            <w:r w:rsidRPr="00EC1497">
              <w:t>продовження</w:t>
            </w:r>
            <w:proofErr w:type="spellEnd"/>
            <w:r w:rsidRPr="00EC1497">
              <w:t xml:space="preserve"> </w:t>
            </w:r>
            <w:proofErr w:type="spellStart"/>
            <w:r w:rsidRPr="00EC1497">
              <w:t>терміну</w:t>
            </w:r>
            <w:proofErr w:type="spellEnd"/>
            <w:r w:rsidRPr="00EC1497">
              <w:t xml:space="preserve"> </w:t>
            </w:r>
            <w:proofErr w:type="spellStart"/>
            <w:r w:rsidRPr="00EC1497">
              <w:t>дії</w:t>
            </w:r>
            <w:proofErr w:type="spellEnd"/>
            <w:r w:rsidRPr="00EC1497">
              <w:t xml:space="preserve"> </w:t>
            </w:r>
            <w:proofErr w:type="spellStart"/>
            <w:r w:rsidRPr="00EC1497">
              <w:t>посвідчення</w:t>
            </w:r>
            <w:proofErr w:type="spellEnd"/>
            <w:r w:rsidRPr="00EC1497">
              <w:t xml:space="preserve"> (</w:t>
            </w:r>
            <w:proofErr w:type="spellStart"/>
            <w:r w:rsidRPr="00EC1497">
              <w:t>посвідчень</w:t>
            </w:r>
            <w:proofErr w:type="spellEnd"/>
            <w:r w:rsidRPr="00EC1497">
              <w:t>) «</w:t>
            </w:r>
            <w:proofErr w:type="spellStart"/>
            <w:r w:rsidRPr="00EC1497">
              <w:t>дитини</w:t>
            </w:r>
            <w:proofErr w:type="spellEnd"/>
            <w:r w:rsidRPr="00EC1497">
              <w:t xml:space="preserve"> з </w:t>
            </w:r>
            <w:proofErr w:type="spellStart"/>
            <w:r w:rsidRPr="00EC1497">
              <w:t>багатодітної</w:t>
            </w:r>
            <w:proofErr w:type="spellEnd"/>
            <w:r w:rsidRPr="00EC1497">
              <w:t xml:space="preserve"> </w:t>
            </w:r>
            <w:proofErr w:type="spellStart"/>
            <w:proofErr w:type="gramStart"/>
            <w:r w:rsidRPr="00EC1497">
              <w:t>сім’ї</w:t>
            </w:r>
            <w:proofErr w:type="spellEnd"/>
            <w:r w:rsidRPr="00EC1497">
              <w:t>»  у</w:t>
            </w:r>
            <w:proofErr w:type="gramEnd"/>
            <w:r w:rsidRPr="00EC1497">
              <w:t xml:space="preserve"> </w:t>
            </w:r>
            <w:proofErr w:type="spellStart"/>
            <w:r w:rsidRPr="00EC1497">
              <w:t>зв’язку</w:t>
            </w:r>
            <w:proofErr w:type="spellEnd"/>
            <w:r w:rsidRPr="00EC1497">
              <w:t xml:space="preserve"> </w:t>
            </w:r>
            <w:proofErr w:type="spellStart"/>
            <w:r w:rsidRPr="00EC1497">
              <w:t>із</w:t>
            </w:r>
            <w:proofErr w:type="spellEnd"/>
            <w:r w:rsidRPr="00EC1497">
              <w:t xml:space="preserve"> </w:t>
            </w:r>
            <w:proofErr w:type="spellStart"/>
            <w:r w:rsidRPr="00EC1497">
              <w:t>досягненням</w:t>
            </w:r>
            <w:proofErr w:type="spellEnd"/>
            <w:r w:rsidRPr="00EC1497">
              <w:t xml:space="preserve"> особою 18-річного </w:t>
            </w:r>
            <w:proofErr w:type="spellStart"/>
            <w:r w:rsidRPr="00EC1497">
              <w:t>віку</w:t>
            </w:r>
            <w:proofErr w:type="spellEnd"/>
            <w:r w:rsidRPr="00EC1497">
              <w:t xml:space="preserve"> та у </w:t>
            </w:r>
            <w:proofErr w:type="spellStart"/>
            <w:r w:rsidRPr="00EC1497">
              <w:t>разі</w:t>
            </w:r>
            <w:proofErr w:type="spellEnd"/>
            <w:r w:rsidRPr="00EC1497">
              <w:t xml:space="preserve"> </w:t>
            </w:r>
            <w:proofErr w:type="spellStart"/>
            <w:r w:rsidRPr="00EC1497">
              <w:t>навчання</w:t>
            </w:r>
            <w:proofErr w:type="spellEnd"/>
            <w:r w:rsidRPr="00EC1497">
              <w:t xml:space="preserve"> за денною формою </w:t>
            </w:r>
            <w:proofErr w:type="spellStart"/>
            <w:r w:rsidRPr="00EC1497">
              <w:t>навчання</w:t>
            </w:r>
            <w:proofErr w:type="spellEnd"/>
            <w:r w:rsidRPr="00EC1497">
              <w:t xml:space="preserve"> у </w:t>
            </w:r>
            <w:proofErr w:type="spellStart"/>
            <w:r w:rsidRPr="00EC1497">
              <w:t>загальноосвітньому</w:t>
            </w:r>
            <w:proofErr w:type="spellEnd"/>
            <w:r w:rsidRPr="00EC1497">
              <w:t xml:space="preserve">, </w:t>
            </w:r>
            <w:proofErr w:type="spellStart"/>
            <w:r w:rsidRPr="00EC1497">
              <w:t>професійно-технічному</w:t>
            </w:r>
            <w:proofErr w:type="spellEnd"/>
            <w:r w:rsidRPr="00EC1497">
              <w:t xml:space="preserve">, </w:t>
            </w:r>
            <w:proofErr w:type="spellStart"/>
            <w:r w:rsidRPr="00EC1497">
              <w:t>вищому</w:t>
            </w:r>
            <w:proofErr w:type="spellEnd"/>
            <w:r w:rsidRPr="00EC1497">
              <w:t xml:space="preserve"> </w:t>
            </w:r>
            <w:proofErr w:type="spellStart"/>
            <w:r w:rsidRPr="00EC1497">
              <w:t>навчальному</w:t>
            </w:r>
            <w:proofErr w:type="spellEnd"/>
            <w:r w:rsidRPr="00EC1497">
              <w:t xml:space="preserve"> </w:t>
            </w:r>
            <w:proofErr w:type="spellStart"/>
            <w:r w:rsidRPr="00EC1497">
              <w:t>закладі</w:t>
            </w:r>
            <w:proofErr w:type="spellEnd"/>
          </w:p>
        </w:tc>
        <w:tc>
          <w:tcPr>
            <w:tcW w:w="2090" w:type="dxa"/>
            <w:vMerge/>
          </w:tcPr>
          <w:p w14:paraId="69F52EF3" w14:textId="77777777" w:rsidR="009F6DA6" w:rsidRPr="00EC1497" w:rsidRDefault="009F6DA6" w:rsidP="00597716">
            <w:pPr>
              <w:jc w:val="center"/>
              <w:rPr>
                <w:b/>
              </w:rPr>
            </w:pPr>
          </w:p>
        </w:tc>
        <w:tc>
          <w:tcPr>
            <w:tcW w:w="3970" w:type="dxa"/>
            <w:vMerge/>
          </w:tcPr>
          <w:p w14:paraId="7E171D67" w14:textId="77777777" w:rsidR="009F6DA6" w:rsidRPr="00EC1497" w:rsidRDefault="009F6DA6" w:rsidP="00597716"/>
        </w:tc>
      </w:tr>
      <w:tr w:rsidR="009F6DA6" w:rsidRPr="00EC1497" w14:paraId="083F5D8F" w14:textId="77777777" w:rsidTr="00597716">
        <w:trPr>
          <w:gridAfter w:val="1"/>
          <w:wAfter w:w="46" w:type="dxa"/>
        </w:trPr>
        <w:tc>
          <w:tcPr>
            <w:tcW w:w="876" w:type="dxa"/>
          </w:tcPr>
          <w:p w14:paraId="6275E701" w14:textId="77777777" w:rsidR="009F6DA6" w:rsidRPr="00EC1497" w:rsidRDefault="009F6DA6" w:rsidP="00597716">
            <w:pPr>
              <w:jc w:val="center"/>
              <w:rPr>
                <w:bCs/>
              </w:rPr>
            </w:pPr>
            <w:r w:rsidRPr="00EC1497">
              <w:rPr>
                <w:bCs/>
              </w:rPr>
              <w:t>165</w:t>
            </w:r>
          </w:p>
        </w:tc>
        <w:tc>
          <w:tcPr>
            <w:tcW w:w="972" w:type="dxa"/>
            <w:shd w:val="clear" w:color="auto" w:fill="auto"/>
            <w:vAlign w:val="center"/>
          </w:tcPr>
          <w:p w14:paraId="602BFD8F" w14:textId="77777777" w:rsidR="009F6DA6" w:rsidRPr="00EC1497" w:rsidRDefault="009F6DA6" w:rsidP="00597716">
            <w:pPr>
              <w:ind w:left="-57" w:right="-57"/>
              <w:jc w:val="center"/>
              <w:rPr>
                <w:bCs/>
              </w:rPr>
            </w:pPr>
            <w:r w:rsidRPr="00EC1497">
              <w:rPr>
                <w:bCs/>
              </w:rPr>
              <w:t>3-9/5</w:t>
            </w:r>
          </w:p>
        </w:tc>
        <w:tc>
          <w:tcPr>
            <w:tcW w:w="8076" w:type="dxa"/>
            <w:shd w:val="clear" w:color="auto" w:fill="auto"/>
            <w:vAlign w:val="center"/>
          </w:tcPr>
          <w:p w14:paraId="12AB3BE1" w14:textId="77777777" w:rsidR="009F6DA6" w:rsidRPr="00EC1497" w:rsidRDefault="009F6DA6" w:rsidP="00597716">
            <w:pPr>
              <w:spacing w:line="228" w:lineRule="auto"/>
            </w:pPr>
            <w:r w:rsidRPr="00EC1497">
              <w:t xml:space="preserve">Повторна </w:t>
            </w:r>
            <w:proofErr w:type="spellStart"/>
            <w:r w:rsidRPr="00EC1497">
              <w:t>видача</w:t>
            </w:r>
            <w:proofErr w:type="spellEnd"/>
            <w:r w:rsidRPr="00EC1497">
              <w:t xml:space="preserve"> </w:t>
            </w:r>
            <w:proofErr w:type="spellStart"/>
            <w:r w:rsidRPr="00EC1497">
              <w:t>посвідчень</w:t>
            </w:r>
            <w:proofErr w:type="spellEnd"/>
            <w:r w:rsidRPr="00EC1497">
              <w:t xml:space="preserve"> «</w:t>
            </w:r>
            <w:proofErr w:type="spellStart"/>
            <w:r w:rsidRPr="00EC1497">
              <w:t>батьків</w:t>
            </w:r>
            <w:proofErr w:type="spellEnd"/>
            <w:r w:rsidRPr="00EC1497">
              <w:t xml:space="preserve"> </w:t>
            </w:r>
            <w:proofErr w:type="spellStart"/>
            <w:r w:rsidRPr="00EC1497">
              <w:t>багатодітної</w:t>
            </w:r>
            <w:proofErr w:type="spellEnd"/>
            <w:r w:rsidRPr="00EC1497">
              <w:t xml:space="preserve"> </w:t>
            </w:r>
            <w:proofErr w:type="spellStart"/>
            <w:r w:rsidRPr="00EC1497">
              <w:t>сім’ї</w:t>
            </w:r>
            <w:proofErr w:type="spellEnd"/>
            <w:r w:rsidRPr="00EC1497">
              <w:t>» та/</w:t>
            </w:r>
            <w:proofErr w:type="spellStart"/>
            <w:r w:rsidRPr="00EC1497">
              <w:t>або</w:t>
            </w:r>
            <w:proofErr w:type="spellEnd"/>
            <w:r w:rsidRPr="00EC1497">
              <w:t xml:space="preserve"> «</w:t>
            </w:r>
            <w:proofErr w:type="spellStart"/>
            <w:r w:rsidRPr="00EC1497">
              <w:t>дитини</w:t>
            </w:r>
            <w:proofErr w:type="spellEnd"/>
            <w:r w:rsidRPr="00EC1497">
              <w:t xml:space="preserve"> з </w:t>
            </w:r>
            <w:proofErr w:type="spellStart"/>
            <w:r w:rsidRPr="00EC1497">
              <w:t>багатодітної</w:t>
            </w:r>
            <w:proofErr w:type="spellEnd"/>
            <w:r w:rsidRPr="00EC1497">
              <w:t xml:space="preserve"> </w:t>
            </w:r>
            <w:proofErr w:type="spellStart"/>
            <w:r w:rsidRPr="00EC1497">
              <w:t>сім’ї</w:t>
            </w:r>
            <w:proofErr w:type="spellEnd"/>
            <w:r w:rsidRPr="00EC1497">
              <w:t xml:space="preserve">» у </w:t>
            </w:r>
            <w:proofErr w:type="spellStart"/>
            <w:r w:rsidRPr="00EC1497">
              <w:t>разі</w:t>
            </w:r>
            <w:proofErr w:type="spellEnd"/>
            <w:r w:rsidRPr="00EC1497">
              <w:t xml:space="preserve"> </w:t>
            </w:r>
            <w:proofErr w:type="spellStart"/>
            <w:r w:rsidRPr="00EC1497">
              <w:t>пошкодження</w:t>
            </w:r>
            <w:proofErr w:type="spellEnd"/>
            <w:r w:rsidRPr="00EC1497">
              <w:t xml:space="preserve"> </w:t>
            </w:r>
            <w:proofErr w:type="spellStart"/>
            <w:r w:rsidRPr="00EC1497">
              <w:t>посвідчення</w:t>
            </w:r>
            <w:proofErr w:type="spellEnd"/>
            <w:r w:rsidRPr="00EC1497">
              <w:t xml:space="preserve"> </w:t>
            </w:r>
            <w:proofErr w:type="spellStart"/>
            <w:r w:rsidRPr="00EC1497">
              <w:t>або</w:t>
            </w:r>
            <w:proofErr w:type="spellEnd"/>
            <w:r w:rsidRPr="00EC1497">
              <w:t xml:space="preserve"> </w:t>
            </w:r>
            <w:proofErr w:type="spellStart"/>
            <w:r w:rsidRPr="00EC1497">
              <w:t>зміни</w:t>
            </w:r>
            <w:proofErr w:type="spellEnd"/>
            <w:r w:rsidRPr="00EC1497">
              <w:t xml:space="preserve"> </w:t>
            </w:r>
            <w:proofErr w:type="spellStart"/>
            <w:r w:rsidRPr="00EC1497">
              <w:t>прізвища</w:t>
            </w:r>
            <w:proofErr w:type="spellEnd"/>
            <w:r w:rsidRPr="00EC1497">
              <w:t xml:space="preserve">, </w:t>
            </w:r>
            <w:proofErr w:type="spellStart"/>
            <w:r w:rsidRPr="00EC1497">
              <w:t>імені</w:t>
            </w:r>
            <w:proofErr w:type="spellEnd"/>
            <w:r w:rsidRPr="00EC1497">
              <w:t xml:space="preserve"> та по </w:t>
            </w:r>
            <w:proofErr w:type="spellStart"/>
            <w:r w:rsidRPr="00EC1497">
              <w:t>батькові</w:t>
            </w:r>
            <w:proofErr w:type="spellEnd"/>
            <w:r w:rsidRPr="00EC1497">
              <w:t xml:space="preserve">, </w:t>
            </w:r>
            <w:proofErr w:type="spellStart"/>
            <w:r w:rsidRPr="00EC1497">
              <w:t>встановлення</w:t>
            </w:r>
            <w:proofErr w:type="spellEnd"/>
            <w:r w:rsidRPr="00EC1497">
              <w:t xml:space="preserve"> </w:t>
            </w:r>
            <w:proofErr w:type="spellStart"/>
            <w:r w:rsidRPr="00EC1497">
              <w:t>розбіжностей</w:t>
            </w:r>
            <w:proofErr w:type="spellEnd"/>
            <w:r w:rsidRPr="00EC1497">
              <w:t xml:space="preserve"> у </w:t>
            </w:r>
            <w:proofErr w:type="spellStart"/>
            <w:r w:rsidRPr="00EC1497">
              <w:t>записах</w:t>
            </w:r>
            <w:proofErr w:type="spellEnd"/>
            <w:r w:rsidRPr="00EC1497">
              <w:t xml:space="preserve">, </w:t>
            </w:r>
            <w:proofErr w:type="spellStart"/>
            <w:r w:rsidRPr="00EC1497">
              <w:t>тощо</w:t>
            </w:r>
            <w:proofErr w:type="spellEnd"/>
          </w:p>
        </w:tc>
        <w:tc>
          <w:tcPr>
            <w:tcW w:w="2090" w:type="dxa"/>
            <w:vMerge/>
          </w:tcPr>
          <w:p w14:paraId="4E24F3EA" w14:textId="77777777" w:rsidR="009F6DA6" w:rsidRPr="00EC1497" w:rsidRDefault="009F6DA6" w:rsidP="00597716">
            <w:pPr>
              <w:jc w:val="center"/>
              <w:rPr>
                <w:b/>
              </w:rPr>
            </w:pPr>
          </w:p>
        </w:tc>
        <w:tc>
          <w:tcPr>
            <w:tcW w:w="3970" w:type="dxa"/>
            <w:vMerge/>
          </w:tcPr>
          <w:p w14:paraId="7AAE354A" w14:textId="77777777" w:rsidR="009F6DA6" w:rsidRPr="00EC1497" w:rsidRDefault="009F6DA6" w:rsidP="00597716"/>
        </w:tc>
      </w:tr>
      <w:tr w:rsidR="009F6DA6" w:rsidRPr="00EC1497" w14:paraId="145E4A1B" w14:textId="77777777" w:rsidTr="00597716">
        <w:trPr>
          <w:gridAfter w:val="1"/>
          <w:wAfter w:w="46" w:type="dxa"/>
        </w:trPr>
        <w:tc>
          <w:tcPr>
            <w:tcW w:w="876" w:type="dxa"/>
          </w:tcPr>
          <w:p w14:paraId="01F4EC3A" w14:textId="77777777" w:rsidR="009F6DA6" w:rsidRPr="00EC1497" w:rsidRDefault="009F6DA6" w:rsidP="00597716">
            <w:pPr>
              <w:jc w:val="center"/>
              <w:rPr>
                <w:bCs/>
              </w:rPr>
            </w:pPr>
            <w:r w:rsidRPr="00EC1497">
              <w:rPr>
                <w:bCs/>
              </w:rPr>
              <w:t>166</w:t>
            </w:r>
          </w:p>
        </w:tc>
        <w:tc>
          <w:tcPr>
            <w:tcW w:w="972" w:type="dxa"/>
            <w:shd w:val="clear" w:color="auto" w:fill="auto"/>
            <w:vAlign w:val="center"/>
          </w:tcPr>
          <w:p w14:paraId="2C17262B" w14:textId="77777777" w:rsidR="009F6DA6" w:rsidRPr="00EC1497" w:rsidRDefault="009F6DA6" w:rsidP="00597716">
            <w:pPr>
              <w:ind w:left="-57" w:right="-57"/>
              <w:jc w:val="center"/>
              <w:rPr>
                <w:bCs/>
              </w:rPr>
            </w:pPr>
            <w:r w:rsidRPr="00EC1497">
              <w:rPr>
                <w:bCs/>
              </w:rPr>
              <w:t>3-9/6</w:t>
            </w:r>
          </w:p>
        </w:tc>
        <w:tc>
          <w:tcPr>
            <w:tcW w:w="8076" w:type="dxa"/>
            <w:shd w:val="clear" w:color="auto" w:fill="auto"/>
            <w:vAlign w:val="center"/>
          </w:tcPr>
          <w:p w14:paraId="0F2002D6" w14:textId="77777777" w:rsidR="009F6DA6" w:rsidRPr="00EC1497" w:rsidRDefault="009F6DA6" w:rsidP="00597716">
            <w:pPr>
              <w:spacing w:line="228" w:lineRule="auto"/>
            </w:pPr>
            <w:r w:rsidRPr="00EC1497">
              <w:t xml:space="preserve">Повторна </w:t>
            </w:r>
            <w:proofErr w:type="spellStart"/>
            <w:r w:rsidRPr="00EC1497">
              <w:t>видача</w:t>
            </w:r>
            <w:proofErr w:type="spellEnd"/>
            <w:r w:rsidRPr="00EC1497">
              <w:t xml:space="preserve"> </w:t>
            </w:r>
            <w:proofErr w:type="spellStart"/>
            <w:r w:rsidRPr="00EC1497">
              <w:t>посвідчення</w:t>
            </w:r>
            <w:proofErr w:type="spellEnd"/>
            <w:r w:rsidRPr="00EC1497">
              <w:t xml:space="preserve"> «</w:t>
            </w:r>
            <w:proofErr w:type="spellStart"/>
            <w:r w:rsidRPr="00EC1497">
              <w:t>батьків</w:t>
            </w:r>
            <w:proofErr w:type="spellEnd"/>
            <w:r w:rsidRPr="00EC1497">
              <w:t xml:space="preserve"> </w:t>
            </w:r>
            <w:proofErr w:type="spellStart"/>
            <w:r w:rsidRPr="00EC1497">
              <w:t>багатодітної</w:t>
            </w:r>
            <w:proofErr w:type="spellEnd"/>
            <w:r w:rsidRPr="00EC1497">
              <w:t xml:space="preserve"> </w:t>
            </w:r>
            <w:proofErr w:type="spellStart"/>
            <w:r w:rsidRPr="00EC1497">
              <w:t>сім’ї</w:t>
            </w:r>
            <w:proofErr w:type="spellEnd"/>
            <w:r w:rsidRPr="00EC1497">
              <w:t xml:space="preserve">» </w:t>
            </w:r>
            <w:proofErr w:type="gramStart"/>
            <w:r w:rsidRPr="00EC1497">
              <w:t xml:space="preserve">у  </w:t>
            </w:r>
            <w:proofErr w:type="spellStart"/>
            <w:r w:rsidRPr="00EC1497">
              <w:t>зв’язку</w:t>
            </w:r>
            <w:proofErr w:type="spellEnd"/>
            <w:proofErr w:type="gramEnd"/>
            <w:r w:rsidRPr="00EC1497">
              <w:t xml:space="preserve"> </w:t>
            </w:r>
            <w:proofErr w:type="spellStart"/>
            <w:r w:rsidRPr="00EC1497">
              <w:t>із</w:t>
            </w:r>
            <w:proofErr w:type="spellEnd"/>
            <w:r w:rsidRPr="00EC1497">
              <w:t xml:space="preserve"> </w:t>
            </w:r>
            <w:proofErr w:type="spellStart"/>
            <w:r w:rsidRPr="00EC1497">
              <w:t>втратою</w:t>
            </w:r>
            <w:proofErr w:type="spellEnd"/>
            <w:r w:rsidRPr="00EC1497">
              <w:t xml:space="preserve">  </w:t>
            </w:r>
            <w:proofErr w:type="spellStart"/>
            <w:r w:rsidRPr="00EC1497">
              <w:t>посвідчення</w:t>
            </w:r>
            <w:proofErr w:type="spellEnd"/>
          </w:p>
        </w:tc>
        <w:tc>
          <w:tcPr>
            <w:tcW w:w="2090" w:type="dxa"/>
            <w:vMerge/>
          </w:tcPr>
          <w:p w14:paraId="5A199399" w14:textId="77777777" w:rsidR="009F6DA6" w:rsidRPr="00EC1497" w:rsidRDefault="009F6DA6" w:rsidP="00597716">
            <w:pPr>
              <w:jc w:val="center"/>
              <w:rPr>
                <w:b/>
              </w:rPr>
            </w:pPr>
          </w:p>
        </w:tc>
        <w:tc>
          <w:tcPr>
            <w:tcW w:w="3970" w:type="dxa"/>
            <w:vMerge/>
          </w:tcPr>
          <w:p w14:paraId="224035D7" w14:textId="77777777" w:rsidR="009F6DA6" w:rsidRPr="00EC1497" w:rsidRDefault="009F6DA6" w:rsidP="00597716"/>
        </w:tc>
      </w:tr>
      <w:tr w:rsidR="009F6DA6" w:rsidRPr="00EC1497" w14:paraId="35669AA9" w14:textId="77777777" w:rsidTr="00597716">
        <w:trPr>
          <w:gridAfter w:val="1"/>
          <w:wAfter w:w="46" w:type="dxa"/>
        </w:trPr>
        <w:tc>
          <w:tcPr>
            <w:tcW w:w="876" w:type="dxa"/>
          </w:tcPr>
          <w:p w14:paraId="004DAEDA" w14:textId="77777777" w:rsidR="009F6DA6" w:rsidRPr="00EC1497" w:rsidRDefault="009F6DA6" w:rsidP="00597716">
            <w:pPr>
              <w:jc w:val="center"/>
              <w:rPr>
                <w:bCs/>
              </w:rPr>
            </w:pPr>
            <w:r w:rsidRPr="00EC1497">
              <w:rPr>
                <w:bCs/>
              </w:rPr>
              <w:t>167</w:t>
            </w:r>
          </w:p>
        </w:tc>
        <w:tc>
          <w:tcPr>
            <w:tcW w:w="972" w:type="dxa"/>
            <w:shd w:val="clear" w:color="auto" w:fill="auto"/>
            <w:vAlign w:val="center"/>
          </w:tcPr>
          <w:p w14:paraId="3F3987C9" w14:textId="77777777" w:rsidR="009F6DA6" w:rsidRPr="00EC1497" w:rsidRDefault="009F6DA6" w:rsidP="00597716">
            <w:pPr>
              <w:ind w:left="-57" w:right="-57"/>
              <w:jc w:val="center"/>
              <w:rPr>
                <w:bCs/>
              </w:rPr>
            </w:pPr>
            <w:r w:rsidRPr="00EC1497">
              <w:rPr>
                <w:bCs/>
              </w:rPr>
              <w:t>3-9/7</w:t>
            </w:r>
          </w:p>
        </w:tc>
        <w:tc>
          <w:tcPr>
            <w:tcW w:w="8076" w:type="dxa"/>
            <w:shd w:val="clear" w:color="auto" w:fill="auto"/>
            <w:vAlign w:val="center"/>
          </w:tcPr>
          <w:p w14:paraId="1D1AF267" w14:textId="77777777" w:rsidR="009F6DA6" w:rsidRPr="00EC1497" w:rsidRDefault="009F6DA6" w:rsidP="00597716">
            <w:pPr>
              <w:spacing w:line="228" w:lineRule="auto"/>
            </w:pPr>
            <w:r w:rsidRPr="00EC1497">
              <w:t xml:space="preserve">Повторна </w:t>
            </w:r>
            <w:proofErr w:type="spellStart"/>
            <w:r w:rsidRPr="00EC1497">
              <w:t>видача</w:t>
            </w:r>
            <w:proofErr w:type="spellEnd"/>
            <w:r w:rsidRPr="00EC1497">
              <w:t xml:space="preserve"> </w:t>
            </w:r>
            <w:proofErr w:type="spellStart"/>
            <w:r w:rsidRPr="00EC1497">
              <w:t>посвідчення</w:t>
            </w:r>
            <w:proofErr w:type="spellEnd"/>
            <w:r w:rsidRPr="00EC1497">
              <w:t xml:space="preserve"> (</w:t>
            </w:r>
            <w:proofErr w:type="spellStart"/>
            <w:r w:rsidRPr="00EC1497">
              <w:t>посвідчень</w:t>
            </w:r>
            <w:proofErr w:type="spellEnd"/>
            <w:proofErr w:type="gramStart"/>
            <w:r w:rsidRPr="00EC1497">
              <w:t>)«</w:t>
            </w:r>
            <w:proofErr w:type="spellStart"/>
            <w:proofErr w:type="gramEnd"/>
            <w:r w:rsidRPr="00EC1497">
              <w:t>дитини</w:t>
            </w:r>
            <w:proofErr w:type="spellEnd"/>
            <w:r w:rsidRPr="00EC1497">
              <w:t xml:space="preserve"> з </w:t>
            </w:r>
            <w:proofErr w:type="spellStart"/>
            <w:r w:rsidRPr="00EC1497">
              <w:t>багатодітної</w:t>
            </w:r>
            <w:proofErr w:type="spellEnd"/>
            <w:r w:rsidRPr="00EC1497">
              <w:t xml:space="preserve"> </w:t>
            </w:r>
            <w:proofErr w:type="spellStart"/>
            <w:r w:rsidRPr="00EC1497">
              <w:t>сім’ї</w:t>
            </w:r>
            <w:proofErr w:type="spellEnd"/>
            <w:r w:rsidRPr="00EC1497">
              <w:t xml:space="preserve">» у  </w:t>
            </w:r>
            <w:proofErr w:type="spellStart"/>
            <w:r w:rsidRPr="00EC1497">
              <w:t>зв’язку</w:t>
            </w:r>
            <w:proofErr w:type="spellEnd"/>
            <w:r w:rsidRPr="00EC1497">
              <w:t xml:space="preserve"> </w:t>
            </w:r>
            <w:proofErr w:type="spellStart"/>
            <w:r w:rsidRPr="00EC1497">
              <w:t>із</w:t>
            </w:r>
            <w:proofErr w:type="spellEnd"/>
            <w:r w:rsidRPr="00EC1497">
              <w:t xml:space="preserve"> </w:t>
            </w:r>
            <w:proofErr w:type="spellStart"/>
            <w:r w:rsidRPr="00EC1497">
              <w:t>втратою</w:t>
            </w:r>
            <w:proofErr w:type="spellEnd"/>
            <w:r w:rsidRPr="00EC1497">
              <w:t xml:space="preserve">  </w:t>
            </w:r>
            <w:proofErr w:type="spellStart"/>
            <w:r w:rsidRPr="00EC1497">
              <w:t>посвідчення</w:t>
            </w:r>
            <w:proofErr w:type="spellEnd"/>
            <w:r w:rsidRPr="00EC1497">
              <w:t xml:space="preserve"> (</w:t>
            </w:r>
            <w:proofErr w:type="spellStart"/>
            <w:r w:rsidRPr="00EC1497">
              <w:t>посвідчень</w:t>
            </w:r>
            <w:proofErr w:type="spellEnd"/>
            <w:r w:rsidRPr="00EC1497">
              <w:t>)</w:t>
            </w:r>
          </w:p>
        </w:tc>
        <w:tc>
          <w:tcPr>
            <w:tcW w:w="2090" w:type="dxa"/>
            <w:vMerge/>
          </w:tcPr>
          <w:p w14:paraId="2DD22D1D" w14:textId="77777777" w:rsidR="009F6DA6" w:rsidRPr="00EC1497" w:rsidRDefault="009F6DA6" w:rsidP="00597716">
            <w:pPr>
              <w:jc w:val="center"/>
              <w:rPr>
                <w:b/>
              </w:rPr>
            </w:pPr>
          </w:p>
        </w:tc>
        <w:tc>
          <w:tcPr>
            <w:tcW w:w="3970" w:type="dxa"/>
            <w:vMerge/>
          </w:tcPr>
          <w:p w14:paraId="73198740" w14:textId="77777777" w:rsidR="009F6DA6" w:rsidRPr="00EC1497" w:rsidRDefault="009F6DA6" w:rsidP="00597716"/>
        </w:tc>
      </w:tr>
      <w:tr w:rsidR="009F6DA6" w:rsidRPr="00EC1497" w14:paraId="6513586A" w14:textId="77777777" w:rsidTr="00597716">
        <w:trPr>
          <w:gridAfter w:val="1"/>
          <w:wAfter w:w="46" w:type="dxa"/>
        </w:trPr>
        <w:tc>
          <w:tcPr>
            <w:tcW w:w="876" w:type="dxa"/>
          </w:tcPr>
          <w:p w14:paraId="3C481B56" w14:textId="77777777" w:rsidR="009F6DA6" w:rsidRPr="00EC1497" w:rsidRDefault="009F6DA6" w:rsidP="00597716">
            <w:pPr>
              <w:jc w:val="center"/>
              <w:rPr>
                <w:bCs/>
              </w:rPr>
            </w:pPr>
            <w:r w:rsidRPr="00EC1497">
              <w:rPr>
                <w:bCs/>
              </w:rPr>
              <w:lastRenderedPageBreak/>
              <w:t>168</w:t>
            </w:r>
          </w:p>
        </w:tc>
        <w:tc>
          <w:tcPr>
            <w:tcW w:w="972" w:type="dxa"/>
            <w:shd w:val="clear" w:color="auto" w:fill="auto"/>
            <w:vAlign w:val="center"/>
          </w:tcPr>
          <w:p w14:paraId="354D9932" w14:textId="77777777" w:rsidR="009F6DA6" w:rsidRPr="00EC1497" w:rsidRDefault="009F6DA6" w:rsidP="00597716">
            <w:pPr>
              <w:ind w:left="-57" w:right="-57"/>
              <w:jc w:val="center"/>
              <w:rPr>
                <w:bCs/>
              </w:rPr>
            </w:pPr>
            <w:r w:rsidRPr="00EC1497">
              <w:rPr>
                <w:bCs/>
              </w:rPr>
              <w:t>3-9/8</w:t>
            </w:r>
          </w:p>
        </w:tc>
        <w:tc>
          <w:tcPr>
            <w:tcW w:w="8076" w:type="dxa"/>
            <w:shd w:val="clear" w:color="auto" w:fill="auto"/>
            <w:vAlign w:val="center"/>
          </w:tcPr>
          <w:p w14:paraId="7CFADCAA" w14:textId="77777777" w:rsidR="009F6DA6" w:rsidRPr="00EC1497" w:rsidRDefault="009F6DA6" w:rsidP="00597716">
            <w:pPr>
              <w:spacing w:line="228" w:lineRule="auto"/>
            </w:pPr>
            <w:proofErr w:type="spellStart"/>
            <w:r w:rsidRPr="00EC1497">
              <w:t>Дозвіл</w:t>
            </w:r>
            <w:proofErr w:type="spellEnd"/>
            <w:r w:rsidRPr="00EC1497">
              <w:t xml:space="preserve"> на </w:t>
            </w:r>
            <w:proofErr w:type="spellStart"/>
            <w:r w:rsidRPr="00EC1497">
              <w:t>проведення</w:t>
            </w:r>
            <w:proofErr w:type="spellEnd"/>
            <w:r w:rsidRPr="00EC1497">
              <w:t xml:space="preserve"> </w:t>
            </w:r>
            <w:proofErr w:type="spellStart"/>
            <w:r w:rsidRPr="00EC1497">
              <w:t>робіт</w:t>
            </w:r>
            <w:proofErr w:type="spellEnd"/>
            <w:r w:rsidRPr="00EC1497">
              <w:t xml:space="preserve"> на </w:t>
            </w:r>
            <w:proofErr w:type="spellStart"/>
            <w:r w:rsidRPr="00EC1497">
              <w:t>пам’ятках</w:t>
            </w:r>
            <w:proofErr w:type="spellEnd"/>
            <w:r w:rsidRPr="00EC1497">
              <w:t xml:space="preserve"> </w:t>
            </w:r>
            <w:proofErr w:type="spellStart"/>
            <w:r w:rsidRPr="00EC1497">
              <w:t>місцевого</w:t>
            </w:r>
            <w:proofErr w:type="spellEnd"/>
            <w:r w:rsidRPr="00EC1497">
              <w:t xml:space="preserve"> </w:t>
            </w:r>
            <w:proofErr w:type="spellStart"/>
            <w:r w:rsidRPr="00EC1497">
              <w:t>значення</w:t>
            </w:r>
            <w:proofErr w:type="spellEnd"/>
            <w:r w:rsidRPr="00EC1497">
              <w:t xml:space="preserve">, </w:t>
            </w:r>
            <w:proofErr w:type="spellStart"/>
            <w:r w:rsidRPr="00EC1497">
              <w:t>їхніх</w:t>
            </w:r>
            <w:proofErr w:type="spellEnd"/>
            <w:r w:rsidRPr="00EC1497">
              <w:t xml:space="preserve"> </w:t>
            </w:r>
            <w:proofErr w:type="spellStart"/>
            <w:r w:rsidRPr="00EC1497">
              <w:t>територіях</w:t>
            </w:r>
            <w:proofErr w:type="spellEnd"/>
            <w:r w:rsidRPr="00EC1497">
              <w:t xml:space="preserve"> та в зонах </w:t>
            </w:r>
            <w:proofErr w:type="spellStart"/>
            <w:r w:rsidRPr="00EC1497">
              <w:t>охорони</w:t>
            </w:r>
            <w:proofErr w:type="spellEnd"/>
            <w:r w:rsidRPr="00EC1497">
              <w:t xml:space="preserve"> на </w:t>
            </w:r>
            <w:proofErr w:type="spellStart"/>
            <w:r w:rsidRPr="00EC1497">
              <w:t>щойно</w:t>
            </w:r>
            <w:proofErr w:type="spellEnd"/>
            <w:r w:rsidRPr="00EC1497">
              <w:t xml:space="preserve"> </w:t>
            </w:r>
            <w:proofErr w:type="spellStart"/>
            <w:r w:rsidRPr="00EC1497">
              <w:t>виявлених</w:t>
            </w:r>
            <w:proofErr w:type="spellEnd"/>
            <w:r w:rsidRPr="00EC1497">
              <w:t xml:space="preserve"> </w:t>
            </w:r>
            <w:proofErr w:type="spellStart"/>
            <w:r w:rsidRPr="00EC1497">
              <w:t>об’єктах</w:t>
            </w:r>
            <w:proofErr w:type="spellEnd"/>
            <w:r w:rsidRPr="00EC1497">
              <w:t xml:space="preserve"> </w:t>
            </w:r>
            <w:proofErr w:type="spellStart"/>
            <w:r w:rsidRPr="00EC1497">
              <w:t>культурної</w:t>
            </w:r>
            <w:proofErr w:type="spellEnd"/>
            <w:r w:rsidRPr="00EC1497">
              <w:t xml:space="preserve"> </w:t>
            </w:r>
            <w:proofErr w:type="spellStart"/>
            <w:r w:rsidRPr="00EC1497">
              <w:t>спадщини</w:t>
            </w:r>
            <w:proofErr w:type="spellEnd"/>
          </w:p>
        </w:tc>
        <w:tc>
          <w:tcPr>
            <w:tcW w:w="2090" w:type="dxa"/>
            <w:vMerge/>
          </w:tcPr>
          <w:p w14:paraId="3EF06D3B" w14:textId="77777777" w:rsidR="009F6DA6" w:rsidRPr="00EC1497" w:rsidRDefault="009F6DA6" w:rsidP="00597716">
            <w:pPr>
              <w:jc w:val="center"/>
              <w:rPr>
                <w:b/>
              </w:rPr>
            </w:pPr>
          </w:p>
        </w:tc>
        <w:tc>
          <w:tcPr>
            <w:tcW w:w="3970" w:type="dxa"/>
            <w:vMerge/>
          </w:tcPr>
          <w:p w14:paraId="289B337F" w14:textId="77777777" w:rsidR="009F6DA6" w:rsidRPr="00EC1497" w:rsidRDefault="009F6DA6" w:rsidP="00597716"/>
        </w:tc>
      </w:tr>
      <w:tr w:rsidR="009F6DA6" w:rsidRPr="00EC1497" w14:paraId="50FB8686" w14:textId="77777777" w:rsidTr="00597716">
        <w:trPr>
          <w:gridAfter w:val="1"/>
          <w:wAfter w:w="46" w:type="dxa"/>
        </w:trPr>
        <w:tc>
          <w:tcPr>
            <w:tcW w:w="876" w:type="dxa"/>
          </w:tcPr>
          <w:p w14:paraId="3233CD13" w14:textId="77777777" w:rsidR="009F6DA6" w:rsidRPr="00EC1497" w:rsidRDefault="009F6DA6" w:rsidP="00597716">
            <w:pPr>
              <w:jc w:val="center"/>
              <w:rPr>
                <w:bCs/>
              </w:rPr>
            </w:pPr>
            <w:r w:rsidRPr="00EC1497">
              <w:rPr>
                <w:bCs/>
              </w:rPr>
              <w:t>169</w:t>
            </w:r>
          </w:p>
        </w:tc>
        <w:tc>
          <w:tcPr>
            <w:tcW w:w="972" w:type="dxa"/>
            <w:shd w:val="clear" w:color="000000" w:fill="FFFFFF"/>
            <w:vAlign w:val="center"/>
          </w:tcPr>
          <w:p w14:paraId="084F2154" w14:textId="77777777" w:rsidR="009F6DA6" w:rsidRPr="00EC1497" w:rsidRDefault="009F6DA6" w:rsidP="00597716">
            <w:pPr>
              <w:ind w:left="-57" w:right="-57"/>
              <w:jc w:val="center"/>
              <w:rPr>
                <w:bCs/>
              </w:rPr>
            </w:pPr>
            <w:r w:rsidRPr="00EC1497">
              <w:rPr>
                <w:bCs/>
              </w:rPr>
              <w:t>3-9/9</w:t>
            </w:r>
          </w:p>
        </w:tc>
        <w:tc>
          <w:tcPr>
            <w:tcW w:w="8076" w:type="dxa"/>
            <w:shd w:val="clear" w:color="000000" w:fill="FFFFFF"/>
            <w:vAlign w:val="center"/>
          </w:tcPr>
          <w:p w14:paraId="5EBE5BAC" w14:textId="77777777" w:rsidR="009F6DA6" w:rsidRPr="00EC1497" w:rsidRDefault="009F6DA6" w:rsidP="00597716">
            <w:pPr>
              <w:spacing w:line="228" w:lineRule="auto"/>
            </w:pPr>
            <w:proofErr w:type="spellStart"/>
            <w:r w:rsidRPr="00EC1497">
              <w:t>Вклеювання</w:t>
            </w:r>
            <w:proofErr w:type="spellEnd"/>
            <w:r w:rsidRPr="00EC1497">
              <w:t xml:space="preserve"> </w:t>
            </w:r>
            <w:proofErr w:type="spellStart"/>
            <w:r w:rsidRPr="00EC1497">
              <w:t>фотографії</w:t>
            </w:r>
            <w:proofErr w:type="spellEnd"/>
            <w:r w:rsidRPr="00EC1497">
              <w:t xml:space="preserve"> у </w:t>
            </w:r>
            <w:proofErr w:type="spellStart"/>
            <w:r w:rsidRPr="00EC1497">
              <w:t>посвідчення</w:t>
            </w:r>
            <w:proofErr w:type="spellEnd"/>
            <w:r w:rsidRPr="00EC1497">
              <w:t xml:space="preserve"> «</w:t>
            </w:r>
            <w:proofErr w:type="spellStart"/>
            <w:r w:rsidRPr="00EC1497">
              <w:t>дитини</w:t>
            </w:r>
            <w:proofErr w:type="spellEnd"/>
            <w:r w:rsidRPr="00EC1497">
              <w:t xml:space="preserve"> з </w:t>
            </w:r>
            <w:proofErr w:type="spellStart"/>
            <w:r w:rsidRPr="00EC1497">
              <w:t>багатодітної</w:t>
            </w:r>
            <w:proofErr w:type="spellEnd"/>
            <w:r w:rsidRPr="00EC1497">
              <w:t xml:space="preserve"> </w:t>
            </w:r>
            <w:proofErr w:type="spellStart"/>
            <w:r w:rsidRPr="00EC1497">
              <w:t>сім’ї</w:t>
            </w:r>
            <w:proofErr w:type="spellEnd"/>
            <w:r w:rsidRPr="00EC1497">
              <w:t xml:space="preserve">» у </w:t>
            </w:r>
            <w:proofErr w:type="spellStart"/>
            <w:r w:rsidRPr="00EC1497">
              <w:t>разі</w:t>
            </w:r>
            <w:proofErr w:type="spellEnd"/>
            <w:r w:rsidRPr="00EC1497">
              <w:t xml:space="preserve"> </w:t>
            </w:r>
            <w:proofErr w:type="spellStart"/>
            <w:r w:rsidRPr="00EC1497">
              <w:t>досягнення</w:t>
            </w:r>
            <w:proofErr w:type="spellEnd"/>
            <w:r w:rsidRPr="00EC1497">
              <w:t xml:space="preserve"> </w:t>
            </w:r>
            <w:proofErr w:type="spellStart"/>
            <w:r w:rsidRPr="00EC1497">
              <w:t>дитиною</w:t>
            </w:r>
            <w:proofErr w:type="spellEnd"/>
            <w:r w:rsidRPr="00EC1497">
              <w:t xml:space="preserve"> 14 – </w:t>
            </w:r>
            <w:proofErr w:type="spellStart"/>
            <w:r w:rsidRPr="00EC1497">
              <w:t>річного</w:t>
            </w:r>
            <w:proofErr w:type="spellEnd"/>
            <w:r w:rsidRPr="00EC1497">
              <w:t xml:space="preserve"> </w:t>
            </w:r>
            <w:proofErr w:type="spellStart"/>
            <w:r w:rsidRPr="00EC1497">
              <w:t>віку</w:t>
            </w:r>
            <w:proofErr w:type="spellEnd"/>
          </w:p>
        </w:tc>
        <w:tc>
          <w:tcPr>
            <w:tcW w:w="2090" w:type="dxa"/>
            <w:vMerge/>
          </w:tcPr>
          <w:p w14:paraId="47CFAC40" w14:textId="77777777" w:rsidR="009F6DA6" w:rsidRPr="00EC1497" w:rsidRDefault="009F6DA6" w:rsidP="00597716">
            <w:pPr>
              <w:jc w:val="center"/>
              <w:rPr>
                <w:b/>
              </w:rPr>
            </w:pPr>
          </w:p>
        </w:tc>
        <w:tc>
          <w:tcPr>
            <w:tcW w:w="3970" w:type="dxa"/>
            <w:vMerge/>
          </w:tcPr>
          <w:p w14:paraId="050FFA21" w14:textId="77777777" w:rsidR="009F6DA6" w:rsidRPr="00EC1497" w:rsidRDefault="009F6DA6" w:rsidP="00597716"/>
        </w:tc>
      </w:tr>
      <w:tr w:rsidR="009F6DA6" w:rsidRPr="00EC1497" w14:paraId="6D9058EA" w14:textId="77777777" w:rsidTr="00597716">
        <w:trPr>
          <w:gridAfter w:val="1"/>
          <w:wAfter w:w="46" w:type="dxa"/>
        </w:trPr>
        <w:tc>
          <w:tcPr>
            <w:tcW w:w="876" w:type="dxa"/>
          </w:tcPr>
          <w:p w14:paraId="5C64A7E8" w14:textId="77777777" w:rsidR="009F6DA6" w:rsidRPr="00EC1497" w:rsidRDefault="009F6DA6" w:rsidP="00597716">
            <w:pPr>
              <w:jc w:val="center"/>
              <w:rPr>
                <w:bCs/>
              </w:rPr>
            </w:pPr>
            <w:r w:rsidRPr="00EC1497">
              <w:rPr>
                <w:bCs/>
              </w:rPr>
              <w:t>170</w:t>
            </w:r>
          </w:p>
        </w:tc>
        <w:tc>
          <w:tcPr>
            <w:tcW w:w="972" w:type="dxa"/>
            <w:shd w:val="clear" w:color="000000" w:fill="FFFFFF"/>
            <w:vAlign w:val="center"/>
          </w:tcPr>
          <w:p w14:paraId="1C8A5855" w14:textId="77777777" w:rsidR="009F6DA6" w:rsidRPr="00EC1497" w:rsidRDefault="009F6DA6" w:rsidP="00597716">
            <w:pPr>
              <w:ind w:left="-57" w:right="-57"/>
              <w:jc w:val="center"/>
              <w:rPr>
                <w:bCs/>
              </w:rPr>
            </w:pPr>
            <w:r w:rsidRPr="00EC1497">
              <w:rPr>
                <w:bCs/>
              </w:rPr>
              <w:t>3-9/10</w:t>
            </w:r>
          </w:p>
        </w:tc>
        <w:tc>
          <w:tcPr>
            <w:tcW w:w="8076" w:type="dxa"/>
            <w:shd w:val="clear" w:color="000000" w:fill="FFFFFF"/>
            <w:vAlign w:val="center"/>
          </w:tcPr>
          <w:p w14:paraId="026B81AF" w14:textId="77777777" w:rsidR="009F6DA6" w:rsidRPr="00EC1497" w:rsidRDefault="009F6DA6" w:rsidP="00597716">
            <w:pPr>
              <w:spacing w:line="228" w:lineRule="auto"/>
            </w:pPr>
            <w:proofErr w:type="spellStart"/>
            <w:r w:rsidRPr="00EC1497">
              <w:t>Встановлення</w:t>
            </w:r>
            <w:proofErr w:type="spellEnd"/>
            <w:r w:rsidRPr="00EC1497">
              <w:t xml:space="preserve"> статусу особи, яка </w:t>
            </w:r>
            <w:proofErr w:type="spellStart"/>
            <w:r w:rsidRPr="00EC1497">
              <w:t>постраждала</w:t>
            </w:r>
            <w:proofErr w:type="spellEnd"/>
            <w:r w:rsidRPr="00EC1497">
              <w:t xml:space="preserve"> </w:t>
            </w:r>
            <w:proofErr w:type="spellStart"/>
            <w:r w:rsidRPr="00EC1497">
              <w:t>від</w:t>
            </w:r>
            <w:proofErr w:type="spellEnd"/>
            <w:r w:rsidRPr="00EC1497">
              <w:t xml:space="preserve"> </w:t>
            </w:r>
            <w:proofErr w:type="spellStart"/>
            <w:r w:rsidRPr="00EC1497">
              <w:t>торгівлі</w:t>
            </w:r>
            <w:proofErr w:type="spellEnd"/>
            <w:r w:rsidRPr="00EC1497">
              <w:t xml:space="preserve"> людьми</w:t>
            </w:r>
          </w:p>
        </w:tc>
        <w:tc>
          <w:tcPr>
            <w:tcW w:w="2090" w:type="dxa"/>
            <w:vMerge/>
          </w:tcPr>
          <w:p w14:paraId="715AD104" w14:textId="77777777" w:rsidR="009F6DA6" w:rsidRPr="00EC1497" w:rsidRDefault="009F6DA6" w:rsidP="00597716">
            <w:pPr>
              <w:jc w:val="center"/>
              <w:rPr>
                <w:b/>
              </w:rPr>
            </w:pPr>
          </w:p>
        </w:tc>
        <w:tc>
          <w:tcPr>
            <w:tcW w:w="3970" w:type="dxa"/>
          </w:tcPr>
          <w:p w14:paraId="44117A5F" w14:textId="77777777" w:rsidR="009F6DA6" w:rsidRPr="00EC1497" w:rsidRDefault="009F6DA6" w:rsidP="00597716">
            <w:r w:rsidRPr="00EC1497">
              <w:t xml:space="preserve">Закон </w:t>
            </w:r>
            <w:proofErr w:type="spellStart"/>
            <w:r w:rsidRPr="00EC1497">
              <w:t>України</w:t>
            </w:r>
            <w:proofErr w:type="spellEnd"/>
            <w:r w:rsidRPr="00EC1497">
              <w:t xml:space="preserve"> «Про </w:t>
            </w:r>
            <w:proofErr w:type="spellStart"/>
            <w:r w:rsidRPr="00EC1497">
              <w:t>протидію</w:t>
            </w:r>
            <w:proofErr w:type="spellEnd"/>
            <w:r w:rsidRPr="00EC1497">
              <w:t xml:space="preserve"> </w:t>
            </w:r>
            <w:proofErr w:type="spellStart"/>
            <w:r w:rsidRPr="00EC1497">
              <w:t>торгівлі</w:t>
            </w:r>
            <w:proofErr w:type="spellEnd"/>
            <w:r w:rsidRPr="00EC1497">
              <w:t xml:space="preserve"> людьми»</w:t>
            </w:r>
          </w:p>
        </w:tc>
      </w:tr>
      <w:tr w:rsidR="009F6DA6" w:rsidRPr="00EC1497" w14:paraId="17C5B938" w14:textId="77777777" w:rsidTr="00597716">
        <w:trPr>
          <w:gridAfter w:val="1"/>
          <w:wAfter w:w="46" w:type="dxa"/>
        </w:trPr>
        <w:tc>
          <w:tcPr>
            <w:tcW w:w="876" w:type="dxa"/>
          </w:tcPr>
          <w:p w14:paraId="55AFF102" w14:textId="77777777" w:rsidR="009F6DA6" w:rsidRPr="00EC1497" w:rsidRDefault="009F6DA6" w:rsidP="00597716">
            <w:pPr>
              <w:jc w:val="center"/>
              <w:rPr>
                <w:bCs/>
              </w:rPr>
            </w:pPr>
            <w:r w:rsidRPr="00EC1497">
              <w:rPr>
                <w:bCs/>
              </w:rPr>
              <w:t>171</w:t>
            </w:r>
          </w:p>
        </w:tc>
        <w:tc>
          <w:tcPr>
            <w:tcW w:w="972" w:type="dxa"/>
            <w:shd w:val="clear" w:color="auto" w:fill="auto"/>
            <w:vAlign w:val="center"/>
          </w:tcPr>
          <w:p w14:paraId="59BDB80F" w14:textId="77777777" w:rsidR="009F6DA6" w:rsidRPr="00EC1497" w:rsidRDefault="009F6DA6" w:rsidP="00597716">
            <w:pPr>
              <w:ind w:left="-57" w:right="-57"/>
              <w:jc w:val="center"/>
              <w:rPr>
                <w:bCs/>
              </w:rPr>
            </w:pPr>
            <w:r w:rsidRPr="00EC1497">
              <w:rPr>
                <w:bCs/>
              </w:rPr>
              <w:t>3-9/11</w:t>
            </w:r>
          </w:p>
        </w:tc>
        <w:tc>
          <w:tcPr>
            <w:tcW w:w="8076" w:type="dxa"/>
            <w:shd w:val="clear" w:color="auto" w:fill="auto"/>
            <w:vAlign w:val="center"/>
          </w:tcPr>
          <w:p w14:paraId="5E4B0B96" w14:textId="77777777" w:rsidR="009F6DA6" w:rsidRPr="00EC1497" w:rsidRDefault="009F6DA6" w:rsidP="00597716">
            <w:pPr>
              <w:spacing w:line="228" w:lineRule="auto"/>
            </w:pPr>
            <w:proofErr w:type="spellStart"/>
            <w:r w:rsidRPr="00EC1497">
              <w:t>Підготовка</w:t>
            </w:r>
            <w:proofErr w:type="spellEnd"/>
            <w:r w:rsidRPr="00EC1497">
              <w:t xml:space="preserve"> </w:t>
            </w:r>
            <w:proofErr w:type="spellStart"/>
            <w:r w:rsidRPr="00EC1497">
              <w:t>клопотання</w:t>
            </w:r>
            <w:proofErr w:type="spellEnd"/>
            <w:r w:rsidRPr="00EC1497">
              <w:t xml:space="preserve"> про </w:t>
            </w:r>
            <w:proofErr w:type="spellStart"/>
            <w:r w:rsidRPr="00EC1497">
              <w:t>присвоєння</w:t>
            </w:r>
            <w:proofErr w:type="spellEnd"/>
            <w:r w:rsidRPr="00EC1497">
              <w:t xml:space="preserve"> </w:t>
            </w:r>
            <w:proofErr w:type="spellStart"/>
            <w:r w:rsidRPr="00EC1497">
              <w:t>багатодітним</w:t>
            </w:r>
            <w:proofErr w:type="spellEnd"/>
            <w:r w:rsidRPr="00EC1497">
              <w:t xml:space="preserve"> матерям </w:t>
            </w:r>
            <w:proofErr w:type="spellStart"/>
            <w:r w:rsidRPr="00EC1497">
              <w:t>Сіверської</w:t>
            </w:r>
            <w:proofErr w:type="spellEnd"/>
            <w:r w:rsidRPr="00EC1497">
              <w:t xml:space="preserve"> </w:t>
            </w:r>
            <w:proofErr w:type="spellStart"/>
            <w:r w:rsidRPr="00EC1497">
              <w:t>міської</w:t>
            </w:r>
            <w:proofErr w:type="spellEnd"/>
            <w:r w:rsidRPr="00EC1497">
              <w:t xml:space="preserve"> ради (</w:t>
            </w:r>
            <w:proofErr w:type="spellStart"/>
            <w:r w:rsidRPr="00EC1497">
              <w:t>об’єднана</w:t>
            </w:r>
            <w:proofErr w:type="spellEnd"/>
            <w:r w:rsidRPr="00EC1497">
              <w:t xml:space="preserve"> </w:t>
            </w:r>
            <w:proofErr w:type="spellStart"/>
            <w:r w:rsidRPr="00EC1497">
              <w:t>територіальна</w:t>
            </w:r>
            <w:proofErr w:type="spellEnd"/>
            <w:r w:rsidRPr="00EC1497">
              <w:t xml:space="preserve"> громада) </w:t>
            </w:r>
            <w:proofErr w:type="spellStart"/>
            <w:r w:rsidRPr="00EC1497">
              <w:t>почесного</w:t>
            </w:r>
            <w:proofErr w:type="spellEnd"/>
            <w:r w:rsidRPr="00EC1497">
              <w:t xml:space="preserve"> </w:t>
            </w:r>
            <w:proofErr w:type="spellStart"/>
            <w:r w:rsidRPr="00EC1497">
              <w:t>звання</w:t>
            </w:r>
            <w:proofErr w:type="spellEnd"/>
            <w:r w:rsidRPr="00EC1497">
              <w:t xml:space="preserve"> </w:t>
            </w:r>
            <w:proofErr w:type="spellStart"/>
            <w:r w:rsidRPr="00EC1497">
              <w:t>України</w:t>
            </w:r>
            <w:proofErr w:type="spellEnd"/>
            <w:r w:rsidRPr="00EC1497">
              <w:t xml:space="preserve"> «Мати-</w:t>
            </w:r>
            <w:proofErr w:type="spellStart"/>
            <w:r w:rsidRPr="00EC1497">
              <w:t>героїня</w:t>
            </w:r>
            <w:proofErr w:type="spellEnd"/>
            <w:r w:rsidRPr="00EC1497">
              <w:t>»</w:t>
            </w:r>
          </w:p>
        </w:tc>
        <w:tc>
          <w:tcPr>
            <w:tcW w:w="2090" w:type="dxa"/>
            <w:vMerge/>
          </w:tcPr>
          <w:p w14:paraId="0008682A" w14:textId="77777777" w:rsidR="009F6DA6" w:rsidRPr="00EC1497" w:rsidRDefault="009F6DA6" w:rsidP="00597716">
            <w:pPr>
              <w:jc w:val="center"/>
              <w:rPr>
                <w:b/>
              </w:rPr>
            </w:pPr>
          </w:p>
        </w:tc>
        <w:tc>
          <w:tcPr>
            <w:tcW w:w="3970" w:type="dxa"/>
          </w:tcPr>
          <w:p w14:paraId="5D90D199" w14:textId="77777777" w:rsidR="009F6DA6" w:rsidRPr="00EC1497" w:rsidRDefault="009F6DA6" w:rsidP="00597716">
            <w:pPr>
              <w:ind w:left="-57" w:right="-57"/>
            </w:pPr>
            <w:r w:rsidRPr="00EC1497">
              <w:t xml:space="preserve">Закон </w:t>
            </w:r>
            <w:proofErr w:type="spellStart"/>
            <w:r w:rsidRPr="00EC1497">
              <w:t>України</w:t>
            </w:r>
            <w:proofErr w:type="spellEnd"/>
            <w:r w:rsidRPr="00EC1497">
              <w:t xml:space="preserve"> «Про </w:t>
            </w:r>
            <w:proofErr w:type="spellStart"/>
            <w:r w:rsidRPr="00EC1497">
              <w:t>державні</w:t>
            </w:r>
            <w:proofErr w:type="spellEnd"/>
            <w:r w:rsidRPr="00EC1497">
              <w:t xml:space="preserve"> нагороди </w:t>
            </w:r>
            <w:proofErr w:type="spellStart"/>
            <w:r w:rsidRPr="00EC1497">
              <w:t>України</w:t>
            </w:r>
            <w:proofErr w:type="spellEnd"/>
            <w:r w:rsidRPr="00EC1497">
              <w:t xml:space="preserve">», </w:t>
            </w:r>
            <w:proofErr w:type="spellStart"/>
            <w:r w:rsidRPr="00EC1497">
              <w:t>Положення</w:t>
            </w:r>
            <w:proofErr w:type="spellEnd"/>
            <w:r w:rsidRPr="00EC1497">
              <w:t xml:space="preserve"> про </w:t>
            </w:r>
            <w:proofErr w:type="spellStart"/>
            <w:r w:rsidRPr="00EC1497">
              <w:t>почесні</w:t>
            </w:r>
            <w:proofErr w:type="spellEnd"/>
            <w:r w:rsidRPr="00EC1497">
              <w:t xml:space="preserve"> </w:t>
            </w:r>
            <w:proofErr w:type="spellStart"/>
            <w:r w:rsidRPr="00EC1497">
              <w:t>звання</w:t>
            </w:r>
            <w:proofErr w:type="spellEnd"/>
            <w:r w:rsidRPr="00EC1497">
              <w:t xml:space="preserve"> </w:t>
            </w:r>
            <w:proofErr w:type="spellStart"/>
            <w:r w:rsidRPr="00EC1497">
              <w:t>України</w:t>
            </w:r>
            <w:proofErr w:type="spellEnd"/>
            <w:r w:rsidRPr="00EC1497">
              <w:t xml:space="preserve">, </w:t>
            </w:r>
            <w:proofErr w:type="spellStart"/>
            <w:r w:rsidRPr="00EC1497">
              <w:t>затвердженого</w:t>
            </w:r>
            <w:proofErr w:type="spellEnd"/>
            <w:r w:rsidRPr="00EC1497">
              <w:t xml:space="preserve"> Указом Президента </w:t>
            </w:r>
            <w:proofErr w:type="spellStart"/>
            <w:r w:rsidRPr="00EC1497">
              <w:t>України</w:t>
            </w:r>
            <w:proofErr w:type="spellEnd"/>
            <w:r w:rsidRPr="00EC1497">
              <w:t xml:space="preserve"> №476/2001 </w:t>
            </w:r>
            <w:proofErr w:type="spellStart"/>
            <w:r w:rsidRPr="00EC1497">
              <w:t>від</w:t>
            </w:r>
            <w:proofErr w:type="spellEnd"/>
            <w:r w:rsidRPr="00EC1497">
              <w:t xml:space="preserve"> 29.06.2001</w:t>
            </w:r>
          </w:p>
        </w:tc>
      </w:tr>
      <w:tr w:rsidR="009F6DA6" w:rsidRPr="00EC1497" w14:paraId="427C9323" w14:textId="77777777" w:rsidTr="00597716">
        <w:tc>
          <w:tcPr>
            <w:tcW w:w="16030" w:type="dxa"/>
            <w:gridSpan w:val="6"/>
          </w:tcPr>
          <w:p w14:paraId="175F6A45" w14:textId="77777777" w:rsidR="009F6DA6" w:rsidRPr="00EC1497" w:rsidRDefault="009F6DA6" w:rsidP="00597716">
            <w:pPr>
              <w:spacing w:line="228" w:lineRule="auto"/>
              <w:jc w:val="center"/>
              <w:rPr>
                <w:b/>
              </w:rPr>
            </w:pPr>
            <w:r w:rsidRPr="00EC1497">
              <w:rPr>
                <w:b/>
              </w:rPr>
              <w:t>4 ІНШІ ПОСЛУГИ НА ПІДСТАВІ УЗГОДЖЕНИХ РІШЕНЬ, УГОД, МЕМОРАНДУМІВ ПРО СПІВПРАЦЮ</w:t>
            </w:r>
          </w:p>
        </w:tc>
      </w:tr>
      <w:tr w:rsidR="009F6DA6" w:rsidRPr="00EC1497" w14:paraId="73899F48" w14:textId="77777777" w:rsidTr="00597716">
        <w:trPr>
          <w:gridAfter w:val="1"/>
          <w:wAfter w:w="46" w:type="dxa"/>
        </w:trPr>
        <w:tc>
          <w:tcPr>
            <w:tcW w:w="876" w:type="dxa"/>
          </w:tcPr>
          <w:p w14:paraId="402576CA" w14:textId="77777777" w:rsidR="009F6DA6" w:rsidRPr="00EC1497" w:rsidRDefault="009F6DA6" w:rsidP="00597716">
            <w:pPr>
              <w:ind w:left="-57" w:right="-57"/>
              <w:jc w:val="center"/>
              <w:rPr>
                <w:bCs/>
              </w:rPr>
            </w:pPr>
            <w:r w:rsidRPr="00EC1497">
              <w:rPr>
                <w:bCs/>
              </w:rPr>
              <w:t>172</w:t>
            </w:r>
          </w:p>
        </w:tc>
        <w:tc>
          <w:tcPr>
            <w:tcW w:w="972" w:type="dxa"/>
          </w:tcPr>
          <w:p w14:paraId="784AEB63" w14:textId="77777777" w:rsidR="009F6DA6" w:rsidRPr="00EC1497" w:rsidRDefault="009F6DA6" w:rsidP="00597716">
            <w:pPr>
              <w:jc w:val="center"/>
              <w:rPr>
                <w:bCs/>
              </w:rPr>
            </w:pPr>
            <w:r w:rsidRPr="00EC1497">
              <w:rPr>
                <w:bCs/>
              </w:rPr>
              <w:t>4-1/01</w:t>
            </w:r>
          </w:p>
        </w:tc>
        <w:tc>
          <w:tcPr>
            <w:tcW w:w="8076" w:type="dxa"/>
          </w:tcPr>
          <w:p w14:paraId="6D352428" w14:textId="77777777" w:rsidR="009F6DA6" w:rsidRPr="00EC1497" w:rsidRDefault="009F6DA6" w:rsidP="00597716">
            <w:pPr>
              <w:spacing w:line="228" w:lineRule="auto"/>
            </w:pPr>
            <w:proofErr w:type="spellStart"/>
            <w:r w:rsidRPr="00EC1497">
              <w:t>Реєстрація</w:t>
            </w:r>
            <w:proofErr w:type="spellEnd"/>
            <w:r w:rsidRPr="00EC1497">
              <w:t xml:space="preserve"> </w:t>
            </w:r>
            <w:proofErr w:type="spellStart"/>
            <w:r w:rsidRPr="00EC1497">
              <w:t>декларації</w:t>
            </w:r>
            <w:proofErr w:type="spellEnd"/>
            <w:r w:rsidRPr="00EC1497">
              <w:t xml:space="preserve"> </w:t>
            </w:r>
            <w:proofErr w:type="spellStart"/>
            <w:r w:rsidRPr="00EC1497">
              <w:t>відповідності</w:t>
            </w:r>
            <w:proofErr w:type="spellEnd"/>
            <w:r w:rsidRPr="00EC1497">
              <w:t xml:space="preserve"> </w:t>
            </w:r>
            <w:proofErr w:type="spellStart"/>
            <w:r w:rsidRPr="00EC1497">
              <w:t>матеріально-технічної</w:t>
            </w:r>
            <w:proofErr w:type="spellEnd"/>
            <w:r w:rsidRPr="00EC1497">
              <w:t xml:space="preserve"> </w:t>
            </w:r>
            <w:proofErr w:type="spellStart"/>
            <w:r w:rsidRPr="00EC1497">
              <w:t>бази</w:t>
            </w:r>
            <w:proofErr w:type="spellEnd"/>
            <w:r w:rsidRPr="00EC1497">
              <w:t xml:space="preserve"> </w:t>
            </w:r>
            <w:proofErr w:type="spellStart"/>
            <w:r w:rsidRPr="00EC1497">
              <w:t>суб’єкта</w:t>
            </w:r>
            <w:proofErr w:type="spellEnd"/>
            <w:r w:rsidRPr="00EC1497">
              <w:t xml:space="preserve"> </w:t>
            </w:r>
            <w:proofErr w:type="spellStart"/>
            <w:r w:rsidRPr="00EC1497">
              <w:t>господарювання</w:t>
            </w:r>
            <w:proofErr w:type="spellEnd"/>
            <w:r w:rsidRPr="00EC1497">
              <w:t xml:space="preserve"> </w:t>
            </w:r>
            <w:proofErr w:type="spellStart"/>
            <w:r w:rsidRPr="00EC1497">
              <w:t>вимогам</w:t>
            </w:r>
            <w:proofErr w:type="spellEnd"/>
            <w:r w:rsidRPr="00EC1497">
              <w:t xml:space="preserve"> </w:t>
            </w:r>
            <w:proofErr w:type="spellStart"/>
            <w:r w:rsidRPr="00EC1497">
              <w:t>законодавства</w:t>
            </w:r>
            <w:proofErr w:type="spellEnd"/>
            <w:r w:rsidRPr="00EC1497">
              <w:t xml:space="preserve"> з </w:t>
            </w:r>
            <w:proofErr w:type="spellStart"/>
            <w:r w:rsidRPr="00EC1497">
              <w:t>питань</w:t>
            </w:r>
            <w:proofErr w:type="spellEnd"/>
            <w:r w:rsidRPr="00EC1497">
              <w:t xml:space="preserve"> </w:t>
            </w:r>
            <w:proofErr w:type="spellStart"/>
            <w:r w:rsidRPr="00EC1497">
              <w:t>пожежної</w:t>
            </w:r>
            <w:proofErr w:type="spellEnd"/>
            <w:r w:rsidRPr="00EC1497">
              <w:t xml:space="preserve"> </w:t>
            </w:r>
            <w:proofErr w:type="spellStart"/>
            <w:r w:rsidRPr="00EC1497">
              <w:t>безпеки</w:t>
            </w:r>
            <w:proofErr w:type="spellEnd"/>
          </w:p>
        </w:tc>
        <w:tc>
          <w:tcPr>
            <w:tcW w:w="2090" w:type="dxa"/>
          </w:tcPr>
          <w:p w14:paraId="2AB901A7" w14:textId="77777777" w:rsidR="009F6DA6" w:rsidRPr="00EC1497" w:rsidRDefault="009F6DA6" w:rsidP="00597716">
            <w:r w:rsidRPr="00EC1497">
              <w:t xml:space="preserve">Головне </w:t>
            </w:r>
            <w:proofErr w:type="spellStart"/>
            <w:r w:rsidRPr="00EC1497">
              <w:t>управління</w:t>
            </w:r>
            <w:proofErr w:type="spellEnd"/>
            <w:r w:rsidRPr="00EC1497">
              <w:t xml:space="preserve"> </w:t>
            </w:r>
            <w:proofErr w:type="spellStart"/>
            <w:r w:rsidRPr="00EC1497">
              <w:t>Державної</w:t>
            </w:r>
            <w:proofErr w:type="spellEnd"/>
            <w:r w:rsidRPr="00EC1497">
              <w:t xml:space="preserve"> </w:t>
            </w:r>
            <w:proofErr w:type="spellStart"/>
            <w:r w:rsidRPr="00EC1497">
              <w:t>служби</w:t>
            </w:r>
            <w:proofErr w:type="spellEnd"/>
            <w:r w:rsidRPr="00EC1497">
              <w:t xml:space="preserve"> </w:t>
            </w:r>
            <w:proofErr w:type="spellStart"/>
            <w:r w:rsidRPr="00EC1497">
              <w:t>України</w:t>
            </w:r>
            <w:proofErr w:type="spellEnd"/>
            <w:r w:rsidRPr="00EC1497">
              <w:t xml:space="preserve"> з </w:t>
            </w:r>
            <w:proofErr w:type="spellStart"/>
            <w:r w:rsidRPr="00EC1497">
              <w:t>надзвичайних</w:t>
            </w:r>
            <w:proofErr w:type="spellEnd"/>
            <w:r w:rsidRPr="00EC1497">
              <w:t xml:space="preserve"> </w:t>
            </w:r>
            <w:proofErr w:type="spellStart"/>
            <w:r w:rsidRPr="00EC1497">
              <w:t>ситуацій</w:t>
            </w:r>
            <w:proofErr w:type="spellEnd"/>
            <w:r w:rsidRPr="00EC1497">
              <w:t xml:space="preserve"> у </w:t>
            </w:r>
            <w:proofErr w:type="spellStart"/>
            <w:r w:rsidRPr="00EC1497">
              <w:t>Донецькій</w:t>
            </w:r>
            <w:proofErr w:type="spellEnd"/>
            <w:r w:rsidRPr="00EC1497">
              <w:t xml:space="preserve"> </w:t>
            </w:r>
            <w:proofErr w:type="spellStart"/>
            <w:r w:rsidRPr="00EC1497">
              <w:t>області</w:t>
            </w:r>
            <w:proofErr w:type="spellEnd"/>
            <w:r w:rsidRPr="00EC1497">
              <w:t xml:space="preserve"> </w:t>
            </w:r>
            <w:r w:rsidRPr="00EC1497">
              <w:rPr>
                <w:vertAlign w:val="superscript"/>
              </w:rPr>
              <w:t>1</w:t>
            </w:r>
          </w:p>
        </w:tc>
        <w:tc>
          <w:tcPr>
            <w:tcW w:w="3970" w:type="dxa"/>
          </w:tcPr>
          <w:p w14:paraId="16812588" w14:textId="77777777" w:rsidR="009F6DA6" w:rsidRPr="00EC1497" w:rsidRDefault="009F6DA6" w:rsidP="00597716">
            <w:pPr>
              <w:spacing w:line="216" w:lineRule="auto"/>
            </w:pPr>
            <w:r w:rsidRPr="00EC1497">
              <w:t xml:space="preserve">Кодекс </w:t>
            </w:r>
            <w:proofErr w:type="spellStart"/>
            <w:r w:rsidRPr="00EC1497">
              <w:t>цивільного</w:t>
            </w:r>
            <w:proofErr w:type="spellEnd"/>
            <w:r w:rsidRPr="00EC1497">
              <w:t xml:space="preserve"> </w:t>
            </w:r>
            <w:proofErr w:type="spellStart"/>
            <w:r w:rsidRPr="00EC1497">
              <w:t>захисту</w:t>
            </w:r>
            <w:proofErr w:type="spellEnd"/>
            <w:r w:rsidRPr="00EC1497">
              <w:t xml:space="preserve"> </w:t>
            </w:r>
            <w:proofErr w:type="spellStart"/>
            <w:r w:rsidRPr="00EC1497">
              <w:t>України</w:t>
            </w:r>
            <w:proofErr w:type="spellEnd"/>
          </w:p>
        </w:tc>
      </w:tr>
    </w:tbl>
    <w:p w14:paraId="01B074F0" w14:textId="77777777" w:rsidR="009F6DA6" w:rsidRPr="00EC1497" w:rsidRDefault="009F6DA6" w:rsidP="009F6DA6">
      <w:pPr>
        <w:spacing w:after="38" w:line="248" w:lineRule="auto"/>
        <w:jc w:val="both"/>
        <w:rPr>
          <w:rFonts w:ascii="Times New Roman" w:eastAsia="Times New Roman" w:hAnsi="Times New Roman" w:cs="Times New Roman"/>
          <w:color w:val="000000"/>
          <w:lang w:eastAsia="uk-UA"/>
        </w:rPr>
      </w:pPr>
      <w:r w:rsidRPr="00EC1497">
        <w:rPr>
          <w:rFonts w:ascii="Times New Roman" w:eastAsia="Times New Roman" w:hAnsi="Times New Roman" w:cs="Times New Roman"/>
          <w:color w:val="000000"/>
          <w:sz w:val="24"/>
          <w:szCs w:val="24"/>
          <w:vertAlign w:val="superscript"/>
          <w:lang w:eastAsia="uk-UA"/>
        </w:rPr>
        <w:t>1</w:t>
      </w:r>
      <w:r w:rsidRPr="00EC1497">
        <w:rPr>
          <w:rFonts w:ascii="Times New Roman" w:eastAsia="Times New Roman" w:hAnsi="Times New Roman" w:cs="Times New Roman"/>
          <w:color w:val="000000"/>
          <w:sz w:val="24"/>
          <w:szCs w:val="24"/>
          <w:lang w:eastAsia="uk-UA"/>
        </w:rPr>
        <w:t xml:space="preserve"> </w:t>
      </w:r>
      <w:r w:rsidRPr="00EC1497">
        <w:rPr>
          <w:rFonts w:ascii="Times New Roman" w:eastAsia="Times New Roman" w:hAnsi="Times New Roman" w:cs="Times New Roman"/>
          <w:color w:val="000000"/>
          <w:lang w:eastAsia="uk-UA"/>
        </w:rPr>
        <w:t xml:space="preserve">Адміністративні послуги можуть надаватися через ЦНАП на підставі Угоди між ЦНАП та Головним управлінням Державної служби України з надзвичайних ситуацій у Донецькій області. Місцезнаходження суб’єкта надання послуг: 87547, Донецька область, м. Маріуполь, вул. </w:t>
      </w:r>
      <w:proofErr w:type="spellStart"/>
      <w:r w:rsidRPr="00EC1497">
        <w:rPr>
          <w:rFonts w:ascii="Times New Roman" w:eastAsia="Times New Roman" w:hAnsi="Times New Roman" w:cs="Times New Roman"/>
          <w:color w:val="000000"/>
          <w:lang w:eastAsia="uk-UA"/>
        </w:rPr>
        <w:t>Митрополицька</w:t>
      </w:r>
      <w:proofErr w:type="spellEnd"/>
      <w:r w:rsidRPr="00EC1497">
        <w:rPr>
          <w:rFonts w:ascii="Times New Roman" w:eastAsia="Times New Roman" w:hAnsi="Times New Roman" w:cs="Times New Roman"/>
          <w:color w:val="000000"/>
          <w:lang w:eastAsia="uk-UA"/>
        </w:rPr>
        <w:t>, 175</w:t>
      </w:r>
    </w:p>
    <w:p w14:paraId="6982BE54" w14:textId="77777777" w:rsidR="009F6DA6" w:rsidRPr="00EC1497" w:rsidRDefault="009F6DA6" w:rsidP="009F6DA6">
      <w:pPr>
        <w:spacing w:after="0" w:line="270" w:lineRule="auto"/>
        <w:ind w:left="142" w:firstLine="567"/>
        <w:jc w:val="both"/>
        <w:rPr>
          <w:rFonts w:ascii="Times New Roman" w:eastAsia="Times New Roman" w:hAnsi="Times New Roman" w:cs="Times New Roman"/>
          <w:bCs/>
          <w:color w:val="000000"/>
          <w:sz w:val="28"/>
          <w:lang w:eastAsia="uk-UA"/>
        </w:rPr>
      </w:pPr>
    </w:p>
    <w:p w14:paraId="57CC7DA0" w14:textId="77777777" w:rsidR="009F6DA6" w:rsidRPr="00EC1497" w:rsidRDefault="009F6DA6" w:rsidP="009F6DA6">
      <w:pPr>
        <w:spacing w:after="0" w:line="270" w:lineRule="auto"/>
        <w:ind w:left="142" w:firstLine="567"/>
        <w:jc w:val="both"/>
        <w:rPr>
          <w:rFonts w:ascii="Times New Roman" w:eastAsia="Times New Roman" w:hAnsi="Times New Roman" w:cs="Times New Roman"/>
          <w:bCs/>
          <w:color w:val="000000"/>
          <w:sz w:val="28"/>
          <w:lang w:eastAsia="uk-UA"/>
        </w:rPr>
      </w:pPr>
    </w:p>
    <w:p w14:paraId="5AFC3D30" w14:textId="77777777" w:rsidR="009F6DA6" w:rsidRPr="00EC1497" w:rsidRDefault="009F6DA6" w:rsidP="009F6DA6">
      <w:pPr>
        <w:spacing w:after="0" w:line="270" w:lineRule="auto"/>
        <w:ind w:left="480" w:hanging="10"/>
        <w:jc w:val="both"/>
        <w:rPr>
          <w:rFonts w:ascii="Times New Roman" w:eastAsia="Times New Roman" w:hAnsi="Times New Roman" w:cs="Times New Roman"/>
          <w:color w:val="000000"/>
          <w:sz w:val="28"/>
          <w:lang w:eastAsia="uk-UA"/>
        </w:rPr>
      </w:pPr>
      <w:r w:rsidRPr="00EC1497">
        <w:rPr>
          <w:rFonts w:ascii="Times New Roman" w:eastAsia="Times New Roman" w:hAnsi="Times New Roman" w:cs="Times New Roman"/>
          <w:bCs/>
          <w:color w:val="000000"/>
          <w:sz w:val="28"/>
          <w:lang w:eastAsia="uk-UA"/>
        </w:rPr>
        <w:t xml:space="preserve">Секретар міської ради </w:t>
      </w:r>
      <w:r w:rsidRPr="00EC1497">
        <w:rPr>
          <w:rFonts w:ascii="Times New Roman" w:eastAsia="Times New Roman" w:hAnsi="Times New Roman" w:cs="Times New Roman"/>
          <w:bCs/>
          <w:color w:val="000000"/>
          <w:sz w:val="28"/>
          <w:lang w:eastAsia="uk-UA"/>
        </w:rPr>
        <w:tab/>
      </w:r>
      <w:r w:rsidRPr="00EC1497">
        <w:rPr>
          <w:rFonts w:ascii="Times New Roman" w:eastAsia="Times New Roman" w:hAnsi="Times New Roman" w:cs="Times New Roman"/>
          <w:bCs/>
          <w:color w:val="000000"/>
          <w:sz w:val="28"/>
          <w:lang w:eastAsia="uk-UA"/>
        </w:rPr>
        <w:tab/>
      </w:r>
      <w:r w:rsidRPr="00EC1497">
        <w:rPr>
          <w:rFonts w:ascii="Times New Roman" w:eastAsia="Times New Roman" w:hAnsi="Times New Roman" w:cs="Times New Roman"/>
          <w:bCs/>
          <w:color w:val="000000"/>
          <w:sz w:val="28"/>
          <w:lang w:eastAsia="uk-UA"/>
        </w:rPr>
        <w:tab/>
      </w:r>
      <w:r w:rsidRPr="00EC1497">
        <w:rPr>
          <w:rFonts w:ascii="Times New Roman" w:eastAsia="Times New Roman" w:hAnsi="Times New Roman" w:cs="Times New Roman"/>
          <w:bCs/>
          <w:color w:val="000000"/>
          <w:sz w:val="28"/>
          <w:lang w:eastAsia="uk-UA"/>
        </w:rPr>
        <w:tab/>
      </w:r>
      <w:r w:rsidRPr="00EC1497">
        <w:rPr>
          <w:rFonts w:ascii="Times New Roman" w:eastAsia="Times New Roman" w:hAnsi="Times New Roman" w:cs="Times New Roman"/>
          <w:bCs/>
          <w:color w:val="000000"/>
          <w:sz w:val="28"/>
          <w:lang w:eastAsia="uk-UA"/>
        </w:rPr>
        <w:tab/>
      </w:r>
      <w:r w:rsidRPr="00EC1497">
        <w:rPr>
          <w:rFonts w:ascii="Times New Roman" w:eastAsia="Times New Roman" w:hAnsi="Times New Roman" w:cs="Times New Roman"/>
          <w:bCs/>
          <w:color w:val="000000"/>
          <w:sz w:val="28"/>
          <w:lang w:eastAsia="uk-UA"/>
        </w:rPr>
        <w:tab/>
      </w:r>
      <w:r w:rsidRPr="00EC1497">
        <w:rPr>
          <w:rFonts w:ascii="Times New Roman" w:eastAsia="Times New Roman" w:hAnsi="Times New Roman" w:cs="Times New Roman"/>
          <w:bCs/>
          <w:color w:val="000000"/>
          <w:sz w:val="28"/>
          <w:lang w:eastAsia="uk-UA"/>
        </w:rPr>
        <w:tab/>
        <w:t>Т.В. Волошина</w:t>
      </w:r>
    </w:p>
    <w:p w14:paraId="19C44104" w14:textId="77777777" w:rsidR="009F6DA6" w:rsidRDefault="009F6DA6" w:rsidP="009F6DA6">
      <w:pPr>
        <w:suppressAutoHyphens/>
        <w:spacing w:after="0" w:line="240" w:lineRule="auto"/>
        <w:ind w:hanging="13"/>
        <w:jc w:val="center"/>
        <w:rPr>
          <w:rFonts w:ascii="Times New Roman" w:eastAsia="Times New Roman" w:hAnsi="Times New Roman" w:cs="Times New Roman"/>
          <w:sz w:val="24"/>
          <w:szCs w:val="24"/>
          <w:lang w:eastAsia="ru-RU"/>
        </w:rPr>
        <w:sectPr w:rsidR="009F6DA6" w:rsidSect="00597716">
          <w:pgSz w:w="16838" w:h="11906" w:orient="landscape"/>
          <w:pgMar w:top="1418" w:right="845" w:bottom="845" w:left="862" w:header="709" w:footer="709" w:gutter="0"/>
          <w:cols w:space="720"/>
        </w:sectPr>
      </w:pPr>
    </w:p>
    <w:p w14:paraId="3D2C50F3" w14:textId="77777777" w:rsidR="00990B53" w:rsidRDefault="00990B53" w:rsidP="00990B53">
      <w:pPr>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lastRenderedPageBreak/>
        <w:t>Про передачу коштів у 2021 році з</w:t>
      </w:r>
      <w:r>
        <w:rPr>
          <w:rFonts w:ascii="Times New Roman" w:eastAsia="Calibri" w:hAnsi="Times New Roman" w:cs="Times New Roman"/>
          <w:color w:val="FF0000"/>
          <w:sz w:val="26"/>
          <w:szCs w:val="26"/>
          <w:lang w:eastAsia="ru-RU"/>
        </w:rPr>
        <w:t xml:space="preserve"> </w:t>
      </w:r>
      <w:r>
        <w:rPr>
          <w:rFonts w:ascii="Times New Roman" w:eastAsia="Calibri" w:hAnsi="Times New Roman" w:cs="Times New Roman"/>
          <w:sz w:val="26"/>
          <w:szCs w:val="26"/>
          <w:lang w:eastAsia="ru-RU"/>
        </w:rPr>
        <w:t xml:space="preserve">бюджету </w:t>
      </w:r>
    </w:p>
    <w:p w14:paraId="682A4A99" w14:textId="77777777" w:rsidR="00990B53" w:rsidRDefault="00990B53" w:rsidP="00990B53">
      <w:pPr>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Сіверської міської територіальної громади </w:t>
      </w:r>
    </w:p>
    <w:p w14:paraId="397CC4FF" w14:textId="77777777" w:rsidR="00990B53" w:rsidRDefault="00990B53" w:rsidP="00990B53">
      <w:pPr>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до бюджету Бахмутської міської  територіальної</w:t>
      </w:r>
    </w:p>
    <w:p w14:paraId="029E3652" w14:textId="77777777" w:rsidR="00990B53" w:rsidRDefault="00990B53" w:rsidP="00990B53">
      <w:pPr>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 громади у вигляді міжбюджетного трансферту</w:t>
      </w:r>
    </w:p>
    <w:p w14:paraId="0A968670" w14:textId="77777777" w:rsidR="00990B53" w:rsidRDefault="00990B53" w:rsidP="00990B53">
      <w:pPr>
        <w:spacing w:after="0" w:line="240" w:lineRule="auto"/>
        <w:jc w:val="both"/>
        <w:rPr>
          <w:rFonts w:ascii="Times New Roman" w:eastAsia="Calibri" w:hAnsi="Times New Roman" w:cs="Times New Roman"/>
          <w:b/>
          <w:i/>
          <w:sz w:val="26"/>
          <w:szCs w:val="26"/>
          <w:lang w:eastAsia="ru-RU"/>
        </w:rPr>
      </w:pPr>
      <w:r>
        <w:rPr>
          <w:rFonts w:ascii="Times New Roman" w:eastAsia="Calibri" w:hAnsi="Times New Roman" w:cs="Times New Roman"/>
          <w:b/>
          <w:i/>
          <w:sz w:val="26"/>
          <w:szCs w:val="26"/>
          <w:lang w:eastAsia="ru-RU"/>
        </w:rPr>
        <w:t xml:space="preserve">    </w:t>
      </w:r>
    </w:p>
    <w:p w14:paraId="4BB03554" w14:textId="77777777" w:rsidR="00990B53" w:rsidRDefault="00990B53" w:rsidP="00990B53">
      <w:pPr>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             Розглянувши службову записку провідного спеціаліста з питань мобілізаційної і оборонної роботи виконкому міської ради Мілько Н.В., відповідно до статті 93 Бюджетного кодексу України, керуючись статтею 26 Закону України «Про місцеве самоврядування в Україні», міська рада</w:t>
      </w:r>
    </w:p>
    <w:p w14:paraId="41FAC2A7" w14:textId="77777777" w:rsidR="00990B53" w:rsidRDefault="00990B53" w:rsidP="00990B53">
      <w:pPr>
        <w:spacing w:after="0" w:line="240" w:lineRule="auto"/>
        <w:jc w:val="both"/>
        <w:rPr>
          <w:rFonts w:ascii="Times New Roman" w:eastAsia="Calibri" w:hAnsi="Times New Roman" w:cs="Times New Roman"/>
          <w:sz w:val="26"/>
          <w:szCs w:val="26"/>
          <w:lang w:eastAsia="ru-RU"/>
        </w:rPr>
      </w:pPr>
    </w:p>
    <w:p w14:paraId="4C0A67D8" w14:textId="77777777" w:rsidR="00990B53" w:rsidRDefault="00990B53" w:rsidP="00990B53">
      <w:pPr>
        <w:spacing w:after="0" w:line="240" w:lineRule="auto"/>
        <w:ind w:right="-185"/>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ВИРІШИЛА :</w:t>
      </w:r>
    </w:p>
    <w:p w14:paraId="463EA7E1" w14:textId="77777777" w:rsidR="00990B53" w:rsidRDefault="00990B53" w:rsidP="00990B53">
      <w:pPr>
        <w:spacing w:after="0" w:line="240" w:lineRule="auto"/>
        <w:ind w:right="-185" w:firstLine="387"/>
        <w:jc w:val="both"/>
        <w:rPr>
          <w:rFonts w:ascii="Times New Roman" w:eastAsia="Calibri" w:hAnsi="Times New Roman" w:cs="Times New Roman"/>
          <w:b/>
          <w:sz w:val="26"/>
          <w:szCs w:val="26"/>
          <w:lang w:eastAsia="ru-RU"/>
        </w:rPr>
      </w:pPr>
    </w:p>
    <w:p w14:paraId="6CBB377B" w14:textId="77777777" w:rsidR="00990B53" w:rsidRDefault="00990B53" w:rsidP="00990B53">
      <w:pPr>
        <w:shd w:val="clear" w:color="auto" w:fill="FFFFFF"/>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          1. Передати у 2021 році з бюджету Сіверської міської  територіальної громади кошти до бюджету Бахмутської міської  територіальної громади у сумі 20 000 гривень для організації проведення медичного огляду громадян Сіверської міської ради  під час приписки до призовної дільниці, призову на строкову службу та прийняття на військову службу за контрактом  у вигляді субвенції. </w:t>
      </w:r>
    </w:p>
    <w:p w14:paraId="654C543B" w14:textId="77777777" w:rsidR="00990B53" w:rsidRDefault="00990B53" w:rsidP="00990B53">
      <w:pPr>
        <w:shd w:val="clear" w:color="auto" w:fill="FFFFFF"/>
        <w:tabs>
          <w:tab w:val="left" w:pos="709"/>
        </w:tabs>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          2. Доручити міському голові Черняєву А.О. укласти з Бахмутською міською радою (Рева) договір на передачу коштів з бюджету Сіверської міської  територіальної громади до бюджету Бахмутської міської територіальної громади.    </w:t>
      </w:r>
    </w:p>
    <w:p w14:paraId="3C4840AA" w14:textId="77777777" w:rsidR="00990B53" w:rsidRDefault="00990B53" w:rsidP="00990B53">
      <w:pPr>
        <w:shd w:val="clear" w:color="auto" w:fill="FFFFFF"/>
        <w:tabs>
          <w:tab w:val="left" w:pos="709"/>
          <w:tab w:val="left" w:pos="6804"/>
        </w:tabs>
        <w:spacing w:after="0" w:line="240" w:lineRule="auto"/>
        <w:jc w:val="both"/>
        <w:rPr>
          <w:rFonts w:ascii="Times New Roman" w:eastAsia="Calibri" w:hAnsi="Times New Roman" w:cs="Times New Roman"/>
          <w:sz w:val="26"/>
          <w:szCs w:val="26"/>
          <w:lang w:eastAsia="ru-RU"/>
        </w:rPr>
      </w:pPr>
      <w:r>
        <w:rPr>
          <w:rFonts w:ascii="Times New Roman" w:eastAsia="Calibri" w:hAnsi="Times New Roman" w:cs="Times New Roman"/>
          <w:sz w:val="26"/>
          <w:szCs w:val="26"/>
          <w:lang w:eastAsia="ru-RU"/>
        </w:rPr>
        <w:t xml:space="preserve">          3. Фінансовому управлінню Сіверської міської ради (</w:t>
      </w:r>
      <w:proofErr w:type="spellStart"/>
      <w:r>
        <w:rPr>
          <w:rFonts w:ascii="Times New Roman" w:eastAsia="Calibri" w:hAnsi="Times New Roman" w:cs="Times New Roman"/>
          <w:sz w:val="26"/>
          <w:szCs w:val="26"/>
          <w:lang w:eastAsia="ru-RU"/>
        </w:rPr>
        <w:t>Рєзнікова</w:t>
      </w:r>
      <w:proofErr w:type="spellEnd"/>
      <w:r>
        <w:rPr>
          <w:rFonts w:ascii="Times New Roman" w:eastAsia="Calibri" w:hAnsi="Times New Roman" w:cs="Times New Roman"/>
          <w:sz w:val="26"/>
          <w:szCs w:val="26"/>
          <w:lang w:eastAsia="ru-RU"/>
        </w:rPr>
        <w:t>) передбачити в бюджеті Сіверської міської територіальної громади на 2021 рік кошти на фінансування субвенції для організації проведення медичного огляду громадян Сіверської міської ради  під час приписки до призовної дільниці, призову на строкову службу та прийняття на військову службу за контрактом бюджету Бахмутської міської  територіальної громади.</w:t>
      </w:r>
    </w:p>
    <w:p w14:paraId="3AE57C72"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Контроль за виконанням цього рішення покласти на постійну комісію з питань економічної та інвестиційної політики, бюджету, фінансів (Зозуля).</w:t>
      </w:r>
    </w:p>
    <w:p w14:paraId="10E3EE38"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133694CA"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2FF6D6EF"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2BA06897"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43D9338F"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7E9BD275"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3AE5C6B8"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1C055032"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12E24F5B"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0F0B0A96"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35A1DCA2"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1D99F8E9"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36EED61E"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0398FDB7"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1F4A0D87"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76F5C8C9"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4E24B191"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70BCECE7"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1AD942F8"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1BEAF10C"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1F2E21BE"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p>
    <w:p w14:paraId="47D13B55" w14:textId="77777777" w:rsidR="00990B53" w:rsidRDefault="00990B53" w:rsidP="00990B53">
      <w:pPr>
        <w:shd w:val="clear" w:color="auto" w:fill="FFFFFF"/>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14:paraId="40DE0664" w14:textId="77777777" w:rsidR="00990B53" w:rsidRDefault="00990B53" w:rsidP="00990B53">
      <w:pPr>
        <w:shd w:val="clear" w:color="auto" w:fill="FFFFFF"/>
        <w:spacing w:after="0" w:line="322" w:lineRule="exact"/>
        <w:ind w:right="-2"/>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Про  внесення  змін до рішення міської ради</w:t>
      </w:r>
    </w:p>
    <w:p w14:paraId="20A8145B" w14:textId="77777777" w:rsidR="00990B53" w:rsidRDefault="00990B53" w:rsidP="00990B53">
      <w:pPr>
        <w:shd w:val="clear" w:color="auto" w:fill="FFFFFF"/>
        <w:spacing w:after="0" w:line="322" w:lineRule="exact"/>
        <w:ind w:right="-2"/>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від   11.12.2020 №8/2-40 «Про    затвердження    </w:t>
      </w:r>
    </w:p>
    <w:p w14:paraId="6B219B5B" w14:textId="77777777" w:rsidR="00990B53" w:rsidRDefault="00990B53" w:rsidP="00990B53">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цільової Програми «Безпечна громада» Сіверської</w:t>
      </w:r>
    </w:p>
    <w:p w14:paraId="0351EA06" w14:textId="77777777" w:rsidR="00990B53" w:rsidRDefault="00990B53" w:rsidP="00990B53">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міської ради (об’єднана територіальна громада)</w:t>
      </w:r>
    </w:p>
    <w:p w14:paraId="788B944F" w14:textId="77777777" w:rsidR="00990B53" w:rsidRDefault="00990B53" w:rsidP="00990B53">
      <w:pPr>
        <w:tabs>
          <w:tab w:val="left" w:pos="2085"/>
        </w:tabs>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 2021-2022роки»</w:t>
      </w:r>
    </w:p>
    <w:p w14:paraId="1DC59A62" w14:textId="77777777" w:rsidR="00990B53" w:rsidRDefault="00990B53" w:rsidP="00990B53">
      <w:pPr>
        <w:tabs>
          <w:tab w:val="left" w:pos="2085"/>
        </w:tabs>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14:paraId="40C05993" w14:textId="77777777" w:rsidR="00990B53" w:rsidRDefault="00990B53" w:rsidP="00990B53">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Розглянувши службову записку начальника відділу внутрішньої, інформаційної та правової політики  виконкому міської ради </w:t>
      </w:r>
      <w:proofErr w:type="spellStart"/>
      <w:r>
        <w:rPr>
          <w:rFonts w:ascii="Times New Roman" w:eastAsia="Times New Roman" w:hAnsi="Times New Roman" w:cs="Times New Roman"/>
          <w:sz w:val="26"/>
          <w:szCs w:val="26"/>
          <w:lang w:eastAsia="ru-RU"/>
        </w:rPr>
        <w:t>Курільченко</w:t>
      </w:r>
      <w:proofErr w:type="spellEnd"/>
      <w:r>
        <w:rPr>
          <w:rFonts w:ascii="Times New Roman" w:eastAsia="Times New Roman" w:hAnsi="Times New Roman" w:cs="Times New Roman"/>
          <w:sz w:val="26"/>
          <w:szCs w:val="26"/>
          <w:lang w:eastAsia="ru-RU"/>
        </w:rPr>
        <w:t xml:space="preserve"> А.О.,  керуючись статтею 26 Закону  України «Про місцеве самоврядування в Україні», міська рада </w:t>
      </w:r>
    </w:p>
    <w:p w14:paraId="2E392A2E" w14:textId="77777777" w:rsidR="00990B53" w:rsidRDefault="00990B53" w:rsidP="00990B53">
      <w:pPr>
        <w:spacing w:after="0" w:line="240" w:lineRule="auto"/>
        <w:jc w:val="both"/>
        <w:rPr>
          <w:rFonts w:ascii="Times New Roman" w:eastAsia="Times New Roman" w:hAnsi="Times New Roman" w:cs="Times New Roman"/>
          <w:sz w:val="26"/>
          <w:szCs w:val="26"/>
          <w:lang w:eastAsia="ru-RU"/>
        </w:rPr>
      </w:pPr>
    </w:p>
    <w:p w14:paraId="6213EF04" w14:textId="77777777" w:rsidR="00990B53" w:rsidRDefault="00990B53" w:rsidP="00990B53">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ВИРІШИЛА:</w:t>
      </w:r>
    </w:p>
    <w:p w14:paraId="31C55128" w14:textId="77777777" w:rsidR="00990B53" w:rsidRDefault="00990B53" w:rsidP="00990B53">
      <w:pPr>
        <w:spacing w:after="0" w:line="240" w:lineRule="auto"/>
        <w:jc w:val="both"/>
        <w:rPr>
          <w:rFonts w:ascii="Times New Roman" w:eastAsia="Times New Roman" w:hAnsi="Times New Roman" w:cs="Times New Roman"/>
          <w:sz w:val="26"/>
          <w:szCs w:val="26"/>
          <w:lang w:eastAsia="ru-RU"/>
        </w:rPr>
      </w:pPr>
    </w:p>
    <w:p w14:paraId="79C74A2A" w14:textId="77777777" w:rsidR="00990B53" w:rsidRDefault="00990B53" w:rsidP="00990B53">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1. </w:t>
      </w:r>
      <w:proofErr w:type="spellStart"/>
      <w:r>
        <w:rPr>
          <w:rFonts w:ascii="Times New Roman" w:eastAsia="Times New Roman" w:hAnsi="Times New Roman" w:cs="Times New Roman"/>
          <w:sz w:val="26"/>
          <w:szCs w:val="26"/>
          <w:lang w:eastAsia="ru-RU"/>
        </w:rPr>
        <w:t>Внести</w:t>
      </w:r>
      <w:proofErr w:type="spellEnd"/>
      <w:r>
        <w:rPr>
          <w:rFonts w:ascii="Times New Roman" w:eastAsia="Times New Roman" w:hAnsi="Times New Roman" w:cs="Times New Roman"/>
          <w:sz w:val="26"/>
          <w:szCs w:val="26"/>
          <w:lang w:eastAsia="ru-RU"/>
        </w:rPr>
        <w:t xml:space="preserve"> в цільову Програму «Безпечна громада» Сіверської  міської ради (об’єднана територіальна громада) на 2021-2022роки,  затверджену рішенням міської ради від 11.12.2020 №8/2-40 наступні зміни: </w:t>
      </w:r>
    </w:p>
    <w:p w14:paraId="6D7516E7" w14:textId="77777777" w:rsidR="00990B53" w:rsidRDefault="00990B53" w:rsidP="00990B53">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1.1. в підпункті 1 пункту 5.1 розділу 13 ( стовбець 7)  замість цифр «30,0» слід читати «22,0».</w:t>
      </w:r>
    </w:p>
    <w:p w14:paraId="3FFCA09E" w14:textId="77777777" w:rsidR="00990B53" w:rsidRDefault="00990B53" w:rsidP="00990B53">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1.2. в підпункті 3 пункту 5.1 розділу 13 ( стовбець 7)  замість цифр «18,0» слід читати «26,0».</w:t>
      </w:r>
    </w:p>
    <w:p w14:paraId="59AA9B3F" w14:textId="77777777" w:rsidR="00990B53" w:rsidRDefault="00990B53" w:rsidP="00990B53">
      <w:pPr>
        <w:shd w:val="clear" w:color="auto" w:fill="FFFFFF"/>
        <w:spacing w:after="0" w:line="240" w:lineRule="auto"/>
        <w:ind w:right="-2"/>
        <w:jc w:val="both"/>
        <w:rPr>
          <w:rFonts w:ascii="Times New Roman" w:eastAsia="Times New Roman" w:hAnsi="Times New Roman" w:cs="Times New Roman"/>
          <w:sz w:val="26"/>
          <w:szCs w:val="26"/>
          <w:lang w:eastAsia="ru-RU"/>
        </w:rPr>
      </w:pPr>
    </w:p>
    <w:p w14:paraId="0112B587" w14:textId="77777777" w:rsidR="00990B53" w:rsidRDefault="00990B53" w:rsidP="00990B53">
      <w:pPr>
        <w:tabs>
          <w:tab w:val="left" w:pos="720"/>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14:paraId="45CAB643" w14:textId="77777777" w:rsidR="00990B53" w:rsidRDefault="00990B53" w:rsidP="00990B53"/>
    <w:p w14:paraId="18FF037B" w14:textId="77777777" w:rsidR="009F6DA6" w:rsidRPr="00E3554A" w:rsidRDefault="009F6DA6" w:rsidP="009F6DA6">
      <w:pPr>
        <w:suppressAutoHyphens/>
        <w:spacing w:after="0" w:line="240" w:lineRule="auto"/>
        <w:ind w:hanging="13"/>
        <w:jc w:val="center"/>
        <w:rPr>
          <w:rFonts w:ascii="Times New Roman" w:eastAsia="Times New Roman" w:hAnsi="Times New Roman" w:cs="Times New Roman"/>
          <w:sz w:val="24"/>
          <w:szCs w:val="24"/>
          <w:lang w:eastAsia="ru-RU"/>
        </w:rPr>
      </w:pPr>
    </w:p>
    <w:p w14:paraId="4DA25502" w14:textId="77777777" w:rsidR="009F6DA6" w:rsidRDefault="009F6DA6" w:rsidP="009F6DA6"/>
    <w:p w14:paraId="67A3FCEC" w14:textId="77777777" w:rsidR="009F6DA6" w:rsidRDefault="009F6DA6" w:rsidP="009F6DA6"/>
    <w:p w14:paraId="192AE9B7" w14:textId="77777777" w:rsidR="009F6DA6" w:rsidRDefault="009F6DA6" w:rsidP="009F6DA6"/>
    <w:p w14:paraId="1E54CE40" w14:textId="77777777" w:rsidR="009F6DA6" w:rsidRDefault="009F6DA6" w:rsidP="009F6DA6"/>
    <w:p w14:paraId="36792CA4" w14:textId="77777777" w:rsidR="009F6DA6" w:rsidRDefault="009F6DA6" w:rsidP="009F6DA6"/>
    <w:p w14:paraId="61B25CAD" w14:textId="77777777" w:rsidR="009F6DA6" w:rsidRDefault="009F6DA6" w:rsidP="009F6DA6"/>
    <w:p w14:paraId="129A5588" w14:textId="77777777" w:rsidR="009F6DA6" w:rsidRDefault="009F6DA6" w:rsidP="009F6DA6"/>
    <w:p w14:paraId="45CFFF79" w14:textId="77777777" w:rsidR="009F6DA6" w:rsidRDefault="009F6DA6" w:rsidP="009F6DA6"/>
    <w:p w14:paraId="5788A038" w14:textId="77777777" w:rsidR="009F6DA6" w:rsidRDefault="009F6DA6" w:rsidP="009F6DA6"/>
    <w:p w14:paraId="2F776753" w14:textId="77777777" w:rsidR="009F6DA6" w:rsidRDefault="009F6DA6" w:rsidP="009F6DA6"/>
    <w:p w14:paraId="12C3B2F9" w14:textId="77777777" w:rsidR="009F6DA6" w:rsidRDefault="009F6DA6" w:rsidP="009F6DA6"/>
    <w:p w14:paraId="78B5A96F" w14:textId="77777777" w:rsidR="009F6DA6" w:rsidRDefault="009F6DA6" w:rsidP="009F6DA6"/>
    <w:p w14:paraId="6C320341" w14:textId="77777777" w:rsidR="009F6DA6" w:rsidRDefault="009F6DA6" w:rsidP="009F6DA6"/>
    <w:p w14:paraId="55B3BF3C" w14:textId="77777777" w:rsidR="009F6DA6" w:rsidRDefault="009F6DA6" w:rsidP="009F6DA6"/>
    <w:p w14:paraId="6BBC4CEB" w14:textId="77777777" w:rsidR="009F6DA6" w:rsidRDefault="009F6DA6" w:rsidP="009F6DA6"/>
    <w:p w14:paraId="31DFB155" w14:textId="77777777" w:rsidR="009F6DA6" w:rsidRDefault="009F6DA6" w:rsidP="009F6DA6"/>
    <w:p w14:paraId="6DA2DB53" w14:textId="77777777" w:rsidR="009F6DA6" w:rsidRDefault="009F6DA6" w:rsidP="009F6DA6"/>
    <w:p w14:paraId="1BC4EA01" w14:textId="77777777" w:rsidR="009F6DA6" w:rsidRDefault="009F6DA6" w:rsidP="009F6DA6"/>
    <w:p w14:paraId="10A65BFA" w14:textId="77777777" w:rsidR="00990B53" w:rsidRPr="00F26224" w:rsidRDefault="00990B53" w:rsidP="00990B53"/>
    <w:p w14:paraId="59232D3B" w14:textId="77777777" w:rsidR="00990B53" w:rsidRPr="00F26224" w:rsidRDefault="00990B53" w:rsidP="00990B53">
      <w:pPr>
        <w:widowControl w:val="0"/>
        <w:tabs>
          <w:tab w:val="left" w:pos="4680"/>
          <w:tab w:val="left" w:pos="6804"/>
        </w:tabs>
        <w:suppressAutoHyphens/>
        <w:spacing w:after="0" w:line="240" w:lineRule="auto"/>
        <w:contextualSpacing/>
        <w:rPr>
          <w:rFonts w:ascii="Times New Roman" w:eastAsia="Calibri" w:hAnsi="Times New Roman"/>
          <w:kern w:val="2"/>
          <w:sz w:val="24"/>
          <w:szCs w:val="24"/>
          <w:lang w:eastAsia="ar-SA"/>
        </w:rPr>
      </w:pPr>
    </w:p>
    <w:p w14:paraId="358B1F1B" w14:textId="77777777" w:rsidR="00990B53" w:rsidRPr="00F26224" w:rsidRDefault="00990B53" w:rsidP="00990B53">
      <w:pPr>
        <w:spacing w:after="0" w:line="240" w:lineRule="auto"/>
        <w:ind w:left="6804"/>
        <w:contextualSpacing/>
        <w:rPr>
          <w:rFonts w:ascii="Times New Roman" w:hAnsi="Times New Roman"/>
          <w:sz w:val="24"/>
          <w:szCs w:val="24"/>
          <w:lang w:eastAsia="ru-RU"/>
        </w:rPr>
      </w:pPr>
      <w:r w:rsidRPr="00F26224">
        <w:rPr>
          <w:rFonts w:ascii="Times New Roman" w:hAnsi="Times New Roman"/>
          <w:noProof/>
          <w:sz w:val="24"/>
          <w:szCs w:val="24"/>
          <w:lang w:eastAsia="ru-RU"/>
        </w:rPr>
        <mc:AlternateContent>
          <mc:Choice Requires="wps">
            <w:drawing>
              <wp:anchor distT="0" distB="0" distL="114300" distR="114300" simplePos="0" relativeHeight="251659264" behindDoc="0" locked="0" layoutInCell="1" allowOverlap="1" wp14:anchorId="0F4609F8" wp14:editId="0CF927D1">
                <wp:simplePos x="0" y="0"/>
                <wp:positionH relativeFrom="margin">
                  <wp:posOffset>2532380</wp:posOffset>
                </wp:positionH>
                <wp:positionV relativeFrom="paragraph">
                  <wp:posOffset>151765</wp:posOffset>
                </wp:positionV>
                <wp:extent cx="86360" cy="635"/>
                <wp:effectExtent l="0" t="0" r="27940" b="37465"/>
                <wp:wrapNone/>
                <wp:docPr id="17" name="Пряма сполучна ліні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47026" id="Пряма сполучна лінія 17"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" strokeweight=".99pt">
                <v:stroke joinstyle="miter"/>
                <w10:wrap anchorx="margin"/>
              </v:line>
            </w:pict>
          </mc:Fallback>
        </mc:AlternateContent>
      </w:r>
      <w:r w:rsidRPr="00F26224">
        <w:rPr>
          <w:rFonts w:ascii="Times New Roman" w:hAnsi="Times New Roman"/>
          <w:noProof/>
          <w:sz w:val="24"/>
          <w:szCs w:val="24"/>
          <w:lang w:eastAsia="ru-RU"/>
        </w:rPr>
        <mc:AlternateContent>
          <mc:Choice Requires="wps">
            <w:drawing>
              <wp:anchor distT="0" distB="0" distL="114300" distR="114300" simplePos="0" relativeHeight="251660288" behindDoc="0" locked="0" layoutInCell="1" allowOverlap="1" wp14:anchorId="4D7943A8" wp14:editId="40256FDA">
                <wp:simplePos x="0" y="0"/>
                <wp:positionH relativeFrom="margin">
                  <wp:posOffset>2628265</wp:posOffset>
                </wp:positionH>
                <wp:positionV relativeFrom="paragraph">
                  <wp:posOffset>149860</wp:posOffset>
                </wp:positionV>
                <wp:extent cx="635" cy="86360"/>
                <wp:effectExtent l="0" t="0" r="37465" b="27940"/>
                <wp:wrapNone/>
                <wp:docPr id="18" name="Пряма сполучна ліні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93C32B" id="Пряма сполучна лінія 18"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ZU8+QEAAJs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" strokeweight=".99pt">
                <v:stroke joinstyle="miter"/>
                <w10:wrap anchorx="margin"/>
              </v:line>
            </w:pict>
          </mc:Fallback>
        </mc:AlternateContent>
      </w:r>
    </w:p>
    <w:p w14:paraId="35350D26" w14:textId="77777777" w:rsidR="00990B53" w:rsidRDefault="00990B53" w:rsidP="00990B53">
      <w:pPr>
        <w:spacing w:after="0" w:line="240" w:lineRule="auto"/>
        <w:contextualSpacing/>
        <w:rPr>
          <w:rFonts w:ascii="Times New Roman" w:eastAsia="Times New Roman" w:hAnsi="Times New Roman" w:cs="Times New Roman"/>
          <w:sz w:val="27"/>
          <w:szCs w:val="27"/>
          <w:lang w:eastAsia="ru-RU"/>
        </w:rPr>
      </w:pPr>
      <w:r w:rsidRPr="00F26224">
        <w:rPr>
          <w:rFonts w:ascii="Times New Roman" w:hAnsi="Times New Roman"/>
          <w:noProof/>
          <w:sz w:val="28"/>
          <w:szCs w:val="28"/>
          <w:lang w:eastAsia="ru-RU"/>
        </w:rPr>
        <mc:AlternateContent>
          <mc:Choice Requires="wps">
            <w:drawing>
              <wp:anchor distT="0" distB="0" distL="114300" distR="114300" simplePos="0" relativeHeight="251662336" behindDoc="0" locked="0" layoutInCell="1" allowOverlap="1" wp14:anchorId="7740E6A4" wp14:editId="0FDD29BA">
                <wp:simplePos x="0" y="0"/>
                <wp:positionH relativeFrom="margin">
                  <wp:posOffset>19050</wp:posOffset>
                </wp:positionH>
                <wp:positionV relativeFrom="paragraph">
                  <wp:posOffset>13335</wp:posOffset>
                </wp:positionV>
                <wp:extent cx="635" cy="86360"/>
                <wp:effectExtent l="0" t="0" r="37465" b="27940"/>
                <wp:wrapNone/>
                <wp:docPr id="19" name="Пряма сполучна ліні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33BA3" id="Пряма сполучна лінія 19"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" strokeweight=".99pt">
                <v:stroke joinstyle="miter"/>
                <w10:wrap anchorx="margin"/>
              </v:line>
            </w:pict>
          </mc:Fallback>
        </mc:AlternateContent>
      </w:r>
      <w:r w:rsidRPr="00F26224">
        <w:rPr>
          <w:rFonts w:ascii="Times New Roman" w:hAnsi="Times New Roman"/>
          <w:noProof/>
          <w:sz w:val="28"/>
          <w:szCs w:val="28"/>
          <w:lang w:eastAsia="ru-RU"/>
        </w:rPr>
        <mc:AlternateContent>
          <mc:Choice Requires="wps">
            <w:drawing>
              <wp:anchor distT="0" distB="0" distL="114300" distR="114300" simplePos="0" relativeHeight="251661312" behindDoc="0" locked="0" layoutInCell="1" allowOverlap="1" wp14:anchorId="329679B2" wp14:editId="51C7732F">
                <wp:simplePos x="0" y="0"/>
                <wp:positionH relativeFrom="margin">
                  <wp:posOffset>19050</wp:posOffset>
                </wp:positionH>
                <wp:positionV relativeFrom="paragraph">
                  <wp:posOffset>10795</wp:posOffset>
                </wp:positionV>
                <wp:extent cx="86360" cy="635"/>
                <wp:effectExtent l="0" t="0" r="27940" b="37465"/>
                <wp:wrapNone/>
                <wp:docPr id="20" name="Пряма сполучна ліні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70D685" id="Пряма сполучна лінія 2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" strokeweight=".99pt">
                <v:stroke joinstyle="miter"/>
                <w10:wrap anchorx="margin"/>
              </v:line>
            </w:pict>
          </mc:Fallback>
        </mc:AlternateContent>
      </w:r>
      <w:r w:rsidRPr="00F26224">
        <w:rPr>
          <w:rFonts w:ascii="Times New Roman" w:hAnsi="Times New Roman"/>
          <w:sz w:val="28"/>
          <w:szCs w:val="28"/>
          <w:lang w:eastAsia="ru-RU"/>
        </w:rPr>
        <w:t xml:space="preserve"> </w:t>
      </w:r>
      <w:r w:rsidRPr="00745B14">
        <w:rPr>
          <w:rFonts w:ascii="Times New Roman" w:eastAsia="Times New Roman" w:hAnsi="Times New Roman" w:cs="Times New Roman"/>
          <w:sz w:val="27"/>
          <w:szCs w:val="27"/>
          <w:lang w:eastAsia="ru-RU"/>
        </w:rPr>
        <w:t>Про затвердження Положення</w:t>
      </w:r>
      <w:r w:rsidRPr="00745B14">
        <w:rPr>
          <w:rFonts w:ascii="Times New Roman" w:eastAsia="Times New Roman" w:hAnsi="Times New Roman" w:cs="Times New Roman"/>
          <w:sz w:val="27"/>
          <w:szCs w:val="27"/>
          <w:lang w:eastAsia="ru-RU"/>
        </w:rPr>
        <w:br/>
      </w:r>
      <w:r>
        <w:rPr>
          <w:rFonts w:ascii="Times New Roman" w:eastAsia="Times New Roman" w:hAnsi="Times New Roman" w:cs="Times New Roman"/>
          <w:sz w:val="27"/>
          <w:szCs w:val="27"/>
          <w:lang w:eastAsia="ru-RU"/>
        </w:rPr>
        <w:t xml:space="preserve"> </w:t>
      </w:r>
      <w:r w:rsidRPr="00745B14">
        <w:rPr>
          <w:rFonts w:ascii="Times New Roman" w:eastAsia="Times New Roman" w:hAnsi="Times New Roman" w:cs="Times New Roman"/>
          <w:sz w:val="27"/>
          <w:szCs w:val="27"/>
          <w:lang w:eastAsia="ru-RU"/>
        </w:rPr>
        <w:t xml:space="preserve">про комплексну систему </w:t>
      </w:r>
    </w:p>
    <w:p w14:paraId="4F464970" w14:textId="77777777" w:rsidR="00990B53" w:rsidRDefault="00990B53" w:rsidP="00990B53">
      <w:pPr>
        <w:spacing w:after="0" w:line="240" w:lineRule="auto"/>
        <w:contextualSpacing/>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 </w:t>
      </w:r>
      <w:r w:rsidRPr="00745B14">
        <w:rPr>
          <w:rFonts w:ascii="Times New Roman" w:eastAsia="Times New Roman" w:hAnsi="Times New Roman" w:cs="Times New Roman"/>
          <w:sz w:val="27"/>
          <w:szCs w:val="27"/>
          <w:lang w:eastAsia="ru-RU"/>
        </w:rPr>
        <w:t xml:space="preserve">відеоспостереження </w:t>
      </w:r>
      <w:r>
        <w:rPr>
          <w:rFonts w:ascii="Times New Roman" w:eastAsia="Times New Roman" w:hAnsi="Times New Roman" w:cs="Times New Roman"/>
          <w:sz w:val="27"/>
          <w:szCs w:val="27"/>
          <w:lang w:eastAsia="ru-RU"/>
        </w:rPr>
        <w:t xml:space="preserve"> на території</w:t>
      </w:r>
    </w:p>
    <w:p w14:paraId="567C3756" w14:textId="77777777" w:rsidR="00990B53" w:rsidRPr="00CB1C5A" w:rsidRDefault="00990B53" w:rsidP="00990B53">
      <w:pPr>
        <w:spacing w:after="0" w:line="240" w:lineRule="auto"/>
        <w:contextualSpacing/>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 Сіверської міської ради </w:t>
      </w:r>
    </w:p>
    <w:p w14:paraId="7663BC6D" w14:textId="77777777" w:rsidR="00990B53" w:rsidRPr="00CB1C5A" w:rsidRDefault="00990B53" w:rsidP="00990B53">
      <w:pPr>
        <w:spacing w:after="0" w:line="240" w:lineRule="auto"/>
        <w:contextualSpacing/>
        <w:rPr>
          <w:rFonts w:ascii="Times New Roman" w:hAnsi="Times New Roman"/>
          <w:sz w:val="28"/>
          <w:szCs w:val="28"/>
          <w:lang w:eastAsia="ru-RU"/>
        </w:rPr>
      </w:pPr>
    </w:p>
    <w:p w14:paraId="6B4087CC" w14:textId="77777777" w:rsidR="00990B53" w:rsidRPr="00745B14" w:rsidRDefault="00990B53" w:rsidP="00990B53">
      <w:pPr>
        <w:spacing w:after="0" w:line="240" w:lineRule="auto"/>
        <w:ind w:firstLine="708"/>
        <w:contextualSpacing/>
        <w:jc w:val="both"/>
        <w:rPr>
          <w:rFonts w:ascii="Times New Roman" w:eastAsia="Times New Roman" w:hAnsi="Times New Roman" w:cs="Times New Roman"/>
          <w:sz w:val="27"/>
          <w:szCs w:val="27"/>
          <w:lang w:eastAsia="ru-RU"/>
        </w:rPr>
      </w:pPr>
      <w:r w:rsidRPr="00745B14">
        <w:rPr>
          <w:rFonts w:ascii="Times New Roman" w:eastAsia="Times New Roman" w:hAnsi="Times New Roman" w:cs="Times New Roman"/>
          <w:sz w:val="27"/>
          <w:szCs w:val="27"/>
          <w:lang w:eastAsia="ru-RU"/>
        </w:rPr>
        <w:t>З метою оперативного отримання інформації та ліквідації наслідків небезпечних подій, надзвичайних ситуацій</w:t>
      </w:r>
      <w:r>
        <w:rPr>
          <w:rFonts w:ascii="Times New Roman" w:eastAsia="Times New Roman" w:hAnsi="Times New Roman" w:cs="Times New Roman"/>
          <w:sz w:val="27"/>
          <w:szCs w:val="27"/>
          <w:lang w:eastAsia="ru-RU"/>
        </w:rPr>
        <w:t xml:space="preserve"> на території</w:t>
      </w:r>
      <w:r w:rsidRPr="00745B14">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 xml:space="preserve">Сіверської міської ради </w:t>
      </w:r>
      <w:r w:rsidRPr="00745B14">
        <w:rPr>
          <w:rFonts w:ascii="Times New Roman" w:eastAsia="Times New Roman" w:hAnsi="Times New Roman" w:cs="Times New Roman"/>
          <w:sz w:val="27"/>
          <w:szCs w:val="27"/>
          <w:lang w:eastAsia="ru-RU"/>
        </w:rPr>
        <w:t xml:space="preserve">підвищення рівня громадської безпеки і порядку в місцях загального користування, упорядкування процедури формування, ведення та функціонування системи відеоспостереження </w:t>
      </w:r>
      <w:r>
        <w:rPr>
          <w:rFonts w:ascii="Times New Roman" w:eastAsia="Times New Roman" w:hAnsi="Times New Roman" w:cs="Times New Roman"/>
          <w:sz w:val="27"/>
          <w:szCs w:val="27"/>
          <w:lang w:eastAsia="ru-RU"/>
        </w:rPr>
        <w:t>Сіверської міської ради</w:t>
      </w:r>
      <w:r w:rsidRPr="00745B14">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на виконання </w:t>
      </w:r>
      <w:bookmarkStart w:id="7" w:name="_Hlk65054084"/>
      <w:r w:rsidRPr="00CA5765">
        <w:rPr>
          <w:rFonts w:ascii="Times New Roman" w:hAnsi="Times New Roman" w:cs="Times New Roman"/>
          <w:color w:val="000000" w:themeColor="text1"/>
          <w:sz w:val="28"/>
          <w:szCs w:val="28"/>
        </w:rPr>
        <w:t xml:space="preserve">рішення Сіверської міської ради від 11.12.2020 № 8/2-40 «Про затвердження </w:t>
      </w:r>
      <w:bookmarkStart w:id="8" w:name="_Hlk65053741"/>
      <w:r w:rsidRPr="00CA5765">
        <w:rPr>
          <w:rFonts w:ascii="Times New Roman" w:hAnsi="Times New Roman" w:cs="Times New Roman"/>
          <w:color w:val="000000" w:themeColor="text1"/>
          <w:sz w:val="28"/>
          <w:szCs w:val="28"/>
        </w:rPr>
        <w:t>цільової Програми «Безпечне громада» Сіверської міської ради (об’єднана територіальна громада) на 2021-2022 роки</w:t>
      </w:r>
      <w:bookmarkStart w:id="9" w:name="_Hlk65053832"/>
      <w:bookmarkEnd w:id="7"/>
      <w:bookmarkEnd w:id="8"/>
      <w:r>
        <w:rPr>
          <w:rFonts w:ascii="Times New Roman" w:eastAsia="Times New Roman" w:hAnsi="Times New Roman" w:cs="Times New Roman"/>
          <w:sz w:val="27"/>
          <w:szCs w:val="27"/>
          <w:lang w:eastAsia="ru-RU"/>
        </w:rPr>
        <w:t>,</w:t>
      </w:r>
      <w:r w:rsidRPr="00745B14">
        <w:rPr>
          <w:rFonts w:ascii="Times New Roman" w:eastAsia="Times New Roman" w:hAnsi="Times New Roman" w:cs="Times New Roman"/>
          <w:sz w:val="27"/>
          <w:szCs w:val="27"/>
          <w:lang w:eastAsia="ru-RU"/>
        </w:rPr>
        <w:t> відповідно до Законів України «Про інформацію», «Про телекомунікації», «Про захист інформації в інформаційно -телекомунікаційних системах», «Про захист персональних даних», </w:t>
      </w:r>
      <w:bookmarkEnd w:id="9"/>
      <w:r w:rsidRPr="00745B14">
        <w:rPr>
          <w:rFonts w:ascii="Times New Roman" w:eastAsia="Times New Roman" w:hAnsi="Times New Roman" w:cs="Times New Roman"/>
          <w:sz w:val="27"/>
          <w:szCs w:val="27"/>
          <w:lang w:eastAsia="ru-RU"/>
        </w:rPr>
        <w:t>керуючись ст</w:t>
      </w:r>
      <w:r>
        <w:rPr>
          <w:rFonts w:ascii="Times New Roman" w:eastAsia="Times New Roman" w:hAnsi="Times New Roman" w:cs="Times New Roman"/>
          <w:sz w:val="27"/>
          <w:szCs w:val="27"/>
          <w:lang w:eastAsia="ru-RU"/>
        </w:rPr>
        <w:t>аттями</w:t>
      </w:r>
      <w:r w:rsidRPr="00745B14">
        <w:rPr>
          <w:rFonts w:ascii="Times New Roman" w:eastAsia="Times New Roman" w:hAnsi="Times New Roman" w:cs="Times New Roman"/>
          <w:sz w:val="27"/>
          <w:szCs w:val="27"/>
          <w:lang w:eastAsia="ru-RU"/>
        </w:rPr>
        <w:t xml:space="preserve"> 25,</w:t>
      </w:r>
      <w:r>
        <w:rPr>
          <w:rFonts w:ascii="Times New Roman" w:eastAsia="Times New Roman" w:hAnsi="Times New Roman" w:cs="Times New Roman"/>
          <w:sz w:val="27"/>
          <w:szCs w:val="27"/>
          <w:lang w:eastAsia="ru-RU"/>
        </w:rPr>
        <w:t xml:space="preserve"> </w:t>
      </w:r>
      <w:r w:rsidRPr="00745B14">
        <w:rPr>
          <w:rFonts w:ascii="Times New Roman" w:eastAsia="Times New Roman" w:hAnsi="Times New Roman" w:cs="Times New Roman"/>
          <w:sz w:val="27"/>
          <w:szCs w:val="27"/>
          <w:lang w:eastAsia="ru-RU"/>
        </w:rPr>
        <w:t>59 </w:t>
      </w:r>
      <w:hyperlink r:id="rId48" w:history="1">
        <w:r w:rsidRPr="00745B14">
          <w:rPr>
            <w:rFonts w:ascii="Times New Roman" w:eastAsia="Times New Roman" w:hAnsi="Times New Roman" w:cs="Times New Roman"/>
            <w:sz w:val="27"/>
            <w:szCs w:val="27"/>
            <w:lang w:eastAsia="ru-RU"/>
          </w:rPr>
          <w:t>Закону України «Про місцеве самоврядування в Україні»</w:t>
        </w:r>
      </w:hyperlink>
      <w:r w:rsidRPr="00745B14">
        <w:rPr>
          <w:rFonts w:ascii="Times New Roman" w:eastAsia="Times New Roman" w:hAnsi="Times New Roman" w:cs="Times New Roman"/>
          <w:sz w:val="27"/>
          <w:szCs w:val="27"/>
          <w:lang w:eastAsia="ru-RU"/>
        </w:rPr>
        <w:t>,  міська рада</w:t>
      </w:r>
    </w:p>
    <w:p w14:paraId="25A69406" w14:textId="77777777" w:rsidR="00990B53" w:rsidRPr="00745B14" w:rsidRDefault="00990B53" w:rsidP="00990B53">
      <w:pPr>
        <w:spacing w:after="0" w:line="240" w:lineRule="auto"/>
        <w:contextualSpacing/>
        <w:jc w:val="both"/>
        <w:rPr>
          <w:rFonts w:ascii="Times New Roman" w:hAnsi="Times New Roman"/>
          <w:sz w:val="28"/>
          <w:szCs w:val="28"/>
          <w:lang w:eastAsia="ru-RU"/>
        </w:rPr>
      </w:pPr>
    </w:p>
    <w:p w14:paraId="028967DA" w14:textId="77777777" w:rsidR="00990B53" w:rsidRPr="00F26224" w:rsidRDefault="00990B53" w:rsidP="00990B53">
      <w:pPr>
        <w:spacing w:after="0" w:line="240" w:lineRule="auto"/>
        <w:contextualSpacing/>
        <w:jc w:val="both"/>
        <w:rPr>
          <w:rFonts w:ascii="Times New Roman" w:hAnsi="Times New Roman"/>
          <w:sz w:val="28"/>
          <w:szCs w:val="28"/>
          <w:lang w:eastAsia="ru-RU"/>
        </w:rPr>
      </w:pPr>
      <w:r w:rsidRPr="00F26224">
        <w:rPr>
          <w:rFonts w:ascii="Times New Roman" w:hAnsi="Times New Roman"/>
          <w:sz w:val="28"/>
          <w:szCs w:val="28"/>
          <w:lang w:eastAsia="ru-RU"/>
        </w:rPr>
        <w:t>ВИРІШИЛА:</w:t>
      </w:r>
    </w:p>
    <w:p w14:paraId="6C61B61D" w14:textId="77777777" w:rsidR="00990B53" w:rsidRPr="00F26224" w:rsidRDefault="00990B53" w:rsidP="00990B53">
      <w:pPr>
        <w:spacing w:after="0" w:line="240" w:lineRule="auto"/>
        <w:contextualSpacing/>
        <w:jc w:val="both"/>
        <w:rPr>
          <w:rFonts w:ascii="Times New Roman" w:hAnsi="Times New Roman"/>
          <w:sz w:val="28"/>
          <w:szCs w:val="28"/>
          <w:lang w:eastAsia="ru-RU"/>
        </w:rPr>
      </w:pPr>
    </w:p>
    <w:p w14:paraId="7B945EE9" w14:textId="77777777" w:rsidR="00990B53" w:rsidRPr="00F26224" w:rsidRDefault="00990B53" w:rsidP="00990B53">
      <w:pPr>
        <w:spacing w:after="0" w:line="240" w:lineRule="auto"/>
        <w:contextualSpacing/>
        <w:jc w:val="both"/>
        <w:rPr>
          <w:rFonts w:ascii="Times New Roman" w:hAnsi="Times New Roman"/>
          <w:sz w:val="28"/>
          <w:szCs w:val="28"/>
          <w:lang w:eastAsia="ru-RU"/>
        </w:rPr>
      </w:pPr>
      <w:r w:rsidRPr="00F26224">
        <w:rPr>
          <w:rFonts w:ascii="Times New Roman" w:hAnsi="Times New Roman"/>
          <w:sz w:val="28"/>
          <w:szCs w:val="28"/>
          <w:lang w:eastAsia="ru-RU"/>
        </w:rPr>
        <w:t xml:space="preserve">           1</w:t>
      </w:r>
      <w:r>
        <w:rPr>
          <w:rFonts w:ascii="Times New Roman" w:hAnsi="Times New Roman"/>
          <w:sz w:val="28"/>
          <w:szCs w:val="28"/>
          <w:lang w:eastAsia="ru-RU"/>
        </w:rPr>
        <w:t>.</w:t>
      </w:r>
      <w:r w:rsidRPr="00745B14">
        <w:rPr>
          <w:rFonts w:ascii="Times New Roman" w:eastAsia="Times New Roman" w:hAnsi="Times New Roman" w:cs="Times New Roman"/>
          <w:color w:val="333333"/>
          <w:sz w:val="27"/>
          <w:szCs w:val="27"/>
          <w:lang w:eastAsia="ru-RU"/>
        </w:rPr>
        <w:t xml:space="preserve"> </w:t>
      </w:r>
      <w:r w:rsidRPr="00745B14">
        <w:rPr>
          <w:rFonts w:ascii="Times New Roman" w:eastAsia="Times New Roman" w:hAnsi="Times New Roman" w:cs="Times New Roman"/>
          <w:sz w:val="27"/>
          <w:szCs w:val="27"/>
          <w:lang w:eastAsia="ru-RU"/>
        </w:rPr>
        <w:t>Затвердити Положення про  комплексну систему</w:t>
      </w:r>
      <w:r>
        <w:rPr>
          <w:rFonts w:ascii="Times New Roman" w:eastAsia="Times New Roman" w:hAnsi="Times New Roman" w:cs="Times New Roman"/>
          <w:sz w:val="27"/>
          <w:szCs w:val="27"/>
          <w:lang w:eastAsia="ru-RU"/>
        </w:rPr>
        <w:t xml:space="preserve"> </w:t>
      </w:r>
      <w:r w:rsidRPr="00745B14">
        <w:rPr>
          <w:rFonts w:ascii="Times New Roman" w:eastAsia="Times New Roman" w:hAnsi="Times New Roman" w:cs="Times New Roman"/>
          <w:sz w:val="27"/>
          <w:szCs w:val="27"/>
          <w:lang w:eastAsia="ru-RU"/>
        </w:rPr>
        <w:t xml:space="preserve">відеоспостереження </w:t>
      </w:r>
      <w:r>
        <w:rPr>
          <w:rFonts w:ascii="Times New Roman" w:eastAsia="Times New Roman" w:hAnsi="Times New Roman" w:cs="Times New Roman"/>
          <w:sz w:val="27"/>
          <w:szCs w:val="27"/>
          <w:lang w:eastAsia="ru-RU"/>
        </w:rPr>
        <w:t xml:space="preserve"> </w:t>
      </w:r>
      <w:bookmarkStart w:id="10" w:name="_Hlk65054195"/>
      <w:r>
        <w:rPr>
          <w:rFonts w:ascii="Times New Roman" w:eastAsia="Times New Roman" w:hAnsi="Times New Roman" w:cs="Times New Roman"/>
          <w:sz w:val="27"/>
          <w:szCs w:val="27"/>
          <w:lang w:eastAsia="ru-RU"/>
        </w:rPr>
        <w:t>на території</w:t>
      </w:r>
      <w:r w:rsidRPr="00745B14">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Сіверської міської ради</w:t>
      </w:r>
      <w:r w:rsidRPr="00745B14">
        <w:rPr>
          <w:rFonts w:ascii="Times New Roman" w:eastAsia="Times New Roman" w:hAnsi="Times New Roman" w:cs="Times New Roman"/>
          <w:sz w:val="27"/>
          <w:szCs w:val="27"/>
          <w:lang w:eastAsia="ru-RU"/>
        </w:rPr>
        <w:t xml:space="preserve"> </w:t>
      </w:r>
      <w:bookmarkEnd w:id="10"/>
      <w:r w:rsidRPr="00745B14">
        <w:rPr>
          <w:rFonts w:ascii="Times New Roman" w:eastAsia="Times New Roman" w:hAnsi="Times New Roman" w:cs="Times New Roman"/>
          <w:sz w:val="27"/>
          <w:szCs w:val="27"/>
          <w:lang w:eastAsia="ru-RU"/>
        </w:rPr>
        <w:t>(додається).</w:t>
      </w:r>
    </w:p>
    <w:p w14:paraId="060A0277" w14:textId="77777777" w:rsidR="00990B53" w:rsidRPr="00F26224" w:rsidRDefault="00990B53" w:rsidP="00990B53">
      <w:pPr>
        <w:spacing w:after="0" w:line="240" w:lineRule="auto"/>
        <w:contextualSpacing/>
        <w:jc w:val="both"/>
        <w:rPr>
          <w:rFonts w:ascii="Times New Roman" w:hAnsi="Times New Roman"/>
          <w:sz w:val="28"/>
          <w:szCs w:val="28"/>
          <w:lang w:eastAsia="ru-RU"/>
        </w:rPr>
      </w:pPr>
    </w:p>
    <w:p w14:paraId="490D3F69" w14:textId="77777777" w:rsidR="00990B53" w:rsidRPr="00745B14" w:rsidRDefault="00990B53" w:rsidP="00990B53">
      <w:pPr>
        <w:shd w:val="clear" w:color="auto" w:fill="FFFFFF"/>
        <w:spacing w:after="0" w:line="210" w:lineRule="atLeast"/>
        <w:ind w:firstLine="562"/>
        <w:jc w:val="both"/>
        <w:rPr>
          <w:rFonts w:ascii="Helvetica" w:eastAsia="Times New Roman" w:hAnsi="Helvetica" w:cs="Helvetica"/>
          <w:color w:val="333333"/>
          <w:sz w:val="21"/>
          <w:szCs w:val="21"/>
          <w:lang w:eastAsia="ru-RU"/>
        </w:rPr>
      </w:pPr>
      <w:r w:rsidRPr="00F26224">
        <w:rPr>
          <w:rFonts w:ascii="Times New Roman" w:hAnsi="Times New Roman"/>
          <w:sz w:val="28"/>
          <w:szCs w:val="28"/>
          <w:lang w:eastAsia="ru-RU"/>
        </w:rPr>
        <w:t xml:space="preserve">   </w:t>
      </w:r>
      <w:r>
        <w:rPr>
          <w:rFonts w:ascii="Times New Roman" w:hAnsi="Times New Roman"/>
          <w:sz w:val="28"/>
          <w:szCs w:val="28"/>
          <w:lang w:eastAsia="ru-RU"/>
        </w:rPr>
        <w:t>2.</w:t>
      </w:r>
      <w:r w:rsidRPr="00F26224">
        <w:rPr>
          <w:rFonts w:ascii="Times New Roman" w:hAnsi="Times New Roman"/>
          <w:sz w:val="28"/>
          <w:szCs w:val="28"/>
          <w:lang w:eastAsia="ru-RU"/>
        </w:rPr>
        <w:t xml:space="preserve"> </w:t>
      </w:r>
      <w:r>
        <w:rPr>
          <w:rFonts w:ascii="Times New Roman" w:eastAsia="Times New Roman" w:hAnsi="Times New Roman" w:cs="Times New Roman"/>
          <w:color w:val="000000"/>
          <w:sz w:val="27"/>
          <w:szCs w:val="27"/>
          <w:lang w:eastAsia="ru-RU"/>
        </w:rPr>
        <w:t>Відділу внутрішньої, інформаційної та правової політики виконкому міської ради (</w:t>
      </w:r>
      <w:proofErr w:type="spellStart"/>
      <w:r>
        <w:rPr>
          <w:rFonts w:ascii="Times New Roman" w:eastAsia="Times New Roman" w:hAnsi="Times New Roman" w:cs="Times New Roman"/>
          <w:color w:val="000000"/>
          <w:sz w:val="27"/>
          <w:szCs w:val="27"/>
          <w:lang w:eastAsia="ru-RU"/>
        </w:rPr>
        <w:t>Курильченко</w:t>
      </w:r>
      <w:proofErr w:type="spellEnd"/>
      <w:r>
        <w:rPr>
          <w:rFonts w:ascii="Times New Roman" w:eastAsia="Times New Roman" w:hAnsi="Times New Roman" w:cs="Times New Roman"/>
          <w:color w:val="000000"/>
          <w:sz w:val="27"/>
          <w:szCs w:val="27"/>
          <w:lang w:eastAsia="ru-RU"/>
        </w:rPr>
        <w:t>)</w:t>
      </w:r>
      <w:r w:rsidRPr="00745B14">
        <w:rPr>
          <w:rFonts w:ascii="Times New Roman" w:eastAsia="Times New Roman" w:hAnsi="Times New Roman" w:cs="Times New Roman"/>
          <w:color w:val="000000"/>
          <w:sz w:val="27"/>
          <w:szCs w:val="27"/>
          <w:lang w:eastAsia="ru-RU"/>
        </w:rPr>
        <w:t xml:space="preserve"> забезпечити оприлюднення рішення </w:t>
      </w:r>
      <w:r>
        <w:rPr>
          <w:rFonts w:ascii="Times New Roman" w:eastAsia="Times New Roman" w:hAnsi="Times New Roman" w:cs="Times New Roman"/>
          <w:color w:val="000000"/>
          <w:sz w:val="27"/>
          <w:szCs w:val="27"/>
          <w:lang w:eastAsia="ru-RU"/>
        </w:rPr>
        <w:t xml:space="preserve">на офіційному сайті міської ради </w:t>
      </w:r>
      <w:r w:rsidRPr="00745B14">
        <w:rPr>
          <w:rFonts w:ascii="Times New Roman" w:eastAsia="Times New Roman" w:hAnsi="Times New Roman" w:cs="Times New Roman"/>
          <w:color w:val="000000"/>
          <w:sz w:val="27"/>
          <w:szCs w:val="27"/>
          <w:lang w:eastAsia="ru-RU"/>
        </w:rPr>
        <w:t>в установленому</w:t>
      </w:r>
      <w:r>
        <w:rPr>
          <w:rFonts w:ascii="Times New Roman" w:eastAsia="Times New Roman" w:hAnsi="Times New Roman" w:cs="Times New Roman"/>
          <w:color w:val="000000"/>
          <w:sz w:val="27"/>
          <w:szCs w:val="27"/>
          <w:lang w:eastAsia="ru-RU"/>
        </w:rPr>
        <w:t xml:space="preserve"> законом</w:t>
      </w:r>
      <w:r w:rsidRPr="00745B14">
        <w:rPr>
          <w:rFonts w:ascii="Times New Roman" w:eastAsia="Times New Roman" w:hAnsi="Times New Roman" w:cs="Times New Roman"/>
          <w:color w:val="000000"/>
          <w:sz w:val="27"/>
          <w:szCs w:val="27"/>
          <w:lang w:eastAsia="ru-RU"/>
        </w:rPr>
        <w:t xml:space="preserve"> порядку.</w:t>
      </w:r>
    </w:p>
    <w:p w14:paraId="1C46711E" w14:textId="77777777" w:rsidR="00990B53" w:rsidRDefault="00990B53" w:rsidP="00990B53">
      <w:pPr>
        <w:shd w:val="clear" w:color="auto" w:fill="FFFFFF"/>
        <w:spacing w:after="0" w:line="210" w:lineRule="atLeast"/>
        <w:ind w:firstLine="562"/>
        <w:rPr>
          <w:rFonts w:ascii="Times New Roman" w:eastAsia="Times New Roman" w:hAnsi="Times New Roman" w:cs="Times New Roman"/>
          <w:color w:val="333333"/>
          <w:sz w:val="27"/>
          <w:szCs w:val="27"/>
          <w:lang w:eastAsia="ru-RU"/>
        </w:rPr>
      </w:pPr>
      <w:r>
        <w:rPr>
          <w:rFonts w:ascii="Times New Roman" w:eastAsia="Times New Roman" w:hAnsi="Times New Roman" w:cs="Times New Roman"/>
          <w:color w:val="333333"/>
          <w:sz w:val="27"/>
          <w:szCs w:val="27"/>
          <w:lang w:eastAsia="ru-RU"/>
        </w:rPr>
        <w:t xml:space="preserve">   </w:t>
      </w:r>
    </w:p>
    <w:p w14:paraId="556E5ACC" w14:textId="77777777" w:rsidR="00990B53" w:rsidRPr="00745B14" w:rsidRDefault="00990B53" w:rsidP="00990B53">
      <w:pPr>
        <w:shd w:val="clear" w:color="auto" w:fill="FFFFFF"/>
        <w:spacing w:after="0" w:line="210" w:lineRule="atLeast"/>
        <w:ind w:firstLine="562"/>
        <w:jc w:val="both"/>
        <w:rPr>
          <w:rFonts w:ascii="Helvetica" w:eastAsia="Times New Roman" w:hAnsi="Helvetica" w:cs="Helvetica"/>
          <w:sz w:val="21"/>
          <w:szCs w:val="21"/>
          <w:lang w:eastAsia="ru-RU"/>
        </w:rPr>
      </w:pPr>
      <w:r>
        <w:rPr>
          <w:rFonts w:ascii="Times New Roman" w:eastAsia="Times New Roman" w:hAnsi="Times New Roman" w:cs="Times New Roman"/>
          <w:color w:val="333333"/>
          <w:sz w:val="27"/>
          <w:szCs w:val="27"/>
          <w:lang w:eastAsia="ru-RU"/>
        </w:rPr>
        <w:t xml:space="preserve">   </w:t>
      </w:r>
      <w:r w:rsidRPr="00745B14">
        <w:rPr>
          <w:rFonts w:ascii="Times New Roman" w:eastAsia="Times New Roman" w:hAnsi="Times New Roman" w:cs="Times New Roman"/>
          <w:sz w:val="27"/>
          <w:szCs w:val="27"/>
          <w:lang w:eastAsia="ru-RU"/>
        </w:rPr>
        <w:t>3</w:t>
      </w:r>
      <w:r w:rsidRPr="00745B14">
        <w:rPr>
          <w:rFonts w:ascii="Times New Roman" w:eastAsia="Times New Roman" w:hAnsi="Times New Roman" w:cs="Times New Roman"/>
          <w:color w:val="333333"/>
          <w:sz w:val="27"/>
          <w:szCs w:val="27"/>
          <w:lang w:eastAsia="ru-RU"/>
        </w:rPr>
        <w:t xml:space="preserve">. </w:t>
      </w:r>
      <w:r w:rsidRPr="00745B14">
        <w:rPr>
          <w:rFonts w:ascii="Times New Roman" w:eastAsia="Times New Roman" w:hAnsi="Times New Roman" w:cs="Times New Roman"/>
          <w:sz w:val="27"/>
          <w:szCs w:val="27"/>
          <w:lang w:eastAsia="ru-RU"/>
        </w:rPr>
        <w:t>Контроль за виконанням</w:t>
      </w:r>
      <w:r>
        <w:rPr>
          <w:rFonts w:ascii="Times New Roman" w:eastAsia="Times New Roman" w:hAnsi="Times New Roman" w:cs="Times New Roman"/>
          <w:sz w:val="27"/>
          <w:szCs w:val="27"/>
          <w:lang w:eastAsia="ru-RU"/>
        </w:rPr>
        <w:t xml:space="preserve"> даного</w:t>
      </w:r>
      <w:r w:rsidRPr="00745B14">
        <w:rPr>
          <w:rFonts w:ascii="Times New Roman" w:eastAsia="Times New Roman" w:hAnsi="Times New Roman" w:cs="Times New Roman"/>
          <w:sz w:val="27"/>
          <w:szCs w:val="27"/>
          <w:lang w:eastAsia="ru-RU"/>
        </w:rPr>
        <w:t xml:space="preserve"> рішення покласти на</w:t>
      </w:r>
      <w:r>
        <w:rPr>
          <w:rFonts w:ascii="Times New Roman" w:eastAsia="Times New Roman" w:hAnsi="Times New Roman" w:cs="Times New Roman"/>
          <w:sz w:val="27"/>
          <w:szCs w:val="27"/>
          <w:lang w:eastAsia="ru-RU"/>
        </w:rPr>
        <w:t xml:space="preserve"> постійну комісію з питань соціально- правової політики та депутатської діяльності (Бабенко).  </w:t>
      </w:r>
    </w:p>
    <w:p w14:paraId="059E2838" w14:textId="77777777" w:rsidR="00990B53" w:rsidRPr="00745B14" w:rsidRDefault="00990B53" w:rsidP="00990B53">
      <w:pPr>
        <w:spacing w:after="0" w:line="240" w:lineRule="auto"/>
        <w:contextualSpacing/>
        <w:jc w:val="both"/>
        <w:rPr>
          <w:rFonts w:ascii="Times New Roman" w:hAnsi="Times New Roman"/>
          <w:sz w:val="28"/>
          <w:szCs w:val="24"/>
          <w:lang w:eastAsia="ru-RU"/>
        </w:rPr>
      </w:pPr>
    </w:p>
    <w:p w14:paraId="1F79933C" w14:textId="77777777" w:rsidR="00990B53" w:rsidRPr="00745B14" w:rsidRDefault="00990B53" w:rsidP="00990B53">
      <w:pPr>
        <w:spacing w:after="0" w:line="240" w:lineRule="auto"/>
        <w:contextualSpacing/>
        <w:jc w:val="both"/>
        <w:rPr>
          <w:rFonts w:ascii="Times New Roman" w:hAnsi="Times New Roman"/>
          <w:sz w:val="28"/>
          <w:szCs w:val="24"/>
          <w:lang w:eastAsia="ru-RU"/>
        </w:rPr>
      </w:pPr>
    </w:p>
    <w:p w14:paraId="161222B1" w14:textId="77777777" w:rsidR="00990B53" w:rsidRPr="00745B14" w:rsidRDefault="00990B53" w:rsidP="00990B53">
      <w:pPr>
        <w:spacing w:after="0" w:line="240" w:lineRule="auto"/>
        <w:contextualSpacing/>
        <w:jc w:val="both"/>
        <w:rPr>
          <w:rFonts w:ascii="Times New Roman" w:hAnsi="Times New Roman"/>
          <w:sz w:val="28"/>
          <w:szCs w:val="24"/>
          <w:lang w:eastAsia="ru-RU"/>
        </w:rPr>
      </w:pPr>
    </w:p>
    <w:p w14:paraId="50C99520" w14:textId="77777777" w:rsidR="00990B53" w:rsidRDefault="00990B53" w:rsidP="00990B53">
      <w:pPr>
        <w:spacing w:after="0" w:line="240" w:lineRule="auto"/>
        <w:contextualSpacing/>
        <w:jc w:val="both"/>
        <w:rPr>
          <w:rFonts w:ascii="Times New Roman" w:hAnsi="Times New Roman"/>
          <w:sz w:val="28"/>
          <w:szCs w:val="24"/>
          <w:lang w:eastAsia="ru-RU"/>
        </w:rPr>
      </w:pPr>
      <w:r w:rsidRPr="008521F7">
        <w:rPr>
          <w:rFonts w:ascii="Times New Roman" w:hAnsi="Times New Roman"/>
          <w:sz w:val="28"/>
          <w:szCs w:val="24"/>
          <w:lang w:eastAsia="ru-RU"/>
        </w:rPr>
        <w:t xml:space="preserve">Міський голова                                                                         </w:t>
      </w:r>
      <w:proofErr w:type="spellStart"/>
      <w:r w:rsidRPr="008521F7">
        <w:rPr>
          <w:rFonts w:ascii="Times New Roman" w:hAnsi="Times New Roman"/>
          <w:sz w:val="28"/>
          <w:szCs w:val="24"/>
          <w:lang w:eastAsia="ru-RU"/>
        </w:rPr>
        <w:t>А.О.Черняєв</w:t>
      </w:r>
      <w:proofErr w:type="spellEnd"/>
    </w:p>
    <w:p w14:paraId="606AC8A3" w14:textId="77777777" w:rsidR="00990B53" w:rsidRDefault="00990B53" w:rsidP="00990B53">
      <w:pPr>
        <w:spacing w:after="0" w:line="240" w:lineRule="auto"/>
        <w:contextualSpacing/>
        <w:jc w:val="both"/>
        <w:rPr>
          <w:rFonts w:ascii="Times New Roman" w:hAnsi="Times New Roman"/>
          <w:sz w:val="28"/>
          <w:szCs w:val="24"/>
          <w:lang w:eastAsia="ru-RU"/>
        </w:rPr>
      </w:pPr>
    </w:p>
    <w:p w14:paraId="7B9FF126" w14:textId="77777777" w:rsidR="00990B53" w:rsidRDefault="00990B53" w:rsidP="00990B53">
      <w:pPr>
        <w:spacing w:after="0" w:line="240" w:lineRule="auto"/>
        <w:contextualSpacing/>
        <w:jc w:val="both"/>
        <w:rPr>
          <w:rFonts w:ascii="Times New Roman" w:hAnsi="Times New Roman"/>
          <w:sz w:val="28"/>
          <w:szCs w:val="24"/>
          <w:lang w:eastAsia="ru-RU"/>
        </w:rPr>
      </w:pPr>
    </w:p>
    <w:p w14:paraId="41F33A23" w14:textId="77777777" w:rsidR="00990B53" w:rsidRDefault="00990B53" w:rsidP="00990B53">
      <w:pPr>
        <w:spacing w:after="0" w:line="240" w:lineRule="auto"/>
        <w:contextualSpacing/>
        <w:jc w:val="both"/>
        <w:rPr>
          <w:rFonts w:ascii="Times New Roman" w:hAnsi="Times New Roman"/>
          <w:sz w:val="28"/>
          <w:szCs w:val="24"/>
          <w:lang w:eastAsia="ru-RU"/>
        </w:rPr>
      </w:pPr>
    </w:p>
    <w:p w14:paraId="2B0A29F5" w14:textId="77777777" w:rsidR="00990B53" w:rsidRDefault="00990B53" w:rsidP="00990B53">
      <w:pPr>
        <w:spacing w:after="0" w:line="240" w:lineRule="auto"/>
        <w:contextualSpacing/>
        <w:jc w:val="both"/>
        <w:rPr>
          <w:rFonts w:ascii="Times New Roman" w:hAnsi="Times New Roman"/>
          <w:sz w:val="28"/>
          <w:szCs w:val="24"/>
          <w:lang w:eastAsia="ru-RU"/>
        </w:rPr>
      </w:pPr>
    </w:p>
    <w:p w14:paraId="3FF85C4B" w14:textId="77777777" w:rsidR="00990B53" w:rsidRDefault="00990B53" w:rsidP="00990B53">
      <w:pPr>
        <w:spacing w:after="0" w:line="240" w:lineRule="auto"/>
        <w:contextualSpacing/>
        <w:jc w:val="both"/>
        <w:rPr>
          <w:rFonts w:ascii="Times New Roman" w:hAnsi="Times New Roman"/>
          <w:sz w:val="28"/>
          <w:szCs w:val="24"/>
          <w:lang w:eastAsia="ru-RU"/>
        </w:rPr>
      </w:pPr>
    </w:p>
    <w:p w14:paraId="35F97D3E" w14:textId="77777777" w:rsidR="00990B53" w:rsidRDefault="00990B53" w:rsidP="00990B53">
      <w:pPr>
        <w:spacing w:after="0" w:line="240" w:lineRule="auto"/>
        <w:contextualSpacing/>
        <w:jc w:val="both"/>
        <w:rPr>
          <w:rFonts w:ascii="Times New Roman" w:hAnsi="Times New Roman"/>
          <w:sz w:val="28"/>
          <w:szCs w:val="24"/>
          <w:lang w:eastAsia="ru-RU"/>
        </w:rPr>
      </w:pPr>
    </w:p>
    <w:p w14:paraId="3F467EC0" w14:textId="77777777" w:rsidR="00990B53" w:rsidRDefault="00990B53" w:rsidP="00990B53">
      <w:pPr>
        <w:spacing w:after="0" w:line="240" w:lineRule="auto"/>
        <w:contextualSpacing/>
        <w:jc w:val="both"/>
        <w:rPr>
          <w:rFonts w:ascii="Times New Roman" w:hAnsi="Times New Roman"/>
          <w:sz w:val="28"/>
          <w:szCs w:val="24"/>
          <w:lang w:eastAsia="ru-RU"/>
        </w:rPr>
      </w:pPr>
    </w:p>
    <w:p w14:paraId="0E7973AE" w14:textId="77777777" w:rsidR="00990B53" w:rsidRDefault="00990B53" w:rsidP="00990B53">
      <w:pPr>
        <w:spacing w:after="0" w:line="240" w:lineRule="auto"/>
        <w:contextualSpacing/>
        <w:jc w:val="both"/>
        <w:rPr>
          <w:rFonts w:ascii="Times New Roman" w:hAnsi="Times New Roman"/>
          <w:sz w:val="28"/>
          <w:szCs w:val="24"/>
          <w:lang w:eastAsia="ru-RU"/>
        </w:rPr>
      </w:pPr>
    </w:p>
    <w:p w14:paraId="64578B36" w14:textId="77777777" w:rsidR="00990B53" w:rsidRDefault="00990B53" w:rsidP="00990B53">
      <w:pPr>
        <w:spacing w:after="0" w:line="240" w:lineRule="auto"/>
        <w:contextualSpacing/>
        <w:jc w:val="both"/>
        <w:rPr>
          <w:rFonts w:ascii="Times New Roman" w:hAnsi="Times New Roman"/>
          <w:sz w:val="28"/>
          <w:szCs w:val="24"/>
          <w:lang w:eastAsia="ru-RU"/>
        </w:rPr>
      </w:pPr>
    </w:p>
    <w:p w14:paraId="0D848EE1" w14:textId="77777777" w:rsidR="00990B53" w:rsidRDefault="00990B53" w:rsidP="00990B53">
      <w:pPr>
        <w:spacing w:after="0" w:line="240" w:lineRule="auto"/>
        <w:contextualSpacing/>
        <w:jc w:val="both"/>
        <w:rPr>
          <w:rFonts w:ascii="Times New Roman" w:hAnsi="Times New Roman"/>
          <w:sz w:val="28"/>
          <w:szCs w:val="24"/>
          <w:lang w:eastAsia="ru-RU"/>
        </w:rPr>
      </w:pPr>
    </w:p>
    <w:p w14:paraId="316A15AC" w14:textId="77777777" w:rsidR="00990B53" w:rsidRDefault="00990B53" w:rsidP="00990B53">
      <w:pPr>
        <w:spacing w:after="0" w:line="240" w:lineRule="auto"/>
        <w:contextualSpacing/>
        <w:jc w:val="both"/>
        <w:rPr>
          <w:rFonts w:ascii="Times New Roman" w:hAnsi="Times New Roman"/>
          <w:sz w:val="28"/>
          <w:szCs w:val="24"/>
          <w:lang w:eastAsia="ru-RU"/>
        </w:rPr>
      </w:pPr>
    </w:p>
    <w:p w14:paraId="4DCE2959" w14:textId="77777777" w:rsidR="00990B53" w:rsidRDefault="00990B53" w:rsidP="00990B53">
      <w:pPr>
        <w:spacing w:after="0" w:line="240" w:lineRule="auto"/>
        <w:contextualSpacing/>
        <w:jc w:val="both"/>
        <w:rPr>
          <w:rFonts w:ascii="Times New Roman" w:hAnsi="Times New Roman"/>
          <w:sz w:val="28"/>
          <w:szCs w:val="24"/>
          <w:lang w:eastAsia="ru-RU"/>
        </w:rPr>
      </w:pPr>
    </w:p>
    <w:p w14:paraId="79150835" w14:textId="77777777" w:rsidR="00990B53" w:rsidRDefault="00990B53" w:rsidP="00990B53">
      <w:pPr>
        <w:pStyle w:val="western"/>
        <w:shd w:val="clear" w:color="auto" w:fill="FFFFFF"/>
        <w:spacing w:before="0" w:beforeAutospacing="0" w:after="0" w:afterAutospacing="0"/>
        <w:jc w:val="right"/>
        <w:rPr>
          <w:rFonts w:ascii="Helvetica" w:hAnsi="Helvetica" w:cs="Helvetica"/>
          <w:color w:val="000000" w:themeColor="text1"/>
          <w:sz w:val="21"/>
          <w:szCs w:val="21"/>
          <w:lang w:val="uk-UA"/>
        </w:rPr>
      </w:pPr>
      <w:r>
        <w:rPr>
          <w:color w:val="000000" w:themeColor="text1"/>
          <w:lang w:val="uk-UA"/>
        </w:rPr>
        <w:t>Додаток</w:t>
      </w:r>
    </w:p>
    <w:p w14:paraId="36E8C108" w14:textId="77777777" w:rsidR="00990B53" w:rsidRDefault="00990B53" w:rsidP="00990B53">
      <w:pPr>
        <w:pStyle w:val="western"/>
        <w:shd w:val="clear" w:color="auto" w:fill="FFFFFF"/>
        <w:spacing w:before="0" w:beforeAutospacing="0" w:after="0" w:afterAutospacing="0"/>
        <w:jc w:val="right"/>
        <w:rPr>
          <w:rFonts w:ascii="Helvetica" w:hAnsi="Helvetica" w:cs="Helvetica"/>
          <w:color w:val="000000" w:themeColor="text1"/>
          <w:sz w:val="21"/>
          <w:szCs w:val="21"/>
          <w:lang w:val="uk-UA"/>
        </w:rPr>
      </w:pPr>
      <w:r>
        <w:rPr>
          <w:color w:val="000000" w:themeColor="text1"/>
          <w:lang w:val="uk-UA"/>
        </w:rPr>
        <w:t xml:space="preserve">до рішення </w:t>
      </w:r>
    </w:p>
    <w:p w14:paraId="1A42196A" w14:textId="77777777" w:rsidR="00990B53" w:rsidRDefault="00990B53" w:rsidP="00990B53"/>
    <w:p w14:paraId="74D5B240" w14:textId="77777777" w:rsidR="00990B53" w:rsidRDefault="00990B53" w:rsidP="00990B53">
      <w:pPr>
        <w:pStyle w:val="western"/>
        <w:shd w:val="clear" w:color="auto" w:fill="FFFFFF"/>
        <w:spacing w:before="274" w:beforeAutospacing="0" w:after="274" w:afterAutospacing="0" w:line="210" w:lineRule="atLeast"/>
        <w:jc w:val="center"/>
        <w:rPr>
          <w:color w:val="000000" w:themeColor="text1"/>
          <w:sz w:val="28"/>
          <w:szCs w:val="28"/>
          <w:lang w:val="uk-UA"/>
        </w:rPr>
      </w:pPr>
      <w:r>
        <w:rPr>
          <w:color w:val="000000" w:themeColor="text1"/>
          <w:sz w:val="28"/>
          <w:szCs w:val="28"/>
          <w:lang w:val="uk-UA"/>
        </w:rPr>
        <w:t>Положення</w:t>
      </w:r>
      <w:r>
        <w:rPr>
          <w:color w:val="000000" w:themeColor="text1"/>
          <w:sz w:val="28"/>
          <w:szCs w:val="28"/>
          <w:lang w:val="uk-UA"/>
        </w:rPr>
        <w:br/>
        <w:t xml:space="preserve">про  комплексну систему відеоспостереження на території Сіверської міської ради </w:t>
      </w:r>
    </w:p>
    <w:p w14:paraId="45242AAD" w14:textId="77777777" w:rsidR="00990B53" w:rsidRDefault="00990B53" w:rsidP="00990B53">
      <w:pPr>
        <w:pStyle w:val="western"/>
        <w:shd w:val="clear" w:color="auto" w:fill="FFFFFF"/>
        <w:spacing w:before="274" w:beforeAutospacing="0" w:after="274" w:afterAutospacing="0" w:line="210" w:lineRule="atLeast"/>
        <w:jc w:val="center"/>
        <w:rPr>
          <w:b/>
          <w:bCs/>
          <w:color w:val="000000" w:themeColor="text1"/>
          <w:sz w:val="28"/>
          <w:szCs w:val="28"/>
          <w:lang w:val="uk-UA"/>
        </w:rPr>
      </w:pPr>
      <w:r>
        <w:rPr>
          <w:b/>
          <w:bCs/>
          <w:color w:val="000000" w:themeColor="text1"/>
          <w:sz w:val="28"/>
          <w:szCs w:val="28"/>
          <w:lang w:val="uk-UA"/>
        </w:rPr>
        <w:t>1. Загальні положення</w:t>
      </w:r>
    </w:p>
    <w:p w14:paraId="1785F835"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11" w:name="bookmark=id.30j0zll"/>
      <w:bookmarkEnd w:id="11"/>
      <w:r>
        <w:rPr>
          <w:color w:val="000000" w:themeColor="text1"/>
          <w:sz w:val="28"/>
          <w:szCs w:val="28"/>
          <w:lang w:val="uk-UA"/>
        </w:rPr>
        <w:t xml:space="preserve">1.1. Положення про  комплексну систему відеоспостереження на території Сіверської міської ради (далі – Положення) визначає процедуру формування, ведення та інші питання функціонування комплексної системи відеоспостереження  на території Сіверської міської ради. </w:t>
      </w:r>
    </w:p>
    <w:p w14:paraId="098FB611"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12" w:name="bookmark=id.1fob9te"/>
      <w:bookmarkEnd w:id="12"/>
      <w:r>
        <w:rPr>
          <w:color w:val="000000" w:themeColor="text1"/>
          <w:sz w:val="28"/>
          <w:szCs w:val="28"/>
          <w:lang w:val="uk-UA"/>
        </w:rPr>
        <w:t>1.2.  Комплексна система відеоспостереження на території Сіверської міської ради (далі – Система) створена та використовується в інтересах територіальної громади.</w:t>
      </w:r>
    </w:p>
    <w:p w14:paraId="69484F1D"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bookmarkStart w:id="13" w:name="bookmark=id.3znysh7"/>
      <w:bookmarkEnd w:id="13"/>
      <w:r>
        <w:rPr>
          <w:color w:val="000000" w:themeColor="text1"/>
          <w:sz w:val="28"/>
          <w:szCs w:val="28"/>
          <w:lang w:val="uk-UA"/>
        </w:rPr>
        <w:t>1.3. Правовою основою функціонування Системи є Конституція України, закони України «Про місцеве самоврядування в Україні», «Про інформацію», «Про телекомунікації», «Про захист інформації в інформаційно-телекомунікаційних системах», «Про захист персональних даних», постанова Кабінету Міністрів України від 29 березня 2006 року № 373 «Про затвердження Правил забезпечення захисту інформації в інформаційних, телекомунікаційних та інформаційно-телекомунікаційних системах», рішення Сіверської міської ради від 11.12.2020 № 8/2-40 «Про затвердження цільової Програми «Безпечне громада» Сіверської міської ради (об’єднана територіальна громада) на 2021-2022 роки,</w:t>
      </w:r>
      <w:r>
        <w:rPr>
          <w:i/>
          <w:iCs/>
          <w:color w:val="000000" w:themeColor="text1"/>
          <w:sz w:val="28"/>
          <w:szCs w:val="28"/>
          <w:lang w:val="uk-UA"/>
        </w:rPr>
        <w:t> </w:t>
      </w:r>
      <w:r>
        <w:rPr>
          <w:color w:val="000000" w:themeColor="text1"/>
          <w:sz w:val="28"/>
          <w:szCs w:val="28"/>
          <w:lang w:val="uk-UA"/>
        </w:rPr>
        <w:t>інші нормативно-правові акти.</w:t>
      </w:r>
    </w:p>
    <w:p w14:paraId="160FFA6F"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p>
    <w:p w14:paraId="7E072134"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1.4. У цьому Положенні терміни вживаються у такому значенні:</w:t>
      </w:r>
    </w:p>
    <w:p w14:paraId="7291C086"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14" w:name="bookmark=id.tyjcwt"/>
      <w:bookmarkEnd w:id="14"/>
      <w:r>
        <w:rPr>
          <w:color w:val="000000" w:themeColor="text1"/>
          <w:sz w:val="28"/>
          <w:szCs w:val="28"/>
          <w:lang w:val="uk-UA"/>
        </w:rPr>
        <w:t>дані – інформація у формі, придатній для автоматизованої обробки її засобами обчислювальної техніки, що знаходиться в Системі;</w:t>
      </w:r>
    </w:p>
    <w:p w14:paraId="5C93BF9A"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15" w:name="bookmark=id.3dy6vkm"/>
      <w:bookmarkEnd w:id="15"/>
      <w:r>
        <w:rPr>
          <w:color w:val="000000" w:themeColor="text1"/>
          <w:sz w:val="28"/>
          <w:szCs w:val="28"/>
          <w:lang w:val="uk-UA"/>
        </w:rPr>
        <w:t>доступ до інформації в Системі – окремий авторизований вхід до Системи, який дає можливість самостійно використовувати ресурси Системи в межах наданих повноважень та/або рівня доступу та обробляти їх;</w:t>
      </w:r>
    </w:p>
    <w:p w14:paraId="2B2A5894"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 xml:space="preserve">засоби </w:t>
      </w:r>
      <w:proofErr w:type="spellStart"/>
      <w:r>
        <w:rPr>
          <w:color w:val="000000" w:themeColor="text1"/>
          <w:sz w:val="28"/>
          <w:szCs w:val="28"/>
          <w:lang w:val="uk-UA"/>
        </w:rPr>
        <w:t>відеофіксації</w:t>
      </w:r>
      <w:proofErr w:type="spellEnd"/>
      <w:r>
        <w:rPr>
          <w:color w:val="000000" w:themeColor="text1"/>
          <w:sz w:val="28"/>
          <w:szCs w:val="28"/>
          <w:lang w:val="uk-UA"/>
        </w:rPr>
        <w:t> </w:t>
      </w:r>
      <w:r>
        <w:rPr>
          <w:i/>
          <w:iCs/>
          <w:color w:val="000000" w:themeColor="text1"/>
          <w:sz w:val="28"/>
          <w:szCs w:val="28"/>
          <w:lang w:val="uk-UA"/>
        </w:rPr>
        <w:t>–</w:t>
      </w:r>
      <w:r>
        <w:rPr>
          <w:color w:val="000000" w:themeColor="text1"/>
          <w:sz w:val="28"/>
          <w:szCs w:val="28"/>
          <w:lang w:val="uk-UA"/>
        </w:rPr>
        <w:t> технічні засоби, які призначені для обробки даних (камери з функціями детектування державних номерних знаків транспортних засобів, детектування обличь, охорони периметру, керування трафіком, визначення задимлення, за виявленням високотемпературних процесів, вибухів, несанкціонованого залишення предметів тощо);</w:t>
      </w:r>
    </w:p>
    <w:p w14:paraId="1294F33F"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16" w:name="bookmark=id.1t3h5sf"/>
      <w:bookmarkEnd w:id="16"/>
      <w:r>
        <w:rPr>
          <w:color w:val="000000" w:themeColor="text1"/>
          <w:sz w:val="28"/>
          <w:szCs w:val="28"/>
          <w:lang w:val="uk-UA"/>
        </w:rPr>
        <w:lastRenderedPageBreak/>
        <w:t xml:space="preserve">інші технічні засоби – засоби вимірювання, прилади візуалізації (в тому числі </w:t>
      </w:r>
      <w:proofErr w:type="spellStart"/>
      <w:r>
        <w:rPr>
          <w:color w:val="000000" w:themeColor="text1"/>
          <w:sz w:val="28"/>
          <w:szCs w:val="28"/>
          <w:lang w:val="uk-UA"/>
        </w:rPr>
        <w:t>тепловізори</w:t>
      </w:r>
      <w:proofErr w:type="spellEnd"/>
      <w:r>
        <w:rPr>
          <w:color w:val="000000" w:themeColor="text1"/>
          <w:sz w:val="28"/>
          <w:szCs w:val="28"/>
          <w:lang w:val="uk-UA"/>
        </w:rPr>
        <w:t>), тощо;</w:t>
      </w:r>
    </w:p>
    <w:p w14:paraId="77446451"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програмно-апаратний комплекс – сукупність серверного обладнання та програмного забезпечення, які забезпечують обробку даних у Системі;</w:t>
      </w:r>
    </w:p>
    <w:p w14:paraId="15C96C9E"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17" w:name="bookmark=id.4d34og8"/>
      <w:bookmarkEnd w:id="17"/>
      <w:r>
        <w:rPr>
          <w:color w:val="000000" w:themeColor="text1"/>
          <w:sz w:val="28"/>
          <w:szCs w:val="28"/>
          <w:lang w:val="uk-UA"/>
        </w:rPr>
        <w:t xml:space="preserve">комплексна система відеоспостереження  на території Сіверської міської ради  (Система) – це сукупність засобів </w:t>
      </w:r>
      <w:proofErr w:type="spellStart"/>
      <w:r>
        <w:rPr>
          <w:color w:val="000000" w:themeColor="text1"/>
          <w:sz w:val="28"/>
          <w:szCs w:val="28"/>
          <w:lang w:val="uk-UA"/>
        </w:rPr>
        <w:t>відеофіксації</w:t>
      </w:r>
      <w:proofErr w:type="spellEnd"/>
      <w:r>
        <w:rPr>
          <w:color w:val="000000" w:themeColor="text1"/>
          <w:sz w:val="28"/>
          <w:szCs w:val="28"/>
          <w:lang w:val="uk-UA"/>
        </w:rPr>
        <w:t>, програмних засобів та інших технічних засобів, за допомогою яких здійснюється збір, обробка, зберігання та поширення даних в Системі;</w:t>
      </w:r>
    </w:p>
    <w:p w14:paraId="6B58A02B"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центр обробки даних (ЦОД) – приміщення в якому розміщуються обчислювальні потужності програмно-апаратного комплексу Системи;</w:t>
      </w:r>
    </w:p>
    <w:p w14:paraId="4205895B"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18" w:name="bookmark=id.17dp8vu"/>
      <w:bookmarkStart w:id="19" w:name="bookmark=id.2s8eyo1"/>
      <w:bookmarkEnd w:id="18"/>
      <w:bookmarkEnd w:id="19"/>
      <w:r>
        <w:rPr>
          <w:color w:val="000000" w:themeColor="text1"/>
          <w:sz w:val="28"/>
          <w:szCs w:val="28"/>
          <w:lang w:val="uk-UA"/>
        </w:rPr>
        <w:t>рівень доступу до інформації в Системі – чітко визначений перелік даних, до яких Користувачу Системи надається доступ;</w:t>
      </w:r>
    </w:p>
    <w:p w14:paraId="69734C16"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 xml:space="preserve">ВОЛЗ – </w:t>
      </w:r>
      <w:proofErr w:type="spellStart"/>
      <w:r>
        <w:rPr>
          <w:color w:val="000000" w:themeColor="text1"/>
          <w:sz w:val="28"/>
          <w:szCs w:val="28"/>
          <w:lang w:val="uk-UA"/>
        </w:rPr>
        <w:t>волоконно</w:t>
      </w:r>
      <w:proofErr w:type="spellEnd"/>
      <w:r>
        <w:rPr>
          <w:color w:val="000000" w:themeColor="text1"/>
          <w:sz w:val="28"/>
          <w:szCs w:val="28"/>
          <w:lang w:val="uk-UA"/>
        </w:rPr>
        <w:t>-оптична лінія зв'язку, що використовується для функціонування Системи;</w:t>
      </w:r>
    </w:p>
    <w:p w14:paraId="073AD4A4"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фізичний цифровий носій інформації – матеріальний об'єкт, із якого можливе  і доступне читання наявної на ньому інформації та який призначений для запису, передачі і зберігання інформації.</w:t>
      </w:r>
    </w:p>
    <w:p w14:paraId="76FC5996"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1.5. Інші терміни в цьому Положенні вживаються у значенні, наведеному в Цивільному кодексі України, Господарському кодексі України, Податковому кодексі України, законах України «Про інформацію», «Про телекомунікації», «Про захист інформації в інформаційно-телекомунікаційних системах», «Про захист персональних даних», «Про електронні документи та електронний документообіг», постанови Кабінету Міністрів України від 29.03.2006 № 373 «Про затвердження Правил забезпечення захисту інформації в інформаційних, телекомунікаційних та інформаційно-телекомунікаційних системах», інших нормативно-правових актах.</w:t>
      </w:r>
    </w:p>
    <w:p w14:paraId="4A05D0AB"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 xml:space="preserve">1.6. Технічні вимоги до використання технічних засобів і програмного забезпечення, організації робочих місць Користувачів Системи, засобів </w:t>
      </w:r>
      <w:proofErr w:type="spellStart"/>
      <w:r>
        <w:rPr>
          <w:color w:val="000000" w:themeColor="text1"/>
          <w:sz w:val="28"/>
          <w:szCs w:val="28"/>
          <w:lang w:val="uk-UA"/>
        </w:rPr>
        <w:t>відеофіксації</w:t>
      </w:r>
      <w:proofErr w:type="spellEnd"/>
      <w:r>
        <w:rPr>
          <w:color w:val="000000" w:themeColor="text1"/>
          <w:sz w:val="28"/>
          <w:szCs w:val="28"/>
          <w:lang w:val="uk-UA"/>
        </w:rPr>
        <w:t xml:space="preserve">, підключення засобів (систем) </w:t>
      </w:r>
      <w:proofErr w:type="spellStart"/>
      <w:r>
        <w:rPr>
          <w:color w:val="000000" w:themeColor="text1"/>
          <w:sz w:val="28"/>
          <w:szCs w:val="28"/>
          <w:lang w:val="uk-UA"/>
        </w:rPr>
        <w:t>відеофіксації</w:t>
      </w:r>
      <w:proofErr w:type="spellEnd"/>
      <w:r>
        <w:rPr>
          <w:color w:val="000000" w:themeColor="text1"/>
          <w:sz w:val="28"/>
          <w:szCs w:val="28"/>
          <w:lang w:val="uk-UA"/>
        </w:rPr>
        <w:t>, що знаходяться в чужому володінні тощо визначаються відповідно до цього Положення та законодавства України.</w:t>
      </w:r>
    </w:p>
    <w:p w14:paraId="5C230FA7"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 xml:space="preserve">1.7. Фінансування створення, забезпечення функціонування та розвиток Системи здійснюється за рахунок </w:t>
      </w:r>
      <w:r>
        <w:rPr>
          <w:sz w:val="28"/>
          <w:szCs w:val="28"/>
          <w:lang w:val="uk-UA"/>
        </w:rPr>
        <w:t>бюджетних коштів</w:t>
      </w:r>
      <w:r>
        <w:rPr>
          <w:color w:val="000000" w:themeColor="text1"/>
          <w:sz w:val="28"/>
          <w:szCs w:val="28"/>
          <w:lang w:val="uk-UA"/>
        </w:rPr>
        <w:t>, а також з інших джерел відповідно до законодавства України.</w:t>
      </w:r>
    </w:p>
    <w:p w14:paraId="481C6A36"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p>
    <w:p w14:paraId="05236CB7" w14:textId="77777777" w:rsidR="00990B53" w:rsidRDefault="00990B53" w:rsidP="00990B53">
      <w:pPr>
        <w:pStyle w:val="western"/>
        <w:shd w:val="clear" w:color="auto" w:fill="FFFFFF"/>
        <w:spacing w:before="274" w:beforeAutospacing="0" w:after="274" w:afterAutospacing="0" w:line="210" w:lineRule="atLeast"/>
        <w:ind w:firstLine="562"/>
        <w:rPr>
          <w:b/>
          <w:bCs/>
          <w:color w:val="000000" w:themeColor="text1"/>
          <w:sz w:val="28"/>
          <w:szCs w:val="28"/>
          <w:lang w:val="uk-UA"/>
        </w:rPr>
      </w:pPr>
      <w:r>
        <w:rPr>
          <w:b/>
          <w:bCs/>
          <w:color w:val="000000" w:themeColor="text1"/>
          <w:sz w:val="28"/>
          <w:szCs w:val="28"/>
          <w:lang w:val="uk-UA"/>
        </w:rPr>
        <w:t>2. Функції, мета створення та функціонування, структура Системи</w:t>
      </w:r>
    </w:p>
    <w:p w14:paraId="3B0E6CD1"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20" w:name="bookmark=id.35nkun2"/>
      <w:bookmarkStart w:id="21" w:name="bookmark=id.1ksv4uv"/>
      <w:bookmarkEnd w:id="20"/>
      <w:bookmarkEnd w:id="21"/>
      <w:r>
        <w:rPr>
          <w:color w:val="000000" w:themeColor="text1"/>
          <w:sz w:val="28"/>
          <w:szCs w:val="28"/>
          <w:lang w:val="uk-UA"/>
        </w:rPr>
        <w:lastRenderedPageBreak/>
        <w:t>2.1. Функціями Системи є</w:t>
      </w:r>
      <w:r>
        <w:rPr>
          <w:sz w:val="28"/>
          <w:szCs w:val="28"/>
          <w:lang w:val="uk-UA"/>
        </w:rPr>
        <w:t xml:space="preserve"> забезпечення безпечного середовища </w:t>
      </w:r>
      <w:r>
        <w:rPr>
          <w:color w:val="000000" w:themeColor="text1"/>
          <w:sz w:val="28"/>
          <w:szCs w:val="28"/>
          <w:lang w:val="uk-UA"/>
        </w:rPr>
        <w:t>на території</w:t>
      </w:r>
      <w:r>
        <w:rPr>
          <w:sz w:val="28"/>
          <w:szCs w:val="28"/>
          <w:lang w:val="uk-UA"/>
        </w:rPr>
        <w:t xml:space="preserve"> </w:t>
      </w:r>
      <w:r>
        <w:rPr>
          <w:color w:val="000000" w:themeColor="text1"/>
          <w:sz w:val="28"/>
          <w:szCs w:val="28"/>
          <w:lang w:val="uk-UA"/>
        </w:rPr>
        <w:t>Сіверської міської ради, збір, обробка, зберігання та надання доступу до інформації і даних у Системі.</w:t>
      </w:r>
    </w:p>
    <w:p w14:paraId="33715A94"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2.2. Метою створення та функціонування Системи є:</w:t>
      </w:r>
    </w:p>
    <w:p w14:paraId="1EACB2A4" w14:textId="77777777" w:rsidR="00990B53" w:rsidRDefault="00990B53" w:rsidP="00990B53">
      <w:pPr>
        <w:spacing w:before="100" w:beforeAutospacing="1" w:after="100" w:afterAutospacing="1" w:line="240" w:lineRule="auto"/>
        <w:ind w:firstLine="56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забезпечення збереження майна та інших об'єктів права власності територіальної громади;</w:t>
      </w:r>
    </w:p>
    <w:p w14:paraId="624DED02" w14:textId="77777777" w:rsidR="00990B53" w:rsidRDefault="00990B53" w:rsidP="00990B53">
      <w:pPr>
        <w:spacing w:before="100" w:beforeAutospacing="1" w:after="100" w:afterAutospacing="1" w:line="240" w:lineRule="auto"/>
        <w:ind w:firstLine="56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усунення загроз життю та здоров'ю фізичних осіб і публічній безпеці;</w:t>
      </w:r>
    </w:p>
    <w:p w14:paraId="628A3EBD"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підвищення інформованості служб екстреної допомоги під час реагування на виклики та надзвичайні ситуації;</w:t>
      </w:r>
    </w:p>
    <w:p w14:paraId="6C95D0C5"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22" w:name="bookmark=id.44sinio"/>
      <w:bookmarkStart w:id="23" w:name="bookmark=id.2jxsxqh"/>
      <w:bookmarkStart w:id="24" w:name="bookmark=id.z337ya"/>
      <w:bookmarkEnd w:id="22"/>
      <w:bookmarkEnd w:id="23"/>
      <w:bookmarkEnd w:id="24"/>
      <w:r>
        <w:rPr>
          <w:color w:val="000000" w:themeColor="text1"/>
          <w:sz w:val="28"/>
          <w:szCs w:val="28"/>
          <w:lang w:val="uk-UA"/>
        </w:rPr>
        <w:t>оперативне отримання інформації, щодо: аварій, катастроф, пожеж, надзвичайних ситуацій, небезпечних подій, стихійних лих, з метою їх якнайшвидшої локалізації та ліквідації наслідків;</w:t>
      </w:r>
    </w:p>
    <w:p w14:paraId="4A76F5ED"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25" w:name="bookmark=id.1y810tw"/>
      <w:bookmarkEnd w:id="25"/>
      <w:r>
        <w:rPr>
          <w:color w:val="000000" w:themeColor="text1"/>
          <w:sz w:val="28"/>
          <w:szCs w:val="28"/>
          <w:lang w:val="uk-UA"/>
        </w:rPr>
        <w:t>сприяння підвищенню рівня громадської безпеки і порядку на вулицях,  у парках, скверах, та на інших територіях загального користування;</w:t>
      </w:r>
    </w:p>
    <w:p w14:paraId="50C54F5A" w14:textId="77777777" w:rsidR="00990B53" w:rsidRDefault="00990B53" w:rsidP="00990B53">
      <w:pPr>
        <w:spacing w:before="100" w:beforeAutospacing="1" w:after="100" w:afterAutospacing="1" w:line="240" w:lineRule="auto"/>
        <w:ind w:firstLine="562"/>
        <w:rPr>
          <w:rFonts w:ascii="Times New Roman" w:eastAsia="Times New Roman" w:hAnsi="Times New Roman" w:cs="Times New Roman"/>
          <w:sz w:val="28"/>
          <w:szCs w:val="28"/>
          <w:lang w:eastAsia="ru-RU"/>
        </w:rPr>
      </w:pPr>
      <w:bookmarkStart w:id="26" w:name="bookmark=id.4i7ojhp"/>
      <w:bookmarkStart w:id="27" w:name="bookmark=id.2xcytpi"/>
      <w:bookmarkStart w:id="28" w:name="bookmark=id.1ci93xb"/>
      <w:bookmarkEnd w:id="26"/>
      <w:bookmarkEnd w:id="27"/>
      <w:bookmarkEnd w:id="28"/>
      <w:r>
        <w:rPr>
          <w:rFonts w:ascii="Times New Roman" w:eastAsia="Times New Roman" w:hAnsi="Times New Roman" w:cs="Times New Roman"/>
          <w:sz w:val="28"/>
          <w:szCs w:val="28"/>
          <w:lang w:eastAsia="ru-RU"/>
        </w:rPr>
        <w:t>проведення аналізу даних, оброблених Системою.</w:t>
      </w:r>
    </w:p>
    <w:p w14:paraId="3C8209C2"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2.3. Система складається з:</w:t>
      </w:r>
    </w:p>
    <w:p w14:paraId="63BD3E0D"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29" w:name="bookmark=id.3whwml4"/>
      <w:bookmarkEnd w:id="29"/>
      <w:r>
        <w:rPr>
          <w:color w:val="000000" w:themeColor="text1"/>
          <w:sz w:val="28"/>
          <w:szCs w:val="28"/>
          <w:lang w:val="uk-UA"/>
        </w:rPr>
        <w:t xml:space="preserve">2.3.1. Засобів </w:t>
      </w:r>
      <w:proofErr w:type="spellStart"/>
      <w:r>
        <w:rPr>
          <w:color w:val="000000" w:themeColor="text1"/>
          <w:sz w:val="28"/>
          <w:szCs w:val="28"/>
          <w:lang w:val="uk-UA"/>
        </w:rPr>
        <w:t>відеофіксації</w:t>
      </w:r>
      <w:proofErr w:type="spellEnd"/>
      <w:r>
        <w:rPr>
          <w:color w:val="000000" w:themeColor="text1"/>
          <w:sz w:val="28"/>
          <w:szCs w:val="28"/>
          <w:lang w:val="uk-UA"/>
        </w:rPr>
        <w:t>, що належать до комунальної власності територіальної громади.</w:t>
      </w:r>
    </w:p>
    <w:p w14:paraId="6E026C1C"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30" w:name="bookmark=id.2bn6wsx"/>
      <w:bookmarkEnd w:id="30"/>
      <w:r>
        <w:rPr>
          <w:color w:val="000000" w:themeColor="text1"/>
          <w:sz w:val="28"/>
          <w:szCs w:val="28"/>
          <w:lang w:val="uk-UA"/>
        </w:rPr>
        <w:t>2.3.2. Інших технічних засобів.</w:t>
      </w:r>
    </w:p>
    <w:p w14:paraId="6DFA63E2"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31" w:name="bookmark=id.qsh70q"/>
      <w:bookmarkEnd w:id="31"/>
      <w:r>
        <w:rPr>
          <w:color w:val="000000" w:themeColor="text1"/>
          <w:sz w:val="28"/>
          <w:szCs w:val="28"/>
          <w:lang w:val="uk-UA"/>
        </w:rPr>
        <w:t>2.3.3. Програмно-апаратного комплексу.</w:t>
      </w:r>
    </w:p>
    <w:p w14:paraId="39D6BCBA"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32" w:name="bookmark=id.3as4poj"/>
      <w:bookmarkEnd w:id="32"/>
      <w:r>
        <w:rPr>
          <w:color w:val="000000" w:themeColor="text1"/>
          <w:sz w:val="28"/>
          <w:szCs w:val="28"/>
          <w:lang w:val="uk-UA"/>
        </w:rPr>
        <w:t xml:space="preserve">2.3.4. Спеціальної оптоволоконної мережі, яка забезпечує надходження даних від засобів </w:t>
      </w:r>
      <w:proofErr w:type="spellStart"/>
      <w:r>
        <w:rPr>
          <w:color w:val="000000" w:themeColor="text1"/>
          <w:sz w:val="28"/>
          <w:szCs w:val="28"/>
          <w:lang w:val="uk-UA"/>
        </w:rPr>
        <w:t>відеофіксації</w:t>
      </w:r>
      <w:proofErr w:type="spellEnd"/>
      <w:r>
        <w:rPr>
          <w:color w:val="000000" w:themeColor="text1"/>
          <w:sz w:val="28"/>
          <w:szCs w:val="28"/>
          <w:lang w:val="uk-UA"/>
        </w:rPr>
        <w:t xml:space="preserve"> та інших технічних засобів до ЦОД.</w:t>
      </w:r>
    </w:p>
    <w:p w14:paraId="7E130D80"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33" w:name="bookmark=id.1pxezwc"/>
      <w:bookmarkEnd w:id="33"/>
      <w:r>
        <w:rPr>
          <w:color w:val="000000" w:themeColor="text1"/>
          <w:sz w:val="28"/>
          <w:szCs w:val="28"/>
          <w:lang w:val="uk-UA"/>
        </w:rPr>
        <w:t>2.3.5. Мережевого обладнання (пасивного та активного).</w:t>
      </w:r>
    </w:p>
    <w:p w14:paraId="3BF9D0DA"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34" w:name="bookmark=id.49x2ik5"/>
      <w:bookmarkEnd w:id="34"/>
      <w:r>
        <w:rPr>
          <w:color w:val="000000" w:themeColor="text1"/>
          <w:sz w:val="28"/>
          <w:szCs w:val="28"/>
          <w:lang w:val="uk-UA"/>
        </w:rPr>
        <w:t>2.3.6. Моніторингової зали, яка забезпечує відображення відеоданих та іншої інформації, що надходить до ЦОД (у випадку необхідності її створення).</w:t>
      </w:r>
    </w:p>
    <w:p w14:paraId="79CDFDA7"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35" w:name="bookmark=id.2p2csry"/>
      <w:bookmarkEnd w:id="35"/>
      <w:r>
        <w:rPr>
          <w:color w:val="000000" w:themeColor="text1"/>
          <w:sz w:val="28"/>
          <w:szCs w:val="28"/>
          <w:lang w:val="uk-UA"/>
        </w:rPr>
        <w:t>2.3.7. Автоматизованих робочих місць адміністратора Системи та автоматизованих робочих місць Користувачів Системи.</w:t>
      </w:r>
    </w:p>
    <w:p w14:paraId="6E88F44A"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36" w:name="bookmark=id.147n2zr"/>
      <w:bookmarkEnd w:id="36"/>
      <w:r>
        <w:rPr>
          <w:color w:val="000000" w:themeColor="text1"/>
          <w:sz w:val="28"/>
          <w:szCs w:val="28"/>
          <w:lang w:val="uk-UA"/>
        </w:rPr>
        <w:t>2.3.8. Комплексної системи захисту інформації (взаємопов'язана сукупність організаційних та інженерно-технічних заходів, засобів і методів захисту інформації в Системі).</w:t>
      </w:r>
    </w:p>
    <w:p w14:paraId="1710A835"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37" w:name="bookmark=id.3o7alnk"/>
      <w:bookmarkEnd w:id="37"/>
      <w:r>
        <w:rPr>
          <w:color w:val="000000" w:themeColor="text1"/>
          <w:sz w:val="28"/>
          <w:szCs w:val="28"/>
          <w:lang w:val="uk-UA"/>
        </w:rPr>
        <w:lastRenderedPageBreak/>
        <w:t>2.3.9. </w:t>
      </w:r>
      <w:proofErr w:type="spellStart"/>
      <w:r>
        <w:rPr>
          <w:sz w:val="28"/>
          <w:szCs w:val="28"/>
        </w:rPr>
        <w:t>засобів</w:t>
      </w:r>
      <w:proofErr w:type="spellEnd"/>
      <w:r>
        <w:rPr>
          <w:sz w:val="28"/>
          <w:szCs w:val="28"/>
        </w:rPr>
        <w:t xml:space="preserve"> </w:t>
      </w:r>
      <w:proofErr w:type="spellStart"/>
      <w:r>
        <w:rPr>
          <w:sz w:val="28"/>
          <w:szCs w:val="28"/>
        </w:rPr>
        <w:t>відеофіксації</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знаходяться</w:t>
      </w:r>
      <w:proofErr w:type="spellEnd"/>
      <w:r>
        <w:rPr>
          <w:sz w:val="28"/>
          <w:szCs w:val="28"/>
        </w:rPr>
        <w:t xml:space="preserve"> в чужому </w:t>
      </w:r>
      <w:proofErr w:type="spellStart"/>
      <w:r>
        <w:rPr>
          <w:sz w:val="28"/>
          <w:szCs w:val="28"/>
        </w:rPr>
        <w:t>володінні</w:t>
      </w:r>
      <w:proofErr w:type="spellEnd"/>
      <w:r>
        <w:rPr>
          <w:sz w:val="28"/>
          <w:szCs w:val="28"/>
        </w:rPr>
        <w:t xml:space="preserve"> (</w:t>
      </w:r>
      <w:proofErr w:type="spellStart"/>
      <w:r>
        <w:rPr>
          <w:sz w:val="28"/>
          <w:szCs w:val="28"/>
        </w:rPr>
        <w:t>засобів</w:t>
      </w:r>
      <w:proofErr w:type="spellEnd"/>
      <w:r>
        <w:rPr>
          <w:sz w:val="28"/>
          <w:szCs w:val="28"/>
        </w:rPr>
        <w:t xml:space="preserve"> </w:t>
      </w:r>
      <w:proofErr w:type="spellStart"/>
      <w:r>
        <w:rPr>
          <w:sz w:val="28"/>
          <w:szCs w:val="28"/>
        </w:rPr>
        <w:t>відеофіксації</w:t>
      </w:r>
      <w:proofErr w:type="spellEnd"/>
      <w:r>
        <w:rPr>
          <w:sz w:val="28"/>
          <w:szCs w:val="28"/>
        </w:rPr>
        <w:t xml:space="preserve">, </w:t>
      </w:r>
      <w:proofErr w:type="spellStart"/>
      <w:r>
        <w:rPr>
          <w:sz w:val="28"/>
          <w:szCs w:val="28"/>
        </w:rPr>
        <w:t>що</w:t>
      </w:r>
      <w:proofErr w:type="spellEnd"/>
      <w:r>
        <w:rPr>
          <w:sz w:val="28"/>
          <w:szCs w:val="28"/>
        </w:rPr>
        <w:t xml:space="preserve"> належать до приватного сектора </w:t>
      </w:r>
      <w:proofErr w:type="spellStart"/>
      <w:r>
        <w:rPr>
          <w:sz w:val="28"/>
          <w:szCs w:val="28"/>
        </w:rPr>
        <w:t>економіки</w:t>
      </w:r>
      <w:proofErr w:type="spellEnd"/>
      <w:r>
        <w:rPr>
          <w:sz w:val="28"/>
          <w:szCs w:val="28"/>
        </w:rPr>
        <w:t xml:space="preserve"> та </w:t>
      </w:r>
      <w:proofErr w:type="spellStart"/>
      <w:r>
        <w:rPr>
          <w:sz w:val="28"/>
          <w:szCs w:val="28"/>
        </w:rPr>
        <w:t>підключені</w:t>
      </w:r>
      <w:proofErr w:type="spellEnd"/>
      <w:r>
        <w:rPr>
          <w:sz w:val="28"/>
          <w:szCs w:val="28"/>
        </w:rPr>
        <w:t xml:space="preserve"> до </w:t>
      </w:r>
      <w:proofErr w:type="spellStart"/>
      <w:r>
        <w:rPr>
          <w:sz w:val="28"/>
          <w:szCs w:val="28"/>
        </w:rPr>
        <w:t>Системи</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вимог</w:t>
      </w:r>
      <w:proofErr w:type="spellEnd"/>
      <w:r>
        <w:rPr>
          <w:sz w:val="28"/>
          <w:szCs w:val="28"/>
        </w:rPr>
        <w:t xml:space="preserve"> </w:t>
      </w:r>
      <w:proofErr w:type="spellStart"/>
      <w:r>
        <w:rPr>
          <w:sz w:val="28"/>
          <w:szCs w:val="28"/>
        </w:rPr>
        <w:t>цього</w:t>
      </w:r>
      <w:proofErr w:type="spellEnd"/>
      <w:r>
        <w:rPr>
          <w:sz w:val="28"/>
          <w:szCs w:val="28"/>
        </w:rPr>
        <w:t xml:space="preserve"> </w:t>
      </w:r>
      <w:proofErr w:type="spellStart"/>
      <w:r>
        <w:rPr>
          <w:sz w:val="28"/>
          <w:szCs w:val="28"/>
        </w:rPr>
        <w:t>Положення</w:t>
      </w:r>
      <w:proofErr w:type="spellEnd"/>
      <w:r>
        <w:rPr>
          <w:sz w:val="28"/>
          <w:szCs w:val="28"/>
        </w:rPr>
        <w:t xml:space="preserve"> та Регламенту)</w:t>
      </w:r>
      <w:r>
        <w:rPr>
          <w:color w:val="000000" w:themeColor="text1"/>
          <w:sz w:val="28"/>
          <w:szCs w:val="28"/>
          <w:lang w:val="uk-UA"/>
        </w:rPr>
        <w:t>.</w:t>
      </w:r>
    </w:p>
    <w:p w14:paraId="7511AD53"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38" w:name="bookmark=id.ihv636"/>
      <w:bookmarkStart w:id="39" w:name="bookmark=id.23ckvvd"/>
      <w:bookmarkEnd w:id="38"/>
      <w:bookmarkEnd w:id="39"/>
      <w:r>
        <w:rPr>
          <w:color w:val="000000" w:themeColor="text1"/>
          <w:sz w:val="28"/>
          <w:szCs w:val="28"/>
          <w:lang w:val="uk-UA"/>
        </w:rPr>
        <w:t>2.3.10. Обчислювальні потужності ЦОД, на яких розміщується програмно-апаратний комплекс Системи та інші дані, необхідні для функціонування Системи.</w:t>
      </w:r>
    </w:p>
    <w:p w14:paraId="42335292" w14:textId="77777777" w:rsidR="00990B53" w:rsidRDefault="00990B53" w:rsidP="00990B53">
      <w:pPr>
        <w:pStyle w:val="western"/>
        <w:shd w:val="clear" w:color="auto" w:fill="FFFFFF"/>
        <w:spacing w:before="274" w:beforeAutospacing="0" w:after="274" w:afterAutospacing="0" w:line="210" w:lineRule="atLeast"/>
        <w:ind w:firstLine="562"/>
        <w:rPr>
          <w:color w:val="000000" w:themeColor="text1"/>
          <w:sz w:val="28"/>
          <w:szCs w:val="28"/>
          <w:lang w:val="uk-UA"/>
        </w:rPr>
      </w:pPr>
    </w:p>
    <w:p w14:paraId="45F389F9" w14:textId="77777777" w:rsidR="00990B53" w:rsidRDefault="00990B53" w:rsidP="00990B53">
      <w:pPr>
        <w:pStyle w:val="western"/>
        <w:shd w:val="clear" w:color="auto" w:fill="FFFFFF"/>
        <w:spacing w:before="274" w:beforeAutospacing="0" w:after="274" w:afterAutospacing="0" w:line="210" w:lineRule="atLeast"/>
        <w:jc w:val="center"/>
        <w:rPr>
          <w:b/>
          <w:bCs/>
          <w:color w:val="000000" w:themeColor="text1"/>
          <w:sz w:val="28"/>
          <w:szCs w:val="28"/>
          <w:lang w:val="uk-UA"/>
        </w:rPr>
      </w:pPr>
      <w:r>
        <w:rPr>
          <w:b/>
          <w:bCs/>
          <w:color w:val="000000" w:themeColor="text1"/>
          <w:sz w:val="28"/>
          <w:szCs w:val="28"/>
          <w:lang w:val="uk-UA"/>
        </w:rPr>
        <w:t xml:space="preserve">3. Об'єкти відеоспостереження на території </w:t>
      </w:r>
      <w:proofErr w:type="spellStart"/>
      <w:r>
        <w:rPr>
          <w:b/>
          <w:bCs/>
          <w:color w:val="000000" w:themeColor="text1"/>
          <w:sz w:val="28"/>
          <w:szCs w:val="28"/>
          <w:lang w:val="uk-UA"/>
        </w:rPr>
        <w:t>Сіверськох</w:t>
      </w:r>
      <w:proofErr w:type="spellEnd"/>
      <w:r>
        <w:rPr>
          <w:b/>
          <w:bCs/>
          <w:color w:val="000000" w:themeColor="text1"/>
          <w:sz w:val="28"/>
          <w:szCs w:val="28"/>
          <w:lang w:val="uk-UA"/>
        </w:rPr>
        <w:t xml:space="preserve"> міської ради</w:t>
      </w:r>
    </w:p>
    <w:p w14:paraId="2B00F49E"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40" w:name="bookmark=id.32hioqz"/>
      <w:bookmarkEnd w:id="40"/>
      <w:r>
        <w:rPr>
          <w:color w:val="000000" w:themeColor="text1"/>
          <w:sz w:val="28"/>
          <w:szCs w:val="28"/>
          <w:lang w:val="uk-UA"/>
        </w:rPr>
        <w:t xml:space="preserve">3.1. До об'єктів відеоспостереження на території Сіверської міської ради відносяться об'єкти соціальної, економічної, житлово-комунальної, транспортної, інженерної та іншої інфраструктури громади. </w:t>
      </w:r>
    </w:p>
    <w:p w14:paraId="5EB51F19"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41" w:name="bookmark=id.41mghml"/>
      <w:bookmarkStart w:id="42" w:name="bookmark=id.1hmsyys"/>
      <w:bookmarkEnd w:id="41"/>
      <w:bookmarkEnd w:id="42"/>
      <w:r>
        <w:rPr>
          <w:color w:val="000000" w:themeColor="text1"/>
          <w:sz w:val="28"/>
          <w:szCs w:val="28"/>
          <w:lang w:val="uk-UA"/>
        </w:rPr>
        <w:t>3.2. </w:t>
      </w:r>
      <w:proofErr w:type="spellStart"/>
      <w:r>
        <w:rPr>
          <w:sz w:val="28"/>
          <w:szCs w:val="28"/>
        </w:rPr>
        <w:t>Відеоспостереження</w:t>
      </w:r>
      <w:proofErr w:type="spellEnd"/>
      <w:r>
        <w:rPr>
          <w:sz w:val="28"/>
          <w:szCs w:val="28"/>
        </w:rPr>
        <w:t xml:space="preserve"> за </w:t>
      </w:r>
      <w:proofErr w:type="spellStart"/>
      <w:r>
        <w:rPr>
          <w:sz w:val="28"/>
          <w:szCs w:val="28"/>
        </w:rPr>
        <w:t>об'єктами</w:t>
      </w:r>
      <w:proofErr w:type="spellEnd"/>
      <w:r>
        <w:rPr>
          <w:sz w:val="28"/>
          <w:szCs w:val="28"/>
        </w:rPr>
        <w:t xml:space="preserve">, </w:t>
      </w:r>
      <w:proofErr w:type="spellStart"/>
      <w:r>
        <w:rPr>
          <w:sz w:val="28"/>
          <w:szCs w:val="28"/>
        </w:rPr>
        <w:t>зазначеними</w:t>
      </w:r>
      <w:proofErr w:type="spellEnd"/>
      <w:r>
        <w:rPr>
          <w:sz w:val="28"/>
          <w:szCs w:val="28"/>
        </w:rPr>
        <w:t xml:space="preserve"> в </w:t>
      </w:r>
      <w:proofErr w:type="spellStart"/>
      <w:r>
        <w:rPr>
          <w:sz w:val="28"/>
          <w:szCs w:val="28"/>
        </w:rPr>
        <w:t>пункті</w:t>
      </w:r>
      <w:proofErr w:type="spellEnd"/>
      <w:r>
        <w:rPr>
          <w:sz w:val="28"/>
          <w:szCs w:val="28"/>
        </w:rPr>
        <w:t xml:space="preserve"> 3.1 </w:t>
      </w:r>
      <w:proofErr w:type="spellStart"/>
      <w:r>
        <w:rPr>
          <w:sz w:val="28"/>
          <w:szCs w:val="28"/>
        </w:rPr>
        <w:t>цього</w:t>
      </w:r>
      <w:proofErr w:type="spellEnd"/>
      <w:r>
        <w:rPr>
          <w:sz w:val="28"/>
          <w:szCs w:val="28"/>
        </w:rPr>
        <w:t xml:space="preserve"> </w:t>
      </w:r>
      <w:proofErr w:type="spellStart"/>
      <w:r>
        <w:rPr>
          <w:sz w:val="28"/>
          <w:szCs w:val="28"/>
        </w:rPr>
        <w:t>Положення</w:t>
      </w:r>
      <w:proofErr w:type="spellEnd"/>
      <w:r>
        <w:rPr>
          <w:sz w:val="28"/>
          <w:szCs w:val="28"/>
        </w:rPr>
        <w:t xml:space="preserve">, </w:t>
      </w:r>
      <w:proofErr w:type="spellStart"/>
      <w:r>
        <w:rPr>
          <w:sz w:val="28"/>
          <w:szCs w:val="28"/>
        </w:rPr>
        <w:t>здійснюється</w:t>
      </w:r>
      <w:proofErr w:type="spellEnd"/>
      <w:r>
        <w:rPr>
          <w:sz w:val="28"/>
          <w:szCs w:val="28"/>
        </w:rPr>
        <w:t xml:space="preserve"> за </w:t>
      </w:r>
      <w:proofErr w:type="spellStart"/>
      <w:r>
        <w:rPr>
          <w:sz w:val="28"/>
          <w:szCs w:val="28"/>
        </w:rPr>
        <w:t>умови</w:t>
      </w:r>
      <w:proofErr w:type="spellEnd"/>
      <w:r>
        <w:rPr>
          <w:sz w:val="28"/>
          <w:szCs w:val="28"/>
        </w:rPr>
        <w:t xml:space="preserve"> </w:t>
      </w:r>
      <w:proofErr w:type="spellStart"/>
      <w:r>
        <w:rPr>
          <w:sz w:val="28"/>
          <w:szCs w:val="28"/>
        </w:rPr>
        <w:t>дотримання</w:t>
      </w:r>
      <w:proofErr w:type="spellEnd"/>
      <w:r>
        <w:rPr>
          <w:sz w:val="28"/>
          <w:szCs w:val="28"/>
        </w:rPr>
        <w:t xml:space="preserve"> права на </w:t>
      </w:r>
      <w:proofErr w:type="spellStart"/>
      <w:r>
        <w:rPr>
          <w:sz w:val="28"/>
          <w:szCs w:val="28"/>
        </w:rPr>
        <w:t>повагу</w:t>
      </w:r>
      <w:proofErr w:type="spellEnd"/>
      <w:r>
        <w:rPr>
          <w:sz w:val="28"/>
          <w:szCs w:val="28"/>
        </w:rPr>
        <w:t xml:space="preserve"> до </w:t>
      </w:r>
      <w:proofErr w:type="spellStart"/>
      <w:r>
        <w:rPr>
          <w:sz w:val="28"/>
          <w:szCs w:val="28"/>
        </w:rPr>
        <w:t>особистого</w:t>
      </w:r>
      <w:proofErr w:type="spellEnd"/>
      <w:r>
        <w:rPr>
          <w:sz w:val="28"/>
          <w:szCs w:val="28"/>
        </w:rPr>
        <w:t xml:space="preserve"> </w:t>
      </w:r>
      <w:proofErr w:type="spellStart"/>
      <w:r>
        <w:rPr>
          <w:sz w:val="28"/>
          <w:szCs w:val="28"/>
        </w:rPr>
        <w:t>життя</w:t>
      </w:r>
      <w:proofErr w:type="spellEnd"/>
      <w:r>
        <w:rPr>
          <w:sz w:val="28"/>
          <w:szCs w:val="28"/>
        </w:rPr>
        <w:t>.</w:t>
      </w:r>
    </w:p>
    <w:p w14:paraId="6576E9C8"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43" w:name="bookmark=id.2grqrue"/>
      <w:bookmarkStart w:id="44" w:name="bookmark=id.vx1227"/>
      <w:bookmarkEnd w:id="43"/>
      <w:bookmarkEnd w:id="44"/>
      <w:r>
        <w:rPr>
          <w:color w:val="000000" w:themeColor="text1"/>
          <w:sz w:val="28"/>
          <w:szCs w:val="28"/>
          <w:lang w:val="uk-UA"/>
        </w:rPr>
        <w:t xml:space="preserve">3.3. Інформація про здійснення відеоспостереження розміщується поблизу засобів </w:t>
      </w:r>
      <w:proofErr w:type="spellStart"/>
      <w:r>
        <w:rPr>
          <w:color w:val="000000" w:themeColor="text1"/>
          <w:sz w:val="28"/>
          <w:szCs w:val="28"/>
          <w:lang w:val="uk-UA"/>
        </w:rPr>
        <w:t>відеофіксації</w:t>
      </w:r>
      <w:proofErr w:type="spellEnd"/>
      <w:r>
        <w:rPr>
          <w:color w:val="000000" w:themeColor="text1"/>
          <w:sz w:val="28"/>
          <w:szCs w:val="28"/>
          <w:lang w:val="uk-UA"/>
        </w:rPr>
        <w:t xml:space="preserve"> та/або об'єктів відеоспостереження, зазначених у пункті 3.1 цього Положення.</w:t>
      </w:r>
    </w:p>
    <w:p w14:paraId="1DF3867C" w14:textId="77777777" w:rsidR="00990B53" w:rsidRDefault="00990B53" w:rsidP="00990B53">
      <w:pPr>
        <w:pStyle w:val="western"/>
        <w:shd w:val="clear" w:color="auto" w:fill="FFFFFF"/>
        <w:spacing w:before="274" w:beforeAutospacing="0" w:after="274" w:afterAutospacing="0" w:line="210" w:lineRule="atLeast"/>
        <w:jc w:val="center"/>
        <w:rPr>
          <w:b/>
          <w:bCs/>
          <w:color w:val="000000" w:themeColor="text1"/>
          <w:sz w:val="28"/>
          <w:szCs w:val="28"/>
          <w:lang w:val="uk-UA"/>
        </w:rPr>
      </w:pPr>
      <w:r>
        <w:rPr>
          <w:b/>
          <w:bCs/>
          <w:color w:val="000000" w:themeColor="text1"/>
          <w:sz w:val="28"/>
          <w:szCs w:val="28"/>
          <w:lang w:val="uk-UA"/>
        </w:rPr>
        <w:t>4. Суб'єкти відносин у Системі</w:t>
      </w:r>
    </w:p>
    <w:p w14:paraId="227AFAF2"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45" w:name="bookmark=id.3fwokq0"/>
      <w:bookmarkEnd w:id="45"/>
      <w:r>
        <w:rPr>
          <w:color w:val="000000" w:themeColor="text1"/>
          <w:sz w:val="28"/>
          <w:szCs w:val="28"/>
          <w:lang w:val="uk-UA"/>
        </w:rPr>
        <w:t>4.1. Суб'єктами відносин у Системі є:</w:t>
      </w:r>
    </w:p>
    <w:p w14:paraId="62F9DCB8"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46" w:name="bookmark=id.1v1yuxt"/>
      <w:bookmarkEnd w:id="46"/>
      <w:r>
        <w:rPr>
          <w:color w:val="000000" w:themeColor="text1"/>
          <w:sz w:val="28"/>
          <w:szCs w:val="28"/>
          <w:lang w:val="uk-UA"/>
        </w:rPr>
        <w:t>4.1.1. Власник Системи.</w:t>
      </w:r>
    </w:p>
    <w:p w14:paraId="269571A3"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47" w:name="bookmark=id.4f1mdlm"/>
      <w:bookmarkEnd w:id="47"/>
      <w:r>
        <w:rPr>
          <w:color w:val="000000" w:themeColor="text1"/>
          <w:sz w:val="28"/>
          <w:szCs w:val="28"/>
          <w:lang w:val="uk-UA"/>
        </w:rPr>
        <w:t>4.1.2. Розпорядник Системи.</w:t>
      </w:r>
    </w:p>
    <w:p w14:paraId="4E35382E"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48" w:name="bookmark=id.2u6wntf"/>
      <w:bookmarkEnd w:id="48"/>
      <w:r>
        <w:rPr>
          <w:color w:val="000000" w:themeColor="text1"/>
          <w:sz w:val="28"/>
          <w:szCs w:val="28"/>
          <w:lang w:val="uk-UA"/>
        </w:rPr>
        <w:t>4.1.3. Адміністратор Системи.</w:t>
      </w:r>
    </w:p>
    <w:p w14:paraId="6AB91EDD"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49" w:name="bookmark=id.19c6y18"/>
      <w:bookmarkEnd w:id="49"/>
      <w:r>
        <w:rPr>
          <w:color w:val="000000" w:themeColor="text1"/>
          <w:sz w:val="28"/>
          <w:szCs w:val="28"/>
          <w:lang w:val="uk-UA"/>
        </w:rPr>
        <w:t>4.1.4. Користувачі Системи.</w:t>
      </w:r>
    </w:p>
    <w:p w14:paraId="5AE2028A"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50" w:name="bookmark=id.3tbugp1"/>
      <w:bookmarkEnd w:id="50"/>
      <w:r>
        <w:rPr>
          <w:color w:val="000000" w:themeColor="text1"/>
          <w:sz w:val="28"/>
          <w:szCs w:val="28"/>
          <w:lang w:val="uk-UA"/>
        </w:rPr>
        <w:t>4.1.5. Запитувачі інформації.</w:t>
      </w:r>
    </w:p>
    <w:p w14:paraId="2B884472"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51" w:name="bookmark=id.28h4qwu"/>
      <w:bookmarkEnd w:id="51"/>
      <w:r>
        <w:rPr>
          <w:color w:val="000000" w:themeColor="text1"/>
          <w:sz w:val="28"/>
          <w:szCs w:val="28"/>
          <w:lang w:val="uk-UA"/>
        </w:rPr>
        <w:t xml:space="preserve">4.2. Власником  та </w:t>
      </w:r>
      <w:r>
        <w:rPr>
          <w:sz w:val="28"/>
          <w:szCs w:val="28"/>
          <w:lang w:val="uk-UA"/>
        </w:rPr>
        <w:t>Розпорядником</w:t>
      </w:r>
      <w:r>
        <w:rPr>
          <w:color w:val="000000" w:themeColor="text1"/>
          <w:sz w:val="28"/>
          <w:szCs w:val="28"/>
          <w:lang w:val="uk-UA"/>
        </w:rPr>
        <w:t xml:space="preserve"> Системи є територіальна громада.</w:t>
      </w:r>
    </w:p>
    <w:p w14:paraId="25B69ADD"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52" w:name="bookmark=id.nmf14n"/>
      <w:bookmarkStart w:id="53" w:name="bookmark=id.37m2jsg"/>
      <w:bookmarkEnd w:id="52"/>
      <w:bookmarkEnd w:id="53"/>
      <w:r>
        <w:rPr>
          <w:color w:val="000000" w:themeColor="text1"/>
          <w:sz w:val="28"/>
          <w:szCs w:val="28"/>
          <w:lang w:val="uk-UA"/>
        </w:rPr>
        <w:t>4.3. </w:t>
      </w:r>
      <w:r>
        <w:rPr>
          <w:sz w:val="28"/>
          <w:szCs w:val="28"/>
          <w:lang w:val="uk-UA"/>
        </w:rPr>
        <w:t xml:space="preserve">Адміністратором Системи є відділ внутрішньої, інформаційної та правової політики виконкому міської ради. </w:t>
      </w:r>
      <w:r>
        <w:rPr>
          <w:color w:val="000000" w:themeColor="text1"/>
          <w:sz w:val="28"/>
          <w:szCs w:val="28"/>
          <w:lang w:val="uk-UA"/>
        </w:rPr>
        <w:t xml:space="preserve">Адміністратор Системи бере на себе відповідальність за побудову Системи, розвиток Системи згідно з напрямками, обраними Розпорядником Системи, забезпечує підтримку роботи програмно-апаратного комплексу Системи, на основі наявних мережевих </w:t>
      </w:r>
      <w:proofErr w:type="spellStart"/>
      <w:r>
        <w:rPr>
          <w:color w:val="000000" w:themeColor="text1"/>
          <w:sz w:val="28"/>
          <w:szCs w:val="28"/>
          <w:lang w:val="uk-UA"/>
        </w:rPr>
        <w:t>потужностей</w:t>
      </w:r>
      <w:proofErr w:type="spellEnd"/>
      <w:r>
        <w:rPr>
          <w:color w:val="000000" w:themeColor="text1"/>
          <w:sz w:val="28"/>
          <w:szCs w:val="28"/>
          <w:lang w:val="uk-UA"/>
        </w:rPr>
        <w:t>, що поєднують ЦОД з пристроями збору даних та з Користувачами Системи, забезпечує надання та підтримку працездатності серверного обладнання ЦОД.</w:t>
      </w:r>
    </w:p>
    <w:p w14:paraId="695FD4C4" w14:textId="77777777" w:rsidR="00990B53" w:rsidRDefault="00990B53" w:rsidP="00990B53">
      <w:pPr>
        <w:pStyle w:val="western"/>
        <w:shd w:val="clear" w:color="auto" w:fill="FFFFFF"/>
        <w:spacing w:before="274" w:beforeAutospacing="0" w:after="274" w:afterAutospacing="0" w:line="210" w:lineRule="atLeast"/>
        <w:ind w:firstLine="562"/>
        <w:jc w:val="both"/>
        <w:rPr>
          <w:sz w:val="28"/>
          <w:szCs w:val="28"/>
          <w:lang w:val="uk-UA"/>
        </w:rPr>
      </w:pPr>
      <w:bookmarkStart w:id="54" w:name="bookmark=id.1mrcu09"/>
      <w:bookmarkEnd w:id="54"/>
      <w:r>
        <w:rPr>
          <w:color w:val="000000" w:themeColor="text1"/>
          <w:sz w:val="28"/>
          <w:szCs w:val="28"/>
          <w:lang w:val="uk-UA"/>
        </w:rPr>
        <w:lastRenderedPageBreak/>
        <w:t>4.4. </w:t>
      </w:r>
      <w:proofErr w:type="spellStart"/>
      <w:r>
        <w:rPr>
          <w:sz w:val="28"/>
          <w:szCs w:val="28"/>
        </w:rPr>
        <w:t>Користувачами</w:t>
      </w:r>
      <w:proofErr w:type="spellEnd"/>
      <w:r>
        <w:rPr>
          <w:sz w:val="28"/>
          <w:szCs w:val="28"/>
        </w:rPr>
        <w:t xml:space="preserve"> </w:t>
      </w:r>
      <w:proofErr w:type="spellStart"/>
      <w:r>
        <w:rPr>
          <w:sz w:val="28"/>
          <w:szCs w:val="28"/>
        </w:rPr>
        <w:t>інформації</w:t>
      </w:r>
      <w:proofErr w:type="spellEnd"/>
      <w:r>
        <w:rPr>
          <w:sz w:val="28"/>
          <w:szCs w:val="28"/>
        </w:rPr>
        <w:t xml:space="preserve"> в </w:t>
      </w:r>
      <w:proofErr w:type="spellStart"/>
      <w:r>
        <w:rPr>
          <w:sz w:val="28"/>
          <w:szCs w:val="28"/>
        </w:rPr>
        <w:t>Системі</w:t>
      </w:r>
      <w:proofErr w:type="spellEnd"/>
      <w:r>
        <w:rPr>
          <w:sz w:val="28"/>
          <w:szCs w:val="28"/>
        </w:rPr>
        <w:t xml:space="preserve"> є </w:t>
      </w:r>
      <w:proofErr w:type="spellStart"/>
      <w:r>
        <w:rPr>
          <w:sz w:val="28"/>
          <w:szCs w:val="28"/>
        </w:rPr>
        <w:t>посадові</w:t>
      </w:r>
      <w:proofErr w:type="spellEnd"/>
      <w:r>
        <w:rPr>
          <w:sz w:val="28"/>
          <w:szCs w:val="28"/>
        </w:rPr>
        <w:t xml:space="preserve"> (</w:t>
      </w:r>
      <w:proofErr w:type="spellStart"/>
      <w:r>
        <w:rPr>
          <w:sz w:val="28"/>
          <w:szCs w:val="28"/>
        </w:rPr>
        <w:t>службові</w:t>
      </w:r>
      <w:proofErr w:type="spellEnd"/>
      <w:r>
        <w:rPr>
          <w:sz w:val="28"/>
          <w:szCs w:val="28"/>
        </w:rPr>
        <w:t xml:space="preserve">) особи та </w:t>
      </w:r>
      <w:proofErr w:type="spellStart"/>
      <w:r>
        <w:rPr>
          <w:sz w:val="28"/>
          <w:szCs w:val="28"/>
        </w:rPr>
        <w:t>працівники</w:t>
      </w:r>
      <w:proofErr w:type="spellEnd"/>
      <w:r>
        <w:rPr>
          <w:color w:val="000000" w:themeColor="text1"/>
          <w:sz w:val="28"/>
          <w:szCs w:val="28"/>
          <w:lang w:val="uk-UA"/>
        </w:rPr>
        <w:t>, які у визначеному цим Положенням порядку отримують доступ до Системи</w:t>
      </w:r>
      <w:r>
        <w:rPr>
          <w:sz w:val="28"/>
          <w:szCs w:val="28"/>
          <w:lang w:val="uk-UA"/>
        </w:rPr>
        <w:t>.</w:t>
      </w:r>
    </w:p>
    <w:p w14:paraId="1C726428" w14:textId="77777777" w:rsidR="00990B53" w:rsidRDefault="00990B53" w:rsidP="00990B53">
      <w:pPr>
        <w:pStyle w:val="western"/>
        <w:shd w:val="clear" w:color="auto" w:fill="FFFFFF"/>
        <w:spacing w:before="274" w:beforeAutospacing="0" w:after="274" w:afterAutospacing="0" w:line="210" w:lineRule="atLeast"/>
        <w:ind w:firstLine="562"/>
        <w:jc w:val="both"/>
        <w:rPr>
          <w:sz w:val="28"/>
          <w:szCs w:val="28"/>
          <w:lang w:val="uk-UA"/>
        </w:rPr>
      </w:pPr>
      <w:r>
        <w:rPr>
          <w:sz w:val="28"/>
          <w:szCs w:val="28"/>
          <w:lang w:val="uk-UA"/>
        </w:rPr>
        <w:t>4.6. Запитувачами інформації з Системі є фізичні та юридичні особи, які мають право у встановленому законодавством порядку отримувати запитувану інформацію з Системи.</w:t>
      </w:r>
    </w:p>
    <w:p w14:paraId="6B791D28" w14:textId="77777777" w:rsidR="00990B53" w:rsidRDefault="00990B53" w:rsidP="00990B53">
      <w:pPr>
        <w:pStyle w:val="western"/>
        <w:shd w:val="clear" w:color="auto" w:fill="FFFFFF"/>
        <w:spacing w:before="274" w:beforeAutospacing="0" w:after="274" w:afterAutospacing="0" w:line="210" w:lineRule="atLeast"/>
        <w:jc w:val="center"/>
        <w:rPr>
          <w:b/>
          <w:bCs/>
          <w:color w:val="000000" w:themeColor="text1"/>
          <w:sz w:val="28"/>
          <w:szCs w:val="28"/>
          <w:lang w:val="uk-UA"/>
        </w:rPr>
      </w:pPr>
      <w:r>
        <w:rPr>
          <w:b/>
          <w:bCs/>
          <w:color w:val="000000" w:themeColor="text1"/>
          <w:sz w:val="28"/>
          <w:szCs w:val="28"/>
          <w:lang w:val="uk-UA"/>
        </w:rPr>
        <w:t>5. Повноваження суб'єктів відносин у Системі</w:t>
      </w:r>
    </w:p>
    <w:p w14:paraId="20608470"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55" w:name="bookmark=id.2lwamvv"/>
      <w:bookmarkEnd w:id="55"/>
      <w:r>
        <w:rPr>
          <w:color w:val="000000" w:themeColor="text1"/>
          <w:sz w:val="28"/>
          <w:szCs w:val="28"/>
          <w:lang w:val="uk-UA"/>
        </w:rPr>
        <w:t>5.1. Власник Системи:</w:t>
      </w:r>
    </w:p>
    <w:p w14:paraId="31C58EBC"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визначає мету створення та функціонування Системи;</w:t>
      </w:r>
    </w:p>
    <w:p w14:paraId="0301982B"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визначає функції і структуру Системи;</w:t>
      </w:r>
    </w:p>
    <w:p w14:paraId="6F37633D"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визначає об’єкти відеоспостереження та суб’єктів відносин у Системі;</w:t>
      </w:r>
    </w:p>
    <w:p w14:paraId="3AE70F27"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реалізує інші повноваження, визначені Положенням та чинним законодавством.</w:t>
      </w:r>
    </w:p>
    <w:p w14:paraId="4D3D1C9D"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56" w:name="bookmark=id.111kx3o"/>
      <w:bookmarkEnd w:id="56"/>
      <w:r>
        <w:rPr>
          <w:color w:val="000000" w:themeColor="text1"/>
          <w:sz w:val="28"/>
          <w:szCs w:val="28"/>
          <w:lang w:val="uk-UA"/>
        </w:rPr>
        <w:t>5.2. Розпорядник Системи:</w:t>
      </w:r>
    </w:p>
    <w:p w14:paraId="3C7F9DE2"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 xml:space="preserve">затверджує Регламент з вимогами до використання технічних засобів і програмного забезпечення, організації робочих місць Користувачів Системи, засобів </w:t>
      </w:r>
      <w:proofErr w:type="spellStart"/>
      <w:r>
        <w:rPr>
          <w:color w:val="000000" w:themeColor="text1"/>
          <w:sz w:val="28"/>
          <w:szCs w:val="28"/>
          <w:lang w:val="uk-UA"/>
        </w:rPr>
        <w:t>відеофіксації</w:t>
      </w:r>
      <w:proofErr w:type="spellEnd"/>
      <w:r>
        <w:rPr>
          <w:color w:val="000000" w:themeColor="text1"/>
          <w:sz w:val="28"/>
          <w:szCs w:val="28"/>
          <w:lang w:val="uk-UA"/>
        </w:rPr>
        <w:t xml:space="preserve">, підключення засобів (систем) </w:t>
      </w:r>
      <w:proofErr w:type="spellStart"/>
      <w:r>
        <w:rPr>
          <w:color w:val="000000" w:themeColor="text1"/>
          <w:sz w:val="28"/>
          <w:szCs w:val="28"/>
          <w:lang w:val="uk-UA"/>
        </w:rPr>
        <w:t>відеофіксації</w:t>
      </w:r>
      <w:proofErr w:type="spellEnd"/>
      <w:r>
        <w:rPr>
          <w:color w:val="000000" w:themeColor="text1"/>
          <w:sz w:val="28"/>
          <w:szCs w:val="28"/>
          <w:lang w:val="uk-UA"/>
        </w:rPr>
        <w:t>, що знаходяться в чужому володінні, та порядком взаємодії суб’єктів у Системі;</w:t>
      </w:r>
      <w:r>
        <w:rPr>
          <w:color w:val="000000" w:themeColor="text1"/>
          <w:sz w:val="28"/>
          <w:szCs w:val="28"/>
          <w:lang w:val="uk-UA"/>
        </w:rPr>
        <w:br/>
      </w:r>
    </w:p>
    <w:p w14:paraId="06D8C1B2"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реалізує інші повноваження, визначені Положенням та чинним законодавством.</w:t>
      </w:r>
    </w:p>
    <w:p w14:paraId="448B6DEE"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57" w:name="bookmark=id.3l18frh"/>
      <w:bookmarkEnd w:id="57"/>
      <w:r>
        <w:rPr>
          <w:color w:val="000000" w:themeColor="text1"/>
          <w:sz w:val="28"/>
          <w:szCs w:val="28"/>
          <w:lang w:val="uk-UA"/>
        </w:rPr>
        <w:t>5.2.1. Має право:</w:t>
      </w:r>
    </w:p>
    <w:p w14:paraId="34051A01"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58" w:name="bookmark=id.206ipza"/>
      <w:bookmarkEnd w:id="58"/>
      <w:r>
        <w:rPr>
          <w:color w:val="000000" w:themeColor="text1"/>
          <w:sz w:val="28"/>
          <w:szCs w:val="28"/>
          <w:lang w:val="uk-UA"/>
        </w:rPr>
        <w:t>надавати, обмежувати та припиняти доступ до інформації в Системі Користувачів Системи;</w:t>
      </w:r>
    </w:p>
    <w:p w14:paraId="42C36A56"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59" w:name="bookmark=id.4k668n3"/>
      <w:bookmarkEnd w:id="59"/>
      <w:r>
        <w:rPr>
          <w:color w:val="000000" w:themeColor="text1"/>
          <w:sz w:val="28"/>
          <w:szCs w:val="28"/>
          <w:lang w:val="uk-UA"/>
        </w:rPr>
        <w:t>відмовляти у наданні доступу до інформації в Системі згідно з законодавством України;</w:t>
      </w:r>
    </w:p>
    <w:p w14:paraId="5DD33424"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60" w:name="bookmark=id.2zbgiuw"/>
      <w:bookmarkEnd w:id="60"/>
      <w:r>
        <w:rPr>
          <w:color w:val="000000" w:themeColor="text1"/>
          <w:sz w:val="28"/>
          <w:szCs w:val="28"/>
          <w:lang w:val="uk-UA"/>
        </w:rPr>
        <w:t>визначати рівень доступу до інформації в Системі відповідно до повноважень суб’єктів, визначених діючим законодавством України;</w:t>
      </w:r>
    </w:p>
    <w:p w14:paraId="0A842D30"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61" w:name="bookmark=id.1egqt2p"/>
      <w:bookmarkStart w:id="62" w:name="bookmark=id.3ygebqi"/>
      <w:bookmarkEnd w:id="61"/>
      <w:bookmarkEnd w:id="62"/>
      <w:r>
        <w:rPr>
          <w:color w:val="000000" w:themeColor="text1"/>
          <w:sz w:val="28"/>
          <w:szCs w:val="28"/>
          <w:lang w:val="uk-UA"/>
        </w:rPr>
        <w:t>контролювати виконання робіт (надання послуг) з обслуговування, налаштування, модернізації, технічної підтримки тощо Системи;</w:t>
      </w:r>
    </w:p>
    <w:p w14:paraId="0BC63154"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63" w:name="bookmark=id.2dlolyb"/>
      <w:bookmarkStart w:id="64" w:name="bookmark=id.3cqmetx"/>
      <w:bookmarkEnd w:id="63"/>
      <w:bookmarkEnd w:id="64"/>
      <w:r>
        <w:rPr>
          <w:color w:val="000000" w:themeColor="text1"/>
          <w:sz w:val="28"/>
          <w:szCs w:val="28"/>
          <w:lang w:val="uk-UA"/>
        </w:rPr>
        <w:t xml:space="preserve">виконувати інші дії, необхідні для ефективного функціонування Системи та реалізації місцевої політики в сфері </w:t>
      </w:r>
      <w:proofErr w:type="spellStart"/>
      <w:r>
        <w:rPr>
          <w:color w:val="000000" w:themeColor="text1"/>
          <w:sz w:val="28"/>
          <w:szCs w:val="28"/>
          <w:lang w:val="uk-UA"/>
        </w:rPr>
        <w:t>відеонагляду</w:t>
      </w:r>
      <w:proofErr w:type="spellEnd"/>
      <w:r>
        <w:rPr>
          <w:color w:val="000000" w:themeColor="text1"/>
          <w:sz w:val="28"/>
          <w:szCs w:val="28"/>
          <w:lang w:val="uk-UA"/>
        </w:rPr>
        <w:t>.</w:t>
      </w:r>
    </w:p>
    <w:p w14:paraId="4D5F2168"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65" w:name="bookmark=id.1rvwp1q"/>
      <w:bookmarkEnd w:id="65"/>
      <w:r>
        <w:rPr>
          <w:color w:val="000000" w:themeColor="text1"/>
          <w:sz w:val="28"/>
          <w:szCs w:val="28"/>
          <w:lang w:val="uk-UA"/>
        </w:rPr>
        <w:t>5.2.2. Зобов'язаний:</w:t>
      </w:r>
    </w:p>
    <w:p w14:paraId="55916DF8"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66" w:name="bookmark=id.2r0uhxc"/>
      <w:bookmarkStart w:id="67" w:name="bookmark=id.4bvk7pj"/>
      <w:bookmarkEnd w:id="66"/>
      <w:bookmarkEnd w:id="67"/>
      <w:r>
        <w:rPr>
          <w:color w:val="000000" w:themeColor="text1"/>
          <w:sz w:val="28"/>
          <w:szCs w:val="28"/>
          <w:lang w:val="uk-UA"/>
        </w:rPr>
        <w:lastRenderedPageBreak/>
        <w:t>організовувати розробку необхідних методичних документів для користування Системою та функціонування Системи;</w:t>
      </w:r>
    </w:p>
    <w:p w14:paraId="47349F1B"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68" w:name="bookmark=id.1664s55"/>
      <w:bookmarkEnd w:id="68"/>
      <w:r>
        <w:rPr>
          <w:color w:val="000000" w:themeColor="text1"/>
          <w:sz w:val="28"/>
          <w:szCs w:val="28"/>
          <w:lang w:val="uk-UA"/>
        </w:rPr>
        <w:t>організувати взаємодію суб’єктів Системи;</w:t>
      </w:r>
    </w:p>
    <w:p w14:paraId="48C8AABF" w14:textId="77777777" w:rsidR="00990B53" w:rsidRDefault="00990B53" w:rsidP="00990B53">
      <w:pPr>
        <w:spacing w:before="100" w:beforeAutospacing="1" w:after="100" w:afterAutospacing="1" w:line="240" w:lineRule="auto"/>
        <w:ind w:firstLine="56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забезпечувати захист інформації в Системі;</w:t>
      </w:r>
    </w:p>
    <w:p w14:paraId="554B365B"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здійснювати контроль за дотриманням Адміністратором Системи рівня доступу до інформації в Системі;</w:t>
      </w:r>
    </w:p>
    <w:p w14:paraId="41711A26"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69" w:name="bookmark=id.3q5sasy"/>
      <w:bookmarkEnd w:id="69"/>
      <w:r>
        <w:rPr>
          <w:color w:val="000000" w:themeColor="text1"/>
          <w:sz w:val="28"/>
          <w:szCs w:val="28"/>
          <w:lang w:val="uk-UA"/>
        </w:rPr>
        <w:t>розглядати звернення (пропозиції (зауваження), заяви (клопотання), скарги) юридичних та фізичних осіб щодо питань, які стосуються функціонування Системи у встановленому законодавством порядку.</w:t>
      </w:r>
    </w:p>
    <w:p w14:paraId="2B04FC85"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70" w:name="bookmark=id.25b2l0r"/>
      <w:bookmarkEnd w:id="70"/>
      <w:r>
        <w:rPr>
          <w:color w:val="000000" w:themeColor="text1"/>
          <w:sz w:val="28"/>
          <w:szCs w:val="28"/>
          <w:lang w:val="uk-UA"/>
        </w:rPr>
        <w:t>5.3. Адміністратор Системи:</w:t>
      </w:r>
    </w:p>
    <w:p w14:paraId="7958568D"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організовує обслуговування, налаштування, модернізацію, технічну підтримку тощо Системи;</w:t>
      </w:r>
    </w:p>
    <w:p w14:paraId="4CFD5010"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розробляє проект Регламенту та подає його на погодження Розпоряднику Системи;</w:t>
      </w:r>
    </w:p>
    <w:p w14:paraId="2CF564EF"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надає інформацію (інформаційний продукт) з існуючих архівів, баз даних тощо запитувачам інформації в порядку, встановленому Положенням та чинним законодавством України;</w:t>
      </w:r>
    </w:p>
    <w:p w14:paraId="5D2DE69C"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надає інформаційний продукт, відмовляє в наданні інформації (інформаційного продукту) з Системи згідно з чинним законодавством України;</w:t>
      </w:r>
    </w:p>
    <w:p w14:paraId="44F4DAF1"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 xml:space="preserve">здійснює облік підключених засобів </w:t>
      </w:r>
      <w:proofErr w:type="spellStart"/>
      <w:r>
        <w:rPr>
          <w:color w:val="000000" w:themeColor="text1"/>
          <w:sz w:val="28"/>
          <w:szCs w:val="28"/>
          <w:lang w:val="uk-UA"/>
        </w:rPr>
        <w:t>відеофіксації</w:t>
      </w:r>
      <w:proofErr w:type="spellEnd"/>
      <w:r>
        <w:rPr>
          <w:color w:val="000000" w:themeColor="text1"/>
          <w:sz w:val="28"/>
          <w:szCs w:val="28"/>
          <w:lang w:val="uk-UA"/>
        </w:rPr>
        <w:t xml:space="preserve"> в Системі.</w:t>
      </w:r>
    </w:p>
    <w:p w14:paraId="00803B74"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71" w:name="bookmark=id.kgcv8k"/>
      <w:bookmarkEnd w:id="71"/>
      <w:r>
        <w:rPr>
          <w:color w:val="000000" w:themeColor="text1"/>
          <w:sz w:val="28"/>
          <w:szCs w:val="28"/>
          <w:lang w:val="uk-UA"/>
        </w:rPr>
        <w:t>5.3.1. Має право:</w:t>
      </w:r>
    </w:p>
    <w:p w14:paraId="527573D5"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72" w:name="bookmark=id.34g0dwd"/>
      <w:bookmarkEnd w:id="72"/>
      <w:r>
        <w:rPr>
          <w:color w:val="000000" w:themeColor="text1"/>
          <w:sz w:val="28"/>
          <w:szCs w:val="28"/>
          <w:lang w:val="uk-UA"/>
        </w:rPr>
        <w:t>здійснювати контроль за дотриманням Користувачами Системи рівня доступу до інформації в Системі, визначеного розпорядником Системи;</w:t>
      </w:r>
    </w:p>
    <w:p w14:paraId="7EE99009"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73" w:name="bookmark=id.1jlao46"/>
      <w:bookmarkEnd w:id="73"/>
      <w:r>
        <w:rPr>
          <w:color w:val="000000" w:themeColor="text1"/>
          <w:sz w:val="28"/>
          <w:szCs w:val="28"/>
          <w:lang w:val="uk-UA"/>
        </w:rPr>
        <w:t>вносити пропозиції розпоряднику Системи щодо зміни складу Системи;</w:t>
      </w:r>
    </w:p>
    <w:p w14:paraId="6147B6E2"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74" w:name="bookmark=id.43ky6rz"/>
      <w:bookmarkEnd w:id="74"/>
      <w:r>
        <w:rPr>
          <w:color w:val="000000" w:themeColor="text1"/>
          <w:sz w:val="28"/>
          <w:szCs w:val="28"/>
          <w:lang w:val="uk-UA"/>
        </w:rPr>
        <w:t>вносити пропозиції розпоряднику Системи щодо оновлення програмно-апаратного комплексу Системи;</w:t>
      </w:r>
    </w:p>
    <w:p w14:paraId="173FE1A2"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75" w:name="bookmark=id.2iq8gzs"/>
      <w:bookmarkEnd w:id="75"/>
      <w:r>
        <w:rPr>
          <w:color w:val="000000" w:themeColor="text1"/>
          <w:sz w:val="28"/>
          <w:szCs w:val="28"/>
          <w:lang w:val="uk-UA"/>
        </w:rPr>
        <w:t>вносити пропозиції розпоряднику Системи щодо впровадження нових програмних засобів обробки даних Системи;</w:t>
      </w:r>
    </w:p>
    <w:p w14:paraId="08BFBC0D"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вносити пропозиції розпоряднику Системи щодо впровадження нових робочих місць в рамках Системи;</w:t>
      </w:r>
    </w:p>
    <w:p w14:paraId="3E9DFB0A"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надавати пропозиції з модернізації, розвитку, покращення роботи Системи;</w:t>
      </w:r>
    </w:p>
    <w:p w14:paraId="4DB490F0"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lastRenderedPageBreak/>
        <w:t xml:space="preserve">вносити пропозиції розпоряднику Системи щодо оновлення або заміни ліній зв’язку, що поєднують ЦОД із засобами </w:t>
      </w:r>
      <w:proofErr w:type="spellStart"/>
      <w:r>
        <w:rPr>
          <w:color w:val="000000" w:themeColor="text1"/>
          <w:sz w:val="28"/>
          <w:szCs w:val="28"/>
          <w:lang w:val="uk-UA"/>
        </w:rPr>
        <w:t>відеофіксації</w:t>
      </w:r>
      <w:proofErr w:type="spellEnd"/>
      <w:r>
        <w:rPr>
          <w:color w:val="000000" w:themeColor="text1"/>
          <w:sz w:val="28"/>
          <w:szCs w:val="28"/>
          <w:lang w:val="uk-UA"/>
        </w:rPr>
        <w:t>, а також з Користувачами Системи;</w:t>
      </w:r>
    </w:p>
    <w:p w14:paraId="23292D04"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обирати місця для розміщення інформації про здійснення відеоспостереження;</w:t>
      </w:r>
    </w:p>
    <w:p w14:paraId="7DB0C685"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76" w:name="bookmark=id.3hv69ve"/>
      <w:bookmarkStart w:id="77" w:name="bookmark=id.xvir7l"/>
      <w:bookmarkEnd w:id="76"/>
      <w:bookmarkEnd w:id="77"/>
      <w:r>
        <w:rPr>
          <w:color w:val="000000" w:themeColor="text1"/>
          <w:sz w:val="28"/>
          <w:szCs w:val="28"/>
          <w:lang w:val="uk-UA"/>
        </w:rPr>
        <w:t>5.3.2. Зобов'язаний:</w:t>
      </w:r>
    </w:p>
    <w:p w14:paraId="01BCD4E1"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забезпечувати захист інформації в Системі;</w:t>
      </w:r>
    </w:p>
    <w:p w14:paraId="443F7941"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78" w:name="bookmark=id.1x0gk37"/>
      <w:bookmarkEnd w:id="78"/>
      <w:r>
        <w:rPr>
          <w:color w:val="000000" w:themeColor="text1"/>
          <w:sz w:val="28"/>
          <w:szCs w:val="28"/>
          <w:lang w:val="uk-UA"/>
        </w:rPr>
        <w:t>здійснювати за дорученням розпорядника Системи фактичне надання, обмеження та припинення доступу до інформації в Системі Користувачам Систем;</w:t>
      </w:r>
    </w:p>
    <w:p w14:paraId="521B9153"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79" w:name="bookmark=id.2w5ecyt"/>
      <w:bookmarkStart w:id="80" w:name="bookmark=id.4h042r0"/>
      <w:bookmarkEnd w:id="79"/>
      <w:bookmarkEnd w:id="80"/>
      <w:r>
        <w:rPr>
          <w:color w:val="000000" w:themeColor="text1"/>
          <w:sz w:val="28"/>
          <w:szCs w:val="28"/>
          <w:lang w:val="uk-UA"/>
        </w:rPr>
        <w:t>здійснювати фіксацію та збереження в автоматичному режимі всіх дій суб'єктів відносин у Системі щодо роботи з даними в Системі;</w:t>
      </w:r>
    </w:p>
    <w:p w14:paraId="06A2FE6A"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81" w:name="bookmark=id.1baon6m"/>
      <w:bookmarkEnd w:id="81"/>
      <w:r>
        <w:rPr>
          <w:color w:val="000000" w:themeColor="text1"/>
          <w:sz w:val="28"/>
          <w:szCs w:val="28"/>
          <w:lang w:val="uk-UA"/>
        </w:rPr>
        <w:t>виконувати роботи з обслуговування, налаштування, модернізації та інших робіт (послуг) з технічної підтримки Системи;</w:t>
      </w:r>
    </w:p>
    <w:p w14:paraId="3606D325"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82" w:name="bookmark=id.3vac5uf"/>
      <w:bookmarkEnd w:id="82"/>
      <w:r>
        <w:rPr>
          <w:color w:val="000000" w:themeColor="text1"/>
          <w:sz w:val="28"/>
          <w:szCs w:val="28"/>
          <w:lang w:val="uk-UA"/>
        </w:rPr>
        <w:t>здійснювати технічний супровід і підтримку працездатності Системи в цілодобовому режимі;</w:t>
      </w:r>
    </w:p>
    <w:p w14:paraId="3EDEF37B"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83" w:name="bookmark=id.pkwqa1"/>
      <w:bookmarkStart w:id="84" w:name="bookmark=id.2afmg28"/>
      <w:bookmarkStart w:id="85" w:name="bookmark=id.39kk8xu"/>
      <w:bookmarkStart w:id="86" w:name="bookmark=id.1opuj5n"/>
      <w:bookmarkStart w:id="87" w:name="bookmark=id.48pi1tg"/>
      <w:bookmarkEnd w:id="83"/>
      <w:bookmarkEnd w:id="84"/>
      <w:bookmarkEnd w:id="85"/>
      <w:bookmarkEnd w:id="86"/>
      <w:bookmarkEnd w:id="87"/>
      <w:r>
        <w:rPr>
          <w:color w:val="000000" w:themeColor="text1"/>
          <w:sz w:val="28"/>
          <w:szCs w:val="28"/>
          <w:lang w:val="uk-UA"/>
        </w:rPr>
        <w:t>здійснювати контроль за дотриманням Користувачами Системи Регламенту.</w:t>
      </w:r>
    </w:p>
    <w:p w14:paraId="0A2F82A3"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 xml:space="preserve">5.4. </w:t>
      </w:r>
      <w:bookmarkStart w:id="88" w:name="bookmark=id.1302m92"/>
      <w:bookmarkEnd w:id="88"/>
      <w:r>
        <w:rPr>
          <w:color w:val="000000" w:themeColor="text1"/>
          <w:sz w:val="28"/>
          <w:szCs w:val="28"/>
          <w:lang w:val="uk-UA"/>
        </w:rPr>
        <w:t xml:space="preserve"> </w:t>
      </w:r>
      <w:r>
        <w:rPr>
          <w:sz w:val="28"/>
          <w:szCs w:val="28"/>
        </w:rPr>
        <w:t xml:space="preserve">. </w:t>
      </w:r>
      <w:proofErr w:type="spellStart"/>
      <w:r>
        <w:rPr>
          <w:sz w:val="28"/>
          <w:szCs w:val="28"/>
        </w:rPr>
        <w:t>Користувачі</w:t>
      </w:r>
      <w:proofErr w:type="spellEnd"/>
      <w:r>
        <w:rPr>
          <w:sz w:val="28"/>
          <w:szCs w:val="28"/>
        </w:rPr>
        <w:t xml:space="preserve"> </w:t>
      </w:r>
      <w:proofErr w:type="spellStart"/>
      <w:r>
        <w:rPr>
          <w:sz w:val="28"/>
          <w:szCs w:val="28"/>
        </w:rPr>
        <w:t>інформації</w:t>
      </w:r>
      <w:proofErr w:type="spellEnd"/>
      <w:r>
        <w:rPr>
          <w:sz w:val="28"/>
          <w:szCs w:val="28"/>
        </w:rPr>
        <w:t xml:space="preserve"> в </w:t>
      </w:r>
      <w:proofErr w:type="spellStart"/>
      <w:r>
        <w:rPr>
          <w:sz w:val="28"/>
          <w:szCs w:val="28"/>
        </w:rPr>
        <w:t>Системі</w:t>
      </w:r>
      <w:proofErr w:type="spellEnd"/>
      <w:r>
        <w:rPr>
          <w:color w:val="000000" w:themeColor="text1"/>
          <w:sz w:val="28"/>
          <w:szCs w:val="28"/>
          <w:lang w:val="uk-UA"/>
        </w:rPr>
        <w:t>:</w:t>
      </w:r>
    </w:p>
    <w:p w14:paraId="5BB36F98"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отримують доступ до інформаційних ресурсів Системи в порядку, визначеному Положенням та відповідно до чинного законодавства, що визначає повноваження Користувача Системи на отримання відповідних даних в Системі;</w:t>
      </w:r>
    </w:p>
    <w:p w14:paraId="0DCD05E5"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використовують отриману із Системи інформацію відповідно до мети, визначеної підпунктом 2.2 цього Положення, та вимог чинного законодавства України;</w:t>
      </w:r>
    </w:p>
    <w:p w14:paraId="0D67D658"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дотримуються вимог чинного законодавства України щодо захисту інформації в Системі та забезпечують захист отриманої із Системи інформації;</w:t>
      </w:r>
    </w:p>
    <w:p w14:paraId="6396B1A1"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не розголошують відомості, які стали їм відомі під час роботи з Системою, крім випадків, передбачених законодавством;</w:t>
      </w:r>
    </w:p>
    <w:p w14:paraId="27294827"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реалізують інші повноваження, визначені Положенням та чинним законодавством.</w:t>
      </w:r>
    </w:p>
    <w:p w14:paraId="75C1D1C3"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89" w:name="bookmark=id.3mzq4wv"/>
      <w:bookmarkEnd w:id="89"/>
      <w:r>
        <w:rPr>
          <w:color w:val="000000" w:themeColor="text1"/>
          <w:sz w:val="28"/>
          <w:szCs w:val="28"/>
          <w:lang w:val="uk-UA"/>
        </w:rPr>
        <w:t>5.5.1. Мають право:</w:t>
      </w:r>
    </w:p>
    <w:p w14:paraId="27991EA0"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90" w:name="bookmark=id.2250f4o"/>
      <w:bookmarkEnd w:id="90"/>
      <w:r>
        <w:rPr>
          <w:color w:val="000000" w:themeColor="text1"/>
          <w:sz w:val="28"/>
          <w:szCs w:val="28"/>
          <w:lang w:val="uk-UA"/>
        </w:rPr>
        <w:lastRenderedPageBreak/>
        <w:t>отримувати доступ до даних в Системі відповідно до законодавства, яке визначає повноваження Користувача Системи на отримання відповідних даних у Системі (Кримінального процесуального кодексу України, Кодексу цивільного захисту України, законів України «Про Службу безпеки України», «Про Національну поліцію України», «Про Національну гвардію України», «Про оперативно-розшукову діяльність» та інших).</w:t>
      </w:r>
    </w:p>
    <w:p w14:paraId="3838B279"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91" w:name="bookmark=id.haapch"/>
      <w:bookmarkEnd w:id="91"/>
      <w:r>
        <w:rPr>
          <w:color w:val="000000" w:themeColor="text1"/>
          <w:sz w:val="28"/>
          <w:szCs w:val="28"/>
          <w:lang w:val="uk-UA"/>
        </w:rPr>
        <w:t>використовувати дані з Системи відповідно до законодавства, що регулює повноваження Користувача Системи, а саме його посадові, службові або трудові обов'язки, для виконання яких надається доступ до Системи.</w:t>
      </w:r>
    </w:p>
    <w:p w14:paraId="72239755"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92" w:name="bookmark=id.319y80a"/>
      <w:bookmarkEnd w:id="92"/>
      <w:r>
        <w:rPr>
          <w:color w:val="000000" w:themeColor="text1"/>
          <w:sz w:val="28"/>
          <w:szCs w:val="28"/>
          <w:lang w:val="uk-UA"/>
        </w:rPr>
        <w:t>5.5.2. Зобов'язані:</w:t>
      </w:r>
    </w:p>
    <w:p w14:paraId="5A718DBD"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93" w:name="bookmark=id.1gf8i83"/>
      <w:bookmarkEnd w:id="93"/>
      <w:r>
        <w:rPr>
          <w:color w:val="000000" w:themeColor="text1"/>
          <w:sz w:val="28"/>
          <w:szCs w:val="28"/>
          <w:lang w:val="uk-UA"/>
        </w:rPr>
        <w:t>під час роботи в Системі дотримуватися вимог законодавства, яке визначає повноваження Користувачів Системи (Кримінального процесуального кодексу України, Кодексу цивільного захисту України, законів України «Про Службу безпеки України», «Про Національну поліцію України», «Про Національну гвардію України», «Про оперативно-розшукову діяльність» та інших), цього Положення, регламенту та нормативних актів, що регулюють відносини в даній сфері.</w:t>
      </w:r>
    </w:p>
    <w:p w14:paraId="51578139"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94" w:name="bookmark=id.40ew0vw"/>
      <w:bookmarkEnd w:id="94"/>
      <w:r>
        <w:rPr>
          <w:color w:val="000000" w:themeColor="text1"/>
          <w:sz w:val="28"/>
          <w:szCs w:val="28"/>
          <w:lang w:val="uk-UA"/>
        </w:rPr>
        <w:t>здійснювати роботу з Системою в узгодженому з Розпорядником системи порядку;</w:t>
      </w:r>
    </w:p>
    <w:p w14:paraId="25054153"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95" w:name="bookmark=id.2fk6b3p"/>
      <w:bookmarkEnd w:id="95"/>
      <w:r>
        <w:rPr>
          <w:color w:val="000000" w:themeColor="text1"/>
          <w:sz w:val="28"/>
          <w:szCs w:val="28"/>
          <w:lang w:val="uk-UA"/>
        </w:rPr>
        <w:t>дотримуватися вимог щодо захисту даних у Системі.</w:t>
      </w:r>
    </w:p>
    <w:p w14:paraId="55A7C9EB"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96" w:name="bookmark=id.upglbi"/>
      <w:bookmarkEnd w:id="96"/>
      <w:r>
        <w:rPr>
          <w:color w:val="000000" w:themeColor="text1"/>
          <w:sz w:val="28"/>
          <w:szCs w:val="28"/>
          <w:lang w:val="uk-UA"/>
        </w:rPr>
        <w:t>забезпечувати захист даних, отриманих із Системи.</w:t>
      </w:r>
    </w:p>
    <w:p w14:paraId="20FA2220"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97" w:name="bookmark=id.3ep43zb"/>
      <w:bookmarkEnd w:id="97"/>
      <w:r>
        <w:rPr>
          <w:color w:val="000000" w:themeColor="text1"/>
          <w:sz w:val="28"/>
          <w:szCs w:val="28"/>
          <w:lang w:val="uk-UA"/>
        </w:rPr>
        <w:t>не розголошувати відомості, які стали їм відомі під час роботи із Системою, крім випадків, передбачених законодавством.</w:t>
      </w:r>
    </w:p>
    <w:p w14:paraId="36FBF2BA"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5.6. Запитувачі інформації:</w:t>
      </w:r>
    </w:p>
    <w:p w14:paraId="7A9B9FE2"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звертаються у визначеному законодавством, Положенням та чинним законодавством порядку до адміністратора для отримання інформаційного продукту з метою задоволення своїх інформаційних потреб.</w:t>
      </w:r>
    </w:p>
    <w:p w14:paraId="3F51AAE5"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5.6.1. Мають право:</w:t>
      </w:r>
    </w:p>
    <w:p w14:paraId="3B15EE88"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отримувати дані, що містяться в Системі у порядку, визначеному згідно з чинним законодавством.</w:t>
      </w:r>
    </w:p>
    <w:p w14:paraId="536C9AFE"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5.6.2. Зобов'язані:</w:t>
      </w:r>
    </w:p>
    <w:p w14:paraId="0882D5F9"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дотримуватись вимог до обробки і захисту персональних даних у Системі зазначених у п. 6 Положення.</w:t>
      </w:r>
    </w:p>
    <w:p w14:paraId="1E5760D0" w14:textId="77777777" w:rsidR="00990B53" w:rsidRDefault="00990B53" w:rsidP="00990B53">
      <w:pPr>
        <w:pStyle w:val="western"/>
        <w:shd w:val="clear" w:color="auto" w:fill="FFFFFF"/>
        <w:spacing w:before="274" w:beforeAutospacing="0" w:after="274" w:afterAutospacing="0" w:line="210" w:lineRule="atLeast"/>
        <w:jc w:val="center"/>
        <w:rPr>
          <w:b/>
          <w:bCs/>
          <w:sz w:val="28"/>
          <w:szCs w:val="28"/>
          <w:lang w:val="uk-UA"/>
        </w:rPr>
      </w:pPr>
      <w:r>
        <w:rPr>
          <w:b/>
          <w:bCs/>
          <w:sz w:val="28"/>
          <w:szCs w:val="28"/>
          <w:lang w:val="uk-UA"/>
        </w:rPr>
        <w:t>6. Обробка і захист персональних даних у Системі</w:t>
      </w:r>
    </w:p>
    <w:p w14:paraId="1929DD9D"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98" w:name="bookmark=id.4du1wux"/>
      <w:bookmarkEnd w:id="98"/>
      <w:r>
        <w:rPr>
          <w:color w:val="000000" w:themeColor="text1"/>
          <w:sz w:val="28"/>
          <w:szCs w:val="28"/>
          <w:lang w:val="uk-UA"/>
        </w:rPr>
        <w:lastRenderedPageBreak/>
        <w:t>6.1. Обробка і захист персональних даних, що містяться в Системі, здійснюються суб'єктами відносин у Системі відповідно до Закону України «Про захист персональних даних», наказу Уповноваженого Верховної Ради України з прав людини від 08.01.2014 № 1/02-14 «Про затвердження документів у сфері захисту персональних даних» та цього Положення.</w:t>
      </w:r>
    </w:p>
    <w:p w14:paraId="76277F89"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99" w:name="bookmark=id.2szc72q"/>
      <w:bookmarkStart w:id="100" w:name="bookmark=id.184mhaj"/>
      <w:bookmarkEnd w:id="99"/>
      <w:bookmarkEnd w:id="100"/>
      <w:r>
        <w:rPr>
          <w:color w:val="000000" w:themeColor="text1"/>
          <w:sz w:val="28"/>
          <w:szCs w:val="28"/>
          <w:lang w:val="uk-UA"/>
        </w:rPr>
        <w:t>6.2. Суб'єкти відносин у Системі зобов'язані дотримуватися вимог законодавства у сфері захисту персональних даних, зокрема використовувати персональні дані лише відповідно до їхніх посадових, службових або трудових обов'язків, а також зобов'язані не допускати розголошення у будь-який спосіб персональних даних, які їм було довірено або які стали відомі у зв'язку з виконанням посадових, службових або трудових обов'язків, крім випадків, передбачених законом. Таке зобов'язання чинне після припинення суб'єктами відносин у Системі діяльності, пов'язаної з персональними даними, крім випадків, установлених законом.</w:t>
      </w:r>
    </w:p>
    <w:p w14:paraId="6454B11D" w14:textId="77777777" w:rsidR="00990B53" w:rsidRDefault="00990B53" w:rsidP="00990B53">
      <w:pPr>
        <w:pStyle w:val="af4"/>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 xml:space="preserve">6.3. </w:t>
      </w:r>
      <w:bookmarkStart w:id="101" w:name="bookmark=id.279ka65"/>
      <w:bookmarkStart w:id="102" w:name="bookmark=id.3s49zyc"/>
      <w:bookmarkEnd w:id="101"/>
      <w:bookmarkEnd w:id="102"/>
      <w:r>
        <w:rPr>
          <w:color w:val="000000" w:themeColor="text1"/>
          <w:sz w:val="28"/>
          <w:szCs w:val="28"/>
          <w:lang w:val="uk-UA"/>
        </w:rPr>
        <w:t>При обробці та захисті персональних даних, що містяться в Системі, суб'єкти відносин у Системі керуються Законом України «Про захист персональних даних», наказом Уповноваженого Верховної Ради України з прав людини від 08 січня 2014 року № 1/02-14 «Про затвердження документів у сфері захисту персональних даних», Загальним регламентом захисту персональних даних (GDPR) та цим Положенням.</w:t>
      </w:r>
    </w:p>
    <w:p w14:paraId="201B999A" w14:textId="77777777" w:rsidR="00990B53" w:rsidRDefault="00990B53" w:rsidP="00990B53">
      <w:pPr>
        <w:pStyle w:val="western"/>
        <w:shd w:val="clear" w:color="auto" w:fill="FFFFFF"/>
        <w:spacing w:before="274" w:beforeAutospacing="0" w:after="274" w:afterAutospacing="0" w:line="210" w:lineRule="atLeast"/>
        <w:ind w:firstLine="562"/>
        <w:jc w:val="both"/>
        <w:rPr>
          <w:b/>
          <w:bCs/>
          <w:color w:val="000000" w:themeColor="text1"/>
          <w:sz w:val="28"/>
          <w:szCs w:val="28"/>
          <w:lang w:val="uk-UA"/>
        </w:rPr>
      </w:pPr>
      <w:r>
        <w:rPr>
          <w:b/>
          <w:bCs/>
          <w:color w:val="000000" w:themeColor="text1"/>
          <w:sz w:val="28"/>
          <w:szCs w:val="28"/>
          <w:lang w:val="uk-UA"/>
        </w:rPr>
        <w:t>7. Порядок отримання даних та доступу до інформації в Системі</w:t>
      </w:r>
    </w:p>
    <w:p w14:paraId="5DE06A48"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103" w:name="bookmark=id.meukdy"/>
      <w:bookmarkEnd w:id="103"/>
      <w:r>
        <w:rPr>
          <w:color w:val="000000" w:themeColor="text1"/>
          <w:sz w:val="28"/>
          <w:szCs w:val="28"/>
          <w:lang w:val="uk-UA"/>
        </w:rPr>
        <w:t>7.1. Порядок отримання даних та доступу до інформації в Системі визначається Регламентом згідно з чинним законодавством України.</w:t>
      </w:r>
    </w:p>
    <w:p w14:paraId="055A34FC"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 xml:space="preserve">7.2. Підключення засобів </w:t>
      </w:r>
      <w:proofErr w:type="spellStart"/>
      <w:r>
        <w:rPr>
          <w:color w:val="000000" w:themeColor="text1"/>
          <w:sz w:val="28"/>
          <w:szCs w:val="28"/>
          <w:lang w:val="uk-UA"/>
        </w:rPr>
        <w:t>відеофіксації</w:t>
      </w:r>
      <w:proofErr w:type="spellEnd"/>
      <w:r>
        <w:rPr>
          <w:color w:val="000000" w:themeColor="text1"/>
          <w:sz w:val="28"/>
          <w:szCs w:val="28"/>
          <w:lang w:val="uk-UA"/>
        </w:rPr>
        <w:t>, що знаходяться в чужому володінні, до Системи здійснюється після вивчення їх технічних характеристик шляхом безпечної інтеграції.</w:t>
      </w:r>
    </w:p>
    <w:p w14:paraId="70AF5F71"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 xml:space="preserve">7.3. Технічна інтеграція із Системою засобів </w:t>
      </w:r>
      <w:proofErr w:type="spellStart"/>
      <w:r>
        <w:rPr>
          <w:color w:val="000000" w:themeColor="text1"/>
          <w:sz w:val="28"/>
          <w:szCs w:val="28"/>
          <w:lang w:val="uk-UA"/>
        </w:rPr>
        <w:t>відеофіксації</w:t>
      </w:r>
      <w:proofErr w:type="spellEnd"/>
      <w:r>
        <w:rPr>
          <w:color w:val="000000" w:themeColor="text1"/>
          <w:sz w:val="28"/>
          <w:szCs w:val="28"/>
          <w:lang w:val="uk-UA"/>
        </w:rPr>
        <w:t xml:space="preserve">, що знаходяться в чужому володінні, до Системи здійснюється на підставі відповідної угоди (договору), що укладається між адміністратором Системи та власником засобів </w:t>
      </w:r>
      <w:proofErr w:type="spellStart"/>
      <w:r>
        <w:rPr>
          <w:color w:val="000000" w:themeColor="text1"/>
          <w:sz w:val="28"/>
          <w:szCs w:val="28"/>
          <w:lang w:val="uk-UA"/>
        </w:rPr>
        <w:t>відеофіксації</w:t>
      </w:r>
      <w:proofErr w:type="spellEnd"/>
      <w:r>
        <w:rPr>
          <w:color w:val="000000" w:themeColor="text1"/>
          <w:sz w:val="28"/>
          <w:szCs w:val="28"/>
          <w:lang w:val="uk-UA"/>
        </w:rPr>
        <w:t>.</w:t>
      </w:r>
    </w:p>
    <w:p w14:paraId="12ED5F39" w14:textId="77777777" w:rsidR="00990B53" w:rsidRDefault="00990B53" w:rsidP="00990B53">
      <w:pPr>
        <w:pStyle w:val="af4"/>
        <w:shd w:val="clear" w:color="auto" w:fill="FFFFFF"/>
        <w:spacing w:before="0" w:beforeAutospacing="0" w:after="158" w:afterAutospacing="0"/>
        <w:ind w:firstLine="562"/>
        <w:jc w:val="both"/>
        <w:rPr>
          <w:color w:val="000000" w:themeColor="text1"/>
          <w:sz w:val="28"/>
          <w:szCs w:val="28"/>
          <w:lang w:val="uk-UA"/>
        </w:rPr>
      </w:pPr>
      <w:r>
        <w:rPr>
          <w:color w:val="000000" w:themeColor="text1"/>
          <w:sz w:val="28"/>
          <w:szCs w:val="28"/>
          <w:lang w:val="uk-UA"/>
        </w:rPr>
        <w:t xml:space="preserve">7.4. Вимоги щодо інтеграції засобів </w:t>
      </w:r>
      <w:proofErr w:type="spellStart"/>
      <w:r>
        <w:rPr>
          <w:color w:val="000000" w:themeColor="text1"/>
          <w:sz w:val="28"/>
          <w:szCs w:val="28"/>
          <w:lang w:val="uk-UA"/>
        </w:rPr>
        <w:t>відеофіксації</w:t>
      </w:r>
      <w:proofErr w:type="spellEnd"/>
      <w:r>
        <w:rPr>
          <w:color w:val="000000" w:themeColor="text1"/>
          <w:sz w:val="28"/>
          <w:szCs w:val="28"/>
          <w:lang w:val="uk-UA"/>
        </w:rPr>
        <w:t>, що знаходяться в чужому володінні, із Системою встановлюються Регламентом.</w:t>
      </w:r>
    </w:p>
    <w:p w14:paraId="376ADA36" w14:textId="77777777" w:rsidR="00990B53" w:rsidRDefault="00990B53" w:rsidP="00990B53">
      <w:pPr>
        <w:pStyle w:val="western"/>
        <w:shd w:val="clear" w:color="auto" w:fill="FFFFFF"/>
        <w:spacing w:before="274" w:beforeAutospacing="0" w:after="274" w:afterAutospacing="0" w:line="210" w:lineRule="atLeast"/>
        <w:jc w:val="center"/>
        <w:rPr>
          <w:b/>
          <w:bCs/>
          <w:color w:val="000000" w:themeColor="text1"/>
          <w:sz w:val="28"/>
          <w:szCs w:val="28"/>
          <w:lang w:val="uk-UA"/>
        </w:rPr>
      </w:pPr>
      <w:bookmarkStart w:id="104" w:name="bookmark=id.45jfvxd"/>
      <w:bookmarkEnd w:id="104"/>
    </w:p>
    <w:p w14:paraId="19420E8E" w14:textId="77777777" w:rsidR="00990B53" w:rsidRDefault="00990B53" w:rsidP="00990B53">
      <w:pPr>
        <w:pStyle w:val="western"/>
        <w:shd w:val="clear" w:color="auto" w:fill="FFFFFF"/>
        <w:spacing w:before="274" w:beforeAutospacing="0" w:after="274" w:afterAutospacing="0" w:line="210" w:lineRule="atLeast"/>
        <w:jc w:val="center"/>
        <w:rPr>
          <w:b/>
          <w:bCs/>
          <w:color w:val="000000" w:themeColor="text1"/>
          <w:sz w:val="28"/>
          <w:szCs w:val="28"/>
          <w:lang w:val="uk-UA"/>
        </w:rPr>
      </w:pPr>
    </w:p>
    <w:p w14:paraId="16351543" w14:textId="77777777" w:rsidR="00990B53" w:rsidRDefault="00990B53" w:rsidP="00990B53">
      <w:pPr>
        <w:pStyle w:val="western"/>
        <w:shd w:val="clear" w:color="auto" w:fill="FFFFFF"/>
        <w:spacing w:before="274" w:beforeAutospacing="0" w:after="274" w:afterAutospacing="0" w:line="210" w:lineRule="atLeast"/>
        <w:jc w:val="center"/>
        <w:rPr>
          <w:b/>
          <w:bCs/>
          <w:color w:val="000000" w:themeColor="text1"/>
          <w:sz w:val="28"/>
          <w:szCs w:val="28"/>
          <w:lang w:val="uk-UA"/>
        </w:rPr>
      </w:pPr>
      <w:r>
        <w:rPr>
          <w:b/>
          <w:bCs/>
          <w:color w:val="000000" w:themeColor="text1"/>
          <w:sz w:val="28"/>
          <w:szCs w:val="28"/>
          <w:lang w:val="uk-UA"/>
        </w:rPr>
        <w:t>8. Відповідальність</w:t>
      </w:r>
    </w:p>
    <w:p w14:paraId="0D7D5D3F"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105" w:name="bookmark=id.2koq656"/>
      <w:bookmarkEnd w:id="105"/>
      <w:r>
        <w:rPr>
          <w:color w:val="000000" w:themeColor="text1"/>
          <w:sz w:val="28"/>
          <w:szCs w:val="28"/>
          <w:lang w:val="uk-UA"/>
        </w:rPr>
        <w:t xml:space="preserve">8.1. За порушення вимог законодавства про інформацію, про захист персональних даних, цього Положення суб’єкти відносин у Системі несуть </w:t>
      </w:r>
      <w:r>
        <w:rPr>
          <w:color w:val="000000" w:themeColor="text1"/>
          <w:sz w:val="28"/>
          <w:szCs w:val="28"/>
          <w:lang w:val="uk-UA"/>
        </w:rPr>
        <w:lastRenderedPageBreak/>
        <w:t>дисциплінарну, цивільно-правову, адміністративну або кримінальну відповідальність відповідно до чинного законодавства України.</w:t>
      </w:r>
    </w:p>
    <w:p w14:paraId="1D6EEC51"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bookmarkStart w:id="106" w:name="bookmark=id.zu0gcz"/>
      <w:bookmarkEnd w:id="106"/>
      <w:r>
        <w:rPr>
          <w:color w:val="000000" w:themeColor="text1"/>
          <w:sz w:val="28"/>
          <w:szCs w:val="28"/>
          <w:lang w:val="uk-UA"/>
        </w:rPr>
        <w:t>8.2. Фізичні та юридичні особи, підприємства, установи, організації, органи державної влади, органи місцевого самоврядування, які завдали матеріальну шкоду Системі, відшкодовують збитки, завдані власнику Системи та/або розпоряднику (адміністратору) Системи у зв’язку з такими діями, відповідно до законодавства України.</w:t>
      </w:r>
    </w:p>
    <w:p w14:paraId="436C9C45"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8.3. Користувачі Системи та запитувачі інформації несуть персональну відповідальність за власні дії чи бездіяльність у Системі відповідно до чинного законодавства України.</w:t>
      </w:r>
    </w:p>
    <w:p w14:paraId="38B3C96D" w14:textId="77777777" w:rsidR="00990B53" w:rsidRDefault="00990B53" w:rsidP="00990B53">
      <w:pPr>
        <w:pStyle w:val="western"/>
        <w:shd w:val="clear" w:color="auto" w:fill="FFFFFF"/>
        <w:spacing w:before="274" w:beforeAutospacing="0" w:after="274" w:afterAutospacing="0" w:line="210" w:lineRule="atLeast"/>
        <w:ind w:firstLine="562"/>
        <w:jc w:val="both"/>
        <w:rPr>
          <w:color w:val="000000" w:themeColor="text1"/>
          <w:sz w:val="28"/>
          <w:szCs w:val="28"/>
          <w:lang w:val="uk-UA"/>
        </w:rPr>
      </w:pPr>
      <w:r>
        <w:rPr>
          <w:color w:val="000000" w:themeColor="text1"/>
          <w:sz w:val="28"/>
          <w:szCs w:val="28"/>
          <w:lang w:val="uk-UA"/>
        </w:rPr>
        <w:t>8.4.  Власник, розпорядник, адміністратор Системи не несуть відповідальності за дії чи бездіяльність Користувачів Системи,  запитувачів інформації, пов’язані із використанням Системи, за зміст даних у Системі, а також за наслідки використання інформації із Системи суб’єктами відносин у Системі.</w:t>
      </w:r>
    </w:p>
    <w:p w14:paraId="64432393" w14:textId="77777777" w:rsidR="00990B53" w:rsidRDefault="00990B53" w:rsidP="00990B53">
      <w:pPr>
        <w:pStyle w:val="western"/>
        <w:shd w:val="clear" w:color="auto" w:fill="FFFFFF"/>
        <w:spacing w:before="274" w:beforeAutospacing="0" w:after="274" w:afterAutospacing="0" w:line="210" w:lineRule="atLeast"/>
        <w:ind w:firstLine="562"/>
        <w:jc w:val="both"/>
        <w:rPr>
          <w:rFonts w:ascii="Helvetica" w:hAnsi="Helvetica" w:cs="Helvetica"/>
          <w:color w:val="000000" w:themeColor="text1"/>
          <w:sz w:val="21"/>
          <w:szCs w:val="21"/>
          <w:lang w:val="uk-UA"/>
        </w:rPr>
      </w:pPr>
    </w:p>
    <w:p w14:paraId="7EB8BB74" w14:textId="77777777" w:rsidR="00990B53" w:rsidRDefault="00990B53" w:rsidP="00990B53">
      <w:pPr>
        <w:pStyle w:val="western"/>
        <w:shd w:val="clear" w:color="auto" w:fill="FFFFFF"/>
        <w:spacing w:before="274" w:beforeAutospacing="0" w:after="274" w:afterAutospacing="0" w:line="210" w:lineRule="atLeast"/>
        <w:ind w:firstLine="562"/>
        <w:jc w:val="both"/>
        <w:rPr>
          <w:rFonts w:ascii="Helvetica" w:hAnsi="Helvetica" w:cs="Helvetica"/>
          <w:sz w:val="21"/>
          <w:szCs w:val="21"/>
          <w:lang w:val="uk-UA"/>
        </w:rPr>
      </w:pPr>
    </w:p>
    <w:p w14:paraId="0FFC576A" w14:textId="77777777" w:rsidR="00990B53" w:rsidRDefault="00990B53" w:rsidP="00990B53">
      <w:pPr>
        <w:pStyle w:val="western"/>
        <w:shd w:val="clear" w:color="auto" w:fill="FFFFFF"/>
        <w:spacing w:before="274" w:beforeAutospacing="0" w:after="274" w:afterAutospacing="0" w:line="210" w:lineRule="atLeast"/>
        <w:ind w:firstLine="562"/>
        <w:jc w:val="both"/>
        <w:rPr>
          <w:rFonts w:ascii="Helvetica" w:hAnsi="Helvetica" w:cs="Helvetica"/>
          <w:color w:val="000000" w:themeColor="text1"/>
          <w:sz w:val="21"/>
          <w:szCs w:val="21"/>
          <w:lang w:val="uk-UA"/>
        </w:rPr>
      </w:pPr>
    </w:p>
    <w:p w14:paraId="5EB2442A" w14:textId="77777777" w:rsidR="00990B53" w:rsidRDefault="00990B53" w:rsidP="00990B53">
      <w:pPr>
        <w:pStyle w:val="af4"/>
        <w:shd w:val="clear" w:color="auto" w:fill="FFFFFF"/>
        <w:spacing w:before="0" w:beforeAutospacing="0" w:after="158" w:afterAutospacing="0"/>
        <w:ind w:firstLine="562"/>
        <w:jc w:val="both"/>
        <w:rPr>
          <w:rFonts w:ascii="Helvetica" w:hAnsi="Helvetica" w:cs="Helvetica"/>
          <w:color w:val="000000" w:themeColor="text1"/>
          <w:sz w:val="21"/>
          <w:szCs w:val="21"/>
          <w:lang w:val="uk-UA"/>
        </w:rPr>
      </w:pPr>
    </w:p>
    <w:p w14:paraId="77EDE41C" w14:textId="77777777" w:rsidR="00990B53" w:rsidRDefault="00990B53" w:rsidP="00990B53">
      <w:pPr>
        <w:pStyle w:val="western"/>
        <w:shd w:val="clear" w:color="auto" w:fill="FFFFFF"/>
        <w:spacing w:before="274" w:beforeAutospacing="0" w:after="274" w:afterAutospacing="0" w:line="210" w:lineRule="atLeast"/>
        <w:jc w:val="center"/>
        <w:rPr>
          <w:rFonts w:ascii="Helvetica" w:hAnsi="Helvetica" w:cs="Helvetica"/>
          <w:color w:val="000000" w:themeColor="text1"/>
          <w:sz w:val="21"/>
          <w:szCs w:val="21"/>
          <w:lang w:val="uk-UA"/>
        </w:rPr>
      </w:pPr>
    </w:p>
    <w:p w14:paraId="7C54F2BD" w14:textId="77777777" w:rsidR="00990B53" w:rsidRDefault="00990B53" w:rsidP="00990B53"/>
    <w:p w14:paraId="61F14481" w14:textId="77777777" w:rsidR="00990B53" w:rsidRPr="008521F7" w:rsidRDefault="00990B53" w:rsidP="00990B53">
      <w:pPr>
        <w:spacing w:after="0" w:line="240" w:lineRule="auto"/>
        <w:contextualSpacing/>
        <w:jc w:val="both"/>
        <w:rPr>
          <w:rFonts w:ascii="Times New Roman" w:hAnsi="Times New Roman"/>
          <w:sz w:val="28"/>
          <w:szCs w:val="24"/>
          <w:lang w:eastAsia="ru-RU"/>
        </w:rPr>
      </w:pPr>
    </w:p>
    <w:p w14:paraId="7FDDEED6" w14:textId="77777777" w:rsidR="00990B53" w:rsidRPr="008521F7" w:rsidRDefault="00990B53" w:rsidP="00990B53">
      <w:pPr>
        <w:spacing w:after="0" w:line="240" w:lineRule="auto"/>
        <w:contextualSpacing/>
        <w:rPr>
          <w:rFonts w:ascii="Times New Roman" w:hAnsi="Times New Roman"/>
          <w:sz w:val="24"/>
          <w:szCs w:val="24"/>
          <w:lang w:eastAsia="ru-RU"/>
        </w:rPr>
      </w:pPr>
    </w:p>
    <w:p w14:paraId="0020901E" w14:textId="77777777" w:rsidR="00990B53" w:rsidRPr="008521F7" w:rsidRDefault="00990B53" w:rsidP="00990B53">
      <w:pPr>
        <w:spacing w:after="0" w:line="240" w:lineRule="auto"/>
        <w:contextualSpacing/>
        <w:rPr>
          <w:rFonts w:ascii="Times New Roman" w:hAnsi="Times New Roman"/>
          <w:sz w:val="24"/>
          <w:szCs w:val="24"/>
          <w:lang w:eastAsia="ru-RU"/>
        </w:rPr>
      </w:pPr>
    </w:p>
    <w:p w14:paraId="7C45727C" w14:textId="77777777" w:rsidR="00990B53" w:rsidRPr="008521F7" w:rsidRDefault="00990B53" w:rsidP="00990B53">
      <w:pPr>
        <w:spacing w:after="0" w:line="240" w:lineRule="auto"/>
        <w:contextualSpacing/>
        <w:rPr>
          <w:rFonts w:ascii="Times New Roman" w:hAnsi="Times New Roman"/>
          <w:sz w:val="24"/>
          <w:szCs w:val="24"/>
          <w:lang w:eastAsia="ru-RU"/>
        </w:rPr>
      </w:pPr>
    </w:p>
    <w:p w14:paraId="6C51DCBC" w14:textId="77777777" w:rsidR="009F6DA6" w:rsidRDefault="009F6DA6" w:rsidP="009F6DA6"/>
    <w:p w14:paraId="1B8E173A" w14:textId="77777777" w:rsidR="009F6DA6" w:rsidRDefault="009F6DA6" w:rsidP="009F6DA6"/>
    <w:p w14:paraId="351DDA85" w14:textId="77777777" w:rsidR="009F6DA6" w:rsidRDefault="009F6DA6" w:rsidP="009F6DA6"/>
    <w:p w14:paraId="555500F9" w14:textId="77777777" w:rsidR="009F6DA6" w:rsidRDefault="009F6DA6" w:rsidP="009F6DA6"/>
    <w:p w14:paraId="3913366F" w14:textId="77777777" w:rsidR="009F6DA6" w:rsidRDefault="009F6DA6" w:rsidP="009F6DA6"/>
    <w:p w14:paraId="311C2255" w14:textId="77777777" w:rsidR="009F6DA6" w:rsidRDefault="009F6DA6" w:rsidP="009F6DA6"/>
    <w:p w14:paraId="1F5DE0D6" w14:textId="77777777" w:rsidR="009F6DA6" w:rsidRDefault="009F6DA6" w:rsidP="009F6DA6"/>
    <w:p w14:paraId="6F872FEE" w14:textId="77777777" w:rsidR="009F6DA6" w:rsidRDefault="009F6DA6" w:rsidP="009F6DA6"/>
    <w:p w14:paraId="3046B486" w14:textId="77777777" w:rsidR="009F6DA6" w:rsidRDefault="009F6DA6" w:rsidP="009F6DA6"/>
    <w:p w14:paraId="23884449" w14:textId="77777777" w:rsidR="009F6DA6" w:rsidRDefault="009F6DA6" w:rsidP="009F6DA6"/>
    <w:p w14:paraId="3DB06290" w14:textId="77777777" w:rsidR="009F6DA6" w:rsidRDefault="009F6DA6" w:rsidP="009F6DA6"/>
    <w:p w14:paraId="32C1F113" w14:textId="77777777" w:rsidR="009F6DA6" w:rsidRDefault="009F6DA6" w:rsidP="009F6DA6"/>
    <w:p w14:paraId="1B4F9CC1" w14:textId="4C4EEDC4" w:rsidR="0091162A" w:rsidRDefault="0091162A" w:rsidP="00060E1C"/>
    <w:p w14:paraId="361EC20A" w14:textId="77777777" w:rsidR="00B3217C" w:rsidRPr="00B3217C" w:rsidRDefault="00B3217C" w:rsidP="00B3217C">
      <w:pPr>
        <w:rPr>
          <w:rFonts w:ascii="Times New Roman" w:hAnsi="Times New Roman" w:cs="Times New Roman"/>
          <w:sz w:val="28"/>
          <w:szCs w:val="28"/>
        </w:rPr>
      </w:pPr>
    </w:p>
    <w:p w14:paraId="5506C768" w14:textId="77777777" w:rsidR="00B3217C" w:rsidRPr="00B3217C" w:rsidRDefault="00B3217C" w:rsidP="00B3217C">
      <w:pPr>
        <w:rPr>
          <w:rFonts w:ascii="Times New Roman" w:hAnsi="Times New Roman" w:cs="Times New Roman"/>
          <w:sz w:val="28"/>
          <w:szCs w:val="28"/>
        </w:rPr>
      </w:pPr>
      <w:r w:rsidRPr="00B3217C">
        <w:rPr>
          <w:rFonts w:ascii="Times New Roman" w:hAnsi="Times New Roman" w:cs="Times New Roman"/>
          <w:sz w:val="28"/>
          <w:szCs w:val="28"/>
        </w:rPr>
        <w:t>Про прийняття на баланс</w:t>
      </w:r>
    </w:p>
    <w:p w14:paraId="001CCF74" w14:textId="77777777" w:rsidR="00B3217C" w:rsidRPr="00B3217C" w:rsidRDefault="00B3217C" w:rsidP="00B3217C">
      <w:pPr>
        <w:rPr>
          <w:rFonts w:ascii="Times New Roman" w:hAnsi="Times New Roman" w:cs="Times New Roman"/>
          <w:sz w:val="28"/>
          <w:szCs w:val="28"/>
        </w:rPr>
      </w:pPr>
      <w:r w:rsidRPr="00B3217C">
        <w:rPr>
          <w:rFonts w:ascii="Times New Roman" w:hAnsi="Times New Roman" w:cs="Times New Roman"/>
          <w:sz w:val="28"/>
          <w:szCs w:val="28"/>
        </w:rPr>
        <w:t xml:space="preserve">меморіального пам’ятного знаку, </w:t>
      </w:r>
    </w:p>
    <w:p w14:paraId="6C4F537B" w14:textId="77777777" w:rsidR="00B3217C" w:rsidRPr="00B3217C" w:rsidRDefault="00B3217C" w:rsidP="00B3217C">
      <w:pPr>
        <w:rPr>
          <w:rFonts w:ascii="Times New Roman" w:hAnsi="Times New Roman" w:cs="Times New Roman"/>
          <w:sz w:val="28"/>
          <w:szCs w:val="28"/>
        </w:rPr>
      </w:pPr>
      <w:r w:rsidRPr="00B3217C">
        <w:rPr>
          <w:rFonts w:ascii="Times New Roman" w:hAnsi="Times New Roman" w:cs="Times New Roman"/>
          <w:sz w:val="28"/>
          <w:szCs w:val="28"/>
        </w:rPr>
        <w:t>розташованого в місті Сіверську</w:t>
      </w:r>
    </w:p>
    <w:p w14:paraId="3A427452" w14:textId="77777777" w:rsidR="00B3217C" w:rsidRPr="00B3217C" w:rsidRDefault="00B3217C" w:rsidP="00B3217C">
      <w:pPr>
        <w:rPr>
          <w:rFonts w:ascii="Times New Roman" w:hAnsi="Times New Roman" w:cs="Times New Roman"/>
          <w:sz w:val="28"/>
          <w:szCs w:val="28"/>
        </w:rPr>
      </w:pPr>
    </w:p>
    <w:p w14:paraId="22753F8A" w14:textId="77777777" w:rsidR="00B3217C" w:rsidRPr="00B3217C" w:rsidRDefault="00B3217C" w:rsidP="00B3217C">
      <w:pPr>
        <w:jc w:val="both"/>
        <w:rPr>
          <w:rFonts w:ascii="Times New Roman" w:hAnsi="Times New Roman" w:cs="Times New Roman"/>
          <w:b/>
          <w:sz w:val="28"/>
          <w:szCs w:val="28"/>
        </w:rPr>
      </w:pPr>
      <w:r w:rsidRPr="00B3217C">
        <w:rPr>
          <w:rFonts w:ascii="Times New Roman" w:hAnsi="Times New Roman" w:cs="Times New Roman"/>
          <w:sz w:val="28"/>
          <w:szCs w:val="28"/>
        </w:rPr>
        <w:t xml:space="preserve">            Враховуючи службову записку провідного спеціаліста з питань культури та туризму виконкому міської ради Сологуб В.Є. щодо взяття на баланс Сіверської міської ради меморіального пам’ятного знаку майору міліції Ткаченку Олександру Григоровичу, розташованого у м. Сіверську, керуючись статтею 26 Закону України  «Про місцеве самоврядування в Україні», міська рада</w:t>
      </w:r>
      <w:r w:rsidRPr="00B3217C">
        <w:rPr>
          <w:rFonts w:ascii="Times New Roman" w:hAnsi="Times New Roman" w:cs="Times New Roman"/>
          <w:b/>
          <w:sz w:val="28"/>
          <w:szCs w:val="28"/>
        </w:rPr>
        <w:t xml:space="preserve"> </w:t>
      </w:r>
      <w:r w:rsidRPr="00B3217C">
        <w:rPr>
          <w:rFonts w:ascii="Times New Roman" w:hAnsi="Times New Roman" w:cs="Times New Roman"/>
          <w:sz w:val="28"/>
          <w:szCs w:val="28"/>
        </w:rPr>
        <w:t>вирішила:</w:t>
      </w:r>
    </w:p>
    <w:p w14:paraId="07134B22" w14:textId="77777777" w:rsidR="00B3217C" w:rsidRPr="00B3217C" w:rsidRDefault="00B3217C" w:rsidP="00B3217C">
      <w:pPr>
        <w:rPr>
          <w:rFonts w:ascii="Times New Roman" w:hAnsi="Times New Roman" w:cs="Times New Roman"/>
          <w:b/>
          <w:sz w:val="28"/>
          <w:szCs w:val="28"/>
        </w:rPr>
      </w:pPr>
    </w:p>
    <w:p w14:paraId="53EE93D8" w14:textId="57A8B1F7" w:rsidR="00B3217C" w:rsidRPr="00B3217C" w:rsidRDefault="00B3217C" w:rsidP="00B3217C">
      <w:pPr>
        <w:jc w:val="both"/>
        <w:rPr>
          <w:rFonts w:ascii="Times New Roman" w:hAnsi="Times New Roman" w:cs="Times New Roman"/>
          <w:sz w:val="28"/>
          <w:szCs w:val="28"/>
        </w:rPr>
      </w:pPr>
      <w:r w:rsidRPr="00B3217C">
        <w:rPr>
          <w:rFonts w:ascii="Times New Roman" w:hAnsi="Times New Roman" w:cs="Times New Roman"/>
          <w:sz w:val="28"/>
          <w:szCs w:val="28"/>
        </w:rPr>
        <w:t xml:space="preserve">           1. Прийняти у комунальну власність власності Сіверської міської територіальної громади пам’ятник, розташований за </w:t>
      </w:r>
      <w:proofErr w:type="spellStart"/>
      <w:r w:rsidRPr="00B3217C">
        <w:rPr>
          <w:rFonts w:ascii="Times New Roman" w:hAnsi="Times New Roman" w:cs="Times New Roman"/>
          <w:sz w:val="28"/>
          <w:szCs w:val="28"/>
        </w:rPr>
        <w:t>адресою</w:t>
      </w:r>
      <w:proofErr w:type="spellEnd"/>
      <w:r w:rsidRPr="00B3217C">
        <w:rPr>
          <w:rFonts w:ascii="Times New Roman" w:hAnsi="Times New Roman" w:cs="Times New Roman"/>
          <w:sz w:val="28"/>
          <w:szCs w:val="28"/>
        </w:rPr>
        <w:t>: Бахмутський район, м. Сіверськ, перехрестя вулиць дачна та Донецька (опис пам’ятника додається).</w:t>
      </w:r>
    </w:p>
    <w:p w14:paraId="69D34728" w14:textId="7DC0259F" w:rsidR="00B3217C" w:rsidRPr="00B3217C" w:rsidRDefault="00B3217C" w:rsidP="00B3217C">
      <w:pPr>
        <w:ind w:firstLine="708"/>
        <w:jc w:val="both"/>
        <w:rPr>
          <w:rFonts w:ascii="Times New Roman" w:hAnsi="Times New Roman" w:cs="Times New Roman"/>
          <w:sz w:val="28"/>
          <w:szCs w:val="28"/>
        </w:rPr>
      </w:pPr>
      <w:r w:rsidRPr="00B3217C">
        <w:rPr>
          <w:rFonts w:ascii="Times New Roman" w:hAnsi="Times New Roman" w:cs="Times New Roman"/>
          <w:sz w:val="28"/>
          <w:szCs w:val="28"/>
        </w:rPr>
        <w:t>2. Передати з комунальної власності Сіверської міської територіальної громади майно з постановкою на баланс Сіверському міському спеціалізованому комунальному підприємству (</w:t>
      </w:r>
      <w:proofErr w:type="spellStart"/>
      <w:r w:rsidRPr="00B3217C">
        <w:rPr>
          <w:rFonts w:ascii="Times New Roman" w:hAnsi="Times New Roman" w:cs="Times New Roman"/>
          <w:sz w:val="28"/>
          <w:szCs w:val="28"/>
        </w:rPr>
        <w:t>Пшенка</w:t>
      </w:r>
      <w:proofErr w:type="spellEnd"/>
      <w:r w:rsidRPr="00B3217C">
        <w:rPr>
          <w:rFonts w:ascii="Times New Roman" w:hAnsi="Times New Roman" w:cs="Times New Roman"/>
          <w:sz w:val="28"/>
          <w:szCs w:val="28"/>
        </w:rPr>
        <w:t>) зазначений в пункті 1 об’єкт, отриманий від Сіверської міської територіальної громади.</w:t>
      </w:r>
    </w:p>
    <w:p w14:paraId="4D8CDFEC" w14:textId="4F703D3F" w:rsidR="00B3217C" w:rsidRPr="00B3217C" w:rsidRDefault="00B3217C" w:rsidP="00B3217C">
      <w:pPr>
        <w:ind w:firstLine="708"/>
        <w:jc w:val="both"/>
        <w:rPr>
          <w:rFonts w:ascii="Times New Roman" w:hAnsi="Times New Roman" w:cs="Times New Roman"/>
          <w:sz w:val="28"/>
          <w:szCs w:val="28"/>
        </w:rPr>
      </w:pPr>
      <w:r w:rsidRPr="00B3217C">
        <w:rPr>
          <w:rFonts w:ascii="Times New Roman" w:hAnsi="Times New Roman" w:cs="Times New Roman"/>
          <w:sz w:val="28"/>
          <w:szCs w:val="28"/>
        </w:rPr>
        <w:t>3. Відділу житлово-комунального господарства, благоустрою та розвитку інфраструктури виконкому міської ради (Вороніна) забезпечити передачу майна відповідно до пунктів 1 та 2 рішення.</w:t>
      </w:r>
    </w:p>
    <w:p w14:paraId="674B9F60" w14:textId="1FEA76BA" w:rsidR="00B3217C" w:rsidRPr="00B3217C" w:rsidRDefault="00B3217C" w:rsidP="00B3217C">
      <w:pPr>
        <w:ind w:firstLine="708"/>
        <w:jc w:val="both"/>
        <w:rPr>
          <w:rFonts w:ascii="Times New Roman" w:hAnsi="Times New Roman" w:cs="Times New Roman"/>
          <w:sz w:val="28"/>
          <w:szCs w:val="28"/>
        </w:rPr>
      </w:pPr>
      <w:r w:rsidRPr="00B3217C">
        <w:rPr>
          <w:rFonts w:ascii="Times New Roman" w:hAnsi="Times New Roman" w:cs="Times New Roman"/>
          <w:sz w:val="28"/>
          <w:szCs w:val="28"/>
        </w:rPr>
        <w:t>4. Провідному спеціалісту з питань культури та туризму виконкому міської ради Сологуб В.Є. виготувати паспорт на меморіальний пам’ятний знак.</w:t>
      </w:r>
    </w:p>
    <w:p w14:paraId="5B2E2075" w14:textId="77777777" w:rsidR="00B3217C" w:rsidRPr="00B3217C" w:rsidRDefault="00B3217C" w:rsidP="00B3217C">
      <w:pPr>
        <w:ind w:firstLine="360"/>
        <w:jc w:val="both"/>
        <w:rPr>
          <w:rFonts w:ascii="Times New Roman" w:hAnsi="Times New Roman" w:cs="Times New Roman"/>
          <w:sz w:val="28"/>
          <w:szCs w:val="24"/>
        </w:rPr>
      </w:pPr>
      <w:r w:rsidRPr="00B3217C">
        <w:rPr>
          <w:rFonts w:ascii="Times New Roman" w:hAnsi="Times New Roman" w:cs="Times New Roman"/>
          <w:sz w:val="28"/>
          <w:szCs w:val="28"/>
        </w:rPr>
        <w:tab/>
        <w:t xml:space="preserve">5. </w:t>
      </w:r>
      <w:r w:rsidRPr="00B3217C">
        <w:rPr>
          <w:rFonts w:ascii="Times New Roman" w:hAnsi="Times New Roman" w:cs="Times New Roman"/>
          <w:sz w:val="28"/>
        </w:rPr>
        <w:t xml:space="preserve">Контроль за виконанням даного рішення покласти на постійні комісії     з питань економічної та інвестиційної політики, бюджету, фінансів (Зозуля) </w:t>
      </w:r>
    </w:p>
    <w:p w14:paraId="13A008A4" w14:textId="77777777" w:rsidR="00B3217C" w:rsidRPr="00B3217C" w:rsidRDefault="00B3217C" w:rsidP="00B3217C">
      <w:pPr>
        <w:jc w:val="both"/>
        <w:rPr>
          <w:rFonts w:ascii="Times New Roman" w:hAnsi="Times New Roman" w:cs="Times New Roman"/>
          <w:sz w:val="28"/>
        </w:rPr>
      </w:pPr>
      <w:r w:rsidRPr="00B3217C">
        <w:rPr>
          <w:rFonts w:ascii="Times New Roman" w:hAnsi="Times New Roman" w:cs="Times New Roman"/>
          <w:sz w:val="28"/>
        </w:rPr>
        <w:t>та житлово-комунального господарства, землекористування та екології (Бабенко А.).</w:t>
      </w:r>
    </w:p>
    <w:p w14:paraId="7D7830C6" w14:textId="77777777" w:rsidR="00B3217C" w:rsidRPr="00B3217C" w:rsidRDefault="00B3217C" w:rsidP="00B3217C">
      <w:pPr>
        <w:rPr>
          <w:rFonts w:ascii="Times New Roman" w:hAnsi="Times New Roman" w:cs="Times New Roman"/>
          <w:sz w:val="28"/>
          <w:szCs w:val="28"/>
        </w:rPr>
      </w:pPr>
    </w:p>
    <w:p w14:paraId="6AB12B68" w14:textId="77777777" w:rsidR="00B3217C" w:rsidRPr="00B3217C" w:rsidRDefault="00B3217C" w:rsidP="00B3217C">
      <w:pPr>
        <w:rPr>
          <w:rFonts w:ascii="Times New Roman" w:hAnsi="Times New Roman" w:cs="Times New Roman"/>
          <w:sz w:val="28"/>
          <w:szCs w:val="28"/>
        </w:rPr>
      </w:pPr>
    </w:p>
    <w:p w14:paraId="2E196F06" w14:textId="4A8560A5" w:rsidR="00B3217C" w:rsidRPr="00B3217C" w:rsidRDefault="00B3217C" w:rsidP="00B3217C">
      <w:pPr>
        <w:rPr>
          <w:rFonts w:ascii="Times New Roman" w:hAnsi="Times New Roman" w:cs="Times New Roman"/>
          <w:sz w:val="28"/>
          <w:szCs w:val="28"/>
        </w:rPr>
      </w:pPr>
      <w:proofErr w:type="spellStart"/>
      <w:r w:rsidRPr="00B3217C">
        <w:rPr>
          <w:rFonts w:ascii="Times New Roman" w:hAnsi="Times New Roman" w:cs="Times New Roman"/>
          <w:sz w:val="28"/>
          <w:szCs w:val="28"/>
          <w:lang w:val="ru-RU"/>
        </w:rPr>
        <w:t>Міський</w:t>
      </w:r>
      <w:proofErr w:type="spellEnd"/>
      <w:r w:rsidRPr="00B3217C">
        <w:rPr>
          <w:rFonts w:ascii="Times New Roman" w:hAnsi="Times New Roman" w:cs="Times New Roman"/>
          <w:sz w:val="28"/>
          <w:szCs w:val="28"/>
          <w:lang w:val="ru-RU"/>
        </w:rPr>
        <w:t xml:space="preserve"> голова                                                                      А.О. </w:t>
      </w:r>
      <w:proofErr w:type="spellStart"/>
      <w:r w:rsidRPr="00B3217C">
        <w:rPr>
          <w:rFonts w:ascii="Times New Roman" w:hAnsi="Times New Roman" w:cs="Times New Roman"/>
          <w:sz w:val="28"/>
          <w:szCs w:val="28"/>
          <w:lang w:val="ru-RU"/>
        </w:rPr>
        <w:t>Черняєв</w:t>
      </w:r>
      <w:proofErr w:type="spellEnd"/>
    </w:p>
    <w:p w14:paraId="20C50A8E" w14:textId="77777777" w:rsidR="00B3217C" w:rsidRPr="00B3217C" w:rsidRDefault="00B3217C" w:rsidP="00B3217C">
      <w:pPr>
        <w:rPr>
          <w:rFonts w:ascii="Times New Roman" w:hAnsi="Times New Roman" w:cs="Times New Roman"/>
          <w:sz w:val="20"/>
          <w:szCs w:val="20"/>
        </w:rPr>
      </w:pPr>
    </w:p>
    <w:p w14:paraId="4232A71A" w14:textId="77777777" w:rsidR="00B3217C" w:rsidRPr="00B3217C" w:rsidRDefault="00B3217C" w:rsidP="00B3217C">
      <w:pPr>
        <w:rPr>
          <w:rFonts w:ascii="Times New Roman" w:hAnsi="Times New Roman" w:cs="Times New Roman"/>
          <w:sz w:val="24"/>
          <w:szCs w:val="20"/>
        </w:rPr>
      </w:pPr>
      <w:r w:rsidRPr="00B3217C">
        <w:rPr>
          <w:rFonts w:ascii="Times New Roman" w:hAnsi="Times New Roman" w:cs="Times New Roman"/>
          <w:szCs w:val="20"/>
        </w:rPr>
        <w:t xml:space="preserve">                                                                                                               Додаток </w:t>
      </w:r>
    </w:p>
    <w:p w14:paraId="2C416F28" w14:textId="77777777" w:rsidR="00B3217C" w:rsidRPr="00B3217C" w:rsidRDefault="00B3217C" w:rsidP="00B3217C">
      <w:pPr>
        <w:ind w:left="6120" w:hanging="6120"/>
        <w:jc w:val="both"/>
        <w:rPr>
          <w:rFonts w:ascii="Times New Roman" w:hAnsi="Times New Roman" w:cs="Times New Roman"/>
          <w:szCs w:val="20"/>
        </w:rPr>
      </w:pPr>
      <w:r w:rsidRPr="00B3217C">
        <w:rPr>
          <w:rFonts w:ascii="Times New Roman" w:hAnsi="Times New Roman" w:cs="Times New Roman"/>
          <w:szCs w:val="20"/>
        </w:rPr>
        <w:t xml:space="preserve">                                                                                                               до рішення міської ради </w:t>
      </w:r>
    </w:p>
    <w:p w14:paraId="65521BC9" w14:textId="77777777" w:rsidR="00B3217C" w:rsidRPr="00B3217C" w:rsidRDefault="00B3217C" w:rsidP="00B3217C">
      <w:pPr>
        <w:ind w:left="6120" w:hanging="6120"/>
        <w:jc w:val="both"/>
        <w:rPr>
          <w:rFonts w:ascii="Times New Roman" w:hAnsi="Times New Roman" w:cs="Times New Roman"/>
          <w:szCs w:val="20"/>
        </w:rPr>
      </w:pPr>
      <w:r w:rsidRPr="00B3217C">
        <w:rPr>
          <w:rFonts w:ascii="Times New Roman" w:hAnsi="Times New Roman" w:cs="Times New Roman"/>
          <w:szCs w:val="20"/>
        </w:rPr>
        <w:t xml:space="preserve">                                                                                                               від ___________ № ______</w:t>
      </w:r>
    </w:p>
    <w:p w14:paraId="1A00C816" w14:textId="77777777" w:rsidR="00B3217C" w:rsidRPr="00B3217C" w:rsidRDefault="00B3217C" w:rsidP="00B3217C">
      <w:pPr>
        <w:jc w:val="both"/>
        <w:rPr>
          <w:rFonts w:ascii="Times New Roman" w:hAnsi="Times New Roman" w:cs="Times New Roman"/>
          <w:sz w:val="32"/>
          <w:szCs w:val="28"/>
        </w:rPr>
      </w:pPr>
    </w:p>
    <w:p w14:paraId="2B08B435" w14:textId="77777777" w:rsidR="00B3217C" w:rsidRPr="00B3217C" w:rsidRDefault="00B3217C" w:rsidP="00B3217C">
      <w:pPr>
        <w:jc w:val="both"/>
        <w:rPr>
          <w:rFonts w:ascii="Times New Roman" w:hAnsi="Times New Roman" w:cs="Times New Roman"/>
          <w:sz w:val="32"/>
          <w:szCs w:val="28"/>
        </w:rPr>
      </w:pPr>
    </w:p>
    <w:p w14:paraId="07F62249" w14:textId="77777777" w:rsidR="00B3217C" w:rsidRPr="00B3217C" w:rsidRDefault="00B3217C" w:rsidP="00B3217C">
      <w:pPr>
        <w:jc w:val="center"/>
        <w:rPr>
          <w:rFonts w:ascii="Times New Roman" w:hAnsi="Times New Roman" w:cs="Times New Roman"/>
          <w:b/>
          <w:sz w:val="28"/>
          <w:szCs w:val="28"/>
        </w:rPr>
      </w:pPr>
      <w:r w:rsidRPr="00B3217C">
        <w:rPr>
          <w:rFonts w:ascii="Times New Roman" w:hAnsi="Times New Roman" w:cs="Times New Roman"/>
          <w:b/>
          <w:sz w:val="28"/>
          <w:szCs w:val="28"/>
        </w:rPr>
        <w:t>Опис пам’ятного знаку</w:t>
      </w:r>
    </w:p>
    <w:p w14:paraId="088DF382" w14:textId="77777777" w:rsidR="00B3217C" w:rsidRPr="00B3217C" w:rsidRDefault="00B3217C" w:rsidP="00B3217C">
      <w:pPr>
        <w:jc w:val="both"/>
        <w:rPr>
          <w:rFonts w:ascii="Times New Roman" w:hAnsi="Times New Roman" w:cs="Times New Roman"/>
          <w:b/>
          <w:sz w:val="28"/>
          <w:szCs w:val="28"/>
        </w:rPr>
      </w:pPr>
    </w:p>
    <w:p w14:paraId="48C3836A" w14:textId="77777777" w:rsidR="00B3217C" w:rsidRPr="00B3217C" w:rsidRDefault="00B3217C" w:rsidP="00B3217C">
      <w:pPr>
        <w:jc w:val="both"/>
        <w:rPr>
          <w:rFonts w:ascii="Times New Roman" w:hAnsi="Times New Roman" w:cs="Times New Roman"/>
          <w:sz w:val="28"/>
          <w:szCs w:val="28"/>
        </w:rPr>
      </w:pPr>
    </w:p>
    <w:p w14:paraId="0F955466" w14:textId="77777777" w:rsidR="00B3217C" w:rsidRPr="00B3217C" w:rsidRDefault="00B3217C" w:rsidP="00B3217C">
      <w:pPr>
        <w:jc w:val="both"/>
        <w:rPr>
          <w:rFonts w:ascii="Times New Roman" w:hAnsi="Times New Roman" w:cs="Times New Roman"/>
          <w:sz w:val="28"/>
          <w:szCs w:val="28"/>
        </w:rPr>
      </w:pPr>
      <w:r w:rsidRPr="00B3217C">
        <w:rPr>
          <w:rFonts w:ascii="Times New Roman" w:hAnsi="Times New Roman" w:cs="Times New Roman"/>
          <w:sz w:val="28"/>
          <w:szCs w:val="28"/>
        </w:rPr>
        <w:t>Найменування пам’ятника - меморіальний пам’ятний знак.</w:t>
      </w:r>
    </w:p>
    <w:p w14:paraId="6ED38D31" w14:textId="77777777" w:rsidR="00B3217C" w:rsidRPr="00B3217C" w:rsidRDefault="00B3217C" w:rsidP="00B3217C">
      <w:pPr>
        <w:jc w:val="both"/>
        <w:rPr>
          <w:rFonts w:ascii="Times New Roman" w:hAnsi="Times New Roman" w:cs="Times New Roman"/>
          <w:sz w:val="28"/>
          <w:szCs w:val="28"/>
        </w:rPr>
      </w:pPr>
    </w:p>
    <w:p w14:paraId="44DC7D39" w14:textId="77777777" w:rsidR="00B3217C" w:rsidRPr="00B3217C" w:rsidRDefault="00B3217C" w:rsidP="00B3217C">
      <w:pPr>
        <w:jc w:val="both"/>
        <w:rPr>
          <w:rFonts w:ascii="Times New Roman" w:hAnsi="Times New Roman" w:cs="Times New Roman"/>
          <w:sz w:val="28"/>
          <w:szCs w:val="28"/>
        </w:rPr>
      </w:pPr>
      <w:r w:rsidRPr="00B3217C">
        <w:rPr>
          <w:rFonts w:ascii="Times New Roman" w:hAnsi="Times New Roman" w:cs="Times New Roman"/>
          <w:sz w:val="28"/>
          <w:szCs w:val="28"/>
        </w:rPr>
        <w:t>Адреса - Бахмутський район, м. Сіверськ.</w:t>
      </w:r>
    </w:p>
    <w:p w14:paraId="59BCC740" w14:textId="77777777" w:rsidR="00B3217C" w:rsidRPr="00B3217C" w:rsidRDefault="00B3217C" w:rsidP="00B3217C">
      <w:pPr>
        <w:jc w:val="both"/>
        <w:rPr>
          <w:rFonts w:ascii="Times New Roman" w:hAnsi="Times New Roman" w:cs="Times New Roman"/>
          <w:sz w:val="28"/>
          <w:szCs w:val="28"/>
        </w:rPr>
      </w:pPr>
      <w:r w:rsidRPr="00B3217C">
        <w:rPr>
          <w:rFonts w:ascii="Times New Roman" w:hAnsi="Times New Roman" w:cs="Times New Roman"/>
          <w:sz w:val="28"/>
          <w:szCs w:val="28"/>
        </w:rPr>
        <w:t>Дата, до якої відносяться події-  2014 рік.</w:t>
      </w:r>
    </w:p>
    <w:p w14:paraId="3A34D065" w14:textId="77777777" w:rsidR="00B3217C" w:rsidRPr="00B3217C" w:rsidRDefault="00B3217C" w:rsidP="00B3217C">
      <w:pPr>
        <w:jc w:val="both"/>
        <w:rPr>
          <w:rFonts w:ascii="Times New Roman" w:hAnsi="Times New Roman" w:cs="Times New Roman"/>
          <w:sz w:val="28"/>
          <w:szCs w:val="28"/>
        </w:rPr>
      </w:pPr>
      <w:r w:rsidRPr="00B3217C">
        <w:rPr>
          <w:rFonts w:ascii="Times New Roman" w:hAnsi="Times New Roman" w:cs="Times New Roman"/>
          <w:sz w:val="28"/>
          <w:szCs w:val="28"/>
        </w:rPr>
        <w:t>Дата відкриття – 01 листопада 2015 року.</w:t>
      </w:r>
    </w:p>
    <w:p w14:paraId="172B8CFC" w14:textId="77777777" w:rsidR="00B3217C" w:rsidRPr="00B3217C" w:rsidRDefault="00B3217C" w:rsidP="00B3217C">
      <w:pPr>
        <w:jc w:val="both"/>
        <w:rPr>
          <w:rFonts w:ascii="Times New Roman" w:hAnsi="Times New Roman" w:cs="Times New Roman"/>
          <w:sz w:val="28"/>
          <w:szCs w:val="28"/>
        </w:rPr>
      </w:pPr>
    </w:p>
    <w:p w14:paraId="7CCC4E4C" w14:textId="77777777" w:rsidR="00B3217C" w:rsidRPr="00B3217C" w:rsidRDefault="00B3217C" w:rsidP="00B3217C">
      <w:pPr>
        <w:jc w:val="both"/>
        <w:rPr>
          <w:rFonts w:ascii="Times New Roman" w:hAnsi="Times New Roman" w:cs="Times New Roman"/>
          <w:sz w:val="28"/>
          <w:szCs w:val="28"/>
        </w:rPr>
      </w:pPr>
      <w:r w:rsidRPr="00B3217C">
        <w:rPr>
          <w:rFonts w:ascii="Times New Roman" w:hAnsi="Times New Roman" w:cs="Times New Roman"/>
          <w:sz w:val="28"/>
          <w:szCs w:val="28"/>
        </w:rPr>
        <w:t>Матеріал: чорний граніт.</w:t>
      </w:r>
    </w:p>
    <w:p w14:paraId="44E4C700" w14:textId="77777777" w:rsidR="00B3217C" w:rsidRPr="00B3217C" w:rsidRDefault="00B3217C" w:rsidP="00B3217C">
      <w:pPr>
        <w:jc w:val="both"/>
        <w:rPr>
          <w:rFonts w:ascii="Times New Roman" w:hAnsi="Times New Roman" w:cs="Times New Roman"/>
          <w:sz w:val="28"/>
          <w:szCs w:val="28"/>
        </w:rPr>
      </w:pPr>
    </w:p>
    <w:p w14:paraId="17B31B8D" w14:textId="77777777" w:rsidR="00B3217C" w:rsidRPr="00B3217C" w:rsidRDefault="00B3217C" w:rsidP="00B3217C">
      <w:pPr>
        <w:jc w:val="both"/>
        <w:rPr>
          <w:rFonts w:ascii="Times New Roman" w:hAnsi="Times New Roman" w:cs="Times New Roman"/>
          <w:sz w:val="28"/>
          <w:szCs w:val="28"/>
          <w:lang w:val="ru-RU"/>
        </w:rPr>
      </w:pPr>
      <w:r w:rsidRPr="00B3217C">
        <w:rPr>
          <w:rFonts w:ascii="Times New Roman" w:hAnsi="Times New Roman" w:cs="Times New Roman"/>
          <w:sz w:val="28"/>
          <w:szCs w:val="28"/>
        </w:rPr>
        <w:t>Основні розміри</w:t>
      </w:r>
      <w:r w:rsidRPr="00B3217C">
        <w:rPr>
          <w:rFonts w:ascii="Times New Roman" w:hAnsi="Times New Roman" w:cs="Times New Roman"/>
          <w:sz w:val="28"/>
          <w:szCs w:val="28"/>
          <w:lang w:val="ru-RU"/>
        </w:rPr>
        <w:t xml:space="preserve">: </w:t>
      </w:r>
    </w:p>
    <w:p w14:paraId="4D34ADD0" w14:textId="77777777" w:rsidR="00B3217C" w:rsidRPr="00B3217C" w:rsidRDefault="00B3217C" w:rsidP="00B3217C">
      <w:pPr>
        <w:jc w:val="both"/>
        <w:rPr>
          <w:rFonts w:ascii="Times New Roman" w:hAnsi="Times New Roman" w:cs="Times New Roman"/>
          <w:sz w:val="28"/>
          <w:szCs w:val="28"/>
          <w:lang w:val="ru-RU"/>
        </w:rPr>
      </w:pPr>
      <w:proofErr w:type="spellStart"/>
      <w:r w:rsidRPr="00B3217C">
        <w:rPr>
          <w:rFonts w:ascii="Times New Roman" w:hAnsi="Times New Roman" w:cs="Times New Roman"/>
          <w:sz w:val="28"/>
          <w:szCs w:val="28"/>
          <w:lang w:val="ru-RU"/>
        </w:rPr>
        <w:t>висота</w:t>
      </w:r>
      <w:proofErr w:type="spellEnd"/>
      <w:r w:rsidRPr="00B3217C">
        <w:rPr>
          <w:rFonts w:ascii="Times New Roman" w:hAnsi="Times New Roman" w:cs="Times New Roman"/>
          <w:sz w:val="28"/>
          <w:szCs w:val="28"/>
          <w:lang w:val="ru-RU"/>
        </w:rPr>
        <w:t xml:space="preserve"> стели 1,76м;</w:t>
      </w:r>
    </w:p>
    <w:p w14:paraId="78FCEA3D" w14:textId="77777777" w:rsidR="00B3217C" w:rsidRPr="00B3217C" w:rsidRDefault="00B3217C" w:rsidP="00B3217C">
      <w:pPr>
        <w:jc w:val="both"/>
        <w:rPr>
          <w:rFonts w:ascii="Times New Roman" w:hAnsi="Times New Roman" w:cs="Times New Roman"/>
          <w:sz w:val="28"/>
          <w:szCs w:val="28"/>
          <w:lang w:val="ru-RU"/>
        </w:rPr>
      </w:pPr>
      <w:r w:rsidRPr="00B3217C">
        <w:rPr>
          <w:rFonts w:ascii="Times New Roman" w:hAnsi="Times New Roman" w:cs="Times New Roman"/>
          <w:sz w:val="28"/>
          <w:szCs w:val="28"/>
          <w:lang w:val="ru-RU"/>
        </w:rPr>
        <w:t>цоколь 0,8м * 0,24м * 0,2м;</w:t>
      </w:r>
    </w:p>
    <w:p w14:paraId="19B312A9" w14:textId="77777777" w:rsidR="00B3217C" w:rsidRPr="00B3217C" w:rsidRDefault="00B3217C" w:rsidP="00B3217C">
      <w:pPr>
        <w:jc w:val="both"/>
        <w:rPr>
          <w:rFonts w:ascii="Times New Roman" w:hAnsi="Times New Roman" w:cs="Times New Roman"/>
          <w:sz w:val="28"/>
          <w:szCs w:val="28"/>
          <w:lang w:val="ru-RU"/>
        </w:rPr>
      </w:pPr>
      <w:r w:rsidRPr="00B3217C">
        <w:rPr>
          <w:rFonts w:ascii="Times New Roman" w:hAnsi="Times New Roman" w:cs="Times New Roman"/>
          <w:sz w:val="28"/>
          <w:szCs w:val="28"/>
          <w:lang w:val="ru-RU"/>
        </w:rPr>
        <w:t>постамент 0,695м *0,4м * 0,1м</w:t>
      </w:r>
    </w:p>
    <w:p w14:paraId="05DF9179" w14:textId="77777777" w:rsidR="00B3217C" w:rsidRPr="00B3217C" w:rsidRDefault="00B3217C" w:rsidP="00B3217C">
      <w:pPr>
        <w:jc w:val="both"/>
        <w:rPr>
          <w:rFonts w:ascii="Times New Roman" w:hAnsi="Times New Roman" w:cs="Times New Roman"/>
          <w:sz w:val="28"/>
          <w:szCs w:val="28"/>
          <w:lang w:val="ru-RU"/>
        </w:rPr>
      </w:pPr>
    </w:p>
    <w:p w14:paraId="6CDC8BA6" w14:textId="77777777" w:rsidR="00B3217C" w:rsidRPr="00B3217C" w:rsidRDefault="00B3217C" w:rsidP="00B3217C">
      <w:pPr>
        <w:jc w:val="both"/>
        <w:rPr>
          <w:rFonts w:ascii="Times New Roman" w:hAnsi="Times New Roman" w:cs="Times New Roman"/>
          <w:sz w:val="28"/>
          <w:szCs w:val="28"/>
          <w:lang w:val="ru-RU"/>
        </w:rPr>
      </w:pPr>
      <w:r w:rsidRPr="00B3217C">
        <w:rPr>
          <w:rFonts w:ascii="Times New Roman" w:hAnsi="Times New Roman" w:cs="Times New Roman"/>
          <w:sz w:val="28"/>
          <w:szCs w:val="28"/>
          <w:lang w:val="ru-RU"/>
        </w:rPr>
        <w:t xml:space="preserve">Прилегла </w:t>
      </w:r>
      <w:proofErr w:type="spellStart"/>
      <w:r w:rsidRPr="00B3217C">
        <w:rPr>
          <w:rFonts w:ascii="Times New Roman" w:hAnsi="Times New Roman" w:cs="Times New Roman"/>
          <w:sz w:val="28"/>
          <w:szCs w:val="28"/>
          <w:lang w:val="ru-RU"/>
        </w:rPr>
        <w:t>територія</w:t>
      </w:r>
      <w:proofErr w:type="spellEnd"/>
      <w:r w:rsidRPr="00B3217C">
        <w:rPr>
          <w:rFonts w:ascii="Times New Roman" w:hAnsi="Times New Roman" w:cs="Times New Roman"/>
          <w:sz w:val="28"/>
          <w:szCs w:val="28"/>
          <w:lang w:val="ru-RU"/>
        </w:rPr>
        <w:t xml:space="preserve"> </w:t>
      </w:r>
      <w:proofErr w:type="spellStart"/>
      <w:r w:rsidRPr="00B3217C">
        <w:rPr>
          <w:rFonts w:ascii="Times New Roman" w:hAnsi="Times New Roman" w:cs="Times New Roman"/>
          <w:sz w:val="28"/>
          <w:szCs w:val="28"/>
          <w:lang w:val="ru-RU"/>
        </w:rPr>
        <w:t>викладена</w:t>
      </w:r>
      <w:proofErr w:type="spellEnd"/>
      <w:r w:rsidRPr="00B3217C">
        <w:rPr>
          <w:rFonts w:ascii="Times New Roman" w:hAnsi="Times New Roman" w:cs="Times New Roman"/>
          <w:sz w:val="28"/>
          <w:szCs w:val="28"/>
          <w:lang w:val="ru-RU"/>
        </w:rPr>
        <w:t xml:space="preserve"> тротуарною </w:t>
      </w:r>
      <w:proofErr w:type="spellStart"/>
      <w:r w:rsidRPr="00B3217C">
        <w:rPr>
          <w:rFonts w:ascii="Times New Roman" w:hAnsi="Times New Roman" w:cs="Times New Roman"/>
          <w:sz w:val="28"/>
          <w:szCs w:val="28"/>
          <w:lang w:val="ru-RU"/>
        </w:rPr>
        <w:t>плиткою</w:t>
      </w:r>
      <w:proofErr w:type="spellEnd"/>
      <w:r w:rsidRPr="00B3217C">
        <w:rPr>
          <w:rFonts w:ascii="Times New Roman" w:hAnsi="Times New Roman" w:cs="Times New Roman"/>
          <w:sz w:val="28"/>
          <w:szCs w:val="28"/>
          <w:lang w:val="ru-RU"/>
        </w:rPr>
        <w:t xml:space="preserve"> 1,3м * 6,0м</w:t>
      </w:r>
    </w:p>
    <w:p w14:paraId="63E63E16" w14:textId="77777777" w:rsidR="00B3217C" w:rsidRPr="00B3217C" w:rsidRDefault="00B3217C" w:rsidP="00B3217C">
      <w:pPr>
        <w:jc w:val="both"/>
        <w:rPr>
          <w:rFonts w:ascii="Times New Roman" w:hAnsi="Times New Roman" w:cs="Times New Roman"/>
          <w:sz w:val="28"/>
          <w:szCs w:val="28"/>
          <w:lang w:val="ru-RU"/>
        </w:rPr>
      </w:pPr>
    </w:p>
    <w:p w14:paraId="12E8C9A8" w14:textId="77777777" w:rsidR="00B3217C" w:rsidRPr="00B3217C" w:rsidRDefault="00B3217C" w:rsidP="00B3217C">
      <w:pPr>
        <w:jc w:val="both"/>
        <w:rPr>
          <w:rFonts w:ascii="Times New Roman" w:hAnsi="Times New Roman" w:cs="Times New Roman"/>
          <w:sz w:val="28"/>
          <w:szCs w:val="28"/>
          <w:lang w:val="ru-RU"/>
        </w:rPr>
      </w:pPr>
    </w:p>
    <w:p w14:paraId="078CE895" w14:textId="77777777" w:rsidR="00B3217C" w:rsidRPr="00B3217C" w:rsidRDefault="00B3217C" w:rsidP="00B3217C">
      <w:pPr>
        <w:jc w:val="both"/>
        <w:rPr>
          <w:rFonts w:ascii="Times New Roman" w:hAnsi="Times New Roman" w:cs="Times New Roman"/>
          <w:sz w:val="28"/>
          <w:szCs w:val="28"/>
          <w:lang w:val="ru-RU"/>
        </w:rPr>
      </w:pPr>
    </w:p>
    <w:p w14:paraId="43C35899" w14:textId="77777777" w:rsidR="00B3217C" w:rsidRPr="00B3217C" w:rsidRDefault="00B3217C" w:rsidP="00B3217C">
      <w:pPr>
        <w:jc w:val="both"/>
        <w:rPr>
          <w:rFonts w:ascii="Times New Roman" w:hAnsi="Times New Roman" w:cs="Times New Roman"/>
          <w:sz w:val="28"/>
          <w:szCs w:val="28"/>
          <w:lang w:val="ru-RU"/>
        </w:rPr>
      </w:pPr>
    </w:p>
    <w:p w14:paraId="382AAF76" w14:textId="77777777" w:rsidR="00B3217C" w:rsidRPr="00B3217C" w:rsidRDefault="00B3217C" w:rsidP="00B3217C">
      <w:pPr>
        <w:jc w:val="both"/>
        <w:rPr>
          <w:rFonts w:ascii="Times New Roman" w:hAnsi="Times New Roman" w:cs="Times New Roman"/>
          <w:sz w:val="28"/>
          <w:szCs w:val="28"/>
          <w:lang w:val="ru-RU"/>
        </w:rPr>
      </w:pPr>
    </w:p>
    <w:p w14:paraId="589A1F74" w14:textId="77777777" w:rsidR="00B3217C" w:rsidRPr="00B3217C" w:rsidRDefault="00B3217C" w:rsidP="00B3217C">
      <w:pPr>
        <w:jc w:val="both"/>
        <w:rPr>
          <w:rFonts w:ascii="Times New Roman" w:hAnsi="Times New Roman" w:cs="Times New Roman"/>
          <w:sz w:val="28"/>
          <w:szCs w:val="28"/>
          <w:lang w:val="ru-RU"/>
        </w:rPr>
      </w:pPr>
      <w:proofErr w:type="spellStart"/>
      <w:r w:rsidRPr="00B3217C">
        <w:rPr>
          <w:rFonts w:ascii="Times New Roman" w:hAnsi="Times New Roman" w:cs="Times New Roman"/>
          <w:sz w:val="28"/>
          <w:szCs w:val="28"/>
          <w:lang w:val="ru-RU"/>
        </w:rPr>
        <w:t>Секретар</w:t>
      </w:r>
      <w:proofErr w:type="spellEnd"/>
      <w:r w:rsidRPr="00B3217C">
        <w:rPr>
          <w:rFonts w:ascii="Times New Roman" w:hAnsi="Times New Roman" w:cs="Times New Roman"/>
          <w:sz w:val="28"/>
          <w:szCs w:val="28"/>
          <w:lang w:val="ru-RU"/>
        </w:rPr>
        <w:t xml:space="preserve"> </w:t>
      </w:r>
      <w:proofErr w:type="spellStart"/>
      <w:r w:rsidRPr="00B3217C">
        <w:rPr>
          <w:rFonts w:ascii="Times New Roman" w:hAnsi="Times New Roman" w:cs="Times New Roman"/>
          <w:sz w:val="28"/>
          <w:szCs w:val="28"/>
          <w:lang w:val="ru-RU"/>
        </w:rPr>
        <w:t>міської</w:t>
      </w:r>
      <w:proofErr w:type="spellEnd"/>
      <w:r w:rsidRPr="00B3217C">
        <w:rPr>
          <w:rFonts w:ascii="Times New Roman" w:hAnsi="Times New Roman" w:cs="Times New Roman"/>
          <w:sz w:val="28"/>
          <w:szCs w:val="28"/>
          <w:lang w:val="ru-RU"/>
        </w:rPr>
        <w:t xml:space="preserve"> ради                                                                   Т.В. Волошина</w:t>
      </w:r>
    </w:p>
    <w:p w14:paraId="2BB579F6" w14:textId="77777777" w:rsidR="00B3217C" w:rsidRDefault="00B3217C" w:rsidP="00B3217C">
      <w:pPr>
        <w:jc w:val="both"/>
        <w:rPr>
          <w:sz w:val="28"/>
          <w:szCs w:val="28"/>
        </w:rPr>
      </w:pPr>
    </w:p>
    <w:p w14:paraId="6C149D85" w14:textId="77777777" w:rsidR="00B3217C" w:rsidRDefault="00B3217C" w:rsidP="00B3217C">
      <w:pPr>
        <w:jc w:val="both"/>
        <w:rPr>
          <w:sz w:val="28"/>
          <w:szCs w:val="28"/>
        </w:rPr>
      </w:pPr>
    </w:p>
    <w:p w14:paraId="06FCEE90" w14:textId="77777777" w:rsidR="00E26655" w:rsidRDefault="00E26655" w:rsidP="00E26655"/>
    <w:p w14:paraId="3058ACDB" w14:textId="77777777" w:rsidR="00E26655" w:rsidRPr="00E26655" w:rsidRDefault="00E26655" w:rsidP="00E26655">
      <w:pPr>
        <w:spacing w:after="0"/>
        <w:rPr>
          <w:rFonts w:ascii="Times New Roman" w:hAnsi="Times New Roman" w:cs="Times New Roman"/>
          <w:sz w:val="24"/>
          <w:szCs w:val="24"/>
        </w:rPr>
      </w:pPr>
    </w:p>
    <w:p w14:paraId="54EC1D48" w14:textId="467E175A" w:rsidR="00E26655" w:rsidRPr="00E26655" w:rsidRDefault="00E26655" w:rsidP="00E26655">
      <w:pPr>
        <w:spacing w:after="0"/>
        <w:rPr>
          <w:rFonts w:ascii="Times New Roman" w:hAnsi="Times New Roman" w:cs="Times New Roman"/>
          <w:sz w:val="24"/>
          <w:szCs w:val="24"/>
        </w:rPr>
      </w:pPr>
      <w:r w:rsidRPr="00E26655">
        <w:rPr>
          <w:rFonts w:ascii="Times New Roman" w:hAnsi="Times New Roman" w:cs="Times New Roman"/>
          <w:noProof/>
          <w:sz w:val="24"/>
          <w:szCs w:val="24"/>
          <w:lang w:val="ru-RU"/>
        </w:rPr>
        <mc:AlternateContent>
          <mc:Choice Requires="wps">
            <w:drawing>
              <wp:anchor distT="0" distB="0" distL="114300" distR="114300" simplePos="0" relativeHeight="251664384" behindDoc="0" locked="0" layoutInCell="1" allowOverlap="1" wp14:anchorId="66320095" wp14:editId="21DD6BD2">
                <wp:simplePos x="0" y="0"/>
                <wp:positionH relativeFrom="margin">
                  <wp:posOffset>2723515</wp:posOffset>
                </wp:positionH>
                <wp:positionV relativeFrom="paragraph">
                  <wp:posOffset>63500</wp:posOffset>
                </wp:positionV>
                <wp:extent cx="635" cy="86360"/>
                <wp:effectExtent l="0" t="0" r="37465" b="2794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38975" id="Пряма сполучна лінія 4"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14.45pt,5pt" to="214.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" strokeweight=".99pt">
                <v:stroke joinstyle="miter"/>
                <w10:wrap anchorx="margin"/>
              </v:line>
            </w:pict>
          </mc:Fallback>
        </mc:AlternateContent>
      </w:r>
      <w:r w:rsidRPr="00E26655">
        <w:rPr>
          <w:rFonts w:ascii="Times New Roman" w:hAnsi="Times New Roman" w:cs="Times New Roman"/>
          <w:noProof/>
          <w:sz w:val="24"/>
          <w:szCs w:val="24"/>
          <w:lang w:val="ru-RU"/>
        </w:rPr>
        <mc:AlternateContent>
          <mc:Choice Requires="wps">
            <w:drawing>
              <wp:anchor distT="0" distB="0" distL="114300" distR="114300" simplePos="0" relativeHeight="251666432" behindDoc="0" locked="0" layoutInCell="1" allowOverlap="1" wp14:anchorId="274D43EC" wp14:editId="12CF9132">
                <wp:simplePos x="0" y="0"/>
                <wp:positionH relativeFrom="margin">
                  <wp:align>left</wp:align>
                </wp:positionH>
                <wp:positionV relativeFrom="paragraph">
                  <wp:posOffset>42545</wp:posOffset>
                </wp:positionV>
                <wp:extent cx="635" cy="86360"/>
                <wp:effectExtent l="0" t="0" r="37465" b="27940"/>
                <wp:wrapNone/>
                <wp:docPr id="2" name="Пряма сполучна ліні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DC41D" id="Пряма сполучна лінія 2" o:spid="_x0000_s1026" style="position:absolute;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3.35pt" to=".05pt,1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OOh+AEAAJk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" strokeweight=".99pt">
                <v:stroke joinstyle="miter"/>
                <w10:wrap anchorx="margin"/>
              </v:line>
            </w:pict>
          </mc:Fallback>
        </mc:AlternateContent>
      </w:r>
      <w:r w:rsidRPr="00E26655">
        <w:rPr>
          <w:rFonts w:ascii="Times New Roman" w:hAnsi="Times New Roman" w:cs="Times New Roman"/>
          <w:noProof/>
          <w:sz w:val="24"/>
          <w:szCs w:val="24"/>
          <w:lang w:val="ru-RU"/>
        </w:rPr>
        <mc:AlternateContent>
          <mc:Choice Requires="wps">
            <w:drawing>
              <wp:anchor distT="0" distB="0" distL="114300" distR="114300" simplePos="0" relativeHeight="251665408" behindDoc="0" locked="0" layoutInCell="1" allowOverlap="1" wp14:anchorId="5A338EDF" wp14:editId="2963C2B6">
                <wp:simplePos x="0" y="0"/>
                <wp:positionH relativeFrom="margin">
                  <wp:posOffset>32385</wp:posOffset>
                </wp:positionH>
                <wp:positionV relativeFrom="paragraph">
                  <wp:posOffset>150495</wp:posOffset>
                </wp:positionV>
                <wp:extent cx="86360" cy="635"/>
                <wp:effectExtent l="0" t="0" r="27940" b="37465"/>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7CB44" id="Пряма сполучна лінія 3"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" strokeweight=".99pt">
                <v:stroke joinstyle="miter"/>
                <w10:wrap anchorx="margin"/>
              </v:line>
            </w:pict>
          </mc:Fallback>
        </mc:AlternateContent>
      </w:r>
      <w:r w:rsidRPr="00E26655">
        <w:rPr>
          <w:rFonts w:ascii="Times New Roman" w:hAnsi="Times New Roman" w:cs="Times New Roman"/>
          <w:sz w:val="24"/>
          <w:szCs w:val="24"/>
        </w:rPr>
        <w:t xml:space="preserve">Про затвердження міської програми </w:t>
      </w:r>
    </w:p>
    <w:p w14:paraId="012C3731" w14:textId="77777777" w:rsidR="00E26655" w:rsidRPr="00E26655" w:rsidRDefault="00E26655" w:rsidP="00E26655">
      <w:pPr>
        <w:spacing w:after="0"/>
        <w:rPr>
          <w:rFonts w:ascii="Times New Roman" w:hAnsi="Times New Roman" w:cs="Times New Roman"/>
          <w:sz w:val="24"/>
          <w:szCs w:val="24"/>
        </w:rPr>
      </w:pPr>
      <w:r w:rsidRPr="00E26655">
        <w:rPr>
          <w:rFonts w:ascii="Times New Roman" w:hAnsi="Times New Roman" w:cs="Times New Roman"/>
          <w:sz w:val="24"/>
          <w:szCs w:val="24"/>
        </w:rPr>
        <w:t xml:space="preserve">допризовної підготовки, організації </w:t>
      </w:r>
    </w:p>
    <w:p w14:paraId="184DF2B9" w14:textId="77777777" w:rsidR="00E26655" w:rsidRPr="00E26655" w:rsidRDefault="00E26655" w:rsidP="00E26655">
      <w:pPr>
        <w:spacing w:after="0"/>
        <w:rPr>
          <w:rFonts w:ascii="Times New Roman" w:hAnsi="Times New Roman" w:cs="Times New Roman"/>
          <w:sz w:val="24"/>
          <w:szCs w:val="24"/>
        </w:rPr>
      </w:pPr>
      <w:r w:rsidRPr="00E26655">
        <w:rPr>
          <w:rFonts w:ascii="Times New Roman" w:hAnsi="Times New Roman" w:cs="Times New Roman"/>
          <w:sz w:val="24"/>
          <w:szCs w:val="24"/>
        </w:rPr>
        <w:t xml:space="preserve">приписки до призовної дільниці, </w:t>
      </w:r>
    </w:p>
    <w:p w14:paraId="01656539" w14:textId="77777777" w:rsidR="00E26655" w:rsidRPr="00E26655" w:rsidRDefault="00E26655" w:rsidP="00E26655">
      <w:pPr>
        <w:spacing w:after="0"/>
        <w:rPr>
          <w:rFonts w:ascii="Times New Roman" w:hAnsi="Times New Roman" w:cs="Times New Roman"/>
          <w:sz w:val="24"/>
          <w:szCs w:val="24"/>
        </w:rPr>
      </w:pPr>
      <w:r w:rsidRPr="00E26655">
        <w:rPr>
          <w:rFonts w:ascii="Times New Roman" w:hAnsi="Times New Roman" w:cs="Times New Roman"/>
          <w:sz w:val="24"/>
          <w:szCs w:val="24"/>
        </w:rPr>
        <w:t xml:space="preserve">призову громадян України на строкову </w:t>
      </w:r>
    </w:p>
    <w:p w14:paraId="29E8FBA9" w14:textId="77777777" w:rsidR="00E26655" w:rsidRPr="00E26655" w:rsidRDefault="00E26655" w:rsidP="00E26655">
      <w:pPr>
        <w:spacing w:after="0"/>
        <w:rPr>
          <w:rFonts w:ascii="Times New Roman" w:hAnsi="Times New Roman" w:cs="Times New Roman"/>
          <w:sz w:val="24"/>
          <w:szCs w:val="24"/>
          <w:lang w:val="ru-RU"/>
        </w:rPr>
      </w:pPr>
      <w:r w:rsidRPr="00E26655">
        <w:rPr>
          <w:rFonts w:ascii="Times New Roman" w:hAnsi="Times New Roman" w:cs="Times New Roman"/>
          <w:sz w:val="24"/>
          <w:szCs w:val="24"/>
        </w:rPr>
        <w:t xml:space="preserve">військову службу на території Сіверської </w:t>
      </w:r>
    </w:p>
    <w:p w14:paraId="6A0B4A36" w14:textId="77777777" w:rsidR="00E26655" w:rsidRPr="00E26655" w:rsidRDefault="00E26655" w:rsidP="00E26655">
      <w:pPr>
        <w:spacing w:after="0"/>
        <w:rPr>
          <w:rFonts w:ascii="Times New Roman" w:hAnsi="Times New Roman" w:cs="Times New Roman"/>
          <w:sz w:val="24"/>
          <w:szCs w:val="24"/>
        </w:rPr>
      </w:pPr>
      <w:r w:rsidRPr="00E26655">
        <w:rPr>
          <w:rFonts w:ascii="Times New Roman" w:hAnsi="Times New Roman" w:cs="Times New Roman"/>
          <w:sz w:val="24"/>
          <w:szCs w:val="24"/>
        </w:rPr>
        <w:t>міської ради на 2021-2023 роки</w:t>
      </w:r>
    </w:p>
    <w:p w14:paraId="4E2AF613" w14:textId="77777777" w:rsidR="00E26655" w:rsidRPr="00E26655" w:rsidRDefault="00E26655" w:rsidP="00E26655">
      <w:pPr>
        <w:rPr>
          <w:rFonts w:ascii="Times New Roman" w:hAnsi="Times New Roman" w:cs="Times New Roman"/>
          <w:b/>
          <w:sz w:val="24"/>
          <w:szCs w:val="24"/>
        </w:rPr>
      </w:pPr>
    </w:p>
    <w:p w14:paraId="612F056D" w14:textId="77777777" w:rsidR="00E26655" w:rsidRPr="00E26655" w:rsidRDefault="00E26655" w:rsidP="00E26655">
      <w:pPr>
        <w:rPr>
          <w:rFonts w:ascii="Times New Roman" w:hAnsi="Times New Roman" w:cs="Times New Roman"/>
          <w:sz w:val="24"/>
          <w:szCs w:val="24"/>
        </w:rPr>
      </w:pPr>
    </w:p>
    <w:p w14:paraId="63F00E39" w14:textId="77777777" w:rsidR="00E26655" w:rsidRPr="00E26655" w:rsidRDefault="00E26655" w:rsidP="00E26655">
      <w:pPr>
        <w:ind w:firstLine="708"/>
        <w:jc w:val="both"/>
        <w:rPr>
          <w:rFonts w:ascii="Times New Roman" w:hAnsi="Times New Roman" w:cs="Times New Roman"/>
          <w:color w:val="000000" w:themeColor="text1"/>
          <w:sz w:val="24"/>
          <w:szCs w:val="24"/>
        </w:rPr>
      </w:pPr>
      <w:r w:rsidRPr="00E26655">
        <w:rPr>
          <w:rFonts w:ascii="Times New Roman" w:hAnsi="Times New Roman" w:cs="Times New Roman"/>
          <w:sz w:val="24"/>
          <w:szCs w:val="24"/>
        </w:rPr>
        <w:t xml:space="preserve">З метою формування у молоді високої патріотичної свідомості, національної гідності, готовності до виконання конституційного обов’язку щодо захисту національних інтересів України, розглянувши службову записку провідного спеціаліста з питань мобілізаційної і оборонної роботи виконкому міської ради Мілько Н.В. (додається), враховуючи Закони України «Про військовий обов′язок і військову службу», «Про оборону України», «Про мобілізаційну підготовку та мобілізацію», постанови Кабінету Міністрів України від 21.03.2002 № 352 «Про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 наказу Міністерства Оборони України «Про затвердження Положення про військово-лікарську експертизу в Збройних Силах України» від 14.08.2008 №402,  </w:t>
      </w:r>
      <w:r w:rsidRPr="00E26655">
        <w:rPr>
          <w:rFonts w:ascii="Times New Roman" w:hAnsi="Times New Roman" w:cs="Times New Roman"/>
          <w:color w:val="000000" w:themeColor="text1"/>
          <w:sz w:val="24"/>
          <w:szCs w:val="24"/>
        </w:rPr>
        <w:t xml:space="preserve">керуючись </w:t>
      </w:r>
      <w:proofErr w:type="spellStart"/>
      <w:r w:rsidRPr="00E26655">
        <w:rPr>
          <w:rFonts w:ascii="Times New Roman" w:hAnsi="Times New Roman" w:cs="Times New Roman"/>
          <w:color w:val="000000" w:themeColor="text1"/>
          <w:sz w:val="24"/>
          <w:szCs w:val="24"/>
        </w:rPr>
        <w:t>статтєю</w:t>
      </w:r>
      <w:proofErr w:type="spellEnd"/>
      <w:r w:rsidRPr="00E26655">
        <w:rPr>
          <w:rFonts w:ascii="Times New Roman" w:hAnsi="Times New Roman" w:cs="Times New Roman"/>
          <w:color w:val="000000" w:themeColor="text1"/>
          <w:sz w:val="24"/>
          <w:szCs w:val="24"/>
        </w:rPr>
        <w:t xml:space="preserve"> 26 Закону України «Про місцеве самоврядування в Україні», міська рада </w:t>
      </w:r>
    </w:p>
    <w:p w14:paraId="0B5E8291" w14:textId="77777777" w:rsidR="00E26655" w:rsidRPr="00E26655" w:rsidRDefault="00E26655" w:rsidP="00E26655">
      <w:pPr>
        <w:ind w:firstLine="708"/>
        <w:jc w:val="both"/>
        <w:rPr>
          <w:rFonts w:ascii="Times New Roman" w:hAnsi="Times New Roman" w:cs="Times New Roman"/>
          <w:sz w:val="24"/>
          <w:szCs w:val="24"/>
        </w:rPr>
      </w:pPr>
    </w:p>
    <w:p w14:paraId="43C3B0B2" w14:textId="77777777" w:rsidR="00E26655" w:rsidRPr="00E26655" w:rsidRDefault="00E26655" w:rsidP="00E26655">
      <w:pPr>
        <w:rPr>
          <w:rFonts w:ascii="Times New Roman" w:hAnsi="Times New Roman" w:cs="Times New Roman"/>
          <w:sz w:val="24"/>
          <w:szCs w:val="24"/>
        </w:rPr>
      </w:pPr>
      <w:r w:rsidRPr="00E26655">
        <w:rPr>
          <w:rFonts w:ascii="Times New Roman" w:hAnsi="Times New Roman" w:cs="Times New Roman"/>
          <w:sz w:val="24"/>
          <w:szCs w:val="24"/>
        </w:rPr>
        <w:t>ВИРІШИЛА:</w:t>
      </w:r>
    </w:p>
    <w:p w14:paraId="455E6319" w14:textId="77777777" w:rsidR="00E26655" w:rsidRPr="00E26655" w:rsidRDefault="00E26655" w:rsidP="00E26655">
      <w:pPr>
        <w:rPr>
          <w:rFonts w:ascii="Times New Roman" w:hAnsi="Times New Roman" w:cs="Times New Roman"/>
          <w:sz w:val="24"/>
          <w:szCs w:val="24"/>
        </w:rPr>
      </w:pPr>
    </w:p>
    <w:p w14:paraId="510C8608" w14:textId="77777777" w:rsidR="00E26655" w:rsidRPr="00E26655" w:rsidRDefault="00E26655" w:rsidP="002B6BED">
      <w:pPr>
        <w:pStyle w:val="ShapkaDocumentu"/>
        <w:numPr>
          <w:ilvl w:val="0"/>
          <w:numId w:val="9"/>
        </w:numPr>
        <w:spacing w:after="0"/>
        <w:jc w:val="both"/>
        <w:rPr>
          <w:rFonts w:ascii="Times New Roman" w:hAnsi="Times New Roman"/>
          <w:sz w:val="24"/>
          <w:szCs w:val="24"/>
        </w:rPr>
      </w:pPr>
      <w:r w:rsidRPr="00E26655">
        <w:rPr>
          <w:rFonts w:ascii="Times New Roman" w:hAnsi="Times New Roman"/>
          <w:sz w:val="24"/>
          <w:szCs w:val="24"/>
        </w:rPr>
        <w:t xml:space="preserve">Затвердити міську програму допризовної підготовки, організації </w:t>
      </w:r>
    </w:p>
    <w:p w14:paraId="687EB37A" w14:textId="77777777" w:rsidR="00E26655" w:rsidRPr="00E26655" w:rsidRDefault="00E26655" w:rsidP="00E26655">
      <w:pPr>
        <w:pStyle w:val="ShapkaDocumentu"/>
        <w:spacing w:after="0"/>
        <w:ind w:left="0"/>
        <w:jc w:val="both"/>
        <w:rPr>
          <w:rFonts w:ascii="Times New Roman" w:hAnsi="Times New Roman"/>
          <w:sz w:val="24"/>
          <w:szCs w:val="24"/>
        </w:rPr>
      </w:pPr>
      <w:r w:rsidRPr="00E26655">
        <w:rPr>
          <w:rFonts w:ascii="Times New Roman" w:hAnsi="Times New Roman"/>
          <w:sz w:val="24"/>
          <w:szCs w:val="24"/>
        </w:rPr>
        <w:t>приписки до призовної дільниці, призову громадян України на строкову військову службу на території Сіверської міської ради на 2021-2023 роки (додається).</w:t>
      </w:r>
    </w:p>
    <w:p w14:paraId="5FB82F9A" w14:textId="77777777" w:rsidR="00E26655" w:rsidRPr="00E26655" w:rsidRDefault="00E26655" w:rsidP="00E26655">
      <w:pPr>
        <w:pStyle w:val="ShapkaDocumentu"/>
        <w:spacing w:after="0"/>
        <w:ind w:left="0"/>
        <w:jc w:val="both"/>
        <w:rPr>
          <w:rFonts w:ascii="Times New Roman" w:hAnsi="Times New Roman"/>
          <w:sz w:val="24"/>
          <w:szCs w:val="24"/>
        </w:rPr>
      </w:pPr>
    </w:p>
    <w:p w14:paraId="38071072" w14:textId="77777777" w:rsidR="00E26655" w:rsidRPr="00E26655" w:rsidRDefault="00E26655" w:rsidP="002B6BED">
      <w:pPr>
        <w:pStyle w:val="a3"/>
        <w:numPr>
          <w:ilvl w:val="0"/>
          <w:numId w:val="9"/>
        </w:numPr>
        <w:spacing w:after="0" w:line="240" w:lineRule="auto"/>
        <w:ind w:right="-23"/>
        <w:jc w:val="both"/>
        <w:rPr>
          <w:rFonts w:ascii="Times New Roman" w:hAnsi="Times New Roman" w:cs="Times New Roman"/>
          <w:sz w:val="24"/>
          <w:szCs w:val="24"/>
        </w:rPr>
      </w:pPr>
      <w:r w:rsidRPr="00E26655">
        <w:rPr>
          <w:rFonts w:ascii="Times New Roman" w:hAnsi="Times New Roman" w:cs="Times New Roman"/>
          <w:sz w:val="24"/>
          <w:szCs w:val="24"/>
        </w:rPr>
        <w:t xml:space="preserve">Організаційне виконання даного рішення покласти на провідного </w:t>
      </w:r>
    </w:p>
    <w:p w14:paraId="020EB5AB" w14:textId="77777777" w:rsidR="00E26655" w:rsidRPr="00E26655" w:rsidRDefault="00E26655" w:rsidP="00E26655">
      <w:pPr>
        <w:ind w:right="-23"/>
        <w:jc w:val="both"/>
        <w:rPr>
          <w:rFonts w:ascii="Times New Roman" w:hAnsi="Times New Roman" w:cs="Times New Roman"/>
          <w:sz w:val="24"/>
          <w:szCs w:val="24"/>
        </w:rPr>
      </w:pPr>
      <w:r w:rsidRPr="00E26655">
        <w:rPr>
          <w:rFonts w:ascii="Times New Roman" w:hAnsi="Times New Roman" w:cs="Times New Roman"/>
          <w:sz w:val="24"/>
          <w:szCs w:val="24"/>
        </w:rPr>
        <w:t>спеціаліста з питань мобілізаційної і оборонної роботи виконкому міської ради(Мілько).</w:t>
      </w:r>
    </w:p>
    <w:p w14:paraId="095C02D8" w14:textId="77777777" w:rsidR="00E26655" w:rsidRPr="00E26655" w:rsidRDefault="00E26655" w:rsidP="00E26655">
      <w:pPr>
        <w:ind w:right="-23"/>
        <w:jc w:val="both"/>
        <w:rPr>
          <w:rFonts w:ascii="Times New Roman" w:hAnsi="Times New Roman" w:cs="Times New Roman"/>
          <w:sz w:val="24"/>
          <w:szCs w:val="24"/>
        </w:rPr>
      </w:pPr>
    </w:p>
    <w:p w14:paraId="29E5C1E8" w14:textId="77777777" w:rsidR="00E26655" w:rsidRPr="00E26655" w:rsidRDefault="00E26655" w:rsidP="002B6BED">
      <w:pPr>
        <w:pStyle w:val="a3"/>
        <w:numPr>
          <w:ilvl w:val="0"/>
          <w:numId w:val="9"/>
        </w:numPr>
        <w:spacing w:after="0" w:line="240" w:lineRule="auto"/>
        <w:ind w:right="-23"/>
        <w:jc w:val="both"/>
        <w:rPr>
          <w:rFonts w:ascii="Times New Roman" w:hAnsi="Times New Roman" w:cs="Times New Roman"/>
          <w:sz w:val="24"/>
          <w:szCs w:val="24"/>
          <w:lang w:val="ru-RU"/>
        </w:rPr>
      </w:pPr>
      <w:r w:rsidRPr="00E26655">
        <w:rPr>
          <w:rFonts w:ascii="Times New Roman" w:hAnsi="Times New Roman" w:cs="Times New Roman"/>
          <w:bCs/>
          <w:sz w:val="24"/>
          <w:szCs w:val="24"/>
        </w:rPr>
        <w:t xml:space="preserve">Фінансовому управлінню </w:t>
      </w:r>
      <w:r w:rsidRPr="00E26655">
        <w:rPr>
          <w:rFonts w:ascii="Times New Roman" w:hAnsi="Times New Roman" w:cs="Times New Roman"/>
          <w:sz w:val="24"/>
          <w:szCs w:val="24"/>
        </w:rPr>
        <w:t xml:space="preserve"> Сіверської міської ради (</w:t>
      </w:r>
      <w:proofErr w:type="spellStart"/>
      <w:r w:rsidRPr="00E26655">
        <w:rPr>
          <w:rFonts w:ascii="Times New Roman" w:hAnsi="Times New Roman" w:cs="Times New Roman"/>
          <w:sz w:val="24"/>
          <w:szCs w:val="24"/>
        </w:rPr>
        <w:t>Рєзнікова</w:t>
      </w:r>
      <w:proofErr w:type="spellEnd"/>
      <w:r w:rsidRPr="00E26655">
        <w:rPr>
          <w:rFonts w:ascii="Times New Roman" w:hAnsi="Times New Roman" w:cs="Times New Roman"/>
          <w:sz w:val="24"/>
          <w:szCs w:val="24"/>
        </w:rPr>
        <w:t xml:space="preserve">) при </w:t>
      </w:r>
    </w:p>
    <w:p w14:paraId="6E4CBCE8" w14:textId="77777777" w:rsidR="00E26655" w:rsidRPr="00E26655" w:rsidRDefault="00E26655" w:rsidP="00E26655">
      <w:pPr>
        <w:ind w:right="-23"/>
        <w:jc w:val="both"/>
        <w:rPr>
          <w:rFonts w:ascii="Times New Roman" w:hAnsi="Times New Roman" w:cs="Times New Roman"/>
          <w:sz w:val="24"/>
          <w:szCs w:val="24"/>
        </w:rPr>
      </w:pPr>
      <w:r w:rsidRPr="00E26655">
        <w:rPr>
          <w:rFonts w:ascii="Times New Roman" w:hAnsi="Times New Roman" w:cs="Times New Roman"/>
          <w:sz w:val="24"/>
          <w:szCs w:val="24"/>
        </w:rPr>
        <w:t xml:space="preserve">формуванні бюджетів на 2021-2023 роки передбачити грошові кошти на </w:t>
      </w:r>
      <w:proofErr w:type="spellStart"/>
      <w:r w:rsidRPr="00E26655">
        <w:rPr>
          <w:rFonts w:ascii="Times New Roman" w:hAnsi="Times New Roman" w:cs="Times New Roman"/>
          <w:sz w:val="24"/>
          <w:szCs w:val="24"/>
        </w:rPr>
        <w:t>фiнансування</w:t>
      </w:r>
      <w:proofErr w:type="spellEnd"/>
      <w:r w:rsidRPr="00E26655">
        <w:rPr>
          <w:rFonts w:ascii="Times New Roman" w:hAnsi="Times New Roman" w:cs="Times New Roman"/>
          <w:sz w:val="24"/>
          <w:szCs w:val="24"/>
        </w:rPr>
        <w:t xml:space="preserve"> даної Програми.</w:t>
      </w:r>
    </w:p>
    <w:p w14:paraId="10F806DC" w14:textId="77777777" w:rsidR="00E26655" w:rsidRPr="00E26655" w:rsidRDefault="00E26655" w:rsidP="00E26655">
      <w:pPr>
        <w:ind w:right="-23"/>
        <w:jc w:val="both"/>
        <w:rPr>
          <w:rFonts w:ascii="Times New Roman" w:hAnsi="Times New Roman" w:cs="Times New Roman"/>
          <w:sz w:val="24"/>
          <w:szCs w:val="24"/>
        </w:rPr>
      </w:pPr>
    </w:p>
    <w:p w14:paraId="162BD774" w14:textId="77777777" w:rsidR="00E26655" w:rsidRPr="00E26655" w:rsidRDefault="00E26655" w:rsidP="002B6BED">
      <w:pPr>
        <w:pStyle w:val="ShapkaDocumentu"/>
        <w:numPr>
          <w:ilvl w:val="0"/>
          <w:numId w:val="9"/>
        </w:numPr>
        <w:tabs>
          <w:tab w:val="left" w:pos="720"/>
        </w:tabs>
        <w:spacing w:after="0"/>
        <w:jc w:val="both"/>
        <w:rPr>
          <w:rFonts w:ascii="Times New Roman" w:hAnsi="Times New Roman"/>
          <w:sz w:val="24"/>
          <w:szCs w:val="24"/>
        </w:rPr>
      </w:pPr>
      <w:r w:rsidRPr="00E26655">
        <w:rPr>
          <w:rFonts w:ascii="Times New Roman" w:hAnsi="Times New Roman"/>
          <w:sz w:val="24"/>
          <w:szCs w:val="24"/>
        </w:rPr>
        <w:t xml:space="preserve">Контроль за виконанням даного рішення покласти на  постійні  комісії з </w:t>
      </w:r>
    </w:p>
    <w:p w14:paraId="2AF53317" w14:textId="77777777" w:rsidR="00E26655" w:rsidRPr="00E26655" w:rsidRDefault="00E26655" w:rsidP="00E26655">
      <w:pPr>
        <w:pStyle w:val="ShapkaDocumentu"/>
        <w:tabs>
          <w:tab w:val="left" w:pos="720"/>
        </w:tabs>
        <w:spacing w:after="0"/>
        <w:ind w:left="0"/>
        <w:jc w:val="both"/>
        <w:rPr>
          <w:rFonts w:ascii="Times New Roman" w:hAnsi="Times New Roman"/>
          <w:sz w:val="24"/>
          <w:szCs w:val="24"/>
        </w:rPr>
      </w:pPr>
      <w:r w:rsidRPr="00E26655">
        <w:rPr>
          <w:rFonts w:ascii="Times New Roman" w:hAnsi="Times New Roman"/>
          <w:sz w:val="24"/>
          <w:szCs w:val="24"/>
        </w:rPr>
        <w:t>питань соціально-правової політики та депутатської діяльності (Бабенко) та з питань економічної та інвестиційної політики, бюджету, фінансів (Зозуля).</w:t>
      </w:r>
    </w:p>
    <w:p w14:paraId="1BB5CACE" w14:textId="77777777" w:rsidR="00E26655" w:rsidRPr="00E26655" w:rsidRDefault="00E26655" w:rsidP="00E26655">
      <w:pPr>
        <w:jc w:val="both"/>
        <w:rPr>
          <w:rFonts w:ascii="Times New Roman" w:hAnsi="Times New Roman" w:cs="Times New Roman"/>
          <w:sz w:val="24"/>
          <w:szCs w:val="24"/>
          <w:lang w:eastAsia="x-none"/>
        </w:rPr>
      </w:pPr>
    </w:p>
    <w:p w14:paraId="28320552" w14:textId="77777777" w:rsidR="00E26655" w:rsidRPr="00E26655" w:rsidRDefault="00E26655" w:rsidP="00E26655">
      <w:pPr>
        <w:jc w:val="both"/>
        <w:rPr>
          <w:rFonts w:ascii="Times New Roman" w:hAnsi="Times New Roman" w:cs="Times New Roman"/>
          <w:sz w:val="24"/>
          <w:szCs w:val="24"/>
          <w:lang w:eastAsia="x-none"/>
        </w:rPr>
      </w:pPr>
    </w:p>
    <w:p w14:paraId="2202F561" w14:textId="77777777" w:rsidR="00E26655" w:rsidRPr="00E26655" w:rsidRDefault="00E26655" w:rsidP="00E26655">
      <w:pPr>
        <w:rPr>
          <w:rFonts w:ascii="Times New Roman" w:hAnsi="Times New Roman" w:cs="Times New Roman"/>
          <w:sz w:val="24"/>
          <w:szCs w:val="24"/>
          <w:lang w:val="ru-RU" w:eastAsia="ru-RU"/>
        </w:rPr>
      </w:pPr>
      <w:r w:rsidRPr="00E26655">
        <w:rPr>
          <w:rFonts w:ascii="Times New Roman" w:hAnsi="Times New Roman" w:cs="Times New Roman"/>
          <w:sz w:val="24"/>
          <w:szCs w:val="24"/>
        </w:rPr>
        <w:t>Міський голова                                                                       А.О. Черняєв</w:t>
      </w:r>
      <w:r w:rsidRPr="00E26655">
        <w:rPr>
          <w:rFonts w:ascii="Times New Roman" w:hAnsi="Times New Roman" w:cs="Times New Roman"/>
          <w:sz w:val="24"/>
          <w:szCs w:val="24"/>
        </w:rPr>
        <w:tab/>
      </w:r>
    </w:p>
    <w:p w14:paraId="668C54DD" w14:textId="77777777" w:rsidR="00E26655" w:rsidRPr="00E26655" w:rsidRDefault="00E26655" w:rsidP="00E26655">
      <w:pPr>
        <w:rPr>
          <w:rFonts w:ascii="Times New Roman" w:hAnsi="Times New Roman" w:cs="Times New Roman"/>
          <w:sz w:val="24"/>
          <w:szCs w:val="24"/>
        </w:rPr>
      </w:pPr>
    </w:p>
    <w:p w14:paraId="30A09F31" w14:textId="77777777" w:rsidR="00E26655" w:rsidRPr="00E26655" w:rsidRDefault="00E26655" w:rsidP="00E26655">
      <w:pPr>
        <w:rPr>
          <w:rFonts w:ascii="Times New Roman" w:hAnsi="Times New Roman" w:cs="Times New Roman"/>
          <w:b/>
          <w:sz w:val="24"/>
          <w:szCs w:val="24"/>
        </w:rPr>
        <w:sectPr w:rsidR="00E26655" w:rsidRPr="00E26655">
          <w:pgSz w:w="11906" w:h="16838"/>
          <w:pgMar w:top="567" w:right="850" w:bottom="1134" w:left="1701" w:header="709" w:footer="709" w:gutter="0"/>
          <w:cols w:space="720"/>
        </w:sectPr>
      </w:pPr>
    </w:p>
    <w:p w14:paraId="1D07ECC6" w14:textId="77777777" w:rsidR="00E26655" w:rsidRPr="00E26655" w:rsidRDefault="00E26655" w:rsidP="00E26655">
      <w:pPr>
        <w:jc w:val="center"/>
        <w:rPr>
          <w:rFonts w:ascii="Times New Roman" w:hAnsi="Times New Roman" w:cs="Times New Roman"/>
          <w:b/>
          <w:sz w:val="24"/>
          <w:szCs w:val="24"/>
        </w:rPr>
      </w:pPr>
      <w:r w:rsidRPr="00E26655">
        <w:rPr>
          <w:rFonts w:ascii="Times New Roman" w:hAnsi="Times New Roman" w:cs="Times New Roman"/>
          <w:b/>
          <w:sz w:val="24"/>
          <w:szCs w:val="24"/>
        </w:rPr>
        <w:lastRenderedPageBreak/>
        <w:t>ІХ.  ЗАХОДИ З РЕАЛІЗАЦІЇ ПРОГРАМИ</w:t>
      </w:r>
    </w:p>
    <w:p w14:paraId="541336D4" w14:textId="77777777" w:rsidR="00E26655" w:rsidRPr="00E26655" w:rsidRDefault="00E26655" w:rsidP="00E26655">
      <w:pPr>
        <w:jc w:val="center"/>
        <w:rPr>
          <w:rFonts w:ascii="Times New Roman" w:hAnsi="Times New Roman" w:cs="Times New Roman"/>
          <w:b/>
          <w:sz w:val="24"/>
          <w:szCs w:val="24"/>
        </w:rPr>
      </w:pPr>
    </w:p>
    <w:tbl>
      <w:tblPr>
        <w:tblStyle w:val="a5"/>
        <w:tblW w:w="15945" w:type="dxa"/>
        <w:tblInd w:w="-572" w:type="dxa"/>
        <w:tblLayout w:type="fixed"/>
        <w:tblLook w:val="04A0" w:firstRow="1" w:lastRow="0" w:firstColumn="1" w:lastColumn="0" w:noHBand="0" w:noVBand="1"/>
      </w:tblPr>
      <w:tblGrid>
        <w:gridCol w:w="424"/>
        <w:gridCol w:w="1984"/>
        <w:gridCol w:w="2692"/>
        <w:gridCol w:w="1065"/>
        <w:gridCol w:w="1911"/>
        <w:gridCol w:w="992"/>
        <w:gridCol w:w="660"/>
        <w:gridCol w:w="660"/>
        <w:gridCol w:w="615"/>
        <w:gridCol w:w="649"/>
        <w:gridCol w:w="690"/>
        <w:gridCol w:w="741"/>
        <w:gridCol w:w="675"/>
        <w:gridCol w:w="756"/>
        <w:gridCol w:w="1431"/>
      </w:tblGrid>
      <w:tr w:rsidR="00E26655" w:rsidRPr="00E26655" w14:paraId="3AB86F34" w14:textId="77777777" w:rsidTr="00E26655">
        <w:trPr>
          <w:trHeight w:val="405"/>
        </w:trPr>
        <w:tc>
          <w:tcPr>
            <w:tcW w:w="425" w:type="dxa"/>
            <w:vMerge w:val="restart"/>
            <w:tcBorders>
              <w:top w:val="single" w:sz="4" w:space="0" w:color="auto"/>
              <w:left w:val="single" w:sz="4" w:space="0" w:color="auto"/>
              <w:bottom w:val="single" w:sz="4" w:space="0" w:color="auto"/>
              <w:right w:val="single" w:sz="4" w:space="0" w:color="auto"/>
            </w:tcBorders>
          </w:tcPr>
          <w:p w14:paraId="002B4720" w14:textId="77777777" w:rsidR="00E26655" w:rsidRPr="00E26655" w:rsidRDefault="00E26655">
            <w:pPr>
              <w:jc w:val="center"/>
              <w:rPr>
                <w:sz w:val="24"/>
                <w:szCs w:val="24"/>
                <w:lang w:val="uk-UA" w:eastAsia="en-US"/>
              </w:rPr>
            </w:pPr>
            <w:r w:rsidRPr="00E26655">
              <w:rPr>
                <w:sz w:val="24"/>
                <w:szCs w:val="24"/>
                <w:lang w:val="uk-UA" w:eastAsia="en-US"/>
              </w:rPr>
              <w:t>№</w:t>
            </w:r>
          </w:p>
          <w:p w14:paraId="17543D84" w14:textId="77777777" w:rsidR="00E26655" w:rsidRPr="00E26655" w:rsidRDefault="00E26655">
            <w:pPr>
              <w:jc w:val="center"/>
              <w:rPr>
                <w:sz w:val="24"/>
                <w:szCs w:val="24"/>
                <w:lang w:val="uk-UA" w:eastAsia="en-US"/>
              </w:rPr>
            </w:pPr>
            <w:r w:rsidRPr="00E26655">
              <w:rPr>
                <w:sz w:val="24"/>
                <w:szCs w:val="24"/>
                <w:lang w:val="uk-UA" w:eastAsia="en-US"/>
              </w:rPr>
              <w:t>з/п</w:t>
            </w:r>
          </w:p>
          <w:p w14:paraId="15C8AED9" w14:textId="77777777" w:rsidR="00E26655" w:rsidRPr="00E26655" w:rsidRDefault="00E26655">
            <w:pPr>
              <w:widowControl w:val="0"/>
              <w:autoSpaceDE w:val="0"/>
              <w:autoSpaceDN w:val="0"/>
              <w:adjustRightInd w:val="0"/>
              <w:jc w:val="center"/>
              <w:rPr>
                <w:sz w:val="24"/>
                <w:szCs w:val="24"/>
                <w:lang w:val="uk-UA" w:eastAsia="en-US"/>
              </w:rPr>
            </w:pPr>
          </w:p>
          <w:p w14:paraId="4EE87E06" w14:textId="77777777" w:rsidR="00E26655" w:rsidRPr="00E26655" w:rsidRDefault="00E26655">
            <w:pPr>
              <w:widowControl w:val="0"/>
              <w:autoSpaceDE w:val="0"/>
              <w:autoSpaceDN w:val="0"/>
              <w:adjustRightInd w:val="0"/>
              <w:jc w:val="center"/>
              <w:rPr>
                <w:sz w:val="24"/>
                <w:szCs w:val="24"/>
                <w:lang w:val="uk-UA" w:eastAsia="en-US"/>
              </w:rPr>
            </w:pPr>
          </w:p>
        </w:tc>
        <w:tc>
          <w:tcPr>
            <w:tcW w:w="1985" w:type="dxa"/>
            <w:vMerge w:val="restart"/>
            <w:tcBorders>
              <w:top w:val="single" w:sz="4" w:space="0" w:color="auto"/>
              <w:left w:val="single" w:sz="4" w:space="0" w:color="auto"/>
              <w:bottom w:val="single" w:sz="4" w:space="0" w:color="auto"/>
              <w:right w:val="single" w:sz="4" w:space="0" w:color="auto"/>
            </w:tcBorders>
          </w:tcPr>
          <w:p w14:paraId="48378B3F" w14:textId="77777777" w:rsidR="00E26655" w:rsidRPr="00E26655" w:rsidRDefault="00E26655">
            <w:pPr>
              <w:widowControl w:val="0"/>
              <w:autoSpaceDE w:val="0"/>
              <w:autoSpaceDN w:val="0"/>
              <w:adjustRightInd w:val="0"/>
              <w:jc w:val="center"/>
              <w:rPr>
                <w:sz w:val="24"/>
                <w:szCs w:val="24"/>
                <w:lang w:val="uk-UA" w:eastAsia="en-US"/>
              </w:rPr>
            </w:pPr>
          </w:p>
          <w:p w14:paraId="15E5BE7D" w14:textId="77777777" w:rsidR="00E26655" w:rsidRPr="00E26655" w:rsidRDefault="00E26655">
            <w:pPr>
              <w:jc w:val="center"/>
              <w:rPr>
                <w:sz w:val="24"/>
                <w:szCs w:val="24"/>
                <w:lang w:val="uk-UA" w:eastAsia="en-US"/>
              </w:rPr>
            </w:pPr>
            <w:r w:rsidRPr="00E26655">
              <w:rPr>
                <w:sz w:val="24"/>
                <w:szCs w:val="24"/>
                <w:lang w:val="uk-UA" w:eastAsia="en-US"/>
              </w:rPr>
              <w:t>Завдання</w:t>
            </w:r>
          </w:p>
        </w:tc>
        <w:tc>
          <w:tcPr>
            <w:tcW w:w="2693" w:type="dxa"/>
            <w:vMerge w:val="restart"/>
            <w:tcBorders>
              <w:top w:val="single" w:sz="4" w:space="0" w:color="auto"/>
              <w:left w:val="single" w:sz="4" w:space="0" w:color="auto"/>
              <w:bottom w:val="single" w:sz="4" w:space="0" w:color="auto"/>
              <w:right w:val="single" w:sz="4" w:space="0" w:color="auto"/>
            </w:tcBorders>
          </w:tcPr>
          <w:p w14:paraId="29C989A5" w14:textId="77777777" w:rsidR="00E26655" w:rsidRPr="00E26655" w:rsidRDefault="00E26655">
            <w:pPr>
              <w:widowControl w:val="0"/>
              <w:autoSpaceDE w:val="0"/>
              <w:autoSpaceDN w:val="0"/>
              <w:adjustRightInd w:val="0"/>
              <w:jc w:val="center"/>
              <w:rPr>
                <w:sz w:val="24"/>
                <w:szCs w:val="24"/>
                <w:lang w:val="uk-UA" w:eastAsia="en-US"/>
              </w:rPr>
            </w:pPr>
          </w:p>
          <w:p w14:paraId="33B23651" w14:textId="77777777" w:rsidR="00E26655" w:rsidRPr="00E26655" w:rsidRDefault="00E26655">
            <w:pPr>
              <w:jc w:val="center"/>
              <w:rPr>
                <w:sz w:val="24"/>
                <w:szCs w:val="24"/>
                <w:lang w:val="uk-UA" w:eastAsia="en-US"/>
              </w:rPr>
            </w:pPr>
            <w:r w:rsidRPr="00E26655">
              <w:rPr>
                <w:sz w:val="24"/>
                <w:szCs w:val="24"/>
                <w:lang w:val="uk-UA" w:eastAsia="en-US"/>
              </w:rPr>
              <w:t>Зміст заходів</w:t>
            </w:r>
          </w:p>
        </w:tc>
        <w:tc>
          <w:tcPr>
            <w:tcW w:w="1065" w:type="dxa"/>
            <w:vMerge w:val="restart"/>
            <w:tcBorders>
              <w:top w:val="single" w:sz="4" w:space="0" w:color="auto"/>
              <w:left w:val="single" w:sz="4" w:space="0" w:color="auto"/>
              <w:bottom w:val="single" w:sz="4" w:space="0" w:color="auto"/>
              <w:right w:val="single" w:sz="4" w:space="0" w:color="auto"/>
            </w:tcBorders>
          </w:tcPr>
          <w:p w14:paraId="56DA7DD1" w14:textId="77777777" w:rsidR="00E26655" w:rsidRPr="00E26655" w:rsidRDefault="00E26655">
            <w:pPr>
              <w:widowControl w:val="0"/>
              <w:autoSpaceDE w:val="0"/>
              <w:autoSpaceDN w:val="0"/>
              <w:adjustRightInd w:val="0"/>
              <w:jc w:val="center"/>
              <w:rPr>
                <w:sz w:val="24"/>
                <w:szCs w:val="24"/>
                <w:lang w:val="uk-UA" w:eastAsia="en-US"/>
              </w:rPr>
            </w:pPr>
          </w:p>
          <w:p w14:paraId="1719A434" w14:textId="77777777" w:rsidR="00E26655" w:rsidRPr="00E26655" w:rsidRDefault="00E26655">
            <w:pPr>
              <w:jc w:val="center"/>
              <w:rPr>
                <w:sz w:val="24"/>
                <w:szCs w:val="24"/>
                <w:lang w:val="uk-UA" w:eastAsia="en-US"/>
              </w:rPr>
            </w:pPr>
            <w:r w:rsidRPr="00E26655">
              <w:rPr>
                <w:sz w:val="24"/>
                <w:szCs w:val="24"/>
                <w:lang w:val="uk-UA" w:eastAsia="en-US"/>
              </w:rPr>
              <w:t>Строк виконання заходу</w:t>
            </w:r>
          </w:p>
        </w:tc>
        <w:tc>
          <w:tcPr>
            <w:tcW w:w="1912" w:type="dxa"/>
            <w:vMerge w:val="restart"/>
            <w:tcBorders>
              <w:top w:val="single" w:sz="4" w:space="0" w:color="auto"/>
              <w:left w:val="single" w:sz="4" w:space="0" w:color="auto"/>
              <w:bottom w:val="single" w:sz="4" w:space="0" w:color="auto"/>
              <w:right w:val="single" w:sz="4" w:space="0" w:color="auto"/>
            </w:tcBorders>
          </w:tcPr>
          <w:p w14:paraId="4DBD1A3C" w14:textId="77777777" w:rsidR="00E26655" w:rsidRPr="00E26655" w:rsidRDefault="00E26655">
            <w:pPr>
              <w:widowControl w:val="0"/>
              <w:autoSpaceDE w:val="0"/>
              <w:autoSpaceDN w:val="0"/>
              <w:adjustRightInd w:val="0"/>
              <w:jc w:val="center"/>
              <w:rPr>
                <w:sz w:val="24"/>
                <w:szCs w:val="24"/>
                <w:lang w:val="uk-UA" w:eastAsia="en-US"/>
              </w:rPr>
            </w:pPr>
          </w:p>
          <w:p w14:paraId="6AA4443D" w14:textId="77777777" w:rsidR="00E26655" w:rsidRPr="00E26655" w:rsidRDefault="00E26655">
            <w:pPr>
              <w:jc w:val="center"/>
              <w:rPr>
                <w:sz w:val="24"/>
                <w:szCs w:val="24"/>
                <w:lang w:val="uk-UA" w:eastAsia="en-US"/>
              </w:rPr>
            </w:pPr>
            <w:r w:rsidRPr="00E26655">
              <w:rPr>
                <w:sz w:val="24"/>
                <w:szCs w:val="24"/>
                <w:lang w:val="uk-UA" w:eastAsia="en-US"/>
              </w:rPr>
              <w:t>Виконавці</w:t>
            </w:r>
          </w:p>
        </w:tc>
        <w:tc>
          <w:tcPr>
            <w:tcW w:w="992" w:type="dxa"/>
            <w:vMerge w:val="restart"/>
            <w:tcBorders>
              <w:top w:val="single" w:sz="4" w:space="0" w:color="auto"/>
              <w:left w:val="single" w:sz="4" w:space="0" w:color="auto"/>
              <w:bottom w:val="single" w:sz="4" w:space="0" w:color="auto"/>
              <w:right w:val="single" w:sz="4" w:space="0" w:color="auto"/>
            </w:tcBorders>
            <w:hideMark/>
          </w:tcPr>
          <w:p w14:paraId="3ADACD33" w14:textId="77777777" w:rsidR="00E26655" w:rsidRPr="00E26655" w:rsidRDefault="00E26655">
            <w:pPr>
              <w:jc w:val="center"/>
              <w:rPr>
                <w:sz w:val="24"/>
                <w:szCs w:val="24"/>
                <w:lang w:val="uk-UA" w:eastAsia="en-US"/>
              </w:rPr>
            </w:pPr>
            <w:r w:rsidRPr="00E26655">
              <w:rPr>
                <w:sz w:val="24"/>
                <w:szCs w:val="24"/>
                <w:lang w:val="uk-UA" w:eastAsia="en-US"/>
              </w:rPr>
              <w:t>Джерела фінансування</w:t>
            </w:r>
          </w:p>
        </w:tc>
        <w:tc>
          <w:tcPr>
            <w:tcW w:w="5446" w:type="dxa"/>
            <w:gridSpan w:val="8"/>
            <w:tcBorders>
              <w:top w:val="single" w:sz="4" w:space="0" w:color="auto"/>
              <w:left w:val="single" w:sz="4" w:space="0" w:color="auto"/>
              <w:bottom w:val="single" w:sz="4" w:space="0" w:color="auto"/>
              <w:right w:val="single" w:sz="4" w:space="0" w:color="auto"/>
            </w:tcBorders>
            <w:hideMark/>
          </w:tcPr>
          <w:p w14:paraId="76FEECB9" w14:textId="77777777" w:rsidR="00E26655" w:rsidRPr="00E26655" w:rsidRDefault="00E26655">
            <w:pPr>
              <w:jc w:val="center"/>
              <w:rPr>
                <w:sz w:val="24"/>
                <w:szCs w:val="24"/>
                <w:lang w:val="uk-UA" w:eastAsia="en-US"/>
              </w:rPr>
            </w:pPr>
            <w:r w:rsidRPr="00E26655">
              <w:rPr>
                <w:sz w:val="24"/>
                <w:szCs w:val="24"/>
                <w:lang w:val="uk-UA" w:eastAsia="en-US"/>
              </w:rPr>
              <w:t xml:space="preserve">Обсяги фінансування по роках, </w:t>
            </w:r>
            <w:proofErr w:type="spellStart"/>
            <w:r w:rsidRPr="00E26655">
              <w:rPr>
                <w:sz w:val="24"/>
                <w:szCs w:val="24"/>
                <w:lang w:val="uk-UA" w:eastAsia="en-US"/>
              </w:rPr>
              <w:t>тис.грн</w:t>
            </w:r>
            <w:proofErr w:type="spellEnd"/>
            <w:r w:rsidRPr="00E26655">
              <w:rPr>
                <w:sz w:val="24"/>
                <w:szCs w:val="24"/>
                <w:lang w:val="uk-UA" w:eastAsia="en-US"/>
              </w:rPr>
              <w:t>.</w:t>
            </w:r>
          </w:p>
        </w:tc>
        <w:tc>
          <w:tcPr>
            <w:tcW w:w="1431" w:type="dxa"/>
            <w:vMerge w:val="restart"/>
            <w:tcBorders>
              <w:top w:val="single" w:sz="4" w:space="0" w:color="auto"/>
              <w:left w:val="single" w:sz="4" w:space="0" w:color="auto"/>
              <w:bottom w:val="single" w:sz="4" w:space="0" w:color="auto"/>
              <w:right w:val="single" w:sz="4" w:space="0" w:color="auto"/>
            </w:tcBorders>
            <w:hideMark/>
          </w:tcPr>
          <w:p w14:paraId="2CCC7530" w14:textId="77777777" w:rsidR="00E26655" w:rsidRPr="00E26655" w:rsidRDefault="00E26655">
            <w:pPr>
              <w:jc w:val="center"/>
              <w:rPr>
                <w:sz w:val="24"/>
                <w:szCs w:val="24"/>
                <w:lang w:val="uk-UA" w:eastAsia="en-US"/>
              </w:rPr>
            </w:pPr>
            <w:r w:rsidRPr="00E26655">
              <w:rPr>
                <w:sz w:val="24"/>
                <w:szCs w:val="24"/>
                <w:lang w:val="uk-UA" w:eastAsia="en-US"/>
              </w:rPr>
              <w:t xml:space="preserve"> </w:t>
            </w:r>
            <w:proofErr w:type="spellStart"/>
            <w:r w:rsidRPr="00E26655">
              <w:rPr>
                <w:sz w:val="24"/>
                <w:szCs w:val="24"/>
                <w:lang w:val="uk-UA" w:eastAsia="en-US"/>
              </w:rPr>
              <w:t>Очікува</w:t>
            </w:r>
            <w:proofErr w:type="spellEnd"/>
            <w:r w:rsidRPr="00E26655">
              <w:rPr>
                <w:sz w:val="24"/>
                <w:szCs w:val="24"/>
                <w:lang w:val="uk-UA" w:eastAsia="en-US"/>
              </w:rPr>
              <w:t>-ний результат</w:t>
            </w:r>
          </w:p>
        </w:tc>
      </w:tr>
      <w:tr w:rsidR="00E26655" w:rsidRPr="00E26655" w14:paraId="40AF13D3" w14:textId="77777777" w:rsidTr="00E26655">
        <w:trPr>
          <w:trHeight w:val="405"/>
        </w:trPr>
        <w:tc>
          <w:tcPr>
            <w:tcW w:w="9072" w:type="dxa"/>
            <w:vMerge/>
            <w:tcBorders>
              <w:top w:val="single" w:sz="4" w:space="0" w:color="auto"/>
              <w:left w:val="single" w:sz="4" w:space="0" w:color="auto"/>
              <w:bottom w:val="single" w:sz="4" w:space="0" w:color="auto"/>
              <w:right w:val="single" w:sz="4" w:space="0" w:color="auto"/>
            </w:tcBorders>
            <w:vAlign w:val="center"/>
            <w:hideMark/>
          </w:tcPr>
          <w:p w14:paraId="508F03A4" w14:textId="77777777" w:rsidR="00E26655" w:rsidRPr="00E26655" w:rsidRDefault="00E26655">
            <w:pPr>
              <w:rPr>
                <w:sz w:val="24"/>
                <w:szCs w:val="24"/>
                <w:lang w:val="uk-UA"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98B9E0C" w14:textId="77777777" w:rsidR="00E26655" w:rsidRPr="00E26655" w:rsidRDefault="00E26655">
            <w:pPr>
              <w:rPr>
                <w:sz w:val="24"/>
                <w:szCs w:val="24"/>
                <w:lang w:val="uk-UA" w:eastAsia="en-US"/>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1C3AE251" w14:textId="77777777" w:rsidR="00E26655" w:rsidRPr="00E26655" w:rsidRDefault="00E26655">
            <w:pPr>
              <w:rPr>
                <w:sz w:val="24"/>
                <w:szCs w:val="24"/>
                <w:lang w:val="uk-UA" w:eastAsia="en-US"/>
              </w:rPr>
            </w:pPr>
          </w:p>
        </w:tc>
        <w:tc>
          <w:tcPr>
            <w:tcW w:w="1065" w:type="dxa"/>
            <w:vMerge/>
            <w:tcBorders>
              <w:top w:val="single" w:sz="4" w:space="0" w:color="auto"/>
              <w:left w:val="single" w:sz="4" w:space="0" w:color="auto"/>
              <w:bottom w:val="single" w:sz="4" w:space="0" w:color="auto"/>
              <w:right w:val="single" w:sz="4" w:space="0" w:color="auto"/>
            </w:tcBorders>
            <w:vAlign w:val="center"/>
            <w:hideMark/>
          </w:tcPr>
          <w:p w14:paraId="1A08FA7F" w14:textId="77777777" w:rsidR="00E26655" w:rsidRPr="00E26655" w:rsidRDefault="00E26655">
            <w:pPr>
              <w:rPr>
                <w:sz w:val="24"/>
                <w:szCs w:val="24"/>
                <w:lang w:val="uk-UA" w:eastAsia="en-US"/>
              </w:rPr>
            </w:pPr>
          </w:p>
        </w:tc>
        <w:tc>
          <w:tcPr>
            <w:tcW w:w="1912" w:type="dxa"/>
            <w:vMerge/>
            <w:tcBorders>
              <w:top w:val="single" w:sz="4" w:space="0" w:color="auto"/>
              <w:left w:val="single" w:sz="4" w:space="0" w:color="auto"/>
              <w:bottom w:val="single" w:sz="4" w:space="0" w:color="auto"/>
              <w:right w:val="single" w:sz="4" w:space="0" w:color="auto"/>
            </w:tcBorders>
            <w:vAlign w:val="center"/>
            <w:hideMark/>
          </w:tcPr>
          <w:p w14:paraId="657E8F09" w14:textId="77777777" w:rsidR="00E26655" w:rsidRPr="00E26655" w:rsidRDefault="00E26655">
            <w:pPr>
              <w:rPr>
                <w:sz w:val="24"/>
                <w:szCs w:val="24"/>
                <w:lang w:val="uk-UA"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3422F40" w14:textId="77777777" w:rsidR="00E26655" w:rsidRPr="00E26655" w:rsidRDefault="00E26655">
            <w:pPr>
              <w:rPr>
                <w:sz w:val="24"/>
                <w:szCs w:val="24"/>
                <w:lang w:val="uk-UA" w:eastAsia="en-US"/>
              </w:rPr>
            </w:pPr>
          </w:p>
        </w:tc>
        <w:tc>
          <w:tcPr>
            <w:tcW w:w="1320" w:type="dxa"/>
            <w:gridSpan w:val="2"/>
            <w:tcBorders>
              <w:top w:val="single" w:sz="4" w:space="0" w:color="auto"/>
              <w:left w:val="single" w:sz="4" w:space="0" w:color="auto"/>
              <w:bottom w:val="single" w:sz="4" w:space="0" w:color="auto"/>
              <w:right w:val="single" w:sz="4" w:space="0" w:color="auto"/>
            </w:tcBorders>
            <w:hideMark/>
          </w:tcPr>
          <w:p w14:paraId="5D1B8211" w14:textId="77777777" w:rsidR="00E26655" w:rsidRPr="00E26655" w:rsidRDefault="00E26655">
            <w:pPr>
              <w:jc w:val="center"/>
              <w:rPr>
                <w:sz w:val="24"/>
                <w:szCs w:val="24"/>
                <w:lang w:val="uk-UA" w:eastAsia="en-US"/>
              </w:rPr>
            </w:pPr>
            <w:r w:rsidRPr="00E26655">
              <w:rPr>
                <w:sz w:val="24"/>
                <w:szCs w:val="24"/>
                <w:lang w:val="uk-UA" w:eastAsia="en-US"/>
              </w:rPr>
              <w:t>2021</w:t>
            </w:r>
          </w:p>
        </w:tc>
        <w:tc>
          <w:tcPr>
            <w:tcW w:w="1264" w:type="dxa"/>
            <w:gridSpan w:val="2"/>
            <w:tcBorders>
              <w:top w:val="single" w:sz="4" w:space="0" w:color="auto"/>
              <w:left w:val="single" w:sz="4" w:space="0" w:color="auto"/>
              <w:bottom w:val="single" w:sz="4" w:space="0" w:color="auto"/>
              <w:right w:val="single" w:sz="4" w:space="0" w:color="auto"/>
            </w:tcBorders>
            <w:hideMark/>
          </w:tcPr>
          <w:p w14:paraId="03599B86" w14:textId="77777777" w:rsidR="00E26655" w:rsidRPr="00E26655" w:rsidRDefault="00E26655">
            <w:pPr>
              <w:jc w:val="center"/>
              <w:rPr>
                <w:sz w:val="24"/>
                <w:szCs w:val="24"/>
                <w:lang w:val="uk-UA" w:eastAsia="en-US"/>
              </w:rPr>
            </w:pPr>
            <w:r w:rsidRPr="00E26655">
              <w:rPr>
                <w:sz w:val="24"/>
                <w:szCs w:val="24"/>
                <w:lang w:val="uk-UA" w:eastAsia="en-US"/>
              </w:rPr>
              <w:t>2022</w:t>
            </w:r>
          </w:p>
        </w:tc>
        <w:tc>
          <w:tcPr>
            <w:tcW w:w="1431" w:type="dxa"/>
            <w:gridSpan w:val="2"/>
            <w:tcBorders>
              <w:top w:val="single" w:sz="4" w:space="0" w:color="auto"/>
              <w:left w:val="single" w:sz="4" w:space="0" w:color="auto"/>
              <w:bottom w:val="single" w:sz="4" w:space="0" w:color="auto"/>
              <w:right w:val="single" w:sz="4" w:space="0" w:color="auto"/>
            </w:tcBorders>
            <w:hideMark/>
          </w:tcPr>
          <w:p w14:paraId="1FB012E3" w14:textId="77777777" w:rsidR="00E26655" w:rsidRPr="00E26655" w:rsidRDefault="00E26655">
            <w:pPr>
              <w:jc w:val="center"/>
              <w:rPr>
                <w:sz w:val="24"/>
                <w:szCs w:val="24"/>
                <w:lang w:val="uk-UA" w:eastAsia="en-US"/>
              </w:rPr>
            </w:pPr>
            <w:r w:rsidRPr="00E26655">
              <w:rPr>
                <w:sz w:val="24"/>
                <w:szCs w:val="24"/>
                <w:lang w:val="uk-UA" w:eastAsia="en-US"/>
              </w:rPr>
              <w:t>2023</w:t>
            </w:r>
          </w:p>
        </w:tc>
        <w:tc>
          <w:tcPr>
            <w:tcW w:w="1431" w:type="dxa"/>
            <w:gridSpan w:val="2"/>
            <w:tcBorders>
              <w:top w:val="single" w:sz="4" w:space="0" w:color="auto"/>
              <w:left w:val="single" w:sz="4" w:space="0" w:color="auto"/>
              <w:bottom w:val="single" w:sz="4" w:space="0" w:color="auto"/>
              <w:right w:val="single" w:sz="4" w:space="0" w:color="auto"/>
            </w:tcBorders>
            <w:hideMark/>
          </w:tcPr>
          <w:p w14:paraId="40D15293" w14:textId="77777777" w:rsidR="00E26655" w:rsidRPr="00E26655" w:rsidRDefault="00E26655">
            <w:pPr>
              <w:jc w:val="center"/>
              <w:rPr>
                <w:sz w:val="24"/>
                <w:szCs w:val="24"/>
                <w:lang w:val="uk-UA" w:eastAsia="en-US"/>
              </w:rPr>
            </w:pPr>
            <w:r w:rsidRPr="00E26655">
              <w:rPr>
                <w:sz w:val="24"/>
                <w:szCs w:val="24"/>
                <w:lang w:val="uk-UA" w:eastAsia="en-US"/>
              </w:rPr>
              <w:t>Всього</w:t>
            </w:r>
          </w:p>
        </w:tc>
        <w:tc>
          <w:tcPr>
            <w:tcW w:w="1431" w:type="dxa"/>
            <w:vMerge/>
            <w:tcBorders>
              <w:top w:val="single" w:sz="4" w:space="0" w:color="auto"/>
              <w:left w:val="single" w:sz="4" w:space="0" w:color="auto"/>
              <w:bottom w:val="single" w:sz="4" w:space="0" w:color="auto"/>
              <w:right w:val="single" w:sz="4" w:space="0" w:color="auto"/>
            </w:tcBorders>
            <w:vAlign w:val="center"/>
            <w:hideMark/>
          </w:tcPr>
          <w:p w14:paraId="3959AF83" w14:textId="77777777" w:rsidR="00E26655" w:rsidRPr="00E26655" w:rsidRDefault="00E26655">
            <w:pPr>
              <w:rPr>
                <w:sz w:val="24"/>
                <w:szCs w:val="24"/>
                <w:lang w:val="uk-UA" w:eastAsia="en-US"/>
              </w:rPr>
            </w:pPr>
          </w:p>
        </w:tc>
      </w:tr>
      <w:tr w:rsidR="00E26655" w:rsidRPr="00E26655" w14:paraId="0C6729E7" w14:textId="77777777" w:rsidTr="00E26655">
        <w:trPr>
          <w:trHeight w:val="510"/>
        </w:trPr>
        <w:tc>
          <w:tcPr>
            <w:tcW w:w="9072" w:type="dxa"/>
            <w:vMerge/>
            <w:tcBorders>
              <w:top w:val="single" w:sz="4" w:space="0" w:color="auto"/>
              <w:left w:val="single" w:sz="4" w:space="0" w:color="auto"/>
              <w:bottom w:val="single" w:sz="4" w:space="0" w:color="auto"/>
              <w:right w:val="single" w:sz="4" w:space="0" w:color="auto"/>
            </w:tcBorders>
            <w:vAlign w:val="center"/>
            <w:hideMark/>
          </w:tcPr>
          <w:p w14:paraId="17985A53" w14:textId="77777777" w:rsidR="00E26655" w:rsidRPr="00E26655" w:rsidRDefault="00E26655">
            <w:pPr>
              <w:rPr>
                <w:sz w:val="24"/>
                <w:szCs w:val="24"/>
                <w:lang w:val="uk-UA"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ACDDF5E" w14:textId="77777777" w:rsidR="00E26655" w:rsidRPr="00E26655" w:rsidRDefault="00E26655">
            <w:pPr>
              <w:rPr>
                <w:sz w:val="24"/>
                <w:szCs w:val="24"/>
                <w:lang w:val="uk-UA" w:eastAsia="en-US"/>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14:paraId="56FF0259" w14:textId="77777777" w:rsidR="00E26655" w:rsidRPr="00E26655" w:rsidRDefault="00E26655">
            <w:pPr>
              <w:rPr>
                <w:sz w:val="24"/>
                <w:szCs w:val="24"/>
                <w:lang w:val="uk-UA" w:eastAsia="en-US"/>
              </w:rPr>
            </w:pPr>
          </w:p>
        </w:tc>
        <w:tc>
          <w:tcPr>
            <w:tcW w:w="1065" w:type="dxa"/>
            <w:vMerge/>
            <w:tcBorders>
              <w:top w:val="single" w:sz="4" w:space="0" w:color="auto"/>
              <w:left w:val="single" w:sz="4" w:space="0" w:color="auto"/>
              <w:bottom w:val="single" w:sz="4" w:space="0" w:color="auto"/>
              <w:right w:val="single" w:sz="4" w:space="0" w:color="auto"/>
            </w:tcBorders>
            <w:vAlign w:val="center"/>
            <w:hideMark/>
          </w:tcPr>
          <w:p w14:paraId="1009EB13" w14:textId="77777777" w:rsidR="00E26655" w:rsidRPr="00E26655" w:rsidRDefault="00E26655">
            <w:pPr>
              <w:rPr>
                <w:sz w:val="24"/>
                <w:szCs w:val="24"/>
                <w:lang w:val="uk-UA" w:eastAsia="en-US"/>
              </w:rPr>
            </w:pPr>
          </w:p>
        </w:tc>
        <w:tc>
          <w:tcPr>
            <w:tcW w:w="1912" w:type="dxa"/>
            <w:vMerge/>
            <w:tcBorders>
              <w:top w:val="single" w:sz="4" w:space="0" w:color="auto"/>
              <w:left w:val="single" w:sz="4" w:space="0" w:color="auto"/>
              <w:bottom w:val="single" w:sz="4" w:space="0" w:color="auto"/>
              <w:right w:val="single" w:sz="4" w:space="0" w:color="auto"/>
            </w:tcBorders>
            <w:vAlign w:val="center"/>
            <w:hideMark/>
          </w:tcPr>
          <w:p w14:paraId="678BEA1A" w14:textId="77777777" w:rsidR="00E26655" w:rsidRPr="00E26655" w:rsidRDefault="00E26655">
            <w:pPr>
              <w:rPr>
                <w:sz w:val="24"/>
                <w:szCs w:val="24"/>
                <w:lang w:val="uk-UA"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DA0DC1B" w14:textId="77777777" w:rsidR="00E26655" w:rsidRPr="00E26655" w:rsidRDefault="00E26655">
            <w:pPr>
              <w:rPr>
                <w:sz w:val="24"/>
                <w:szCs w:val="24"/>
                <w:lang w:val="uk-UA" w:eastAsia="en-US"/>
              </w:rPr>
            </w:pPr>
          </w:p>
        </w:tc>
        <w:tc>
          <w:tcPr>
            <w:tcW w:w="660" w:type="dxa"/>
            <w:tcBorders>
              <w:top w:val="single" w:sz="4" w:space="0" w:color="auto"/>
              <w:left w:val="single" w:sz="4" w:space="0" w:color="auto"/>
              <w:bottom w:val="single" w:sz="4" w:space="0" w:color="auto"/>
              <w:right w:val="single" w:sz="4" w:space="0" w:color="auto"/>
            </w:tcBorders>
          </w:tcPr>
          <w:p w14:paraId="1F28F0E5" w14:textId="77777777" w:rsidR="00E26655" w:rsidRPr="00E26655" w:rsidRDefault="00E26655">
            <w:pPr>
              <w:widowControl w:val="0"/>
              <w:autoSpaceDE w:val="0"/>
              <w:autoSpaceDN w:val="0"/>
              <w:adjustRightInd w:val="0"/>
              <w:jc w:val="center"/>
              <w:rPr>
                <w:sz w:val="24"/>
                <w:szCs w:val="24"/>
                <w:lang w:val="uk-UA" w:eastAsia="en-US"/>
              </w:rPr>
            </w:pPr>
          </w:p>
          <w:p w14:paraId="00AE490D" w14:textId="77777777" w:rsidR="00E26655" w:rsidRPr="00E26655" w:rsidRDefault="00E26655">
            <w:pPr>
              <w:jc w:val="center"/>
              <w:rPr>
                <w:sz w:val="24"/>
                <w:szCs w:val="24"/>
                <w:lang w:val="uk-UA" w:eastAsia="en-US"/>
              </w:rPr>
            </w:pPr>
            <w:r w:rsidRPr="00E26655">
              <w:rPr>
                <w:sz w:val="24"/>
                <w:szCs w:val="24"/>
                <w:lang w:val="uk-UA" w:eastAsia="en-US"/>
              </w:rPr>
              <w:t>план</w:t>
            </w:r>
          </w:p>
        </w:tc>
        <w:tc>
          <w:tcPr>
            <w:tcW w:w="660" w:type="dxa"/>
            <w:tcBorders>
              <w:top w:val="single" w:sz="4" w:space="0" w:color="auto"/>
              <w:left w:val="single" w:sz="4" w:space="0" w:color="auto"/>
              <w:bottom w:val="single" w:sz="4" w:space="0" w:color="auto"/>
              <w:right w:val="single" w:sz="4" w:space="0" w:color="auto"/>
            </w:tcBorders>
          </w:tcPr>
          <w:p w14:paraId="3935329E" w14:textId="77777777" w:rsidR="00E26655" w:rsidRPr="00E26655" w:rsidRDefault="00E26655">
            <w:pPr>
              <w:widowControl w:val="0"/>
              <w:autoSpaceDE w:val="0"/>
              <w:autoSpaceDN w:val="0"/>
              <w:adjustRightInd w:val="0"/>
              <w:jc w:val="center"/>
              <w:rPr>
                <w:sz w:val="24"/>
                <w:szCs w:val="24"/>
                <w:lang w:val="uk-UA" w:eastAsia="en-US"/>
              </w:rPr>
            </w:pPr>
          </w:p>
          <w:p w14:paraId="48E3A866" w14:textId="77777777" w:rsidR="00E26655" w:rsidRPr="00E26655" w:rsidRDefault="00E26655">
            <w:pPr>
              <w:jc w:val="center"/>
              <w:rPr>
                <w:sz w:val="24"/>
                <w:szCs w:val="24"/>
                <w:lang w:val="uk-UA" w:eastAsia="en-US"/>
              </w:rPr>
            </w:pPr>
            <w:r w:rsidRPr="00E26655">
              <w:rPr>
                <w:sz w:val="24"/>
                <w:szCs w:val="24"/>
                <w:lang w:val="uk-UA" w:eastAsia="en-US"/>
              </w:rPr>
              <w:t>факт</w:t>
            </w:r>
          </w:p>
        </w:tc>
        <w:tc>
          <w:tcPr>
            <w:tcW w:w="615" w:type="dxa"/>
            <w:tcBorders>
              <w:top w:val="single" w:sz="4" w:space="0" w:color="auto"/>
              <w:left w:val="single" w:sz="4" w:space="0" w:color="auto"/>
              <w:bottom w:val="single" w:sz="4" w:space="0" w:color="auto"/>
              <w:right w:val="single" w:sz="4" w:space="0" w:color="auto"/>
            </w:tcBorders>
          </w:tcPr>
          <w:p w14:paraId="60C01D8E" w14:textId="77777777" w:rsidR="00E26655" w:rsidRPr="00E26655" w:rsidRDefault="00E26655">
            <w:pPr>
              <w:widowControl w:val="0"/>
              <w:autoSpaceDE w:val="0"/>
              <w:autoSpaceDN w:val="0"/>
              <w:adjustRightInd w:val="0"/>
              <w:jc w:val="center"/>
              <w:rPr>
                <w:sz w:val="24"/>
                <w:szCs w:val="24"/>
                <w:lang w:val="uk-UA" w:eastAsia="en-US"/>
              </w:rPr>
            </w:pPr>
          </w:p>
          <w:p w14:paraId="453ABBE2" w14:textId="77777777" w:rsidR="00E26655" w:rsidRPr="00E26655" w:rsidRDefault="00E26655">
            <w:pPr>
              <w:jc w:val="center"/>
              <w:rPr>
                <w:sz w:val="24"/>
                <w:szCs w:val="24"/>
                <w:lang w:val="uk-UA" w:eastAsia="en-US"/>
              </w:rPr>
            </w:pPr>
            <w:r w:rsidRPr="00E26655">
              <w:rPr>
                <w:sz w:val="24"/>
                <w:szCs w:val="24"/>
                <w:lang w:val="uk-UA" w:eastAsia="en-US"/>
              </w:rPr>
              <w:t>план</w:t>
            </w:r>
          </w:p>
        </w:tc>
        <w:tc>
          <w:tcPr>
            <w:tcW w:w="649" w:type="dxa"/>
            <w:tcBorders>
              <w:top w:val="single" w:sz="4" w:space="0" w:color="auto"/>
              <w:left w:val="single" w:sz="4" w:space="0" w:color="auto"/>
              <w:bottom w:val="single" w:sz="4" w:space="0" w:color="auto"/>
              <w:right w:val="single" w:sz="4" w:space="0" w:color="auto"/>
            </w:tcBorders>
          </w:tcPr>
          <w:p w14:paraId="7946AB22" w14:textId="77777777" w:rsidR="00E26655" w:rsidRPr="00E26655" w:rsidRDefault="00E26655">
            <w:pPr>
              <w:widowControl w:val="0"/>
              <w:autoSpaceDE w:val="0"/>
              <w:autoSpaceDN w:val="0"/>
              <w:adjustRightInd w:val="0"/>
              <w:jc w:val="center"/>
              <w:rPr>
                <w:sz w:val="24"/>
                <w:szCs w:val="24"/>
                <w:lang w:val="uk-UA" w:eastAsia="en-US"/>
              </w:rPr>
            </w:pPr>
          </w:p>
          <w:p w14:paraId="272035FB" w14:textId="77777777" w:rsidR="00E26655" w:rsidRPr="00E26655" w:rsidRDefault="00E26655">
            <w:pPr>
              <w:jc w:val="center"/>
              <w:rPr>
                <w:sz w:val="24"/>
                <w:szCs w:val="24"/>
                <w:lang w:val="uk-UA" w:eastAsia="en-US"/>
              </w:rPr>
            </w:pPr>
            <w:r w:rsidRPr="00E26655">
              <w:rPr>
                <w:sz w:val="24"/>
                <w:szCs w:val="24"/>
                <w:lang w:val="uk-UA" w:eastAsia="en-US"/>
              </w:rPr>
              <w:t>факт</w:t>
            </w:r>
          </w:p>
        </w:tc>
        <w:tc>
          <w:tcPr>
            <w:tcW w:w="690" w:type="dxa"/>
            <w:tcBorders>
              <w:top w:val="single" w:sz="4" w:space="0" w:color="auto"/>
              <w:left w:val="single" w:sz="4" w:space="0" w:color="auto"/>
              <w:bottom w:val="single" w:sz="4" w:space="0" w:color="auto"/>
              <w:right w:val="single" w:sz="4" w:space="0" w:color="auto"/>
            </w:tcBorders>
          </w:tcPr>
          <w:p w14:paraId="19C3B720" w14:textId="77777777" w:rsidR="00E26655" w:rsidRPr="00E26655" w:rsidRDefault="00E26655">
            <w:pPr>
              <w:widowControl w:val="0"/>
              <w:autoSpaceDE w:val="0"/>
              <w:autoSpaceDN w:val="0"/>
              <w:adjustRightInd w:val="0"/>
              <w:jc w:val="center"/>
              <w:rPr>
                <w:sz w:val="24"/>
                <w:szCs w:val="24"/>
                <w:lang w:val="uk-UA" w:eastAsia="en-US"/>
              </w:rPr>
            </w:pPr>
          </w:p>
          <w:p w14:paraId="04551168" w14:textId="77777777" w:rsidR="00E26655" w:rsidRPr="00E26655" w:rsidRDefault="00E26655">
            <w:pPr>
              <w:jc w:val="center"/>
              <w:rPr>
                <w:sz w:val="24"/>
                <w:szCs w:val="24"/>
                <w:lang w:val="uk-UA" w:eastAsia="en-US"/>
              </w:rPr>
            </w:pPr>
            <w:r w:rsidRPr="00E26655">
              <w:rPr>
                <w:sz w:val="24"/>
                <w:szCs w:val="24"/>
                <w:lang w:val="uk-UA" w:eastAsia="en-US"/>
              </w:rPr>
              <w:t>план</w:t>
            </w:r>
          </w:p>
        </w:tc>
        <w:tc>
          <w:tcPr>
            <w:tcW w:w="741" w:type="dxa"/>
            <w:tcBorders>
              <w:top w:val="single" w:sz="4" w:space="0" w:color="auto"/>
              <w:left w:val="single" w:sz="4" w:space="0" w:color="auto"/>
              <w:bottom w:val="single" w:sz="4" w:space="0" w:color="auto"/>
              <w:right w:val="single" w:sz="4" w:space="0" w:color="auto"/>
            </w:tcBorders>
          </w:tcPr>
          <w:p w14:paraId="4E8980E5" w14:textId="77777777" w:rsidR="00E26655" w:rsidRPr="00E26655" w:rsidRDefault="00E26655">
            <w:pPr>
              <w:widowControl w:val="0"/>
              <w:autoSpaceDE w:val="0"/>
              <w:autoSpaceDN w:val="0"/>
              <w:adjustRightInd w:val="0"/>
              <w:jc w:val="center"/>
              <w:rPr>
                <w:sz w:val="24"/>
                <w:szCs w:val="24"/>
                <w:lang w:val="uk-UA" w:eastAsia="en-US"/>
              </w:rPr>
            </w:pPr>
          </w:p>
          <w:p w14:paraId="0C22C14A" w14:textId="77777777" w:rsidR="00E26655" w:rsidRPr="00E26655" w:rsidRDefault="00E26655">
            <w:pPr>
              <w:jc w:val="center"/>
              <w:rPr>
                <w:sz w:val="24"/>
                <w:szCs w:val="24"/>
                <w:lang w:val="uk-UA" w:eastAsia="en-US"/>
              </w:rPr>
            </w:pPr>
            <w:r w:rsidRPr="00E26655">
              <w:rPr>
                <w:sz w:val="24"/>
                <w:szCs w:val="24"/>
                <w:lang w:val="uk-UA" w:eastAsia="en-US"/>
              </w:rPr>
              <w:t>факт</w:t>
            </w:r>
          </w:p>
        </w:tc>
        <w:tc>
          <w:tcPr>
            <w:tcW w:w="675" w:type="dxa"/>
            <w:tcBorders>
              <w:top w:val="single" w:sz="4" w:space="0" w:color="auto"/>
              <w:left w:val="single" w:sz="4" w:space="0" w:color="auto"/>
              <w:bottom w:val="single" w:sz="4" w:space="0" w:color="auto"/>
              <w:right w:val="single" w:sz="4" w:space="0" w:color="auto"/>
            </w:tcBorders>
          </w:tcPr>
          <w:p w14:paraId="2C5DDD2B" w14:textId="77777777" w:rsidR="00E26655" w:rsidRPr="00E26655" w:rsidRDefault="00E26655">
            <w:pPr>
              <w:widowControl w:val="0"/>
              <w:autoSpaceDE w:val="0"/>
              <w:autoSpaceDN w:val="0"/>
              <w:adjustRightInd w:val="0"/>
              <w:jc w:val="center"/>
              <w:rPr>
                <w:sz w:val="24"/>
                <w:szCs w:val="24"/>
                <w:lang w:val="uk-UA" w:eastAsia="en-US"/>
              </w:rPr>
            </w:pPr>
          </w:p>
          <w:p w14:paraId="27FA97AF" w14:textId="77777777" w:rsidR="00E26655" w:rsidRPr="00E26655" w:rsidRDefault="00E26655">
            <w:pPr>
              <w:jc w:val="center"/>
              <w:rPr>
                <w:sz w:val="24"/>
                <w:szCs w:val="24"/>
                <w:lang w:val="uk-UA" w:eastAsia="en-US"/>
              </w:rPr>
            </w:pPr>
            <w:r w:rsidRPr="00E26655">
              <w:rPr>
                <w:sz w:val="24"/>
                <w:szCs w:val="24"/>
                <w:lang w:val="uk-UA" w:eastAsia="en-US"/>
              </w:rPr>
              <w:t>план</w:t>
            </w:r>
          </w:p>
        </w:tc>
        <w:tc>
          <w:tcPr>
            <w:tcW w:w="756" w:type="dxa"/>
            <w:tcBorders>
              <w:top w:val="single" w:sz="4" w:space="0" w:color="auto"/>
              <w:left w:val="single" w:sz="4" w:space="0" w:color="auto"/>
              <w:bottom w:val="single" w:sz="4" w:space="0" w:color="auto"/>
              <w:right w:val="single" w:sz="4" w:space="0" w:color="auto"/>
            </w:tcBorders>
          </w:tcPr>
          <w:p w14:paraId="5399DEFA" w14:textId="77777777" w:rsidR="00E26655" w:rsidRPr="00E26655" w:rsidRDefault="00E26655">
            <w:pPr>
              <w:widowControl w:val="0"/>
              <w:autoSpaceDE w:val="0"/>
              <w:autoSpaceDN w:val="0"/>
              <w:adjustRightInd w:val="0"/>
              <w:jc w:val="center"/>
              <w:rPr>
                <w:sz w:val="24"/>
                <w:szCs w:val="24"/>
                <w:lang w:val="uk-UA" w:eastAsia="en-US"/>
              </w:rPr>
            </w:pPr>
          </w:p>
          <w:p w14:paraId="510C04D2" w14:textId="77777777" w:rsidR="00E26655" w:rsidRPr="00E26655" w:rsidRDefault="00E26655">
            <w:pPr>
              <w:jc w:val="center"/>
              <w:rPr>
                <w:sz w:val="24"/>
                <w:szCs w:val="24"/>
                <w:lang w:val="uk-UA" w:eastAsia="en-US"/>
              </w:rPr>
            </w:pPr>
            <w:r w:rsidRPr="00E26655">
              <w:rPr>
                <w:sz w:val="24"/>
                <w:szCs w:val="24"/>
                <w:lang w:val="uk-UA" w:eastAsia="en-US"/>
              </w:rPr>
              <w:t>факт</w:t>
            </w:r>
          </w:p>
        </w:tc>
        <w:tc>
          <w:tcPr>
            <w:tcW w:w="1431" w:type="dxa"/>
            <w:vMerge/>
            <w:tcBorders>
              <w:top w:val="single" w:sz="4" w:space="0" w:color="auto"/>
              <w:left w:val="single" w:sz="4" w:space="0" w:color="auto"/>
              <w:bottom w:val="single" w:sz="4" w:space="0" w:color="auto"/>
              <w:right w:val="single" w:sz="4" w:space="0" w:color="auto"/>
            </w:tcBorders>
            <w:vAlign w:val="center"/>
            <w:hideMark/>
          </w:tcPr>
          <w:p w14:paraId="5521CA9F" w14:textId="77777777" w:rsidR="00E26655" w:rsidRPr="00E26655" w:rsidRDefault="00E26655">
            <w:pPr>
              <w:rPr>
                <w:sz w:val="24"/>
                <w:szCs w:val="24"/>
                <w:lang w:val="uk-UA" w:eastAsia="en-US"/>
              </w:rPr>
            </w:pPr>
          </w:p>
        </w:tc>
      </w:tr>
      <w:tr w:rsidR="00E26655" w:rsidRPr="00E26655" w14:paraId="1E2763AD" w14:textId="77777777" w:rsidTr="00E26655">
        <w:trPr>
          <w:trHeight w:val="365"/>
        </w:trPr>
        <w:tc>
          <w:tcPr>
            <w:tcW w:w="425" w:type="dxa"/>
            <w:vMerge w:val="restart"/>
            <w:tcBorders>
              <w:top w:val="single" w:sz="4" w:space="0" w:color="auto"/>
              <w:left w:val="single" w:sz="4" w:space="0" w:color="auto"/>
              <w:bottom w:val="single" w:sz="4" w:space="0" w:color="auto"/>
              <w:right w:val="single" w:sz="4" w:space="0" w:color="auto"/>
            </w:tcBorders>
            <w:hideMark/>
          </w:tcPr>
          <w:p w14:paraId="6CBF4B39" w14:textId="77777777" w:rsidR="00E26655" w:rsidRPr="00E26655" w:rsidRDefault="00E26655">
            <w:pPr>
              <w:jc w:val="center"/>
              <w:rPr>
                <w:sz w:val="24"/>
                <w:szCs w:val="24"/>
                <w:lang w:val="uk-UA" w:eastAsia="en-US"/>
              </w:rPr>
            </w:pPr>
            <w:r w:rsidRPr="00E26655">
              <w:rPr>
                <w:sz w:val="24"/>
                <w:szCs w:val="24"/>
                <w:lang w:val="uk-UA" w:eastAsia="en-US"/>
              </w:rPr>
              <w:t>1</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01B5AE6A" w14:textId="77777777" w:rsidR="00E26655" w:rsidRPr="00E26655" w:rsidRDefault="00E26655">
            <w:pPr>
              <w:rPr>
                <w:sz w:val="24"/>
                <w:szCs w:val="24"/>
                <w:lang w:val="uk-UA" w:eastAsia="en-US"/>
              </w:rPr>
            </w:pPr>
            <w:r w:rsidRPr="00E26655">
              <w:rPr>
                <w:sz w:val="24"/>
                <w:szCs w:val="24"/>
                <w:lang w:val="uk-UA" w:eastAsia="en-US"/>
              </w:rPr>
              <w:t xml:space="preserve">Військово-патріотичне виховання молоді та підготовка громадян до військової служби </w:t>
            </w:r>
          </w:p>
        </w:tc>
        <w:tc>
          <w:tcPr>
            <w:tcW w:w="2693" w:type="dxa"/>
            <w:tcBorders>
              <w:top w:val="single" w:sz="4" w:space="0" w:color="auto"/>
              <w:left w:val="single" w:sz="4" w:space="0" w:color="auto"/>
              <w:bottom w:val="single" w:sz="4" w:space="0" w:color="auto"/>
              <w:right w:val="single" w:sz="4" w:space="0" w:color="auto"/>
            </w:tcBorders>
            <w:hideMark/>
          </w:tcPr>
          <w:p w14:paraId="31F0D0C8" w14:textId="77777777" w:rsidR="00E26655" w:rsidRPr="00E26655" w:rsidRDefault="00E26655">
            <w:pPr>
              <w:rPr>
                <w:sz w:val="24"/>
                <w:szCs w:val="24"/>
                <w:lang w:val="uk-UA" w:eastAsia="en-US"/>
              </w:rPr>
            </w:pPr>
            <w:r w:rsidRPr="00E26655">
              <w:rPr>
                <w:sz w:val="24"/>
                <w:szCs w:val="24"/>
                <w:lang w:val="uk-UA" w:eastAsia="en-US"/>
              </w:rPr>
              <w:t>Створення системи шефського зв’язку  військових частин з навчальними закладами, в яких проводиться вивчення предмету «Захист Вітчизни»</w:t>
            </w:r>
          </w:p>
        </w:tc>
        <w:tc>
          <w:tcPr>
            <w:tcW w:w="1065" w:type="dxa"/>
            <w:tcBorders>
              <w:top w:val="single" w:sz="4" w:space="0" w:color="auto"/>
              <w:left w:val="single" w:sz="4" w:space="0" w:color="auto"/>
              <w:bottom w:val="single" w:sz="4" w:space="0" w:color="auto"/>
              <w:right w:val="single" w:sz="4" w:space="0" w:color="auto"/>
            </w:tcBorders>
            <w:hideMark/>
          </w:tcPr>
          <w:p w14:paraId="7E864BF1" w14:textId="77777777" w:rsidR="00E26655" w:rsidRPr="00E26655" w:rsidRDefault="00E26655">
            <w:pPr>
              <w:jc w:val="center"/>
              <w:rPr>
                <w:sz w:val="24"/>
                <w:szCs w:val="24"/>
                <w:lang w:val="uk-UA" w:eastAsia="en-US"/>
              </w:rPr>
            </w:pPr>
            <w:r w:rsidRPr="00E26655">
              <w:rPr>
                <w:sz w:val="24"/>
                <w:szCs w:val="24"/>
                <w:lang w:val="uk-UA" w:eastAsia="en-US"/>
              </w:rPr>
              <w:t>Один раз на місяць</w:t>
            </w:r>
          </w:p>
        </w:tc>
        <w:tc>
          <w:tcPr>
            <w:tcW w:w="1912" w:type="dxa"/>
            <w:tcBorders>
              <w:top w:val="single" w:sz="4" w:space="0" w:color="auto"/>
              <w:left w:val="single" w:sz="4" w:space="0" w:color="auto"/>
              <w:bottom w:val="single" w:sz="4" w:space="0" w:color="auto"/>
              <w:right w:val="single" w:sz="4" w:space="0" w:color="auto"/>
            </w:tcBorders>
            <w:hideMark/>
          </w:tcPr>
          <w:p w14:paraId="011C51BE" w14:textId="77777777" w:rsidR="00E26655" w:rsidRPr="00E26655" w:rsidRDefault="00E26655">
            <w:pPr>
              <w:jc w:val="center"/>
              <w:rPr>
                <w:b/>
                <w:sz w:val="24"/>
                <w:szCs w:val="24"/>
                <w:lang w:val="uk-UA" w:eastAsia="en-US"/>
              </w:rPr>
            </w:pPr>
            <w:r w:rsidRPr="00E26655">
              <w:rPr>
                <w:sz w:val="24"/>
                <w:szCs w:val="24"/>
                <w:lang w:val="uk-UA" w:eastAsia="en-US"/>
              </w:rPr>
              <w:t xml:space="preserve">Сіверська міська рада, Управління освіти виконкому Сіверської міської ради, </w:t>
            </w:r>
            <w:proofErr w:type="spellStart"/>
            <w:r w:rsidRPr="00E26655">
              <w:rPr>
                <w:sz w:val="24"/>
                <w:szCs w:val="24"/>
                <w:lang w:val="uk-UA" w:eastAsia="en-US"/>
              </w:rPr>
              <w:t>профліцей</w:t>
            </w:r>
            <w:proofErr w:type="spellEnd"/>
            <w:r w:rsidRPr="00E26655">
              <w:rPr>
                <w:sz w:val="24"/>
                <w:szCs w:val="24"/>
                <w:lang w:val="uk-UA" w:eastAsia="en-US"/>
              </w:rPr>
              <w:t xml:space="preserve"> Бахмутський ОМТЦК та СП</w:t>
            </w:r>
          </w:p>
        </w:tc>
        <w:tc>
          <w:tcPr>
            <w:tcW w:w="992" w:type="dxa"/>
            <w:tcBorders>
              <w:top w:val="single" w:sz="4" w:space="0" w:color="auto"/>
              <w:left w:val="single" w:sz="4" w:space="0" w:color="auto"/>
              <w:bottom w:val="single" w:sz="4" w:space="0" w:color="auto"/>
              <w:right w:val="single" w:sz="4" w:space="0" w:color="auto"/>
            </w:tcBorders>
            <w:hideMark/>
          </w:tcPr>
          <w:p w14:paraId="36789CCC" w14:textId="77777777" w:rsidR="00E26655" w:rsidRPr="00E26655" w:rsidRDefault="00E26655">
            <w:pPr>
              <w:jc w:val="center"/>
              <w:rPr>
                <w:sz w:val="24"/>
                <w:szCs w:val="24"/>
                <w:lang w:val="uk-UA" w:eastAsia="en-US"/>
              </w:rPr>
            </w:pPr>
            <w:r w:rsidRPr="00E26655">
              <w:rPr>
                <w:sz w:val="24"/>
                <w:szCs w:val="24"/>
                <w:lang w:val="uk-UA" w:eastAsia="en-US"/>
              </w:rPr>
              <w:t>Фінансування не потребує</w:t>
            </w:r>
          </w:p>
        </w:tc>
        <w:tc>
          <w:tcPr>
            <w:tcW w:w="660" w:type="dxa"/>
            <w:tcBorders>
              <w:top w:val="single" w:sz="4" w:space="0" w:color="auto"/>
              <w:left w:val="single" w:sz="4" w:space="0" w:color="auto"/>
              <w:bottom w:val="single" w:sz="4" w:space="0" w:color="auto"/>
              <w:right w:val="single" w:sz="4" w:space="0" w:color="auto"/>
            </w:tcBorders>
          </w:tcPr>
          <w:p w14:paraId="4C240F7B" w14:textId="77777777" w:rsidR="00E26655" w:rsidRPr="00E26655" w:rsidRDefault="00E26655">
            <w:pPr>
              <w:widowControl w:val="0"/>
              <w:autoSpaceDE w:val="0"/>
              <w:autoSpaceDN w:val="0"/>
              <w:adjustRightInd w:val="0"/>
              <w:jc w:val="center"/>
              <w:rPr>
                <w:b/>
                <w:sz w:val="24"/>
                <w:szCs w:val="24"/>
                <w:lang w:val="uk-UA" w:eastAsia="en-US"/>
              </w:rPr>
            </w:pPr>
          </w:p>
        </w:tc>
        <w:tc>
          <w:tcPr>
            <w:tcW w:w="660" w:type="dxa"/>
            <w:tcBorders>
              <w:top w:val="single" w:sz="4" w:space="0" w:color="auto"/>
              <w:left w:val="single" w:sz="4" w:space="0" w:color="auto"/>
              <w:bottom w:val="single" w:sz="4" w:space="0" w:color="auto"/>
              <w:right w:val="single" w:sz="4" w:space="0" w:color="auto"/>
            </w:tcBorders>
          </w:tcPr>
          <w:p w14:paraId="1E72D108" w14:textId="77777777" w:rsidR="00E26655" w:rsidRPr="00E26655" w:rsidRDefault="00E26655">
            <w:pPr>
              <w:widowControl w:val="0"/>
              <w:autoSpaceDE w:val="0"/>
              <w:autoSpaceDN w:val="0"/>
              <w:adjustRightInd w:val="0"/>
              <w:jc w:val="center"/>
              <w:rPr>
                <w:b/>
                <w:sz w:val="24"/>
                <w:szCs w:val="24"/>
                <w:lang w:val="uk-UA" w:eastAsia="en-US"/>
              </w:rPr>
            </w:pPr>
          </w:p>
        </w:tc>
        <w:tc>
          <w:tcPr>
            <w:tcW w:w="615" w:type="dxa"/>
            <w:tcBorders>
              <w:top w:val="single" w:sz="4" w:space="0" w:color="auto"/>
              <w:left w:val="single" w:sz="4" w:space="0" w:color="auto"/>
              <w:bottom w:val="single" w:sz="4" w:space="0" w:color="auto"/>
              <w:right w:val="single" w:sz="4" w:space="0" w:color="auto"/>
            </w:tcBorders>
          </w:tcPr>
          <w:p w14:paraId="35C9D03C" w14:textId="77777777" w:rsidR="00E26655" w:rsidRPr="00E26655" w:rsidRDefault="00E26655">
            <w:pPr>
              <w:widowControl w:val="0"/>
              <w:autoSpaceDE w:val="0"/>
              <w:autoSpaceDN w:val="0"/>
              <w:adjustRightInd w:val="0"/>
              <w:jc w:val="center"/>
              <w:rPr>
                <w:b/>
                <w:sz w:val="24"/>
                <w:szCs w:val="24"/>
                <w:lang w:val="uk-UA" w:eastAsia="en-US"/>
              </w:rPr>
            </w:pPr>
          </w:p>
        </w:tc>
        <w:tc>
          <w:tcPr>
            <w:tcW w:w="649" w:type="dxa"/>
            <w:tcBorders>
              <w:top w:val="single" w:sz="4" w:space="0" w:color="auto"/>
              <w:left w:val="single" w:sz="4" w:space="0" w:color="auto"/>
              <w:bottom w:val="single" w:sz="4" w:space="0" w:color="auto"/>
              <w:right w:val="single" w:sz="4" w:space="0" w:color="auto"/>
            </w:tcBorders>
          </w:tcPr>
          <w:p w14:paraId="1A466DB5" w14:textId="77777777" w:rsidR="00E26655" w:rsidRPr="00E26655" w:rsidRDefault="00E26655">
            <w:pPr>
              <w:widowControl w:val="0"/>
              <w:autoSpaceDE w:val="0"/>
              <w:autoSpaceDN w:val="0"/>
              <w:adjustRightInd w:val="0"/>
              <w:jc w:val="center"/>
              <w:rPr>
                <w:b/>
                <w:sz w:val="24"/>
                <w:szCs w:val="24"/>
                <w:lang w:val="uk-UA" w:eastAsia="en-US"/>
              </w:rPr>
            </w:pPr>
          </w:p>
        </w:tc>
        <w:tc>
          <w:tcPr>
            <w:tcW w:w="690" w:type="dxa"/>
            <w:tcBorders>
              <w:top w:val="single" w:sz="4" w:space="0" w:color="auto"/>
              <w:left w:val="single" w:sz="4" w:space="0" w:color="auto"/>
              <w:bottom w:val="single" w:sz="4" w:space="0" w:color="auto"/>
              <w:right w:val="single" w:sz="4" w:space="0" w:color="auto"/>
            </w:tcBorders>
          </w:tcPr>
          <w:p w14:paraId="1AEB7F6A" w14:textId="77777777" w:rsidR="00E26655" w:rsidRPr="00E26655" w:rsidRDefault="00E26655">
            <w:pPr>
              <w:widowControl w:val="0"/>
              <w:autoSpaceDE w:val="0"/>
              <w:autoSpaceDN w:val="0"/>
              <w:adjustRightInd w:val="0"/>
              <w:jc w:val="center"/>
              <w:rPr>
                <w:b/>
                <w:sz w:val="24"/>
                <w:szCs w:val="24"/>
                <w:lang w:val="uk-UA" w:eastAsia="en-US"/>
              </w:rPr>
            </w:pPr>
          </w:p>
        </w:tc>
        <w:tc>
          <w:tcPr>
            <w:tcW w:w="741" w:type="dxa"/>
            <w:tcBorders>
              <w:top w:val="single" w:sz="4" w:space="0" w:color="auto"/>
              <w:left w:val="single" w:sz="4" w:space="0" w:color="auto"/>
              <w:bottom w:val="single" w:sz="4" w:space="0" w:color="auto"/>
              <w:right w:val="single" w:sz="4" w:space="0" w:color="auto"/>
            </w:tcBorders>
          </w:tcPr>
          <w:p w14:paraId="5783C3FF" w14:textId="77777777" w:rsidR="00E26655" w:rsidRPr="00E26655" w:rsidRDefault="00E26655">
            <w:pPr>
              <w:widowControl w:val="0"/>
              <w:autoSpaceDE w:val="0"/>
              <w:autoSpaceDN w:val="0"/>
              <w:adjustRightInd w:val="0"/>
              <w:jc w:val="center"/>
              <w:rPr>
                <w:b/>
                <w:sz w:val="24"/>
                <w:szCs w:val="24"/>
                <w:lang w:val="uk-UA" w:eastAsia="en-US"/>
              </w:rPr>
            </w:pPr>
          </w:p>
        </w:tc>
        <w:tc>
          <w:tcPr>
            <w:tcW w:w="675" w:type="dxa"/>
            <w:tcBorders>
              <w:top w:val="single" w:sz="4" w:space="0" w:color="auto"/>
              <w:left w:val="single" w:sz="4" w:space="0" w:color="auto"/>
              <w:bottom w:val="single" w:sz="4" w:space="0" w:color="auto"/>
              <w:right w:val="single" w:sz="4" w:space="0" w:color="auto"/>
            </w:tcBorders>
          </w:tcPr>
          <w:p w14:paraId="7502FA34" w14:textId="77777777" w:rsidR="00E26655" w:rsidRPr="00E26655" w:rsidRDefault="00E26655">
            <w:pPr>
              <w:widowControl w:val="0"/>
              <w:autoSpaceDE w:val="0"/>
              <w:autoSpaceDN w:val="0"/>
              <w:adjustRightInd w:val="0"/>
              <w:jc w:val="center"/>
              <w:rPr>
                <w:b/>
                <w:sz w:val="24"/>
                <w:szCs w:val="24"/>
                <w:lang w:val="uk-UA" w:eastAsia="en-US"/>
              </w:rPr>
            </w:pPr>
          </w:p>
        </w:tc>
        <w:tc>
          <w:tcPr>
            <w:tcW w:w="756" w:type="dxa"/>
            <w:tcBorders>
              <w:top w:val="single" w:sz="4" w:space="0" w:color="auto"/>
              <w:left w:val="single" w:sz="4" w:space="0" w:color="auto"/>
              <w:bottom w:val="single" w:sz="4" w:space="0" w:color="auto"/>
              <w:right w:val="single" w:sz="4" w:space="0" w:color="auto"/>
            </w:tcBorders>
          </w:tcPr>
          <w:p w14:paraId="0E45A4AA" w14:textId="77777777" w:rsidR="00E26655" w:rsidRPr="00E26655" w:rsidRDefault="00E26655">
            <w:pPr>
              <w:widowControl w:val="0"/>
              <w:autoSpaceDE w:val="0"/>
              <w:autoSpaceDN w:val="0"/>
              <w:adjustRightInd w:val="0"/>
              <w:jc w:val="center"/>
              <w:rPr>
                <w:b/>
                <w:sz w:val="24"/>
                <w:szCs w:val="24"/>
                <w:lang w:val="uk-UA" w:eastAsia="en-US"/>
              </w:rPr>
            </w:pPr>
          </w:p>
        </w:tc>
        <w:tc>
          <w:tcPr>
            <w:tcW w:w="1431" w:type="dxa"/>
            <w:tcBorders>
              <w:top w:val="single" w:sz="4" w:space="0" w:color="auto"/>
              <w:left w:val="single" w:sz="4" w:space="0" w:color="auto"/>
              <w:bottom w:val="single" w:sz="4" w:space="0" w:color="auto"/>
              <w:right w:val="single" w:sz="4" w:space="0" w:color="auto"/>
            </w:tcBorders>
            <w:hideMark/>
          </w:tcPr>
          <w:p w14:paraId="20CAC655" w14:textId="77777777" w:rsidR="00E26655" w:rsidRPr="00E26655" w:rsidRDefault="00E26655">
            <w:pPr>
              <w:jc w:val="center"/>
              <w:rPr>
                <w:sz w:val="24"/>
                <w:szCs w:val="24"/>
                <w:lang w:val="uk-UA" w:eastAsia="en-US"/>
              </w:rPr>
            </w:pPr>
            <w:r w:rsidRPr="00E26655">
              <w:rPr>
                <w:sz w:val="24"/>
                <w:szCs w:val="24"/>
                <w:lang w:val="uk-UA" w:eastAsia="en-US"/>
              </w:rPr>
              <w:t>Підвищення статусу військової служби</w:t>
            </w:r>
          </w:p>
        </w:tc>
      </w:tr>
      <w:tr w:rsidR="00E26655" w:rsidRPr="00E26655" w14:paraId="111CE969" w14:textId="77777777" w:rsidTr="00E26655">
        <w:trPr>
          <w:trHeight w:val="365"/>
        </w:trPr>
        <w:tc>
          <w:tcPr>
            <w:tcW w:w="9072" w:type="dxa"/>
            <w:vMerge/>
            <w:tcBorders>
              <w:top w:val="single" w:sz="4" w:space="0" w:color="auto"/>
              <w:left w:val="single" w:sz="4" w:space="0" w:color="auto"/>
              <w:bottom w:val="single" w:sz="4" w:space="0" w:color="auto"/>
              <w:right w:val="single" w:sz="4" w:space="0" w:color="auto"/>
            </w:tcBorders>
            <w:vAlign w:val="center"/>
            <w:hideMark/>
          </w:tcPr>
          <w:p w14:paraId="6827B18C" w14:textId="77777777" w:rsidR="00E26655" w:rsidRPr="00E26655" w:rsidRDefault="00E26655">
            <w:pPr>
              <w:rPr>
                <w:sz w:val="24"/>
                <w:szCs w:val="24"/>
                <w:lang w:val="uk-UA"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5D32F8F" w14:textId="77777777" w:rsidR="00E26655" w:rsidRPr="00E26655" w:rsidRDefault="00E26655">
            <w:pPr>
              <w:rPr>
                <w:sz w:val="24"/>
                <w:szCs w:val="24"/>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14:paraId="21D469C7" w14:textId="77777777" w:rsidR="00E26655" w:rsidRPr="00E26655" w:rsidRDefault="00E26655">
            <w:pPr>
              <w:rPr>
                <w:sz w:val="24"/>
                <w:szCs w:val="24"/>
                <w:lang w:val="uk-UA" w:eastAsia="en-US"/>
              </w:rPr>
            </w:pPr>
            <w:r w:rsidRPr="00E26655">
              <w:rPr>
                <w:sz w:val="24"/>
                <w:szCs w:val="24"/>
                <w:lang w:val="uk-UA" w:eastAsia="en-US"/>
              </w:rPr>
              <w:t xml:space="preserve">Організація і проведення змагань з військово-патріотичної спрямованості серед допризовної та призовної молоді </w:t>
            </w:r>
          </w:p>
        </w:tc>
        <w:tc>
          <w:tcPr>
            <w:tcW w:w="1065" w:type="dxa"/>
            <w:tcBorders>
              <w:top w:val="single" w:sz="4" w:space="0" w:color="auto"/>
              <w:left w:val="single" w:sz="4" w:space="0" w:color="auto"/>
              <w:bottom w:val="single" w:sz="4" w:space="0" w:color="auto"/>
              <w:right w:val="single" w:sz="4" w:space="0" w:color="auto"/>
            </w:tcBorders>
            <w:hideMark/>
          </w:tcPr>
          <w:p w14:paraId="6CEAAF30" w14:textId="77777777" w:rsidR="00E26655" w:rsidRPr="00E26655" w:rsidRDefault="00E26655">
            <w:pPr>
              <w:jc w:val="center"/>
              <w:rPr>
                <w:sz w:val="24"/>
                <w:szCs w:val="24"/>
                <w:lang w:val="uk-UA" w:eastAsia="en-US"/>
              </w:rPr>
            </w:pPr>
            <w:r w:rsidRPr="00E26655">
              <w:rPr>
                <w:sz w:val="24"/>
                <w:szCs w:val="24"/>
                <w:lang w:val="uk-UA" w:eastAsia="en-US"/>
              </w:rPr>
              <w:t xml:space="preserve">До </w:t>
            </w:r>
            <w:proofErr w:type="spellStart"/>
            <w:r w:rsidRPr="00E26655">
              <w:rPr>
                <w:sz w:val="24"/>
                <w:szCs w:val="24"/>
                <w:lang w:val="uk-UA" w:eastAsia="en-US"/>
              </w:rPr>
              <w:t>святко-вих</w:t>
            </w:r>
            <w:proofErr w:type="spellEnd"/>
            <w:r w:rsidRPr="00E26655">
              <w:rPr>
                <w:sz w:val="24"/>
                <w:szCs w:val="24"/>
                <w:lang w:val="uk-UA" w:eastAsia="en-US"/>
              </w:rPr>
              <w:t xml:space="preserve"> дат</w:t>
            </w:r>
          </w:p>
        </w:tc>
        <w:tc>
          <w:tcPr>
            <w:tcW w:w="1912" w:type="dxa"/>
            <w:tcBorders>
              <w:top w:val="single" w:sz="4" w:space="0" w:color="auto"/>
              <w:left w:val="single" w:sz="4" w:space="0" w:color="auto"/>
              <w:bottom w:val="single" w:sz="4" w:space="0" w:color="auto"/>
              <w:right w:val="single" w:sz="4" w:space="0" w:color="auto"/>
            </w:tcBorders>
            <w:hideMark/>
          </w:tcPr>
          <w:p w14:paraId="024FB19D" w14:textId="77777777" w:rsidR="00E26655" w:rsidRPr="00E26655" w:rsidRDefault="00E26655">
            <w:pPr>
              <w:jc w:val="center"/>
              <w:rPr>
                <w:sz w:val="24"/>
                <w:szCs w:val="24"/>
                <w:lang w:val="uk-UA" w:eastAsia="en-US"/>
              </w:rPr>
            </w:pPr>
            <w:r w:rsidRPr="00E26655">
              <w:rPr>
                <w:sz w:val="24"/>
                <w:szCs w:val="24"/>
                <w:lang w:val="uk-UA" w:eastAsia="en-US"/>
              </w:rPr>
              <w:t>Сіверська міська рада, СОК «</w:t>
            </w:r>
            <w:proofErr w:type="spellStart"/>
            <w:r w:rsidRPr="00E26655">
              <w:rPr>
                <w:sz w:val="24"/>
                <w:szCs w:val="24"/>
                <w:lang w:val="uk-UA" w:eastAsia="en-US"/>
              </w:rPr>
              <w:t>Доломітчик</w:t>
            </w:r>
            <w:proofErr w:type="spellEnd"/>
            <w:r w:rsidRPr="00E26655">
              <w:rPr>
                <w:sz w:val="24"/>
                <w:szCs w:val="24"/>
                <w:lang w:val="uk-UA" w:eastAsia="en-US"/>
              </w:rPr>
              <w:t xml:space="preserve">», Управління освіти виконкому Сіверської міської ради, </w:t>
            </w:r>
            <w:proofErr w:type="spellStart"/>
            <w:r w:rsidRPr="00E26655">
              <w:rPr>
                <w:sz w:val="24"/>
                <w:szCs w:val="24"/>
                <w:lang w:val="uk-UA" w:eastAsia="en-US"/>
              </w:rPr>
              <w:t>профліцей</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465D7A2C" w14:textId="77777777" w:rsidR="00E26655" w:rsidRPr="00E26655" w:rsidRDefault="00E26655">
            <w:pPr>
              <w:jc w:val="center"/>
              <w:rPr>
                <w:sz w:val="24"/>
                <w:szCs w:val="24"/>
                <w:lang w:val="uk-UA" w:eastAsia="en-US"/>
              </w:rPr>
            </w:pPr>
            <w:r w:rsidRPr="00E26655">
              <w:rPr>
                <w:sz w:val="24"/>
                <w:szCs w:val="24"/>
                <w:lang w:val="uk-UA" w:eastAsia="en-US"/>
              </w:rPr>
              <w:t>Інші кошти</w:t>
            </w:r>
          </w:p>
        </w:tc>
        <w:tc>
          <w:tcPr>
            <w:tcW w:w="660" w:type="dxa"/>
            <w:tcBorders>
              <w:top w:val="single" w:sz="4" w:space="0" w:color="auto"/>
              <w:left w:val="single" w:sz="4" w:space="0" w:color="auto"/>
              <w:bottom w:val="single" w:sz="4" w:space="0" w:color="auto"/>
              <w:right w:val="single" w:sz="4" w:space="0" w:color="auto"/>
            </w:tcBorders>
            <w:hideMark/>
          </w:tcPr>
          <w:p w14:paraId="0B24D54A" w14:textId="77777777" w:rsidR="00E26655" w:rsidRPr="00E26655" w:rsidRDefault="00E26655">
            <w:pPr>
              <w:jc w:val="center"/>
              <w:rPr>
                <w:sz w:val="24"/>
                <w:szCs w:val="24"/>
                <w:lang w:val="uk-UA" w:eastAsia="en-US"/>
              </w:rPr>
            </w:pPr>
            <w:r w:rsidRPr="00E26655">
              <w:rPr>
                <w:sz w:val="24"/>
                <w:szCs w:val="24"/>
                <w:lang w:val="uk-UA" w:eastAsia="en-US"/>
              </w:rPr>
              <w:t>4,0</w:t>
            </w:r>
          </w:p>
        </w:tc>
        <w:tc>
          <w:tcPr>
            <w:tcW w:w="660" w:type="dxa"/>
            <w:tcBorders>
              <w:top w:val="single" w:sz="4" w:space="0" w:color="auto"/>
              <w:left w:val="single" w:sz="4" w:space="0" w:color="auto"/>
              <w:bottom w:val="single" w:sz="4" w:space="0" w:color="auto"/>
              <w:right w:val="single" w:sz="4" w:space="0" w:color="auto"/>
            </w:tcBorders>
          </w:tcPr>
          <w:p w14:paraId="1F172032" w14:textId="77777777" w:rsidR="00E26655" w:rsidRPr="00E26655" w:rsidRDefault="00E26655">
            <w:pPr>
              <w:widowControl w:val="0"/>
              <w:autoSpaceDE w:val="0"/>
              <w:autoSpaceDN w:val="0"/>
              <w:adjustRightInd w:val="0"/>
              <w:jc w:val="center"/>
              <w:rPr>
                <w:sz w:val="24"/>
                <w:szCs w:val="24"/>
                <w:lang w:val="uk-UA" w:eastAsia="en-US"/>
              </w:rPr>
            </w:pPr>
          </w:p>
        </w:tc>
        <w:tc>
          <w:tcPr>
            <w:tcW w:w="615" w:type="dxa"/>
            <w:tcBorders>
              <w:top w:val="single" w:sz="4" w:space="0" w:color="auto"/>
              <w:left w:val="single" w:sz="4" w:space="0" w:color="auto"/>
              <w:bottom w:val="single" w:sz="4" w:space="0" w:color="auto"/>
              <w:right w:val="single" w:sz="4" w:space="0" w:color="auto"/>
            </w:tcBorders>
            <w:hideMark/>
          </w:tcPr>
          <w:p w14:paraId="553AED5D" w14:textId="77777777" w:rsidR="00E26655" w:rsidRPr="00E26655" w:rsidRDefault="00E26655">
            <w:pPr>
              <w:jc w:val="center"/>
              <w:rPr>
                <w:sz w:val="24"/>
                <w:szCs w:val="24"/>
                <w:lang w:val="uk-UA" w:eastAsia="en-US"/>
              </w:rPr>
            </w:pPr>
            <w:r w:rsidRPr="00E26655">
              <w:rPr>
                <w:sz w:val="24"/>
                <w:szCs w:val="24"/>
                <w:lang w:val="uk-UA" w:eastAsia="en-US"/>
              </w:rPr>
              <w:t>4,0</w:t>
            </w:r>
          </w:p>
        </w:tc>
        <w:tc>
          <w:tcPr>
            <w:tcW w:w="649" w:type="dxa"/>
            <w:tcBorders>
              <w:top w:val="single" w:sz="4" w:space="0" w:color="auto"/>
              <w:left w:val="single" w:sz="4" w:space="0" w:color="auto"/>
              <w:bottom w:val="single" w:sz="4" w:space="0" w:color="auto"/>
              <w:right w:val="single" w:sz="4" w:space="0" w:color="auto"/>
            </w:tcBorders>
          </w:tcPr>
          <w:p w14:paraId="50B0E266" w14:textId="77777777" w:rsidR="00E26655" w:rsidRPr="00E26655" w:rsidRDefault="00E26655">
            <w:pPr>
              <w:widowControl w:val="0"/>
              <w:autoSpaceDE w:val="0"/>
              <w:autoSpaceDN w:val="0"/>
              <w:adjustRightInd w:val="0"/>
              <w:jc w:val="center"/>
              <w:rPr>
                <w:sz w:val="24"/>
                <w:szCs w:val="24"/>
                <w:lang w:val="uk-UA" w:eastAsia="en-US"/>
              </w:rPr>
            </w:pPr>
          </w:p>
        </w:tc>
        <w:tc>
          <w:tcPr>
            <w:tcW w:w="690" w:type="dxa"/>
            <w:tcBorders>
              <w:top w:val="single" w:sz="4" w:space="0" w:color="auto"/>
              <w:left w:val="single" w:sz="4" w:space="0" w:color="auto"/>
              <w:bottom w:val="single" w:sz="4" w:space="0" w:color="auto"/>
              <w:right w:val="single" w:sz="4" w:space="0" w:color="auto"/>
            </w:tcBorders>
            <w:hideMark/>
          </w:tcPr>
          <w:p w14:paraId="2CEA4630" w14:textId="77777777" w:rsidR="00E26655" w:rsidRPr="00E26655" w:rsidRDefault="00E26655">
            <w:pPr>
              <w:jc w:val="center"/>
              <w:rPr>
                <w:sz w:val="24"/>
                <w:szCs w:val="24"/>
                <w:lang w:val="uk-UA" w:eastAsia="en-US"/>
              </w:rPr>
            </w:pPr>
            <w:r w:rsidRPr="00E26655">
              <w:rPr>
                <w:sz w:val="24"/>
                <w:szCs w:val="24"/>
                <w:lang w:val="uk-UA" w:eastAsia="en-US"/>
              </w:rPr>
              <w:t>4,0</w:t>
            </w:r>
          </w:p>
        </w:tc>
        <w:tc>
          <w:tcPr>
            <w:tcW w:w="741" w:type="dxa"/>
            <w:tcBorders>
              <w:top w:val="single" w:sz="4" w:space="0" w:color="auto"/>
              <w:left w:val="single" w:sz="4" w:space="0" w:color="auto"/>
              <w:bottom w:val="single" w:sz="4" w:space="0" w:color="auto"/>
              <w:right w:val="single" w:sz="4" w:space="0" w:color="auto"/>
            </w:tcBorders>
          </w:tcPr>
          <w:p w14:paraId="32935ED4" w14:textId="77777777" w:rsidR="00E26655" w:rsidRPr="00E26655" w:rsidRDefault="00E26655">
            <w:pPr>
              <w:widowControl w:val="0"/>
              <w:autoSpaceDE w:val="0"/>
              <w:autoSpaceDN w:val="0"/>
              <w:adjustRightInd w:val="0"/>
              <w:jc w:val="center"/>
              <w:rPr>
                <w:sz w:val="24"/>
                <w:szCs w:val="24"/>
                <w:lang w:val="uk-UA" w:eastAsia="en-US"/>
              </w:rPr>
            </w:pPr>
          </w:p>
        </w:tc>
        <w:tc>
          <w:tcPr>
            <w:tcW w:w="675" w:type="dxa"/>
            <w:tcBorders>
              <w:top w:val="single" w:sz="4" w:space="0" w:color="auto"/>
              <w:left w:val="single" w:sz="4" w:space="0" w:color="auto"/>
              <w:bottom w:val="single" w:sz="4" w:space="0" w:color="auto"/>
              <w:right w:val="single" w:sz="4" w:space="0" w:color="auto"/>
            </w:tcBorders>
            <w:hideMark/>
          </w:tcPr>
          <w:p w14:paraId="5AA9B81E" w14:textId="77777777" w:rsidR="00E26655" w:rsidRPr="00E26655" w:rsidRDefault="00E26655">
            <w:pPr>
              <w:jc w:val="center"/>
              <w:rPr>
                <w:sz w:val="24"/>
                <w:szCs w:val="24"/>
                <w:lang w:val="uk-UA" w:eastAsia="en-US"/>
              </w:rPr>
            </w:pPr>
            <w:r w:rsidRPr="00E26655">
              <w:rPr>
                <w:sz w:val="24"/>
                <w:szCs w:val="24"/>
                <w:lang w:val="uk-UA" w:eastAsia="en-US"/>
              </w:rPr>
              <w:t>12,0</w:t>
            </w:r>
          </w:p>
        </w:tc>
        <w:tc>
          <w:tcPr>
            <w:tcW w:w="756" w:type="dxa"/>
            <w:tcBorders>
              <w:top w:val="single" w:sz="4" w:space="0" w:color="auto"/>
              <w:left w:val="single" w:sz="4" w:space="0" w:color="auto"/>
              <w:bottom w:val="single" w:sz="4" w:space="0" w:color="auto"/>
              <w:right w:val="single" w:sz="4" w:space="0" w:color="auto"/>
            </w:tcBorders>
          </w:tcPr>
          <w:p w14:paraId="3C092D37" w14:textId="77777777" w:rsidR="00E26655" w:rsidRPr="00E26655" w:rsidRDefault="00E26655">
            <w:pPr>
              <w:widowControl w:val="0"/>
              <w:autoSpaceDE w:val="0"/>
              <w:autoSpaceDN w:val="0"/>
              <w:adjustRightInd w:val="0"/>
              <w:jc w:val="center"/>
              <w:rPr>
                <w:sz w:val="24"/>
                <w:szCs w:val="24"/>
                <w:lang w:val="uk-UA" w:eastAsia="en-US"/>
              </w:rPr>
            </w:pPr>
          </w:p>
        </w:tc>
        <w:tc>
          <w:tcPr>
            <w:tcW w:w="1431" w:type="dxa"/>
            <w:tcBorders>
              <w:top w:val="single" w:sz="4" w:space="0" w:color="auto"/>
              <w:left w:val="single" w:sz="4" w:space="0" w:color="auto"/>
              <w:bottom w:val="single" w:sz="4" w:space="0" w:color="auto"/>
              <w:right w:val="single" w:sz="4" w:space="0" w:color="auto"/>
            </w:tcBorders>
            <w:hideMark/>
          </w:tcPr>
          <w:p w14:paraId="47187A69" w14:textId="77777777" w:rsidR="00E26655" w:rsidRPr="00E26655" w:rsidRDefault="00E26655">
            <w:pPr>
              <w:jc w:val="center"/>
              <w:rPr>
                <w:sz w:val="24"/>
                <w:szCs w:val="24"/>
                <w:lang w:val="uk-UA" w:eastAsia="en-US"/>
              </w:rPr>
            </w:pPr>
            <w:r w:rsidRPr="00E26655">
              <w:rPr>
                <w:sz w:val="24"/>
                <w:szCs w:val="24"/>
                <w:lang w:val="uk-UA" w:eastAsia="en-US"/>
              </w:rPr>
              <w:t>Підвищення рівня готовності до військової служби</w:t>
            </w:r>
          </w:p>
        </w:tc>
      </w:tr>
      <w:tr w:rsidR="00E26655" w:rsidRPr="00E26655" w14:paraId="0C117270" w14:textId="77777777" w:rsidTr="00E26655">
        <w:trPr>
          <w:trHeight w:val="365"/>
        </w:trPr>
        <w:tc>
          <w:tcPr>
            <w:tcW w:w="9072" w:type="dxa"/>
            <w:vMerge/>
            <w:tcBorders>
              <w:top w:val="single" w:sz="4" w:space="0" w:color="auto"/>
              <w:left w:val="single" w:sz="4" w:space="0" w:color="auto"/>
              <w:bottom w:val="single" w:sz="4" w:space="0" w:color="auto"/>
              <w:right w:val="single" w:sz="4" w:space="0" w:color="auto"/>
            </w:tcBorders>
            <w:vAlign w:val="center"/>
            <w:hideMark/>
          </w:tcPr>
          <w:p w14:paraId="1D331DC4" w14:textId="77777777" w:rsidR="00E26655" w:rsidRPr="00E26655" w:rsidRDefault="00E26655">
            <w:pPr>
              <w:rPr>
                <w:sz w:val="24"/>
                <w:szCs w:val="24"/>
                <w:lang w:val="uk-UA"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D0999A8" w14:textId="77777777" w:rsidR="00E26655" w:rsidRPr="00E26655" w:rsidRDefault="00E26655">
            <w:pPr>
              <w:rPr>
                <w:sz w:val="24"/>
                <w:szCs w:val="24"/>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14:paraId="04589761" w14:textId="77777777" w:rsidR="00E26655" w:rsidRPr="00E26655" w:rsidRDefault="00E26655">
            <w:pPr>
              <w:rPr>
                <w:sz w:val="24"/>
                <w:szCs w:val="24"/>
                <w:lang w:val="uk-UA" w:eastAsia="en-US"/>
              </w:rPr>
            </w:pPr>
            <w:r w:rsidRPr="00E26655">
              <w:rPr>
                <w:sz w:val="24"/>
                <w:szCs w:val="24"/>
                <w:lang w:val="uk-UA" w:eastAsia="en-US"/>
              </w:rPr>
              <w:t xml:space="preserve">Проведення зустрічей з ветеранами війни, військової служби, учасниками бойових </w:t>
            </w:r>
            <w:r w:rsidRPr="00E26655">
              <w:rPr>
                <w:sz w:val="24"/>
                <w:szCs w:val="24"/>
                <w:lang w:val="uk-UA" w:eastAsia="en-US"/>
              </w:rPr>
              <w:lastRenderedPageBreak/>
              <w:t>дій, ліквідаторами аварії а ЧАЕС</w:t>
            </w:r>
          </w:p>
        </w:tc>
        <w:tc>
          <w:tcPr>
            <w:tcW w:w="1065" w:type="dxa"/>
            <w:tcBorders>
              <w:top w:val="single" w:sz="4" w:space="0" w:color="auto"/>
              <w:left w:val="single" w:sz="4" w:space="0" w:color="auto"/>
              <w:bottom w:val="single" w:sz="4" w:space="0" w:color="auto"/>
              <w:right w:val="single" w:sz="4" w:space="0" w:color="auto"/>
            </w:tcBorders>
            <w:hideMark/>
          </w:tcPr>
          <w:p w14:paraId="55B41371" w14:textId="77777777" w:rsidR="00E26655" w:rsidRPr="00E26655" w:rsidRDefault="00E26655">
            <w:pPr>
              <w:jc w:val="center"/>
              <w:rPr>
                <w:sz w:val="24"/>
                <w:szCs w:val="24"/>
                <w:lang w:val="uk-UA" w:eastAsia="en-US"/>
              </w:rPr>
            </w:pPr>
            <w:r w:rsidRPr="00E26655">
              <w:rPr>
                <w:sz w:val="24"/>
                <w:szCs w:val="24"/>
                <w:lang w:val="uk-UA" w:eastAsia="en-US"/>
              </w:rPr>
              <w:lastRenderedPageBreak/>
              <w:t>Щорічно 15 лютого,</w:t>
            </w:r>
          </w:p>
          <w:p w14:paraId="785AC085" w14:textId="77777777" w:rsidR="00E26655" w:rsidRPr="00E26655" w:rsidRDefault="00E26655">
            <w:pPr>
              <w:jc w:val="center"/>
              <w:rPr>
                <w:sz w:val="24"/>
                <w:szCs w:val="24"/>
                <w:lang w:val="uk-UA" w:eastAsia="en-US"/>
              </w:rPr>
            </w:pPr>
            <w:r w:rsidRPr="00E26655">
              <w:rPr>
                <w:sz w:val="24"/>
                <w:szCs w:val="24"/>
                <w:lang w:val="uk-UA" w:eastAsia="en-US"/>
              </w:rPr>
              <w:lastRenderedPageBreak/>
              <w:t xml:space="preserve">26 квітня, 9 травня, </w:t>
            </w:r>
          </w:p>
          <w:p w14:paraId="4C98B2CA" w14:textId="77777777" w:rsidR="00E26655" w:rsidRPr="00E26655" w:rsidRDefault="00E26655">
            <w:pPr>
              <w:jc w:val="center"/>
              <w:rPr>
                <w:sz w:val="24"/>
                <w:szCs w:val="24"/>
                <w:lang w:val="uk-UA" w:eastAsia="en-US"/>
              </w:rPr>
            </w:pPr>
            <w:r w:rsidRPr="00E26655">
              <w:rPr>
                <w:sz w:val="24"/>
                <w:szCs w:val="24"/>
                <w:lang w:val="uk-UA" w:eastAsia="en-US"/>
              </w:rPr>
              <w:t>4 вересня, 14 жовтня, 28 жовтня, 6 грудня</w:t>
            </w:r>
          </w:p>
        </w:tc>
        <w:tc>
          <w:tcPr>
            <w:tcW w:w="1912" w:type="dxa"/>
            <w:tcBorders>
              <w:top w:val="single" w:sz="4" w:space="0" w:color="auto"/>
              <w:left w:val="single" w:sz="4" w:space="0" w:color="auto"/>
              <w:bottom w:val="single" w:sz="4" w:space="0" w:color="auto"/>
              <w:right w:val="single" w:sz="4" w:space="0" w:color="auto"/>
            </w:tcBorders>
            <w:hideMark/>
          </w:tcPr>
          <w:p w14:paraId="190FCE9F" w14:textId="77777777" w:rsidR="00E26655" w:rsidRPr="00E26655" w:rsidRDefault="00E26655">
            <w:pPr>
              <w:jc w:val="center"/>
              <w:rPr>
                <w:sz w:val="24"/>
                <w:szCs w:val="24"/>
                <w:lang w:val="uk-UA" w:eastAsia="en-US"/>
              </w:rPr>
            </w:pPr>
            <w:r w:rsidRPr="00E26655">
              <w:rPr>
                <w:sz w:val="24"/>
                <w:szCs w:val="24"/>
                <w:lang w:val="uk-UA" w:eastAsia="en-US"/>
              </w:rPr>
              <w:lastRenderedPageBreak/>
              <w:t xml:space="preserve">Сіверська міська рада, громадські організації, </w:t>
            </w:r>
            <w:r w:rsidRPr="00E26655">
              <w:rPr>
                <w:sz w:val="24"/>
                <w:szCs w:val="24"/>
                <w:lang w:val="uk-UA" w:eastAsia="en-US"/>
              </w:rPr>
              <w:lastRenderedPageBreak/>
              <w:t xml:space="preserve">Управління освіти Сіверської міської ради, </w:t>
            </w:r>
            <w:proofErr w:type="spellStart"/>
            <w:r w:rsidRPr="00E26655">
              <w:rPr>
                <w:sz w:val="24"/>
                <w:szCs w:val="24"/>
                <w:lang w:val="uk-UA" w:eastAsia="en-US"/>
              </w:rPr>
              <w:t>профліцей</w:t>
            </w:r>
            <w:proofErr w:type="spellEnd"/>
          </w:p>
        </w:tc>
        <w:tc>
          <w:tcPr>
            <w:tcW w:w="992" w:type="dxa"/>
            <w:tcBorders>
              <w:top w:val="single" w:sz="4" w:space="0" w:color="auto"/>
              <w:left w:val="single" w:sz="4" w:space="0" w:color="auto"/>
              <w:bottom w:val="single" w:sz="4" w:space="0" w:color="auto"/>
              <w:right w:val="single" w:sz="4" w:space="0" w:color="auto"/>
            </w:tcBorders>
            <w:hideMark/>
          </w:tcPr>
          <w:p w14:paraId="0E765812" w14:textId="77777777" w:rsidR="00E26655" w:rsidRPr="00E26655" w:rsidRDefault="00E26655">
            <w:pPr>
              <w:jc w:val="center"/>
              <w:rPr>
                <w:sz w:val="24"/>
                <w:szCs w:val="24"/>
                <w:lang w:val="uk-UA" w:eastAsia="en-US"/>
              </w:rPr>
            </w:pPr>
            <w:r w:rsidRPr="00E26655">
              <w:rPr>
                <w:sz w:val="24"/>
                <w:szCs w:val="24"/>
                <w:lang w:val="uk-UA" w:eastAsia="en-US"/>
              </w:rPr>
              <w:lastRenderedPageBreak/>
              <w:t xml:space="preserve">Фінансування не </w:t>
            </w:r>
            <w:r w:rsidRPr="00E26655">
              <w:rPr>
                <w:sz w:val="24"/>
                <w:szCs w:val="24"/>
                <w:lang w:val="uk-UA" w:eastAsia="en-US"/>
              </w:rPr>
              <w:lastRenderedPageBreak/>
              <w:t>потребує</w:t>
            </w:r>
          </w:p>
        </w:tc>
        <w:tc>
          <w:tcPr>
            <w:tcW w:w="660" w:type="dxa"/>
            <w:tcBorders>
              <w:top w:val="single" w:sz="4" w:space="0" w:color="auto"/>
              <w:left w:val="single" w:sz="4" w:space="0" w:color="auto"/>
              <w:bottom w:val="single" w:sz="4" w:space="0" w:color="auto"/>
              <w:right w:val="single" w:sz="4" w:space="0" w:color="auto"/>
            </w:tcBorders>
          </w:tcPr>
          <w:p w14:paraId="6D1D67C1" w14:textId="77777777" w:rsidR="00E26655" w:rsidRPr="00E26655" w:rsidRDefault="00E26655">
            <w:pPr>
              <w:widowControl w:val="0"/>
              <w:autoSpaceDE w:val="0"/>
              <w:autoSpaceDN w:val="0"/>
              <w:adjustRightInd w:val="0"/>
              <w:jc w:val="center"/>
              <w:rPr>
                <w:sz w:val="24"/>
                <w:szCs w:val="24"/>
                <w:lang w:val="uk-UA" w:eastAsia="en-US"/>
              </w:rPr>
            </w:pPr>
          </w:p>
        </w:tc>
        <w:tc>
          <w:tcPr>
            <w:tcW w:w="660" w:type="dxa"/>
            <w:tcBorders>
              <w:top w:val="single" w:sz="4" w:space="0" w:color="auto"/>
              <w:left w:val="single" w:sz="4" w:space="0" w:color="auto"/>
              <w:bottom w:val="single" w:sz="4" w:space="0" w:color="auto"/>
              <w:right w:val="single" w:sz="4" w:space="0" w:color="auto"/>
            </w:tcBorders>
          </w:tcPr>
          <w:p w14:paraId="1C224051" w14:textId="77777777" w:rsidR="00E26655" w:rsidRPr="00E26655" w:rsidRDefault="00E26655">
            <w:pPr>
              <w:widowControl w:val="0"/>
              <w:autoSpaceDE w:val="0"/>
              <w:autoSpaceDN w:val="0"/>
              <w:adjustRightInd w:val="0"/>
              <w:jc w:val="center"/>
              <w:rPr>
                <w:sz w:val="24"/>
                <w:szCs w:val="24"/>
                <w:lang w:val="uk-UA" w:eastAsia="en-US"/>
              </w:rPr>
            </w:pPr>
          </w:p>
        </w:tc>
        <w:tc>
          <w:tcPr>
            <w:tcW w:w="615" w:type="dxa"/>
            <w:tcBorders>
              <w:top w:val="single" w:sz="4" w:space="0" w:color="auto"/>
              <w:left w:val="single" w:sz="4" w:space="0" w:color="auto"/>
              <w:bottom w:val="single" w:sz="4" w:space="0" w:color="auto"/>
              <w:right w:val="single" w:sz="4" w:space="0" w:color="auto"/>
            </w:tcBorders>
          </w:tcPr>
          <w:p w14:paraId="690A17CC" w14:textId="77777777" w:rsidR="00E26655" w:rsidRPr="00E26655" w:rsidRDefault="00E26655">
            <w:pPr>
              <w:widowControl w:val="0"/>
              <w:autoSpaceDE w:val="0"/>
              <w:autoSpaceDN w:val="0"/>
              <w:adjustRightInd w:val="0"/>
              <w:jc w:val="center"/>
              <w:rPr>
                <w:sz w:val="24"/>
                <w:szCs w:val="24"/>
                <w:lang w:val="uk-UA" w:eastAsia="en-US"/>
              </w:rPr>
            </w:pPr>
          </w:p>
        </w:tc>
        <w:tc>
          <w:tcPr>
            <w:tcW w:w="649" w:type="dxa"/>
            <w:tcBorders>
              <w:top w:val="single" w:sz="4" w:space="0" w:color="auto"/>
              <w:left w:val="single" w:sz="4" w:space="0" w:color="auto"/>
              <w:bottom w:val="single" w:sz="4" w:space="0" w:color="auto"/>
              <w:right w:val="single" w:sz="4" w:space="0" w:color="auto"/>
            </w:tcBorders>
          </w:tcPr>
          <w:p w14:paraId="433FEC0A" w14:textId="77777777" w:rsidR="00E26655" w:rsidRPr="00E26655" w:rsidRDefault="00E26655">
            <w:pPr>
              <w:widowControl w:val="0"/>
              <w:autoSpaceDE w:val="0"/>
              <w:autoSpaceDN w:val="0"/>
              <w:adjustRightInd w:val="0"/>
              <w:jc w:val="center"/>
              <w:rPr>
                <w:sz w:val="24"/>
                <w:szCs w:val="24"/>
                <w:lang w:val="uk-UA" w:eastAsia="en-US"/>
              </w:rPr>
            </w:pPr>
          </w:p>
        </w:tc>
        <w:tc>
          <w:tcPr>
            <w:tcW w:w="690" w:type="dxa"/>
            <w:tcBorders>
              <w:top w:val="single" w:sz="4" w:space="0" w:color="auto"/>
              <w:left w:val="single" w:sz="4" w:space="0" w:color="auto"/>
              <w:bottom w:val="single" w:sz="4" w:space="0" w:color="auto"/>
              <w:right w:val="single" w:sz="4" w:space="0" w:color="auto"/>
            </w:tcBorders>
          </w:tcPr>
          <w:p w14:paraId="064F09F0" w14:textId="77777777" w:rsidR="00E26655" w:rsidRPr="00E26655" w:rsidRDefault="00E26655">
            <w:pPr>
              <w:widowControl w:val="0"/>
              <w:autoSpaceDE w:val="0"/>
              <w:autoSpaceDN w:val="0"/>
              <w:adjustRightInd w:val="0"/>
              <w:jc w:val="center"/>
              <w:rPr>
                <w:sz w:val="24"/>
                <w:szCs w:val="24"/>
                <w:lang w:val="uk-UA" w:eastAsia="en-US"/>
              </w:rPr>
            </w:pPr>
          </w:p>
        </w:tc>
        <w:tc>
          <w:tcPr>
            <w:tcW w:w="741" w:type="dxa"/>
            <w:tcBorders>
              <w:top w:val="single" w:sz="4" w:space="0" w:color="auto"/>
              <w:left w:val="single" w:sz="4" w:space="0" w:color="auto"/>
              <w:bottom w:val="single" w:sz="4" w:space="0" w:color="auto"/>
              <w:right w:val="single" w:sz="4" w:space="0" w:color="auto"/>
            </w:tcBorders>
          </w:tcPr>
          <w:p w14:paraId="213CE88C" w14:textId="77777777" w:rsidR="00E26655" w:rsidRPr="00E26655" w:rsidRDefault="00E26655">
            <w:pPr>
              <w:widowControl w:val="0"/>
              <w:autoSpaceDE w:val="0"/>
              <w:autoSpaceDN w:val="0"/>
              <w:adjustRightInd w:val="0"/>
              <w:jc w:val="center"/>
              <w:rPr>
                <w:sz w:val="24"/>
                <w:szCs w:val="24"/>
                <w:lang w:val="uk-UA" w:eastAsia="en-US"/>
              </w:rPr>
            </w:pPr>
          </w:p>
        </w:tc>
        <w:tc>
          <w:tcPr>
            <w:tcW w:w="675" w:type="dxa"/>
            <w:tcBorders>
              <w:top w:val="single" w:sz="4" w:space="0" w:color="auto"/>
              <w:left w:val="single" w:sz="4" w:space="0" w:color="auto"/>
              <w:bottom w:val="single" w:sz="4" w:space="0" w:color="auto"/>
              <w:right w:val="single" w:sz="4" w:space="0" w:color="auto"/>
            </w:tcBorders>
          </w:tcPr>
          <w:p w14:paraId="38B20AB7" w14:textId="77777777" w:rsidR="00E26655" w:rsidRPr="00E26655" w:rsidRDefault="00E26655">
            <w:pPr>
              <w:widowControl w:val="0"/>
              <w:autoSpaceDE w:val="0"/>
              <w:autoSpaceDN w:val="0"/>
              <w:adjustRightInd w:val="0"/>
              <w:jc w:val="center"/>
              <w:rPr>
                <w:sz w:val="24"/>
                <w:szCs w:val="24"/>
                <w:lang w:val="uk-UA" w:eastAsia="en-US"/>
              </w:rPr>
            </w:pPr>
          </w:p>
        </w:tc>
        <w:tc>
          <w:tcPr>
            <w:tcW w:w="756" w:type="dxa"/>
            <w:tcBorders>
              <w:top w:val="single" w:sz="4" w:space="0" w:color="auto"/>
              <w:left w:val="single" w:sz="4" w:space="0" w:color="auto"/>
              <w:bottom w:val="single" w:sz="4" w:space="0" w:color="auto"/>
              <w:right w:val="single" w:sz="4" w:space="0" w:color="auto"/>
            </w:tcBorders>
          </w:tcPr>
          <w:p w14:paraId="2151EFBD" w14:textId="77777777" w:rsidR="00E26655" w:rsidRPr="00E26655" w:rsidRDefault="00E26655">
            <w:pPr>
              <w:widowControl w:val="0"/>
              <w:autoSpaceDE w:val="0"/>
              <w:autoSpaceDN w:val="0"/>
              <w:adjustRightInd w:val="0"/>
              <w:jc w:val="center"/>
              <w:rPr>
                <w:sz w:val="24"/>
                <w:szCs w:val="24"/>
                <w:lang w:val="uk-UA" w:eastAsia="en-US"/>
              </w:rPr>
            </w:pPr>
          </w:p>
        </w:tc>
        <w:tc>
          <w:tcPr>
            <w:tcW w:w="1431" w:type="dxa"/>
            <w:tcBorders>
              <w:top w:val="single" w:sz="4" w:space="0" w:color="auto"/>
              <w:left w:val="single" w:sz="4" w:space="0" w:color="auto"/>
              <w:bottom w:val="single" w:sz="4" w:space="0" w:color="auto"/>
              <w:right w:val="single" w:sz="4" w:space="0" w:color="auto"/>
            </w:tcBorders>
            <w:hideMark/>
          </w:tcPr>
          <w:p w14:paraId="5F66F6A8" w14:textId="77777777" w:rsidR="00E26655" w:rsidRPr="00E26655" w:rsidRDefault="00E26655">
            <w:pPr>
              <w:jc w:val="center"/>
              <w:rPr>
                <w:sz w:val="24"/>
                <w:szCs w:val="24"/>
                <w:lang w:val="uk-UA" w:eastAsia="en-US"/>
              </w:rPr>
            </w:pPr>
            <w:r w:rsidRPr="00E26655">
              <w:rPr>
                <w:sz w:val="24"/>
                <w:szCs w:val="24"/>
                <w:lang w:val="uk-UA" w:eastAsia="en-US"/>
              </w:rPr>
              <w:t xml:space="preserve">Виховання у учнів поваги до ветеранів </w:t>
            </w:r>
            <w:r w:rsidRPr="00E26655">
              <w:rPr>
                <w:sz w:val="24"/>
                <w:szCs w:val="24"/>
                <w:lang w:val="uk-UA" w:eastAsia="en-US"/>
              </w:rPr>
              <w:lastRenderedPageBreak/>
              <w:t>та учасників бойових дій</w:t>
            </w:r>
          </w:p>
        </w:tc>
      </w:tr>
      <w:tr w:rsidR="00E26655" w:rsidRPr="00E26655" w14:paraId="28941B77" w14:textId="77777777" w:rsidTr="00E26655">
        <w:trPr>
          <w:trHeight w:val="365"/>
        </w:trPr>
        <w:tc>
          <w:tcPr>
            <w:tcW w:w="9072" w:type="dxa"/>
            <w:vMerge/>
            <w:tcBorders>
              <w:top w:val="single" w:sz="4" w:space="0" w:color="auto"/>
              <w:left w:val="single" w:sz="4" w:space="0" w:color="auto"/>
              <w:bottom w:val="single" w:sz="4" w:space="0" w:color="auto"/>
              <w:right w:val="single" w:sz="4" w:space="0" w:color="auto"/>
            </w:tcBorders>
            <w:vAlign w:val="center"/>
            <w:hideMark/>
          </w:tcPr>
          <w:p w14:paraId="145FD947" w14:textId="77777777" w:rsidR="00E26655" w:rsidRPr="00E26655" w:rsidRDefault="00E26655">
            <w:pPr>
              <w:rPr>
                <w:sz w:val="24"/>
                <w:szCs w:val="24"/>
                <w:lang w:val="uk-UA"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3C1F412D" w14:textId="77777777" w:rsidR="00E26655" w:rsidRPr="00E26655" w:rsidRDefault="00E26655">
            <w:pPr>
              <w:rPr>
                <w:sz w:val="24"/>
                <w:szCs w:val="24"/>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14:paraId="161420A9" w14:textId="77777777" w:rsidR="00E26655" w:rsidRPr="00E26655" w:rsidRDefault="00E26655">
            <w:pPr>
              <w:rPr>
                <w:sz w:val="24"/>
                <w:szCs w:val="24"/>
                <w:lang w:val="uk-UA" w:eastAsia="en-US"/>
              </w:rPr>
            </w:pPr>
            <w:r w:rsidRPr="00E26655">
              <w:rPr>
                <w:sz w:val="24"/>
                <w:szCs w:val="24"/>
                <w:lang w:val="uk-UA" w:eastAsia="en-US"/>
              </w:rPr>
              <w:t>Участь в упорядкуванні меморіальних комплексів, пам'ятників, братських могил та інших поховань захисників Вітчизни</w:t>
            </w:r>
          </w:p>
        </w:tc>
        <w:tc>
          <w:tcPr>
            <w:tcW w:w="1065" w:type="dxa"/>
            <w:tcBorders>
              <w:top w:val="single" w:sz="4" w:space="0" w:color="auto"/>
              <w:left w:val="single" w:sz="4" w:space="0" w:color="auto"/>
              <w:bottom w:val="single" w:sz="4" w:space="0" w:color="auto"/>
              <w:right w:val="single" w:sz="4" w:space="0" w:color="auto"/>
            </w:tcBorders>
            <w:hideMark/>
          </w:tcPr>
          <w:p w14:paraId="1D35A78C" w14:textId="77777777" w:rsidR="00E26655" w:rsidRPr="00E26655" w:rsidRDefault="00E26655">
            <w:pPr>
              <w:jc w:val="center"/>
              <w:rPr>
                <w:sz w:val="24"/>
                <w:szCs w:val="24"/>
                <w:lang w:val="uk-UA" w:eastAsia="en-US"/>
              </w:rPr>
            </w:pPr>
            <w:r w:rsidRPr="00E26655">
              <w:rPr>
                <w:sz w:val="24"/>
                <w:szCs w:val="24"/>
                <w:lang w:val="uk-UA" w:eastAsia="en-US"/>
              </w:rPr>
              <w:t>Навесні кожного року</w:t>
            </w:r>
          </w:p>
        </w:tc>
        <w:tc>
          <w:tcPr>
            <w:tcW w:w="1912" w:type="dxa"/>
            <w:tcBorders>
              <w:top w:val="single" w:sz="4" w:space="0" w:color="auto"/>
              <w:left w:val="single" w:sz="4" w:space="0" w:color="auto"/>
              <w:bottom w:val="single" w:sz="4" w:space="0" w:color="auto"/>
              <w:right w:val="single" w:sz="4" w:space="0" w:color="auto"/>
            </w:tcBorders>
            <w:hideMark/>
          </w:tcPr>
          <w:p w14:paraId="2E696985" w14:textId="77777777" w:rsidR="00E26655" w:rsidRPr="00E26655" w:rsidRDefault="00E26655">
            <w:pPr>
              <w:jc w:val="center"/>
              <w:rPr>
                <w:b/>
                <w:sz w:val="24"/>
                <w:szCs w:val="24"/>
                <w:lang w:val="uk-UA" w:eastAsia="en-US"/>
              </w:rPr>
            </w:pPr>
            <w:r w:rsidRPr="00E26655">
              <w:rPr>
                <w:sz w:val="24"/>
                <w:szCs w:val="24"/>
                <w:lang w:val="uk-UA" w:eastAsia="en-US"/>
              </w:rPr>
              <w:t xml:space="preserve">Сіверська міська рада, Управління освіти Сіверської міської ради, </w:t>
            </w:r>
            <w:proofErr w:type="spellStart"/>
            <w:r w:rsidRPr="00E26655">
              <w:rPr>
                <w:sz w:val="24"/>
                <w:szCs w:val="24"/>
                <w:lang w:val="uk-UA" w:eastAsia="en-US"/>
              </w:rPr>
              <w:t>профліцей</w:t>
            </w:r>
            <w:proofErr w:type="spellEnd"/>
            <w:r w:rsidRPr="00E26655">
              <w:rPr>
                <w:sz w:val="24"/>
                <w:szCs w:val="24"/>
                <w:lang w:val="uk-UA" w:eastAsia="en-US"/>
              </w:rPr>
              <w:t>, МСКП</w:t>
            </w:r>
          </w:p>
        </w:tc>
        <w:tc>
          <w:tcPr>
            <w:tcW w:w="992" w:type="dxa"/>
            <w:tcBorders>
              <w:top w:val="single" w:sz="4" w:space="0" w:color="auto"/>
              <w:left w:val="single" w:sz="4" w:space="0" w:color="auto"/>
              <w:bottom w:val="single" w:sz="4" w:space="0" w:color="auto"/>
              <w:right w:val="single" w:sz="4" w:space="0" w:color="auto"/>
            </w:tcBorders>
            <w:hideMark/>
          </w:tcPr>
          <w:p w14:paraId="1D01EDFB" w14:textId="77777777" w:rsidR="00E26655" w:rsidRPr="00E26655" w:rsidRDefault="00E26655">
            <w:pPr>
              <w:jc w:val="center"/>
              <w:rPr>
                <w:b/>
                <w:sz w:val="24"/>
                <w:szCs w:val="24"/>
                <w:lang w:val="uk-UA" w:eastAsia="en-US"/>
              </w:rPr>
            </w:pPr>
            <w:r w:rsidRPr="00E26655">
              <w:rPr>
                <w:sz w:val="24"/>
                <w:szCs w:val="24"/>
                <w:lang w:val="uk-UA" w:eastAsia="en-US"/>
              </w:rPr>
              <w:t>Фінансування не потребує</w:t>
            </w:r>
          </w:p>
        </w:tc>
        <w:tc>
          <w:tcPr>
            <w:tcW w:w="660" w:type="dxa"/>
            <w:tcBorders>
              <w:top w:val="single" w:sz="4" w:space="0" w:color="auto"/>
              <w:left w:val="single" w:sz="4" w:space="0" w:color="auto"/>
              <w:bottom w:val="single" w:sz="4" w:space="0" w:color="auto"/>
              <w:right w:val="single" w:sz="4" w:space="0" w:color="auto"/>
            </w:tcBorders>
          </w:tcPr>
          <w:p w14:paraId="6E1387C7" w14:textId="77777777" w:rsidR="00E26655" w:rsidRPr="00E26655" w:rsidRDefault="00E26655">
            <w:pPr>
              <w:widowControl w:val="0"/>
              <w:autoSpaceDE w:val="0"/>
              <w:autoSpaceDN w:val="0"/>
              <w:adjustRightInd w:val="0"/>
              <w:jc w:val="center"/>
              <w:rPr>
                <w:b/>
                <w:sz w:val="24"/>
                <w:szCs w:val="24"/>
                <w:lang w:val="uk-UA" w:eastAsia="en-US"/>
              </w:rPr>
            </w:pPr>
          </w:p>
        </w:tc>
        <w:tc>
          <w:tcPr>
            <w:tcW w:w="660" w:type="dxa"/>
            <w:tcBorders>
              <w:top w:val="single" w:sz="4" w:space="0" w:color="auto"/>
              <w:left w:val="single" w:sz="4" w:space="0" w:color="auto"/>
              <w:bottom w:val="single" w:sz="4" w:space="0" w:color="auto"/>
              <w:right w:val="single" w:sz="4" w:space="0" w:color="auto"/>
            </w:tcBorders>
          </w:tcPr>
          <w:p w14:paraId="7E4CD613" w14:textId="77777777" w:rsidR="00E26655" w:rsidRPr="00E26655" w:rsidRDefault="00E26655">
            <w:pPr>
              <w:widowControl w:val="0"/>
              <w:autoSpaceDE w:val="0"/>
              <w:autoSpaceDN w:val="0"/>
              <w:adjustRightInd w:val="0"/>
              <w:jc w:val="center"/>
              <w:rPr>
                <w:b/>
                <w:sz w:val="24"/>
                <w:szCs w:val="24"/>
                <w:lang w:val="uk-UA" w:eastAsia="en-US"/>
              </w:rPr>
            </w:pPr>
          </w:p>
        </w:tc>
        <w:tc>
          <w:tcPr>
            <w:tcW w:w="615" w:type="dxa"/>
            <w:tcBorders>
              <w:top w:val="single" w:sz="4" w:space="0" w:color="auto"/>
              <w:left w:val="single" w:sz="4" w:space="0" w:color="auto"/>
              <w:bottom w:val="single" w:sz="4" w:space="0" w:color="auto"/>
              <w:right w:val="single" w:sz="4" w:space="0" w:color="auto"/>
            </w:tcBorders>
          </w:tcPr>
          <w:p w14:paraId="64BD8F9C" w14:textId="77777777" w:rsidR="00E26655" w:rsidRPr="00E26655" w:rsidRDefault="00E26655">
            <w:pPr>
              <w:widowControl w:val="0"/>
              <w:autoSpaceDE w:val="0"/>
              <w:autoSpaceDN w:val="0"/>
              <w:adjustRightInd w:val="0"/>
              <w:jc w:val="center"/>
              <w:rPr>
                <w:b/>
                <w:sz w:val="24"/>
                <w:szCs w:val="24"/>
                <w:lang w:val="uk-UA" w:eastAsia="en-US"/>
              </w:rPr>
            </w:pPr>
          </w:p>
        </w:tc>
        <w:tc>
          <w:tcPr>
            <w:tcW w:w="649" w:type="dxa"/>
            <w:tcBorders>
              <w:top w:val="single" w:sz="4" w:space="0" w:color="auto"/>
              <w:left w:val="single" w:sz="4" w:space="0" w:color="auto"/>
              <w:bottom w:val="single" w:sz="4" w:space="0" w:color="auto"/>
              <w:right w:val="single" w:sz="4" w:space="0" w:color="auto"/>
            </w:tcBorders>
          </w:tcPr>
          <w:p w14:paraId="573B457D" w14:textId="77777777" w:rsidR="00E26655" w:rsidRPr="00E26655" w:rsidRDefault="00E26655">
            <w:pPr>
              <w:widowControl w:val="0"/>
              <w:autoSpaceDE w:val="0"/>
              <w:autoSpaceDN w:val="0"/>
              <w:adjustRightInd w:val="0"/>
              <w:jc w:val="center"/>
              <w:rPr>
                <w:b/>
                <w:sz w:val="24"/>
                <w:szCs w:val="24"/>
                <w:lang w:val="uk-UA" w:eastAsia="en-US"/>
              </w:rPr>
            </w:pPr>
          </w:p>
        </w:tc>
        <w:tc>
          <w:tcPr>
            <w:tcW w:w="690" w:type="dxa"/>
            <w:tcBorders>
              <w:top w:val="single" w:sz="4" w:space="0" w:color="auto"/>
              <w:left w:val="single" w:sz="4" w:space="0" w:color="auto"/>
              <w:bottom w:val="single" w:sz="4" w:space="0" w:color="auto"/>
              <w:right w:val="single" w:sz="4" w:space="0" w:color="auto"/>
            </w:tcBorders>
          </w:tcPr>
          <w:p w14:paraId="17E5A2E1" w14:textId="77777777" w:rsidR="00E26655" w:rsidRPr="00E26655" w:rsidRDefault="00E26655">
            <w:pPr>
              <w:widowControl w:val="0"/>
              <w:autoSpaceDE w:val="0"/>
              <w:autoSpaceDN w:val="0"/>
              <w:adjustRightInd w:val="0"/>
              <w:jc w:val="center"/>
              <w:rPr>
                <w:b/>
                <w:sz w:val="24"/>
                <w:szCs w:val="24"/>
                <w:lang w:val="uk-UA" w:eastAsia="en-US"/>
              </w:rPr>
            </w:pPr>
          </w:p>
        </w:tc>
        <w:tc>
          <w:tcPr>
            <w:tcW w:w="741" w:type="dxa"/>
            <w:tcBorders>
              <w:top w:val="single" w:sz="4" w:space="0" w:color="auto"/>
              <w:left w:val="single" w:sz="4" w:space="0" w:color="auto"/>
              <w:bottom w:val="single" w:sz="4" w:space="0" w:color="auto"/>
              <w:right w:val="single" w:sz="4" w:space="0" w:color="auto"/>
            </w:tcBorders>
          </w:tcPr>
          <w:p w14:paraId="5FA65CBD" w14:textId="77777777" w:rsidR="00E26655" w:rsidRPr="00E26655" w:rsidRDefault="00E26655">
            <w:pPr>
              <w:widowControl w:val="0"/>
              <w:autoSpaceDE w:val="0"/>
              <w:autoSpaceDN w:val="0"/>
              <w:adjustRightInd w:val="0"/>
              <w:jc w:val="center"/>
              <w:rPr>
                <w:b/>
                <w:sz w:val="24"/>
                <w:szCs w:val="24"/>
                <w:lang w:val="uk-UA" w:eastAsia="en-US"/>
              </w:rPr>
            </w:pPr>
          </w:p>
        </w:tc>
        <w:tc>
          <w:tcPr>
            <w:tcW w:w="675" w:type="dxa"/>
            <w:tcBorders>
              <w:top w:val="single" w:sz="4" w:space="0" w:color="auto"/>
              <w:left w:val="single" w:sz="4" w:space="0" w:color="auto"/>
              <w:bottom w:val="single" w:sz="4" w:space="0" w:color="auto"/>
              <w:right w:val="single" w:sz="4" w:space="0" w:color="auto"/>
            </w:tcBorders>
          </w:tcPr>
          <w:p w14:paraId="0C40B80C" w14:textId="77777777" w:rsidR="00E26655" w:rsidRPr="00E26655" w:rsidRDefault="00E26655">
            <w:pPr>
              <w:widowControl w:val="0"/>
              <w:autoSpaceDE w:val="0"/>
              <w:autoSpaceDN w:val="0"/>
              <w:adjustRightInd w:val="0"/>
              <w:jc w:val="center"/>
              <w:rPr>
                <w:b/>
                <w:sz w:val="24"/>
                <w:szCs w:val="24"/>
                <w:lang w:val="uk-UA" w:eastAsia="en-US"/>
              </w:rPr>
            </w:pPr>
          </w:p>
        </w:tc>
        <w:tc>
          <w:tcPr>
            <w:tcW w:w="756" w:type="dxa"/>
            <w:tcBorders>
              <w:top w:val="single" w:sz="4" w:space="0" w:color="auto"/>
              <w:left w:val="single" w:sz="4" w:space="0" w:color="auto"/>
              <w:bottom w:val="single" w:sz="4" w:space="0" w:color="auto"/>
              <w:right w:val="single" w:sz="4" w:space="0" w:color="auto"/>
            </w:tcBorders>
          </w:tcPr>
          <w:p w14:paraId="29E161BA" w14:textId="77777777" w:rsidR="00E26655" w:rsidRPr="00E26655" w:rsidRDefault="00E26655">
            <w:pPr>
              <w:widowControl w:val="0"/>
              <w:autoSpaceDE w:val="0"/>
              <w:autoSpaceDN w:val="0"/>
              <w:adjustRightInd w:val="0"/>
              <w:jc w:val="center"/>
              <w:rPr>
                <w:b/>
                <w:sz w:val="24"/>
                <w:szCs w:val="24"/>
                <w:lang w:val="uk-UA" w:eastAsia="en-US"/>
              </w:rPr>
            </w:pPr>
          </w:p>
        </w:tc>
        <w:tc>
          <w:tcPr>
            <w:tcW w:w="1431" w:type="dxa"/>
            <w:tcBorders>
              <w:top w:val="single" w:sz="4" w:space="0" w:color="auto"/>
              <w:left w:val="single" w:sz="4" w:space="0" w:color="auto"/>
              <w:bottom w:val="single" w:sz="4" w:space="0" w:color="auto"/>
              <w:right w:val="single" w:sz="4" w:space="0" w:color="auto"/>
            </w:tcBorders>
            <w:hideMark/>
          </w:tcPr>
          <w:p w14:paraId="466EED58" w14:textId="77777777" w:rsidR="00E26655" w:rsidRPr="00E26655" w:rsidRDefault="00E26655">
            <w:pPr>
              <w:jc w:val="center"/>
              <w:rPr>
                <w:sz w:val="24"/>
                <w:szCs w:val="24"/>
                <w:lang w:val="uk-UA" w:eastAsia="en-US"/>
              </w:rPr>
            </w:pPr>
            <w:r w:rsidRPr="00E26655">
              <w:rPr>
                <w:sz w:val="24"/>
                <w:szCs w:val="24"/>
                <w:lang w:val="uk-UA" w:eastAsia="en-US"/>
              </w:rPr>
              <w:t>Утримання в належному стані меморіалів, пам’ятників, братських могил</w:t>
            </w:r>
          </w:p>
        </w:tc>
      </w:tr>
      <w:tr w:rsidR="00E26655" w:rsidRPr="00E26655" w14:paraId="620AE76B" w14:textId="77777777" w:rsidTr="00E26655">
        <w:trPr>
          <w:trHeight w:val="365"/>
        </w:trPr>
        <w:tc>
          <w:tcPr>
            <w:tcW w:w="425" w:type="dxa"/>
            <w:tcBorders>
              <w:top w:val="single" w:sz="4" w:space="0" w:color="auto"/>
              <w:left w:val="single" w:sz="4" w:space="0" w:color="auto"/>
              <w:bottom w:val="nil"/>
              <w:right w:val="single" w:sz="4" w:space="0" w:color="auto"/>
            </w:tcBorders>
            <w:hideMark/>
          </w:tcPr>
          <w:p w14:paraId="54EE7D8B" w14:textId="77777777" w:rsidR="00E26655" w:rsidRPr="00E26655" w:rsidRDefault="00E26655">
            <w:pPr>
              <w:jc w:val="center"/>
              <w:rPr>
                <w:sz w:val="24"/>
                <w:szCs w:val="24"/>
                <w:lang w:val="uk-UA" w:eastAsia="en-US"/>
              </w:rPr>
            </w:pPr>
            <w:r w:rsidRPr="00E26655">
              <w:rPr>
                <w:sz w:val="24"/>
                <w:szCs w:val="24"/>
                <w:lang w:val="uk-UA" w:eastAsia="en-US"/>
              </w:rPr>
              <w:t>2</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5C532B1D" w14:textId="77777777" w:rsidR="00E26655" w:rsidRPr="00E26655" w:rsidRDefault="00E26655">
            <w:pPr>
              <w:rPr>
                <w:sz w:val="24"/>
                <w:szCs w:val="24"/>
                <w:lang w:val="uk-UA" w:eastAsia="en-US"/>
              </w:rPr>
            </w:pPr>
            <w:r w:rsidRPr="00E26655">
              <w:rPr>
                <w:sz w:val="24"/>
                <w:szCs w:val="24"/>
                <w:lang w:val="uk-UA" w:eastAsia="en-US"/>
              </w:rPr>
              <w:t>Забезпечення інформаційно-роз’яснювальних заходів щодо призову та мобілізації, популяризації військової служби за контрактом</w:t>
            </w:r>
          </w:p>
        </w:tc>
        <w:tc>
          <w:tcPr>
            <w:tcW w:w="2693" w:type="dxa"/>
            <w:tcBorders>
              <w:top w:val="single" w:sz="4" w:space="0" w:color="auto"/>
              <w:left w:val="single" w:sz="4" w:space="0" w:color="auto"/>
              <w:bottom w:val="single" w:sz="4" w:space="0" w:color="auto"/>
              <w:right w:val="single" w:sz="4" w:space="0" w:color="auto"/>
            </w:tcBorders>
            <w:hideMark/>
          </w:tcPr>
          <w:p w14:paraId="7DA9EDC5" w14:textId="77777777" w:rsidR="00E26655" w:rsidRPr="00E26655" w:rsidRDefault="00E26655">
            <w:pPr>
              <w:rPr>
                <w:sz w:val="24"/>
                <w:szCs w:val="24"/>
                <w:lang w:val="uk-UA" w:eastAsia="en-US"/>
              </w:rPr>
            </w:pPr>
            <w:r w:rsidRPr="00E26655">
              <w:rPr>
                <w:sz w:val="24"/>
                <w:szCs w:val="24"/>
                <w:lang w:val="uk-UA" w:eastAsia="en-US"/>
              </w:rPr>
              <w:t>Надання допомоги навчальним закладам в оновленні агітації (плакати, листівки)для проведення військово-патріотичного виховання молоді та популяризації військової служби</w:t>
            </w:r>
          </w:p>
        </w:tc>
        <w:tc>
          <w:tcPr>
            <w:tcW w:w="1065" w:type="dxa"/>
            <w:tcBorders>
              <w:top w:val="single" w:sz="4" w:space="0" w:color="auto"/>
              <w:left w:val="single" w:sz="4" w:space="0" w:color="auto"/>
              <w:bottom w:val="single" w:sz="4" w:space="0" w:color="auto"/>
              <w:right w:val="single" w:sz="4" w:space="0" w:color="auto"/>
            </w:tcBorders>
            <w:hideMark/>
          </w:tcPr>
          <w:p w14:paraId="7B139087" w14:textId="77777777" w:rsidR="00E26655" w:rsidRPr="00E26655" w:rsidRDefault="00E26655">
            <w:pPr>
              <w:jc w:val="center"/>
              <w:rPr>
                <w:sz w:val="24"/>
                <w:szCs w:val="24"/>
                <w:lang w:val="uk-UA" w:eastAsia="en-US"/>
              </w:rPr>
            </w:pPr>
            <w:r w:rsidRPr="00E26655">
              <w:rPr>
                <w:sz w:val="24"/>
                <w:szCs w:val="24"/>
                <w:lang w:val="uk-UA" w:eastAsia="en-US"/>
              </w:rPr>
              <w:t>постійно</w:t>
            </w:r>
          </w:p>
        </w:tc>
        <w:tc>
          <w:tcPr>
            <w:tcW w:w="1912" w:type="dxa"/>
            <w:tcBorders>
              <w:top w:val="single" w:sz="4" w:space="0" w:color="auto"/>
              <w:left w:val="single" w:sz="4" w:space="0" w:color="auto"/>
              <w:bottom w:val="single" w:sz="4" w:space="0" w:color="auto"/>
              <w:right w:val="single" w:sz="4" w:space="0" w:color="auto"/>
            </w:tcBorders>
            <w:hideMark/>
          </w:tcPr>
          <w:p w14:paraId="389C95E3" w14:textId="77777777" w:rsidR="00E26655" w:rsidRPr="00E26655" w:rsidRDefault="00E26655">
            <w:pPr>
              <w:jc w:val="center"/>
              <w:rPr>
                <w:sz w:val="24"/>
                <w:szCs w:val="24"/>
                <w:lang w:val="uk-UA" w:eastAsia="en-US"/>
              </w:rPr>
            </w:pPr>
            <w:r w:rsidRPr="00E26655">
              <w:rPr>
                <w:sz w:val="24"/>
                <w:szCs w:val="24"/>
                <w:lang w:val="uk-UA" w:eastAsia="en-US"/>
              </w:rPr>
              <w:t>ФОП «Кутовий», Сіверська міська рада</w:t>
            </w:r>
          </w:p>
        </w:tc>
        <w:tc>
          <w:tcPr>
            <w:tcW w:w="992" w:type="dxa"/>
            <w:tcBorders>
              <w:top w:val="single" w:sz="4" w:space="0" w:color="auto"/>
              <w:left w:val="single" w:sz="4" w:space="0" w:color="auto"/>
              <w:bottom w:val="single" w:sz="4" w:space="0" w:color="auto"/>
              <w:right w:val="single" w:sz="4" w:space="0" w:color="auto"/>
            </w:tcBorders>
            <w:hideMark/>
          </w:tcPr>
          <w:p w14:paraId="6A2EEF44" w14:textId="77777777" w:rsidR="00E26655" w:rsidRPr="00E26655" w:rsidRDefault="00E26655">
            <w:pPr>
              <w:jc w:val="center"/>
              <w:rPr>
                <w:sz w:val="24"/>
                <w:szCs w:val="24"/>
                <w:lang w:val="uk-UA" w:eastAsia="en-US"/>
              </w:rPr>
            </w:pPr>
            <w:r w:rsidRPr="00E26655">
              <w:rPr>
                <w:sz w:val="24"/>
                <w:szCs w:val="24"/>
                <w:lang w:val="uk-UA" w:eastAsia="en-US"/>
              </w:rPr>
              <w:t>Інші кошти</w:t>
            </w:r>
          </w:p>
        </w:tc>
        <w:tc>
          <w:tcPr>
            <w:tcW w:w="660" w:type="dxa"/>
            <w:tcBorders>
              <w:top w:val="single" w:sz="4" w:space="0" w:color="auto"/>
              <w:left w:val="single" w:sz="4" w:space="0" w:color="auto"/>
              <w:bottom w:val="single" w:sz="4" w:space="0" w:color="auto"/>
              <w:right w:val="single" w:sz="4" w:space="0" w:color="auto"/>
            </w:tcBorders>
            <w:hideMark/>
          </w:tcPr>
          <w:p w14:paraId="259E00AF" w14:textId="77777777" w:rsidR="00E26655" w:rsidRPr="00E26655" w:rsidRDefault="00E26655">
            <w:pPr>
              <w:jc w:val="center"/>
              <w:rPr>
                <w:sz w:val="24"/>
                <w:szCs w:val="24"/>
                <w:lang w:val="uk-UA" w:eastAsia="en-US"/>
              </w:rPr>
            </w:pPr>
            <w:r w:rsidRPr="00E26655">
              <w:rPr>
                <w:sz w:val="24"/>
                <w:szCs w:val="24"/>
                <w:lang w:val="uk-UA" w:eastAsia="en-US"/>
              </w:rPr>
              <w:t>1,0</w:t>
            </w:r>
          </w:p>
        </w:tc>
        <w:tc>
          <w:tcPr>
            <w:tcW w:w="660" w:type="dxa"/>
            <w:tcBorders>
              <w:top w:val="single" w:sz="4" w:space="0" w:color="auto"/>
              <w:left w:val="single" w:sz="4" w:space="0" w:color="auto"/>
              <w:bottom w:val="single" w:sz="4" w:space="0" w:color="auto"/>
              <w:right w:val="single" w:sz="4" w:space="0" w:color="auto"/>
            </w:tcBorders>
          </w:tcPr>
          <w:p w14:paraId="398D1284" w14:textId="77777777" w:rsidR="00E26655" w:rsidRPr="00E26655" w:rsidRDefault="00E26655">
            <w:pPr>
              <w:widowControl w:val="0"/>
              <w:autoSpaceDE w:val="0"/>
              <w:autoSpaceDN w:val="0"/>
              <w:adjustRightInd w:val="0"/>
              <w:jc w:val="center"/>
              <w:rPr>
                <w:sz w:val="24"/>
                <w:szCs w:val="24"/>
                <w:lang w:val="uk-UA" w:eastAsia="en-US"/>
              </w:rPr>
            </w:pPr>
          </w:p>
        </w:tc>
        <w:tc>
          <w:tcPr>
            <w:tcW w:w="615" w:type="dxa"/>
            <w:tcBorders>
              <w:top w:val="single" w:sz="4" w:space="0" w:color="auto"/>
              <w:left w:val="single" w:sz="4" w:space="0" w:color="auto"/>
              <w:bottom w:val="single" w:sz="4" w:space="0" w:color="auto"/>
              <w:right w:val="single" w:sz="4" w:space="0" w:color="auto"/>
            </w:tcBorders>
            <w:hideMark/>
          </w:tcPr>
          <w:p w14:paraId="740C1CBB" w14:textId="77777777" w:rsidR="00E26655" w:rsidRPr="00E26655" w:rsidRDefault="00E26655">
            <w:pPr>
              <w:jc w:val="center"/>
              <w:rPr>
                <w:sz w:val="24"/>
                <w:szCs w:val="24"/>
                <w:lang w:val="uk-UA" w:eastAsia="en-US"/>
              </w:rPr>
            </w:pPr>
            <w:r w:rsidRPr="00E26655">
              <w:rPr>
                <w:sz w:val="24"/>
                <w:szCs w:val="24"/>
                <w:lang w:val="uk-UA" w:eastAsia="en-US"/>
              </w:rPr>
              <w:t>1,0</w:t>
            </w:r>
          </w:p>
        </w:tc>
        <w:tc>
          <w:tcPr>
            <w:tcW w:w="649" w:type="dxa"/>
            <w:tcBorders>
              <w:top w:val="single" w:sz="4" w:space="0" w:color="auto"/>
              <w:left w:val="single" w:sz="4" w:space="0" w:color="auto"/>
              <w:bottom w:val="single" w:sz="4" w:space="0" w:color="auto"/>
              <w:right w:val="single" w:sz="4" w:space="0" w:color="auto"/>
            </w:tcBorders>
          </w:tcPr>
          <w:p w14:paraId="0FB7166A" w14:textId="77777777" w:rsidR="00E26655" w:rsidRPr="00E26655" w:rsidRDefault="00E26655">
            <w:pPr>
              <w:widowControl w:val="0"/>
              <w:autoSpaceDE w:val="0"/>
              <w:autoSpaceDN w:val="0"/>
              <w:adjustRightInd w:val="0"/>
              <w:jc w:val="center"/>
              <w:rPr>
                <w:sz w:val="24"/>
                <w:szCs w:val="24"/>
                <w:lang w:val="uk-UA" w:eastAsia="en-US"/>
              </w:rPr>
            </w:pPr>
          </w:p>
        </w:tc>
        <w:tc>
          <w:tcPr>
            <w:tcW w:w="690" w:type="dxa"/>
            <w:tcBorders>
              <w:top w:val="single" w:sz="4" w:space="0" w:color="auto"/>
              <w:left w:val="single" w:sz="4" w:space="0" w:color="auto"/>
              <w:bottom w:val="single" w:sz="4" w:space="0" w:color="auto"/>
              <w:right w:val="single" w:sz="4" w:space="0" w:color="auto"/>
            </w:tcBorders>
            <w:hideMark/>
          </w:tcPr>
          <w:p w14:paraId="7DE3AA4F" w14:textId="77777777" w:rsidR="00E26655" w:rsidRPr="00E26655" w:rsidRDefault="00E26655">
            <w:pPr>
              <w:jc w:val="center"/>
              <w:rPr>
                <w:sz w:val="24"/>
                <w:szCs w:val="24"/>
                <w:lang w:val="uk-UA" w:eastAsia="en-US"/>
              </w:rPr>
            </w:pPr>
            <w:r w:rsidRPr="00E26655">
              <w:rPr>
                <w:sz w:val="24"/>
                <w:szCs w:val="24"/>
                <w:lang w:val="uk-UA" w:eastAsia="en-US"/>
              </w:rPr>
              <w:t>1,0</w:t>
            </w:r>
          </w:p>
        </w:tc>
        <w:tc>
          <w:tcPr>
            <w:tcW w:w="741" w:type="dxa"/>
            <w:tcBorders>
              <w:top w:val="single" w:sz="4" w:space="0" w:color="auto"/>
              <w:left w:val="single" w:sz="4" w:space="0" w:color="auto"/>
              <w:bottom w:val="single" w:sz="4" w:space="0" w:color="auto"/>
              <w:right w:val="single" w:sz="4" w:space="0" w:color="auto"/>
            </w:tcBorders>
          </w:tcPr>
          <w:p w14:paraId="220995AF" w14:textId="77777777" w:rsidR="00E26655" w:rsidRPr="00E26655" w:rsidRDefault="00E26655">
            <w:pPr>
              <w:widowControl w:val="0"/>
              <w:autoSpaceDE w:val="0"/>
              <w:autoSpaceDN w:val="0"/>
              <w:adjustRightInd w:val="0"/>
              <w:jc w:val="center"/>
              <w:rPr>
                <w:sz w:val="24"/>
                <w:szCs w:val="24"/>
                <w:lang w:val="uk-UA" w:eastAsia="en-US"/>
              </w:rPr>
            </w:pPr>
          </w:p>
        </w:tc>
        <w:tc>
          <w:tcPr>
            <w:tcW w:w="675" w:type="dxa"/>
            <w:tcBorders>
              <w:top w:val="single" w:sz="4" w:space="0" w:color="auto"/>
              <w:left w:val="single" w:sz="4" w:space="0" w:color="auto"/>
              <w:bottom w:val="single" w:sz="4" w:space="0" w:color="auto"/>
              <w:right w:val="single" w:sz="4" w:space="0" w:color="auto"/>
            </w:tcBorders>
            <w:hideMark/>
          </w:tcPr>
          <w:p w14:paraId="64C00D26" w14:textId="77777777" w:rsidR="00E26655" w:rsidRPr="00E26655" w:rsidRDefault="00E26655">
            <w:pPr>
              <w:jc w:val="center"/>
              <w:rPr>
                <w:sz w:val="24"/>
                <w:szCs w:val="24"/>
                <w:lang w:val="uk-UA" w:eastAsia="en-US"/>
              </w:rPr>
            </w:pPr>
            <w:r w:rsidRPr="00E26655">
              <w:rPr>
                <w:sz w:val="24"/>
                <w:szCs w:val="24"/>
                <w:lang w:val="uk-UA" w:eastAsia="en-US"/>
              </w:rPr>
              <w:t>3,0</w:t>
            </w:r>
          </w:p>
        </w:tc>
        <w:tc>
          <w:tcPr>
            <w:tcW w:w="756" w:type="dxa"/>
            <w:tcBorders>
              <w:top w:val="single" w:sz="4" w:space="0" w:color="auto"/>
              <w:left w:val="single" w:sz="4" w:space="0" w:color="auto"/>
              <w:bottom w:val="single" w:sz="4" w:space="0" w:color="auto"/>
              <w:right w:val="single" w:sz="4" w:space="0" w:color="auto"/>
            </w:tcBorders>
          </w:tcPr>
          <w:p w14:paraId="36C55BF3" w14:textId="77777777" w:rsidR="00E26655" w:rsidRPr="00E26655" w:rsidRDefault="00E26655">
            <w:pPr>
              <w:widowControl w:val="0"/>
              <w:autoSpaceDE w:val="0"/>
              <w:autoSpaceDN w:val="0"/>
              <w:adjustRightInd w:val="0"/>
              <w:jc w:val="center"/>
              <w:rPr>
                <w:sz w:val="24"/>
                <w:szCs w:val="24"/>
                <w:lang w:val="uk-UA" w:eastAsia="en-US"/>
              </w:rPr>
            </w:pPr>
          </w:p>
        </w:tc>
        <w:tc>
          <w:tcPr>
            <w:tcW w:w="1431" w:type="dxa"/>
            <w:tcBorders>
              <w:top w:val="single" w:sz="4" w:space="0" w:color="auto"/>
              <w:left w:val="single" w:sz="4" w:space="0" w:color="auto"/>
              <w:bottom w:val="single" w:sz="4" w:space="0" w:color="auto"/>
              <w:right w:val="single" w:sz="4" w:space="0" w:color="auto"/>
            </w:tcBorders>
            <w:hideMark/>
          </w:tcPr>
          <w:p w14:paraId="4C653764" w14:textId="77777777" w:rsidR="00E26655" w:rsidRPr="00E26655" w:rsidRDefault="00E26655">
            <w:pPr>
              <w:jc w:val="center"/>
              <w:rPr>
                <w:sz w:val="24"/>
                <w:szCs w:val="24"/>
                <w:lang w:val="uk-UA" w:eastAsia="en-US"/>
              </w:rPr>
            </w:pPr>
            <w:r w:rsidRPr="00E26655">
              <w:rPr>
                <w:sz w:val="24"/>
                <w:szCs w:val="24"/>
                <w:lang w:val="uk-UA" w:eastAsia="en-US"/>
              </w:rPr>
              <w:t>Підвищення рівня  військово-патріотично-го виховання  молоді</w:t>
            </w:r>
          </w:p>
        </w:tc>
      </w:tr>
      <w:tr w:rsidR="00E26655" w:rsidRPr="00E26655" w14:paraId="55DACF0C" w14:textId="77777777" w:rsidTr="00E26655">
        <w:trPr>
          <w:trHeight w:val="365"/>
        </w:trPr>
        <w:tc>
          <w:tcPr>
            <w:tcW w:w="425" w:type="dxa"/>
            <w:tcBorders>
              <w:top w:val="nil"/>
              <w:left w:val="single" w:sz="4" w:space="0" w:color="auto"/>
              <w:bottom w:val="single" w:sz="4" w:space="0" w:color="auto"/>
              <w:right w:val="single" w:sz="4" w:space="0" w:color="auto"/>
            </w:tcBorders>
          </w:tcPr>
          <w:p w14:paraId="575CE9E2" w14:textId="77777777" w:rsidR="00E26655" w:rsidRPr="00E26655" w:rsidRDefault="00E26655">
            <w:pPr>
              <w:widowControl w:val="0"/>
              <w:autoSpaceDE w:val="0"/>
              <w:autoSpaceDN w:val="0"/>
              <w:adjustRightInd w:val="0"/>
              <w:jc w:val="center"/>
              <w:rPr>
                <w:sz w:val="24"/>
                <w:szCs w:val="24"/>
                <w:lang w:val="uk-UA"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285602A" w14:textId="77777777" w:rsidR="00E26655" w:rsidRPr="00E26655" w:rsidRDefault="00E26655">
            <w:pPr>
              <w:rPr>
                <w:sz w:val="24"/>
                <w:szCs w:val="24"/>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14:paraId="71C6F5A9" w14:textId="77777777" w:rsidR="00E26655" w:rsidRPr="00E26655" w:rsidRDefault="00E26655">
            <w:pPr>
              <w:rPr>
                <w:sz w:val="24"/>
                <w:szCs w:val="24"/>
                <w:lang w:val="uk-UA" w:eastAsia="en-US"/>
              </w:rPr>
            </w:pPr>
            <w:r w:rsidRPr="00E26655">
              <w:rPr>
                <w:sz w:val="24"/>
                <w:szCs w:val="24"/>
                <w:lang w:val="uk-UA" w:eastAsia="en-US"/>
              </w:rPr>
              <w:t xml:space="preserve">Поширення інформації на сайті Сіверської міської ради щодо </w:t>
            </w:r>
            <w:r w:rsidRPr="00E26655">
              <w:rPr>
                <w:sz w:val="24"/>
                <w:szCs w:val="24"/>
                <w:lang w:val="uk-UA" w:eastAsia="en-US"/>
              </w:rPr>
              <w:lastRenderedPageBreak/>
              <w:t>відповідальності за ухилення від призову на строкову службу</w:t>
            </w:r>
          </w:p>
        </w:tc>
        <w:tc>
          <w:tcPr>
            <w:tcW w:w="1065" w:type="dxa"/>
            <w:tcBorders>
              <w:top w:val="single" w:sz="4" w:space="0" w:color="auto"/>
              <w:left w:val="single" w:sz="4" w:space="0" w:color="auto"/>
              <w:bottom w:val="single" w:sz="4" w:space="0" w:color="auto"/>
              <w:right w:val="single" w:sz="4" w:space="0" w:color="auto"/>
            </w:tcBorders>
            <w:hideMark/>
          </w:tcPr>
          <w:p w14:paraId="78CB3C64" w14:textId="77777777" w:rsidR="00E26655" w:rsidRPr="00E26655" w:rsidRDefault="00E26655">
            <w:pPr>
              <w:jc w:val="center"/>
              <w:rPr>
                <w:sz w:val="24"/>
                <w:szCs w:val="24"/>
                <w:lang w:val="uk-UA" w:eastAsia="en-US"/>
              </w:rPr>
            </w:pPr>
            <w:r w:rsidRPr="00E26655">
              <w:rPr>
                <w:sz w:val="24"/>
                <w:szCs w:val="24"/>
                <w:lang w:val="uk-UA" w:eastAsia="en-US"/>
              </w:rPr>
              <w:lastRenderedPageBreak/>
              <w:t>постійно</w:t>
            </w:r>
          </w:p>
        </w:tc>
        <w:tc>
          <w:tcPr>
            <w:tcW w:w="1912" w:type="dxa"/>
            <w:tcBorders>
              <w:top w:val="single" w:sz="4" w:space="0" w:color="auto"/>
              <w:left w:val="single" w:sz="4" w:space="0" w:color="auto"/>
              <w:bottom w:val="single" w:sz="4" w:space="0" w:color="auto"/>
              <w:right w:val="single" w:sz="4" w:space="0" w:color="auto"/>
            </w:tcBorders>
            <w:hideMark/>
          </w:tcPr>
          <w:p w14:paraId="27D8CD07" w14:textId="77777777" w:rsidR="00E26655" w:rsidRPr="00E26655" w:rsidRDefault="00E26655">
            <w:pPr>
              <w:jc w:val="center"/>
              <w:rPr>
                <w:sz w:val="24"/>
                <w:szCs w:val="24"/>
                <w:lang w:val="uk-UA" w:eastAsia="en-US"/>
              </w:rPr>
            </w:pPr>
            <w:r w:rsidRPr="00E26655">
              <w:rPr>
                <w:sz w:val="24"/>
                <w:szCs w:val="24"/>
                <w:lang w:val="uk-UA" w:eastAsia="en-US"/>
              </w:rPr>
              <w:t xml:space="preserve">Відділ внутрішньої, інформаційної </w:t>
            </w:r>
            <w:r w:rsidRPr="00E26655">
              <w:rPr>
                <w:sz w:val="24"/>
                <w:szCs w:val="24"/>
                <w:lang w:val="uk-UA" w:eastAsia="en-US"/>
              </w:rPr>
              <w:lastRenderedPageBreak/>
              <w:t>та правової політики виконкому міської ради</w:t>
            </w:r>
          </w:p>
        </w:tc>
        <w:tc>
          <w:tcPr>
            <w:tcW w:w="992" w:type="dxa"/>
            <w:tcBorders>
              <w:top w:val="single" w:sz="4" w:space="0" w:color="auto"/>
              <w:left w:val="single" w:sz="4" w:space="0" w:color="auto"/>
              <w:bottom w:val="single" w:sz="4" w:space="0" w:color="auto"/>
              <w:right w:val="single" w:sz="4" w:space="0" w:color="auto"/>
            </w:tcBorders>
            <w:hideMark/>
          </w:tcPr>
          <w:p w14:paraId="433E5365" w14:textId="77777777" w:rsidR="00E26655" w:rsidRPr="00E26655" w:rsidRDefault="00E26655">
            <w:pPr>
              <w:jc w:val="center"/>
              <w:rPr>
                <w:b/>
                <w:sz w:val="24"/>
                <w:szCs w:val="24"/>
                <w:lang w:val="uk-UA" w:eastAsia="en-US"/>
              </w:rPr>
            </w:pPr>
            <w:r w:rsidRPr="00E26655">
              <w:rPr>
                <w:sz w:val="24"/>
                <w:szCs w:val="24"/>
                <w:lang w:val="uk-UA" w:eastAsia="en-US"/>
              </w:rPr>
              <w:lastRenderedPageBreak/>
              <w:t xml:space="preserve">Фінансування не </w:t>
            </w:r>
            <w:r w:rsidRPr="00E26655">
              <w:rPr>
                <w:sz w:val="24"/>
                <w:szCs w:val="24"/>
                <w:lang w:val="uk-UA" w:eastAsia="en-US"/>
              </w:rPr>
              <w:lastRenderedPageBreak/>
              <w:t>потребує</w:t>
            </w:r>
          </w:p>
        </w:tc>
        <w:tc>
          <w:tcPr>
            <w:tcW w:w="660" w:type="dxa"/>
            <w:tcBorders>
              <w:top w:val="single" w:sz="4" w:space="0" w:color="auto"/>
              <w:left w:val="single" w:sz="4" w:space="0" w:color="auto"/>
              <w:bottom w:val="single" w:sz="4" w:space="0" w:color="auto"/>
              <w:right w:val="single" w:sz="4" w:space="0" w:color="auto"/>
            </w:tcBorders>
          </w:tcPr>
          <w:p w14:paraId="491218F7" w14:textId="77777777" w:rsidR="00E26655" w:rsidRPr="00E26655" w:rsidRDefault="00E26655">
            <w:pPr>
              <w:widowControl w:val="0"/>
              <w:autoSpaceDE w:val="0"/>
              <w:autoSpaceDN w:val="0"/>
              <w:adjustRightInd w:val="0"/>
              <w:jc w:val="center"/>
              <w:rPr>
                <w:b/>
                <w:sz w:val="24"/>
                <w:szCs w:val="24"/>
                <w:lang w:val="uk-UA" w:eastAsia="en-US"/>
              </w:rPr>
            </w:pPr>
          </w:p>
        </w:tc>
        <w:tc>
          <w:tcPr>
            <w:tcW w:w="660" w:type="dxa"/>
            <w:tcBorders>
              <w:top w:val="single" w:sz="4" w:space="0" w:color="auto"/>
              <w:left w:val="single" w:sz="4" w:space="0" w:color="auto"/>
              <w:bottom w:val="single" w:sz="4" w:space="0" w:color="auto"/>
              <w:right w:val="single" w:sz="4" w:space="0" w:color="auto"/>
            </w:tcBorders>
          </w:tcPr>
          <w:p w14:paraId="56549C50" w14:textId="77777777" w:rsidR="00E26655" w:rsidRPr="00E26655" w:rsidRDefault="00E26655">
            <w:pPr>
              <w:widowControl w:val="0"/>
              <w:autoSpaceDE w:val="0"/>
              <w:autoSpaceDN w:val="0"/>
              <w:adjustRightInd w:val="0"/>
              <w:jc w:val="center"/>
              <w:rPr>
                <w:b/>
                <w:sz w:val="24"/>
                <w:szCs w:val="24"/>
                <w:lang w:val="uk-UA" w:eastAsia="en-US"/>
              </w:rPr>
            </w:pPr>
          </w:p>
        </w:tc>
        <w:tc>
          <w:tcPr>
            <w:tcW w:w="615" w:type="dxa"/>
            <w:tcBorders>
              <w:top w:val="single" w:sz="4" w:space="0" w:color="auto"/>
              <w:left w:val="single" w:sz="4" w:space="0" w:color="auto"/>
              <w:bottom w:val="single" w:sz="4" w:space="0" w:color="auto"/>
              <w:right w:val="single" w:sz="4" w:space="0" w:color="auto"/>
            </w:tcBorders>
          </w:tcPr>
          <w:p w14:paraId="06FD8813" w14:textId="77777777" w:rsidR="00E26655" w:rsidRPr="00E26655" w:rsidRDefault="00E26655">
            <w:pPr>
              <w:widowControl w:val="0"/>
              <w:autoSpaceDE w:val="0"/>
              <w:autoSpaceDN w:val="0"/>
              <w:adjustRightInd w:val="0"/>
              <w:jc w:val="center"/>
              <w:rPr>
                <w:b/>
                <w:sz w:val="24"/>
                <w:szCs w:val="24"/>
                <w:lang w:val="uk-UA" w:eastAsia="en-US"/>
              </w:rPr>
            </w:pPr>
          </w:p>
        </w:tc>
        <w:tc>
          <w:tcPr>
            <w:tcW w:w="649" w:type="dxa"/>
            <w:tcBorders>
              <w:top w:val="single" w:sz="4" w:space="0" w:color="auto"/>
              <w:left w:val="single" w:sz="4" w:space="0" w:color="auto"/>
              <w:bottom w:val="single" w:sz="4" w:space="0" w:color="auto"/>
              <w:right w:val="single" w:sz="4" w:space="0" w:color="auto"/>
            </w:tcBorders>
          </w:tcPr>
          <w:p w14:paraId="475A00AB" w14:textId="77777777" w:rsidR="00E26655" w:rsidRPr="00E26655" w:rsidRDefault="00E26655">
            <w:pPr>
              <w:widowControl w:val="0"/>
              <w:autoSpaceDE w:val="0"/>
              <w:autoSpaceDN w:val="0"/>
              <w:adjustRightInd w:val="0"/>
              <w:jc w:val="center"/>
              <w:rPr>
                <w:b/>
                <w:sz w:val="24"/>
                <w:szCs w:val="24"/>
                <w:lang w:val="uk-UA" w:eastAsia="en-US"/>
              </w:rPr>
            </w:pPr>
          </w:p>
        </w:tc>
        <w:tc>
          <w:tcPr>
            <w:tcW w:w="690" w:type="dxa"/>
            <w:tcBorders>
              <w:top w:val="single" w:sz="4" w:space="0" w:color="auto"/>
              <w:left w:val="single" w:sz="4" w:space="0" w:color="auto"/>
              <w:bottom w:val="single" w:sz="4" w:space="0" w:color="auto"/>
              <w:right w:val="single" w:sz="4" w:space="0" w:color="auto"/>
            </w:tcBorders>
          </w:tcPr>
          <w:p w14:paraId="62D869B3" w14:textId="77777777" w:rsidR="00E26655" w:rsidRPr="00E26655" w:rsidRDefault="00E26655">
            <w:pPr>
              <w:widowControl w:val="0"/>
              <w:autoSpaceDE w:val="0"/>
              <w:autoSpaceDN w:val="0"/>
              <w:adjustRightInd w:val="0"/>
              <w:jc w:val="center"/>
              <w:rPr>
                <w:b/>
                <w:sz w:val="24"/>
                <w:szCs w:val="24"/>
                <w:lang w:val="uk-UA" w:eastAsia="en-US"/>
              </w:rPr>
            </w:pPr>
          </w:p>
        </w:tc>
        <w:tc>
          <w:tcPr>
            <w:tcW w:w="741" w:type="dxa"/>
            <w:tcBorders>
              <w:top w:val="single" w:sz="4" w:space="0" w:color="auto"/>
              <w:left w:val="single" w:sz="4" w:space="0" w:color="auto"/>
              <w:bottom w:val="single" w:sz="4" w:space="0" w:color="auto"/>
              <w:right w:val="single" w:sz="4" w:space="0" w:color="auto"/>
            </w:tcBorders>
          </w:tcPr>
          <w:p w14:paraId="235BE01B" w14:textId="77777777" w:rsidR="00E26655" w:rsidRPr="00E26655" w:rsidRDefault="00E26655">
            <w:pPr>
              <w:widowControl w:val="0"/>
              <w:autoSpaceDE w:val="0"/>
              <w:autoSpaceDN w:val="0"/>
              <w:adjustRightInd w:val="0"/>
              <w:jc w:val="center"/>
              <w:rPr>
                <w:b/>
                <w:sz w:val="24"/>
                <w:szCs w:val="24"/>
                <w:lang w:val="uk-UA" w:eastAsia="en-US"/>
              </w:rPr>
            </w:pPr>
          </w:p>
        </w:tc>
        <w:tc>
          <w:tcPr>
            <w:tcW w:w="675" w:type="dxa"/>
            <w:tcBorders>
              <w:top w:val="single" w:sz="4" w:space="0" w:color="auto"/>
              <w:left w:val="single" w:sz="4" w:space="0" w:color="auto"/>
              <w:bottom w:val="single" w:sz="4" w:space="0" w:color="auto"/>
              <w:right w:val="single" w:sz="4" w:space="0" w:color="auto"/>
            </w:tcBorders>
          </w:tcPr>
          <w:p w14:paraId="16B12AC0" w14:textId="77777777" w:rsidR="00E26655" w:rsidRPr="00E26655" w:rsidRDefault="00E26655">
            <w:pPr>
              <w:widowControl w:val="0"/>
              <w:autoSpaceDE w:val="0"/>
              <w:autoSpaceDN w:val="0"/>
              <w:adjustRightInd w:val="0"/>
              <w:jc w:val="center"/>
              <w:rPr>
                <w:b/>
                <w:sz w:val="24"/>
                <w:szCs w:val="24"/>
                <w:lang w:val="uk-UA" w:eastAsia="en-US"/>
              </w:rPr>
            </w:pPr>
          </w:p>
        </w:tc>
        <w:tc>
          <w:tcPr>
            <w:tcW w:w="756" w:type="dxa"/>
            <w:tcBorders>
              <w:top w:val="single" w:sz="4" w:space="0" w:color="auto"/>
              <w:left w:val="single" w:sz="4" w:space="0" w:color="auto"/>
              <w:bottom w:val="single" w:sz="4" w:space="0" w:color="auto"/>
              <w:right w:val="single" w:sz="4" w:space="0" w:color="auto"/>
            </w:tcBorders>
          </w:tcPr>
          <w:p w14:paraId="25C1D168" w14:textId="77777777" w:rsidR="00E26655" w:rsidRPr="00E26655" w:rsidRDefault="00E26655">
            <w:pPr>
              <w:widowControl w:val="0"/>
              <w:autoSpaceDE w:val="0"/>
              <w:autoSpaceDN w:val="0"/>
              <w:adjustRightInd w:val="0"/>
              <w:jc w:val="center"/>
              <w:rPr>
                <w:b/>
                <w:sz w:val="24"/>
                <w:szCs w:val="24"/>
                <w:lang w:val="uk-UA" w:eastAsia="en-US"/>
              </w:rPr>
            </w:pPr>
          </w:p>
        </w:tc>
        <w:tc>
          <w:tcPr>
            <w:tcW w:w="1431" w:type="dxa"/>
            <w:tcBorders>
              <w:top w:val="single" w:sz="4" w:space="0" w:color="auto"/>
              <w:left w:val="single" w:sz="4" w:space="0" w:color="auto"/>
              <w:bottom w:val="single" w:sz="4" w:space="0" w:color="auto"/>
              <w:right w:val="single" w:sz="4" w:space="0" w:color="auto"/>
            </w:tcBorders>
            <w:hideMark/>
          </w:tcPr>
          <w:p w14:paraId="178B4B77" w14:textId="77777777" w:rsidR="00E26655" w:rsidRPr="00E26655" w:rsidRDefault="00E26655">
            <w:pPr>
              <w:jc w:val="center"/>
              <w:rPr>
                <w:sz w:val="24"/>
                <w:szCs w:val="24"/>
                <w:lang w:val="uk-UA" w:eastAsia="en-US"/>
              </w:rPr>
            </w:pPr>
            <w:r w:rsidRPr="00E26655">
              <w:rPr>
                <w:sz w:val="24"/>
                <w:szCs w:val="24"/>
                <w:lang w:val="uk-UA" w:eastAsia="en-US"/>
              </w:rPr>
              <w:t>Зменшення кількості призовникі</w:t>
            </w:r>
            <w:r w:rsidRPr="00E26655">
              <w:rPr>
                <w:sz w:val="24"/>
                <w:szCs w:val="24"/>
                <w:lang w:val="uk-UA" w:eastAsia="en-US"/>
              </w:rPr>
              <w:lastRenderedPageBreak/>
              <w:t>в, які ухиляються від призову</w:t>
            </w:r>
          </w:p>
        </w:tc>
      </w:tr>
      <w:tr w:rsidR="00E26655" w:rsidRPr="00E26655" w14:paraId="3F446BBF" w14:textId="77777777" w:rsidTr="00E26655">
        <w:trPr>
          <w:trHeight w:val="365"/>
        </w:trPr>
        <w:tc>
          <w:tcPr>
            <w:tcW w:w="425" w:type="dxa"/>
            <w:vMerge w:val="restart"/>
            <w:tcBorders>
              <w:top w:val="single" w:sz="4" w:space="0" w:color="auto"/>
              <w:left w:val="single" w:sz="4" w:space="0" w:color="auto"/>
              <w:bottom w:val="single" w:sz="4" w:space="0" w:color="auto"/>
              <w:right w:val="single" w:sz="4" w:space="0" w:color="auto"/>
            </w:tcBorders>
            <w:hideMark/>
          </w:tcPr>
          <w:p w14:paraId="4645EFC0" w14:textId="77777777" w:rsidR="00E26655" w:rsidRPr="00E26655" w:rsidRDefault="00E26655">
            <w:pPr>
              <w:jc w:val="center"/>
              <w:rPr>
                <w:sz w:val="24"/>
                <w:szCs w:val="24"/>
                <w:lang w:val="uk-UA" w:eastAsia="en-US"/>
              </w:rPr>
            </w:pPr>
            <w:r w:rsidRPr="00E26655">
              <w:rPr>
                <w:sz w:val="24"/>
                <w:szCs w:val="24"/>
                <w:lang w:val="uk-UA" w:eastAsia="en-US"/>
              </w:rPr>
              <w:lastRenderedPageBreak/>
              <w:t>3</w:t>
            </w:r>
          </w:p>
        </w:tc>
        <w:tc>
          <w:tcPr>
            <w:tcW w:w="1985" w:type="dxa"/>
            <w:vMerge w:val="restart"/>
            <w:tcBorders>
              <w:top w:val="single" w:sz="4" w:space="0" w:color="auto"/>
              <w:left w:val="single" w:sz="4" w:space="0" w:color="auto"/>
              <w:bottom w:val="single" w:sz="4" w:space="0" w:color="auto"/>
              <w:right w:val="single" w:sz="4" w:space="0" w:color="auto"/>
            </w:tcBorders>
            <w:hideMark/>
          </w:tcPr>
          <w:p w14:paraId="040B8447" w14:textId="77777777" w:rsidR="00E26655" w:rsidRPr="00E26655" w:rsidRDefault="00E26655">
            <w:pPr>
              <w:rPr>
                <w:sz w:val="24"/>
                <w:szCs w:val="24"/>
                <w:lang w:val="uk-UA" w:eastAsia="en-US"/>
              </w:rPr>
            </w:pPr>
            <w:r w:rsidRPr="00E26655">
              <w:rPr>
                <w:sz w:val="24"/>
                <w:szCs w:val="24"/>
                <w:lang w:val="uk-UA" w:eastAsia="en-US"/>
              </w:rPr>
              <w:t>Вдосконалення функціонування  військово-лікарської комісії</w:t>
            </w:r>
          </w:p>
        </w:tc>
        <w:tc>
          <w:tcPr>
            <w:tcW w:w="2693" w:type="dxa"/>
            <w:tcBorders>
              <w:top w:val="single" w:sz="4" w:space="0" w:color="auto"/>
              <w:left w:val="single" w:sz="4" w:space="0" w:color="auto"/>
              <w:bottom w:val="single" w:sz="4" w:space="0" w:color="auto"/>
              <w:right w:val="single" w:sz="4" w:space="0" w:color="auto"/>
            </w:tcBorders>
            <w:hideMark/>
          </w:tcPr>
          <w:p w14:paraId="48DE3E02" w14:textId="77777777" w:rsidR="00E26655" w:rsidRPr="00E26655" w:rsidRDefault="00E26655">
            <w:pPr>
              <w:rPr>
                <w:sz w:val="24"/>
                <w:szCs w:val="24"/>
                <w:lang w:val="uk-UA" w:eastAsia="en-US"/>
              </w:rPr>
            </w:pPr>
            <w:r w:rsidRPr="00E26655">
              <w:rPr>
                <w:sz w:val="24"/>
                <w:szCs w:val="24"/>
                <w:lang w:val="uk-UA" w:eastAsia="en-US"/>
              </w:rPr>
              <w:t>Проведення медичного огляду громадян під час приписки до призовних дільниць, призову на строкову службу та за прийняття на військову службу за контрактом</w:t>
            </w:r>
          </w:p>
        </w:tc>
        <w:tc>
          <w:tcPr>
            <w:tcW w:w="1065" w:type="dxa"/>
            <w:tcBorders>
              <w:top w:val="single" w:sz="4" w:space="0" w:color="auto"/>
              <w:left w:val="single" w:sz="4" w:space="0" w:color="auto"/>
              <w:bottom w:val="single" w:sz="4" w:space="0" w:color="auto"/>
              <w:right w:val="single" w:sz="4" w:space="0" w:color="auto"/>
            </w:tcBorders>
            <w:hideMark/>
          </w:tcPr>
          <w:p w14:paraId="10FD9EA2" w14:textId="77777777" w:rsidR="00E26655" w:rsidRPr="00E26655" w:rsidRDefault="00E26655">
            <w:pPr>
              <w:jc w:val="center"/>
              <w:rPr>
                <w:sz w:val="24"/>
                <w:szCs w:val="24"/>
                <w:lang w:val="uk-UA" w:eastAsia="en-US"/>
              </w:rPr>
            </w:pPr>
            <w:r w:rsidRPr="00E26655">
              <w:rPr>
                <w:sz w:val="24"/>
                <w:szCs w:val="24"/>
                <w:lang w:val="uk-UA" w:eastAsia="en-US"/>
              </w:rPr>
              <w:t>Щороку весна, осінь</w:t>
            </w:r>
          </w:p>
        </w:tc>
        <w:tc>
          <w:tcPr>
            <w:tcW w:w="1912" w:type="dxa"/>
            <w:tcBorders>
              <w:top w:val="single" w:sz="4" w:space="0" w:color="auto"/>
              <w:left w:val="single" w:sz="4" w:space="0" w:color="auto"/>
              <w:bottom w:val="single" w:sz="4" w:space="0" w:color="auto"/>
              <w:right w:val="single" w:sz="4" w:space="0" w:color="auto"/>
            </w:tcBorders>
            <w:hideMark/>
          </w:tcPr>
          <w:p w14:paraId="6CBB6066" w14:textId="77777777" w:rsidR="00E26655" w:rsidRPr="00E26655" w:rsidRDefault="00E26655">
            <w:pPr>
              <w:jc w:val="center"/>
              <w:rPr>
                <w:sz w:val="24"/>
                <w:szCs w:val="24"/>
                <w:lang w:val="uk-UA" w:eastAsia="en-US"/>
              </w:rPr>
            </w:pPr>
            <w:r w:rsidRPr="00E26655">
              <w:rPr>
                <w:sz w:val="24"/>
                <w:szCs w:val="24"/>
                <w:lang w:val="uk-UA" w:eastAsia="en-US"/>
              </w:rPr>
              <w:t xml:space="preserve">Військово-лікарська комісія КНП БЛІЛ </w:t>
            </w:r>
            <w:proofErr w:type="spellStart"/>
            <w:r w:rsidRPr="00E26655">
              <w:rPr>
                <w:sz w:val="24"/>
                <w:szCs w:val="24"/>
                <w:lang w:val="uk-UA" w:eastAsia="en-US"/>
              </w:rPr>
              <w:t>м.Бахмут</w:t>
            </w:r>
            <w:proofErr w:type="spellEnd"/>
            <w:r w:rsidRPr="00E26655">
              <w:rPr>
                <w:sz w:val="24"/>
                <w:szCs w:val="24"/>
                <w:lang w:val="uk-UA" w:eastAsia="en-US"/>
              </w:rPr>
              <w:t>, Бахмутський ОМТЦК та СП</w:t>
            </w:r>
          </w:p>
        </w:tc>
        <w:tc>
          <w:tcPr>
            <w:tcW w:w="992" w:type="dxa"/>
            <w:tcBorders>
              <w:top w:val="single" w:sz="4" w:space="0" w:color="auto"/>
              <w:left w:val="single" w:sz="4" w:space="0" w:color="auto"/>
              <w:bottom w:val="single" w:sz="4" w:space="0" w:color="auto"/>
              <w:right w:val="single" w:sz="4" w:space="0" w:color="auto"/>
            </w:tcBorders>
            <w:hideMark/>
          </w:tcPr>
          <w:p w14:paraId="6B6E280E" w14:textId="77777777" w:rsidR="00E26655" w:rsidRPr="00E26655" w:rsidRDefault="00E26655">
            <w:pPr>
              <w:jc w:val="center"/>
              <w:rPr>
                <w:sz w:val="24"/>
                <w:szCs w:val="24"/>
                <w:lang w:val="uk-UA" w:eastAsia="en-US"/>
              </w:rPr>
            </w:pPr>
            <w:r w:rsidRPr="00E26655">
              <w:rPr>
                <w:sz w:val="24"/>
                <w:szCs w:val="24"/>
                <w:lang w:val="uk-UA" w:eastAsia="en-US"/>
              </w:rPr>
              <w:t>Кошти місцевого бюджету</w:t>
            </w:r>
          </w:p>
        </w:tc>
        <w:tc>
          <w:tcPr>
            <w:tcW w:w="660" w:type="dxa"/>
            <w:tcBorders>
              <w:top w:val="single" w:sz="4" w:space="0" w:color="auto"/>
              <w:left w:val="single" w:sz="4" w:space="0" w:color="auto"/>
              <w:bottom w:val="single" w:sz="4" w:space="0" w:color="auto"/>
              <w:right w:val="single" w:sz="4" w:space="0" w:color="auto"/>
            </w:tcBorders>
            <w:hideMark/>
          </w:tcPr>
          <w:p w14:paraId="7C039CCA" w14:textId="77777777" w:rsidR="00E26655" w:rsidRPr="00E26655" w:rsidRDefault="00E26655">
            <w:pPr>
              <w:jc w:val="center"/>
              <w:rPr>
                <w:sz w:val="24"/>
                <w:szCs w:val="24"/>
                <w:lang w:val="uk-UA" w:eastAsia="en-US"/>
              </w:rPr>
            </w:pPr>
            <w:r w:rsidRPr="00E26655">
              <w:rPr>
                <w:sz w:val="24"/>
                <w:szCs w:val="24"/>
                <w:lang w:val="uk-UA" w:eastAsia="en-US"/>
              </w:rPr>
              <w:t>20,0</w:t>
            </w:r>
          </w:p>
        </w:tc>
        <w:tc>
          <w:tcPr>
            <w:tcW w:w="660" w:type="dxa"/>
            <w:tcBorders>
              <w:top w:val="single" w:sz="4" w:space="0" w:color="auto"/>
              <w:left w:val="single" w:sz="4" w:space="0" w:color="auto"/>
              <w:bottom w:val="single" w:sz="4" w:space="0" w:color="auto"/>
              <w:right w:val="single" w:sz="4" w:space="0" w:color="auto"/>
            </w:tcBorders>
          </w:tcPr>
          <w:p w14:paraId="31A2ED64" w14:textId="77777777" w:rsidR="00E26655" w:rsidRPr="00E26655" w:rsidRDefault="00E26655">
            <w:pPr>
              <w:widowControl w:val="0"/>
              <w:autoSpaceDE w:val="0"/>
              <w:autoSpaceDN w:val="0"/>
              <w:adjustRightInd w:val="0"/>
              <w:jc w:val="center"/>
              <w:rPr>
                <w:sz w:val="24"/>
                <w:szCs w:val="24"/>
                <w:lang w:val="uk-UA" w:eastAsia="en-US"/>
              </w:rPr>
            </w:pPr>
          </w:p>
        </w:tc>
        <w:tc>
          <w:tcPr>
            <w:tcW w:w="615" w:type="dxa"/>
            <w:tcBorders>
              <w:top w:val="single" w:sz="4" w:space="0" w:color="auto"/>
              <w:left w:val="single" w:sz="4" w:space="0" w:color="auto"/>
              <w:bottom w:val="single" w:sz="4" w:space="0" w:color="auto"/>
              <w:right w:val="single" w:sz="4" w:space="0" w:color="auto"/>
            </w:tcBorders>
            <w:hideMark/>
          </w:tcPr>
          <w:p w14:paraId="5279E07B" w14:textId="77777777" w:rsidR="00E26655" w:rsidRPr="00E26655" w:rsidRDefault="00E26655">
            <w:pPr>
              <w:jc w:val="center"/>
              <w:rPr>
                <w:sz w:val="24"/>
                <w:szCs w:val="24"/>
                <w:lang w:val="uk-UA" w:eastAsia="en-US"/>
              </w:rPr>
            </w:pPr>
            <w:r w:rsidRPr="00E26655">
              <w:rPr>
                <w:sz w:val="24"/>
                <w:szCs w:val="24"/>
                <w:lang w:val="uk-UA" w:eastAsia="en-US"/>
              </w:rPr>
              <w:t>20,0</w:t>
            </w:r>
          </w:p>
        </w:tc>
        <w:tc>
          <w:tcPr>
            <w:tcW w:w="649" w:type="dxa"/>
            <w:tcBorders>
              <w:top w:val="single" w:sz="4" w:space="0" w:color="auto"/>
              <w:left w:val="single" w:sz="4" w:space="0" w:color="auto"/>
              <w:bottom w:val="single" w:sz="4" w:space="0" w:color="auto"/>
              <w:right w:val="single" w:sz="4" w:space="0" w:color="auto"/>
            </w:tcBorders>
          </w:tcPr>
          <w:p w14:paraId="28A5AFA4" w14:textId="77777777" w:rsidR="00E26655" w:rsidRPr="00E26655" w:rsidRDefault="00E26655">
            <w:pPr>
              <w:widowControl w:val="0"/>
              <w:autoSpaceDE w:val="0"/>
              <w:autoSpaceDN w:val="0"/>
              <w:adjustRightInd w:val="0"/>
              <w:jc w:val="center"/>
              <w:rPr>
                <w:sz w:val="24"/>
                <w:szCs w:val="24"/>
                <w:lang w:val="uk-UA" w:eastAsia="en-US"/>
              </w:rPr>
            </w:pPr>
          </w:p>
        </w:tc>
        <w:tc>
          <w:tcPr>
            <w:tcW w:w="690" w:type="dxa"/>
            <w:tcBorders>
              <w:top w:val="single" w:sz="4" w:space="0" w:color="auto"/>
              <w:left w:val="single" w:sz="4" w:space="0" w:color="auto"/>
              <w:bottom w:val="single" w:sz="4" w:space="0" w:color="auto"/>
              <w:right w:val="single" w:sz="4" w:space="0" w:color="auto"/>
            </w:tcBorders>
            <w:hideMark/>
          </w:tcPr>
          <w:p w14:paraId="77500210" w14:textId="77777777" w:rsidR="00E26655" w:rsidRPr="00E26655" w:rsidRDefault="00E26655">
            <w:pPr>
              <w:jc w:val="center"/>
              <w:rPr>
                <w:sz w:val="24"/>
                <w:szCs w:val="24"/>
                <w:lang w:val="uk-UA" w:eastAsia="en-US"/>
              </w:rPr>
            </w:pPr>
            <w:r w:rsidRPr="00E26655">
              <w:rPr>
                <w:sz w:val="24"/>
                <w:szCs w:val="24"/>
                <w:lang w:val="uk-UA" w:eastAsia="en-US"/>
              </w:rPr>
              <w:t>20,0</w:t>
            </w:r>
          </w:p>
        </w:tc>
        <w:tc>
          <w:tcPr>
            <w:tcW w:w="741" w:type="dxa"/>
            <w:tcBorders>
              <w:top w:val="single" w:sz="4" w:space="0" w:color="auto"/>
              <w:left w:val="single" w:sz="4" w:space="0" w:color="auto"/>
              <w:bottom w:val="single" w:sz="4" w:space="0" w:color="auto"/>
              <w:right w:val="single" w:sz="4" w:space="0" w:color="auto"/>
            </w:tcBorders>
          </w:tcPr>
          <w:p w14:paraId="536C17B2" w14:textId="77777777" w:rsidR="00E26655" w:rsidRPr="00E26655" w:rsidRDefault="00E26655">
            <w:pPr>
              <w:widowControl w:val="0"/>
              <w:autoSpaceDE w:val="0"/>
              <w:autoSpaceDN w:val="0"/>
              <w:adjustRightInd w:val="0"/>
              <w:jc w:val="center"/>
              <w:rPr>
                <w:sz w:val="24"/>
                <w:szCs w:val="24"/>
                <w:lang w:val="uk-UA" w:eastAsia="en-US"/>
              </w:rPr>
            </w:pPr>
          </w:p>
        </w:tc>
        <w:tc>
          <w:tcPr>
            <w:tcW w:w="675" w:type="dxa"/>
            <w:tcBorders>
              <w:top w:val="single" w:sz="4" w:space="0" w:color="auto"/>
              <w:left w:val="single" w:sz="4" w:space="0" w:color="auto"/>
              <w:bottom w:val="single" w:sz="4" w:space="0" w:color="auto"/>
              <w:right w:val="single" w:sz="4" w:space="0" w:color="auto"/>
            </w:tcBorders>
            <w:hideMark/>
          </w:tcPr>
          <w:p w14:paraId="74D5F97A" w14:textId="77777777" w:rsidR="00E26655" w:rsidRPr="00E26655" w:rsidRDefault="00E26655">
            <w:pPr>
              <w:jc w:val="center"/>
              <w:rPr>
                <w:sz w:val="24"/>
                <w:szCs w:val="24"/>
                <w:lang w:val="uk-UA" w:eastAsia="en-US"/>
              </w:rPr>
            </w:pPr>
            <w:r w:rsidRPr="00E26655">
              <w:rPr>
                <w:sz w:val="24"/>
                <w:szCs w:val="24"/>
                <w:lang w:val="uk-UA" w:eastAsia="en-US"/>
              </w:rPr>
              <w:t>60,0</w:t>
            </w:r>
          </w:p>
        </w:tc>
        <w:tc>
          <w:tcPr>
            <w:tcW w:w="756" w:type="dxa"/>
            <w:tcBorders>
              <w:top w:val="single" w:sz="4" w:space="0" w:color="auto"/>
              <w:left w:val="single" w:sz="4" w:space="0" w:color="auto"/>
              <w:bottom w:val="single" w:sz="4" w:space="0" w:color="auto"/>
              <w:right w:val="single" w:sz="4" w:space="0" w:color="auto"/>
            </w:tcBorders>
          </w:tcPr>
          <w:p w14:paraId="4FD0BA26" w14:textId="77777777" w:rsidR="00E26655" w:rsidRPr="00E26655" w:rsidRDefault="00E26655">
            <w:pPr>
              <w:widowControl w:val="0"/>
              <w:autoSpaceDE w:val="0"/>
              <w:autoSpaceDN w:val="0"/>
              <w:adjustRightInd w:val="0"/>
              <w:jc w:val="center"/>
              <w:rPr>
                <w:sz w:val="24"/>
                <w:szCs w:val="24"/>
                <w:lang w:val="uk-UA" w:eastAsia="en-US"/>
              </w:rPr>
            </w:pPr>
          </w:p>
        </w:tc>
        <w:tc>
          <w:tcPr>
            <w:tcW w:w="1431" w:type="dxa"/>
            <w:tcBorders>
              <w:top w:val="single" w:sz="4" w:space="0" w:color="auto"/>
              <w:left w:val="single" w:sz="4" w:space="0" w:color="auto"/>
              <w:bottom w:val="single" w:sz="4" w:space="0" w:color="auto"/>
              <w:right w:val="single" w:sz="4" w:space="0" w:color="auto"/>
            </w:tcBorders>
            <w:hideMark/>
          </w:tcPr>
          <w:p w14:paraId="15823553" w14:textId="77777777" w:rsidR="00E26655" w:rsidRPr="00E26655" w:rsidRDefault="00E26655">
            <w:pPr>
              <w:jc w:val="center"/>
              <w:rPr>
                <w:sz w:val="24"/>
                <w:szCs w:val="24"/>
                <w:lang w:val="uk-UA" w:eastAsia="en-US"/>
              </w:rPr>
            </w:pPr>
            <w:r w:rsidRPr="00E26655">
              <w:rPr>
                <w:sz w:val="24"/>
                <w:szCs w:val="24"/>
                <w:lang w:val="uk-UA" w:eastAsia="en-US"/>
              </w:rPr>
              <w:t>Своєчасне та організоване проведення приписки та призову</w:t>
            </w:r>
          </w:p>
        </w:tc>
      </w:tr>
      <w:tr w:rsidR="00E26655" w:rsidRPr="00E26655" w14:paraId="71647074" w14:textId="77777777" w:rsidTr="00E26655">
        <w:trPr>
          <w:trHeight w:val="365"/>
        </w:trPr>
        <w:tc>
          <w:tcPr>
            <w:tcW w:w="9072" w:type="dxa"/>
            <w:vMerge/>
            <w:tcBorders>
              <w:top w:val="single" w:sz="4" w:space="0" w:color="auto"/>
              <w:left w:val="single" w:sz="4" w:space="0" w:color="auto"/>
              <w:bottom w:val="single" w:sz="4" w:space="0" w:color="auto"/>
              <w:right w:val="single" w:sz="4" w:space="0" w:color="auto"/>
            </w:tcBorders>
            <w:vAlign w:val="center"/>
            <w:hideMark/>
          </w:tcPr>
          <w:p w14:paraId="3EE659E0" w14:textId="77777777" w:rsidR="00E26655" w:rsidRPr="00E26655" w:rsidRDefault="00E26655">
            <w:pPr>
              <w:rPr>
                <w:sz w:val="24"/>
                <w:szCs w:val="24"/>
                <w:lang w:val="uk-UA" w:eastAsia="en-US"/>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2612B7E6" w14:textId="77777777" w:rsidR="00E26655" w:rsidRPr="00E26655" w:rsidRDefault="00E26655">
            <w:pPr>
              <w:rPr>
                <w:sz w:val="24"/>
                <w:szCs w:val="24"/>
                <w:lang w:val="uk-UA" w:eastAsia="en-US"/>
              </w:rPr>
            </w:pPr>
          </w:p>
        </w:tc>
        <w:tc>
          <w:tcPr>
            <w:tcW w:w="2693" w:type="dxa"/>
            <w:tcBorders>
              <w:top w:val="single" w:sz="4" w:space="0" w:color="auto"/>
              <w:left w:val="single" w:sz="4" w:space="0" w:color="auto"/>
              <w:bottom w:val="single" w:sz="4" w:space="0" w:color="auto"/>
              <w:right w:val="single" w:sz="4" w:space="0" w:color="auto"/>
            </w:tcBorders>
            <w:hideMark/>
          </w:tcPr>
          <w:p w14:paraId="3725BE02" w14:textId="77777777" w:rsidR="00E26655" w:rsidRPr="00E26655" w:rsidRDefault="00E26655">
            <w:pPr>
              <w:rPr>
                <w:sz w:val="24"/>
                <w:szCs w:val="24"/>
                <w:lang w:val="uk-UA" w:eastAsia="en-US"/>
              </w:rPr>
            </w:pPr>
            <w:r w:rsidRPr="00E26655">
              <w:rPr>
                <w:sz w:val="24"/>
                <w:szCs w:val="24"/>
                <w:lang w:val="uk-UA" w:eastAsia="en-US"/>
              </w:rPr>
              <w:t>Якісний і медичний відбір громадян до військової служби</w:t>
            </w:r>
          </w:p>
        </w:tc>
        <w:tc>
          <w:tcPr>
            <w:tcW w:w="1065" w:type="dxa"/>
            <w:tcBorders>
              <w:top w:val="single" w:sz="4" w:space="0" w:color="auto"/>
              <w:left w:val="single" w:sz="4" w:space="0" w:color="auto"/>
              <w:bottom w:val="single" w:sz="4" w:space="0" w:color="auto"/>
              <w:right w:val="single" w:sz="4" w:space="0" w:color="auto"/>
            </w:tcBorders>
            <w:hideMark/>
          </w:tcPr>
          <w:p w14:paraId="3DF72932" w14:textId="77777777" w:rsidR="00E26655" w:rsidRPr="00E26655" w:rsidRDefault="00E26655">
            <w:pPr>
              <w:jc w:val="center"/>
              <w:rPr>
                <w:sz w:val="24"/>
                <w:szCs w:val="24"/>
                <w:lang w:val="uk-UA" w:eastAsia="en-US"/>
              </w:rPr>
            </w:pPr>
            <w:r w:rsidRPr="00E26655">
              <w:rPr>
                <w:sz w:val="24"/>
                <w:szCs w:val="24"/>
                <w:lang w:val="uk-UA" w:eastAsia="en-US"/>
              </w:rPr>
              <w:t>постійно</w:t>
            </w:r>
          </w:p>
        </w:tc>
        <w:tc>
          <w:tcPr>
            <w:tcW w:w="1912" w:type="dxa"/>
            <w:tcBorders>
              <w:top w:val="single" w:sz="4" w:space="0" w:color="auto"/>
              <w:left w:val="single" w:sz="4" w:space="0" w:color="auto"/>
              <w:bottom w:val="single" w:sz="4" w:space="0" w:color="auto"/>
              <w:right w:val="single" w:sz="4" w:space="0" w:color="auto"/>
            </w:tcBorders>
            <w:hideMark/>
          </w:tcPr>
          <w:p w14:paraId="4DF42E2B" w14:textId="77777777" w:rsidR="00E26655" w:rsidRPr="00E26655" w:rsidRDefault="00E26655">
            <w:pPr>
              <w:jc w:val="center"/>
              <w:rPr>
                <w:sz w:val="24"/>
                <w:szCs w:val="24"/>
                <w:lang w:val="uk-UA" w:eastAsia="en-US"/>
              </w:rPr>
            </w:pPr>
            <w:r w:rsidRPr="00E26655">
              <w:rPr>
                <w:sz w:val="24"/>
                <w:szCs w:val="24"/>
                <w:lang w:val="uk-UA" w:eastAsia="en-US"/>
              </w:rPr>
              <w:t xml:space="preserve">Військово-лікарська комісія КНП БЛІЛ </w:t>
            </w:r>
          </w:p>
          <w:p w14:paraId="2B9BFAA5" w14:textId="77777777" w:rsidR="00E26655" w:rsidRPr="00E26655" w:rsidRDefault="00E26655">
            <w:pPr>
              <w:jc w:val="center"/>
              <w:rPr>
                <w:sz w:val="24"/>
                <w:szCs w:val="24"/>
                <w:lang w:val="uk-UA" w:eastAsia="en-US"/>
              </w:rPr>
            </w:pPr>
            <w:r w:rsidRPr="00E26655">
              <w:rPr>
                <w:sz w:val="24"/>
                <w:szCs w:val="24"/>
                <w:lang w:val="uk-UA" w:eastAsia="en-US"/>
              </w:rPr>
              <w:t>м. Бахмут</w:t>
            </w:r>
          </w:p>
        </w:tc>
        <w:tc>
          <w:tcPr>
            <w:tcW w:w="992" w:type="dxa"/>
            <w:tcBorders>
              <w:top w:val="single" w:sz="4" w:space="0" w:color="auto"/>
              <w:left w:val="single" w:sz="4" w:space="0" w:color="auto"/>
              <w:bottom w:val="single" w:sz="4" w:space="0" w:color="auto"/>
              <w:right w:val="single" w:sz="4" w:space="0" w:color="auto"/>
            </w:tcBorders>
            <w:hideMark/>
          </w:tcPr>
          <w:p w14:paraId="19EB494F" w14:textId="77777777" w:rsidR="00E26655" w:rsidRPr="00E26655" w:rsidRDefault="00E26655">
            <w:pPr>
              <w:jc w:val="center"/>
              <w:rPr>
                <w:b/>
                <w:sz w:val="24"/>
                <w:szCs w:val="24"/>
                <w:lang w:val="uk-UA" w:eastAsia="en-US"/>
              </w:rPr>
            </w:pPr>
            <w:r w:rsidRPr="00E26655">
              <w:rPr>
                <w:sz w:val="24"/>
                <w:szCs w:val="24"/>
                <w:lang w:val="uk-UA" w:eastAsia="en-US"/>
              </w:rPr>
              <w:t>Фінансування не потребує</w:t>
            </w:r>
          </w:p>
        </w:tc>
        <w:tc>
          <w:tcPr>
            <w:tcW w:w="660" w:type="dxa"/>
            <w:tcBorders>
              <w:top w:val="single" w:sz="4" w:space="0" w:color="auto"/>
              <w:left w:val="single" w:sz="4" w:space="0" w:color="auto"/>
              <w:bottom w:val="single" w:sz="4" w:space="0" w:color="auto"/>
              <w:right w:val="single" w:sz="4" w:space="0" w:color="auto"/>
            </w:tcBorders>
          </w:tcPr>
          <w:p w14:paraId="72682C78" w14:textId="77777777" w:rsidR="00E26655" w:rsidRPr="00E26655" w:rsidRDefault="00E26655">
            <w:pPr>
              <w:widowControl w:val="0"/>
              <w:autoSpaceDE w:val="0"/>
              <w:autoSpaceDN w:val="0"/>
              <w:adjustRightInd w:val="0"/>
              <w:jc w:val="center"/>
              <w:rPr>
                <w:b/>
                <w:sz w:val="24"/>
                <w:szCs w:val="24"/>
                <w:lang w:val="uk-UA" w:eastAsia="en-US"/>
              </w:rPr>
            </w:pPr>
          </w:p>
        </w:tc>
        <w:tc>
          <w:tcPr>
            <w:tcW w:w="660" w:type="dxa"/>
            <w:tcBorders>
              <w:top w:val="single" w:sz="4" w:space="0" w:color="auto"/>
              <w:left w:val="single" w:sz="4" w:space="0" w:color="auto"/>
              <w:bottom w:val="single" w:sz="4" w:space="0" w:color="auto"/>
              <w:right w:val="single" w:sz="4" w:space="0" w:color="auto"/>
            </w:tcBorders>
          </w:tcPr>
          <w:p w14:paraId="217EF075" w14:textId="77777777" w:rsidR="00E26655" w:rsidRPr="00E26655" w:rsidRDefault="00E26655">
            <w:pPr>
              <w:widowControl w:val="0"/>
              <w:autoSpaceDE w:val="0"/>
              <w:autoSpaceDN w:val="0"/>
              <w:adjustRightInd w:val="0"/>
              <w:jc w:val="center"/>
              <w:rPr>
                <w:b/>
                <w:sz w:val="24"/>
                <w:szCs w:val="24"/>
                <w:lang w:val="uk-UA" w:eastAsia="en-US"/>
              </w:rPr>
            </w:pPr>
          </w:p>
        </w:tc>
        <w:tc>
          <w:tcPr>
            <w:tcW w:w="615" w:type="dxa"/>
            <w:tcBorders>
              <w:top w:val="single" w:sz="4" w:space="0" w:color="auto"/>
              <w:left w:val="single" w:sz="4" w:space="0" w:color="auto"/>
              <w:bottom w:val="single" w:sz="4" w:space="0" w:color="auto"/>
              <w:right w:val="single" w:sz="4" w:space="0" w:color="auto"/>
            </w:tcBorders>
          </w:tcPr>
          <w:p w14:paraId="1DDB6B88" w14:textId="77777777" w:rsidR="00E26655" w:rsidRPr="00E26655" w:rsidRDefault="00E26655">
            <w:pPr>
              <w:widowControl w:val="0"/>
              <w:autoSpaceDE w:val="0"/>
              <w:autoSpaceDN w:val="0"/>
              <w:adjustRightInd w:val="0"/>
              <w:jc w:val="center"/>
              <w:rPr>
                <w:b/>
                <w:sz w:val="24"/>
                <w:szCs w:val="24"/>
                <w:lang w:val="uk-UA" w:eastAsia="en-US"/>
              </w:rPr>
            </w:pPr>
          </w:p>
        </w:tc>
        <w:tc>
          <w:tcPr>
            <w:tcW w:w="649" w:type="dxa"/>
            <w:tcBorders>
              <w:top w:val="single" w:sz="4" w:space="0" w:color="auto"/>
              <w:left w:val="single" w:sz="4" w:space="0" w:color="auto"/>
              <w:bottom w:val="single" w:sz="4" w:space="0" w:color="auto"/>
              <w:right w:val="single" w:sz="4" w:space="0" w:color="auto"/>
            </w:tcBorders>
          </w:tcPr>
          <w:p w14:paraId="05B90EA3" w14:textId="77777777" w:rsidR="00E26655" w:rsidRPr="00E26655" w:rsidRDefault="00E26655">
            <w:pPr>
              <w:widowControl w:val="0"/>
              <w:autoSpaceDE w:val="0"/>
              <w:autoSpaceDN w:val="0"/>
              <w:adjustRightInd w:val="0"/>
              <w:jc w:val="center"/>
              <w:rPr>
                <w:b/>
                <w:sz w:val="24"/>
                <w:szCs w:val="24"/>
                <w:lang w:val="uk-UA" w:eastAsia="en-US"/>
              </w:rPr>
            </w:pPr>
          </w:p>
        </w:tc>
        <w:tc>
          <w:tcPr>
            <w:tcW w:w="690" w:type="dxa"/>
            <w:tcBorders>
              <w:top w:val="single" w:sz="4" w:space="0" w:color="auto"/>
              <w:left w:val="single" w:sz="4" w:space="0" w:color="auto"/>
              <w:bottom w:val="single" w:sz="4" w:space="0" w:color="auto"/>
              <w:right w:val="single" w:sz="4" w:space="0" w:color="auto"/>
            </w:tcBorders>
          </w:tcPr>
          <w:p w14:paraId="2773289B" w14:textId="77777777" w:rsidR="00E26655" w:rsidRPr="00E26655" w:rsidRDefault="00E26655">
            <w:pPr>
              <w:widowControl w:val="0"/>
              <w:autoSpaceDE w:val="0"/>
              <w:autoSpaceDN w:val="0"/>
              <w:adjustRightInd w:val="0"/>
              <w:jc w:val="center"/>
              <w:rPr>
                <w:b/>
                <w:sz w:val="24"/>
                <w:szCs w:val="24"/>
                <w:lang w:val="uk-UA" w:eastAsia="en-US"/>
              </w:rPr>
            </w:pPr>
          </w:p>
        </w:tc>
        <w:tc>
          <w:tcPr>
            <w:tcW w:w="741" w:type="dxa"/>
            <w:tcBorders>
              <w:top w:val="single" w:sz="4" w:space="0" w:color="auto"/>
              <w:left w:val="single" w:sz="4" w:space="0" w:color="auto"/>
              <w:bottom w:val="single" w:sz="4" w:space="0" w:color="auto"/>
              <w:right w:val="single" w:sz="4" w:space="0" w:color="auto"/>
            </w:tcBorders>
          </w:tcPr>
          <w:p w14:paraId="07E98E4A" w14:textId="77777777" w:rsidR="00E26655" w:rsidRPr="00E26655" w:rsidRDefault="00E26655">
            <w:pPr>
              <w:widowControl w:val="0"/>
              <w:autoSpaceDE w:val="0"/>
              <w:autoSpaceDN w:val="0"/>
              <w:adjustRightInd w:val="0"/>
              <w:jc w:val="center"/>
              <w:rPr>
                <w:b/>
                <w:sz w:val="24"/>
                <w:szCs w:val="24"/>
                <w:lang w:val="uk-UA" w:eastAsia="en-US"/>
              </w:rPr>
            </w:pPr>
          </w:p>
        </w:tc>
        <w:tc>
          <w:tcPr>
            <w:tcW w:w="675" w:type="dxa"/>
            <w:tcBorders>
              <w:top w:val="single" w:sz="4" w:space="0" w:color="auto"/>
              <w:left w:val="single" w:sz="4" w:space="0" w:color="auto"/>
              <w:bottom w:val="single" w:sz="4" w:space="0" w:color="auto"/>
              <w:right w:val="single" w:sz="4" w:space="0" w:color="auto"/>
            </w:tcBorders>
          </w:tcPr>
          <w:p w14:paraId="26046767" w14:textId="77777777" w:rsidR="00E26655" w:rsidRPr="00E26655" w:rsidRDefault="00E26655">
            <w:pPr>
              <w:widowControl w:val="0"/>
              <w:autoSpaceDE w:val="0"/>
              <w:autoSpaceDN w:val="0"/>
              <w:adjustRightInd w:val="0"/>
              <w:jc w:val="center"/>
              <w:rPr>
                <w:b/>
                <w:sz w:val="24"/>
                <w:szCs w:val="24"/>
                <w:lang w:val="uk-UA" w:eastAsia="en-US"/>
              </w:rPr>
            </w:pPr>
          </w:p>
        </w:tc>
        <w:tc>
          <w:tcPr>
            <w:tcW w:w="756" w:type="dxa"/>
            <w:tcBorders>
              <w:top w:val="single" w:sz="4" w:space="0" w:color="auto"/>
              <w:left w:val="single" w:sz="4" w:space="0" w:color="auto"/>
              <w:bottom w:val="single" w:sz="4" w:space="0" w:color="auto"/>
              <w:right w:val="single" w:sz="4" w:space="0" w:color="auto"/>
            </w:tcBorders>
          </w:tcPr>
          <w:p w14:paraId="11FFAEF1" w14:textId="77777777" w:rsidR="00E26655" w:rsidRPr="00E26655" w:rsidRDefault="00E26655">
            <w:pPr>
              <w:widowControl w:val="0"/>
              <w:autoSpaceDE w:val="0"/>
              <w:autoSpaceDN w:val="0"/>
              <w:adjustRightInd w:val="0"/>
              <w:jc w:val="center"/>
              <w:rPr>
                <w:b/>
                <w:sz w:val="24"/>
                <w:szCs w:val="24"/>
                <w:lang w:val="uk-UA" w:eastAsia="en-US"/>
              </w:rPr>
            </w:pPr>
          </w:p>
        </w:tc>
        <w:tc>
          <w:tcPr>
            <w:tcW w:w="1431" w:type="dxa"/>
            <w:tcBorders>
              <w:top w:val="single" w:sz="4" w:space="0" w:color="auto"/>
              <w:left w:val="single" w:sz="4" w:space="0" w:color="auto"/>
              <w:bottom w:val="single" w:sz="4" w:space="0" w:color="auto"/>
              <w:right w:val="single" w:sz="4" w:space="0" w:color="auto"/>
            </w:tcBorders>
            <w:hideMark/>
          </w:tcPr>
          <w:p w14:paraId="18E702D5" w14:textId="77777777" w:rsidR="00E26655" w:rsidRPr="00E26655" w:rsidRDefault="00E26655">
            <w:pPr>
              <w:jc w:val="center"/>
              <w:rPr>
                <w:sz w:val="24"/>
                <w:szCs w:val="24"/>
                <w:lang w:val="uk-UA" w:eastAsia="en-US"/>
              </w:rPr>
            </w:pPr>
            <w:r w:rsidRPr="00E26655">
              <w:rPr>
                <w:sz w:val="24"/>
                <w:szCs w:val="24"/>
                <w:lang w:val="uk-UA" w:eastAsia="en-US"/>
              </w:rPr>
              <w:t>Повноцінний медичний огляд призовної молоді та військовозобов’язаних</w:t>
            </w:r>
          </w:p>
        </w:tc>
      </w:tr>
      <w:tr w:rsidR="00E26655" w:rsidRPr="00E26655" w14:paraId="58B863E6" w14:textId="77777777" w:rsidTr="00E26655">
        <w:trPr>
          <w:trHeight w:val="365"/>
        </w:trPr>
        <w:tc>
          <w:tcPr>
            <w:tcW w:w="9072" w:type="dxa"/>
            <w:gridSpan w:val="6"/>
            <w:tcBorders>
              <w:top w:val="single" w:sz="4" w:space="0" w:color="auto"/>
              <w:left w:val="single" w:sz="4" w:space="0" w:color="auto"/>
              <w:bottom w:val="single" w:sz="4" w:space="0" w:color="auto"/>
              <w:right w:val="single" w:sz="4" w:space="0" w:color="auto"/>
            </w:tcBorders>
            <w:hideMark/>
          </w:tcPr>
          <w:p w14:paraId="353B127E" w14:textId="77777777" w:rsidR="00E26655" w:rsidRPr="00E26655" w:rsidRDefault="00E26655">
            <w:pPr>
              <w:rPr>
                <w:b/>
                <w:i/>
                <w:sz w:val="24"/>
                <w:szCs w:val="24"/>
                <w:lang w:val="uk-UA" w:eastAsia="en-US"/>
              </w:rPr>
            </w:pPr>
            <w:r w:rsidRPr="00E26655">
              <w:rPr>
                <w:b/>
                <w:i/>
                <w:sz w:val="24"/>
                <w:szCs w:val="24"/>
                <w:lang w:val="uk-UA" w:eastAsia="en-US"/>
              </w:rPr>
              <w:t>Разом:</w:t>
            </w:r>
          </w:p>
        </w:tc>
        <w:tc>
          <w:tcPr>
            <w:tcW w:w="660" w:type="dxa"/>
            <w:tcBorders>
              <w:top w:val="single" w:sz="4" w:space="0" w:color="auto"/>
              <w:left w:val="single" w:sz="4" w:space="0" w:color="auto"/>
              <w:bottom w:val="single" w:sz="4" w:space="0" w:color="auto"/>
              <w:right w:val="single" w:sz="4" w:space="0" w:color="auto"/>
            </w:tcBorders>
            <w:hideMark/>
          </w:tcPr>
          <w:p w14:paraId="36414B75" w14:textId="77777777" w:rsidR="00E26655" w:rsidRPr="00E26655" w:rsidRDefault="00E26655">
            <w:pPr>
              <w:jc w:val="center"/>
              <w:rPr>
                <w:b/>
                <w:sz w:val="24"/>
                <w:szCs w:val="24"/>
                <w:lang w:val="uk-UA" w:eastAsia="en-US"/>
              </w:rPr>
            </w:pPr>
            <w:r w:rsidRPr="00E26655">
              <w:rPr>
                <w:b/>
                <w:sz w:val="24"/>
                <w:szCs w:val="24"/>
                <w:lang w:val="uk-UA" w:eastAsia="en-US"/>
              </w:rPr>
              <w:t>25,0</w:t>
            </w:r>
          </w:p>
        </w:tc>
        <w:tc>
          <w:tcPr>
            <w:tcW w:w="660" w:type="dxa"/>
            <w:tcBorders>
              <w:top w:val="single" w:sz="4" w:space="0" w:color="auto"/>
              <w:left w:val="single" w:sz="4" w:space="0" w:color="auto"/>
              <w:bottom w:val="single" w:sz="4" w:space="0" w:color="auto"/>
              <w:right w:val="single" w:sz="4" w:space="0" w:color="auto"/>
            </w:tcBorders>
          </w:tcPr>
          <w:p w14:paraId="01F89FA0" w14:textId="77777777" w:rsidR="00E26655" w:rsidRPr="00E26655" w:rsidRDefault="00E26655">
            <w:pPr>
              <w:widowControl w:val="0"/>
              <w:autoSpaceDE w:val="0"/>
              <w:autoSpaceDN w:val="0"/>
              <w:adjustRightInd w:val="0"/>
              <w:jc w:val="center"/>
              <w:rPr>
                <w:b/>
                <w:sz w:val="24"/>
                <w:szCs w:val="24"/>
                <w:lang w:val="uk-UA" w:eastAsia="en-US"/>
              </w:rPr>
            </w:pPr>
          </w:p>
        </w:tc>
        <w:tc>
          <w:tcPr>
            <w:tcW w:w="615" w:type="dxa"/>
            <w:tcBorders>
              <w:top w:val="single" w:sz="4" w:space="0" w:color="auto"/>
              <w:left w:val="single" w:sz="4" w:space="0" w:color="auto"/>
              <w:bottom w:val="single" w:sz="4" w:space="0" w:color="auto"/>
              <w:right w:val="single" w:sz="4" w:space="0" w:color="auto"/>
            </w:tcBorders>
            <w:hideMark/>
          </w:tcPr>
          <w:p w14:paraId="3A10619E" w14:textId="77777777" w:rsidR="00E26655" w:rsidRPr="00E26655" w:rsidRDefault="00E26655">
            <w:pPr>
              <w:jc w:val="center"/>
              <w:rPr>
                <w:b/>
                <w:sz w:val="24"/>
                <w:szCs w:val="24"/>
                <w:lang w:val="uk-UA" w:eastAsia="en-US"/>
              </w:rPr>
            </w:pPr>
            <w:r w:rsidRPr="00E26655">
              <w:rPr>
                <w:b/>
                <w:sz w:val="24"/>
                <w:szCs w:val="24"/>
                <w:lang w:val="uk-UA" w:eastAsia="en-US"/>
              </w:rPr>
              <w:t>25,0</w:t>
            </w:r>
          </w:p>
        </w:tc>
        <w:tc>
          <w:tcPr>
            <w:tcW w:w="649" w:type="dxa"/>
            <w:tcBorders>
              <w:top w:val="single" w:sz="4" w:space="0" w:color="auto"/>
              <w:left w:val="single" w:sz="4" w:space="0" w:color="auto"/>
              <w:bottom w:val="single" w:sz="4" w:space="0" w:color="auto"/>
              <w:right w:val="single" w:sz="4" w:space="0" w:color="auto"/>
            </w:tcBorders>
          </w:tcPr>
          <w:p w14:paraId="217DAF7D" w14:textId="77777777" w:rsidR="00E26655" w:rsidRPr="00E26655" w:rsidRDefault="00E26655">
            <w:pPr>
              <w:widowControl w:val="0"/>
              <w:autoSpaceDE w:val="0"/>
              <w:autoSpaceDN w:val="0"/>
              <w:adjustRightInd w:val="0"/>
              <w:jc w:val="center"/>
              <w:rPr>
                <w:b/>
                <w:sz w:val="24"/>
                <w:szCs w:val="24"/>
                <w:lang w:val="uk-UA" w:eastAsia="en-US"/>
              </w:rPr>
            </w:pPr>
          </w:p>
        </w:tc>
        <w:tc>
          <w:tcPr>
            <w:tcW w:w="690" w:type="dxa"/>
            <w:tcBorders>
              <w:top w:val="single" w:sz="4" w:space="0" w:color="auto"/>
              <w:left w:val="single" w:sz="4" w:space="0" w:color="auto"/>
              <w:bottom w:val="single" w:sz="4" w:space="0" w:color="auto"/>
              <w:right w:val="single" w:sz="4" w:space="0" w:color="auto"/>
            </w:tcBorders>
            <w:hideMark/>
          </w:tcPr>
          <w:p w14:paraId="6DC204A8" w14:textId="77777777" w:rsidR="00E26655" w:rsidRPr="00E26655" w:rsidRDefault="00E26655">
            <w:pPr>
              <w:jc w:val="center"/>
              <w:rPr>
                <w:b/>
                <w:sz w:val="24"/>
                <w:szCs w:val="24"/>
                <w:lang w:val="uk-UA" w:eastAsia="en-US"/>
              </w:rPr>
            </w:pPr>
            <w:r w:rsidRPr="00E26655">
              <w:rPr>
                <w:b/>
                <w:sz w:val="24"/>
                <w:szCs w:val="24"/>
                <w:lang w:val="uk-UA" w:eastAsia="en-US"/>
              </w:rPr>
              <w:t>25,0</w:t>
            </w:r>
          </w:p>
        </w:tc>
        <w:tc>
          <w:tcPr>
            <w:tcW w:w="741" w:type="dxa"/>
            <w:tcBorders>
              <w:top w:val="single" w:sz="4" w:space="0" w:color="auto"/>
              <w:left w:val="single" w:sz="4" w:space="0" w:color="auto"/>
              <w:bottom w:val="single" w:sz="4" w:space="0" w:color="auto"/>
              <w:right w:val="single" w:sz="4" w:space="0" w:color="auto"/>
            </w:tcBorders>
          </w:tcPr>
          <w:p w14:paraId="47398E5A" w14:textId="77777777" w:rsidR="00E26655" w:rsidRPr="00E26655" w:rsidRDefault="00E26655">
            <w:pPr>
              <w:widowControl w:val="0"/>
              <w:autoSpaceDE w:val="0"/>
              <w:autoSpaceDN w:val="0"/>
              <w:adjustRightInd w:val="0"/>
              <w:jc w:val="center"/>
              <w:rPr>
                <w:b/>
                <w:sz w:val="24"/>
                <w:szCs w:val="24"/>
                <w:lang w:val="uk-UA" w:eastAsia="en-US"/>
              </w:rPr>
            </w:pPr>
          </w:p>
        </w:tc>
        <w:tc>
          <w:tcPr>
            <w:tcW w:w="675" w:type="dxa"/>
            <w:tcBorders>
              <w:top w:val="single" w:sz="4" w:space="0" w:color="auto"/>
              <w:left w:val="single" w:sz="4" w:space="0" w:color="auto"/>
              <w:bottom w:val="single" w:sz="4" w:space="0" w:color="auto"/>
              <w:right w:val="single" w:sz="4" w:space="0" w:color="auto"/>
            </w:tcBorders>
            <w:hideMark/>
          </w:tcPr>
          <w:p w14:paraId="0616ED23" w14:textId="77777777" w:rsidR="00E26655" w:rsidRPr="00E26655" w:rsidRDefault="00E26655">
            <w:pPr>
              <w:jc w:val="center"/>
              <w:rPr>
                <w:b/>
                <w:sz w:val="24"/>
                <w:szCs w:val="24"/>
                <w:lang w:val="uk-UA" w:eastAsia="en-US"/>
              </w:rPr>
            </w:pPr>
            <w:r w:rsidRPr="00E26655">
              <w:rPr>
                <w:b/>
                <w:sz w:val="24"/>
                <w:szCs w:val="24"/>
                <w:lang w:val="uk-UA" w:eastAsia="en-US"/>
              </w:rPr>
              <w:t>75,0</w:t>
            </w:r>
          </w:p>
        </w:tc>
        <w:tc>
          <w:tcPr>
            <w:tcW w:w="756" w:type="dxa"/>
            <w:tcBorders>
              <w:top w:val="single" w:sz="4" w:space="0" w:color="auto"/>
              <w:left w:val="single" w:sz="4" w:space="0" w:color="auto"/>
              <w:bottom w:val="single" w:sz="4" w:space="0" w:color="auto"/>
              <w:right w:val="single" w:sz="4" w:space="0" w:color="auto"/>
            </w:tcBorders>
          </w:tcPr>
          <w:p w14:paraId="38941468" w14:textId="77777777" w:rsidR="00E26655" w:rsidRPr="00E26655" w:rsidRDefault="00E26655">
            <w:pPr>
              <w:widowControl w:val="0"/>
              <w:autoSpaceDE w:val="0"/>
              <w:autoSpaceDN w:val="0"/>
              <w:adjustRightInd w:val="0"/>
              <w:jc w:val="center"/>
              <w:rPr>
                <w:b/>
                <w:sz w:val="24"/>
                <w:szCs w:val="24"/>
                <w:lang w:val="uk-UA" w:eastAsia="en-US"/>
              </w:rPr>
            </w:pPr>
          </w:p>
        </w:tc>
        <w:tc>
          <w:tcPr>
            <w:tcW w:w="1431" w:type="dxa"/>
            <w:tcBorders>
              <w:top w:val="single" w:sz="4" w:space="0" w:color="auto"/>
              <w:left w:val="single" w:sz="4" w:space="0" w:color="auto"/>
              <w:bottom w:val="single" w:sz="4" w:space="0" w:color="auto"/>
              <w:right w:val="single" w:sz="4" w:space="0" w:color="auto"/>
            </w:tcBorders>
          </w:tcPr>
          <w:p w14:paraId="23DFB891" w14:textId="77777777" w:rsidR="00E26655" w:rsidRPr="00E26655" w:rsidRDefault="00E26655">
            <w:pPr>
              <w:widowControl w:val="0"/>
              <w:autoSpaceDE w:val="0"/>
              <w:autoSpaceDN w:val="0"/>
              <w:adjustRightInd w:val="0"/>
              <w:jc w:val="center"/>
              <w:rPr>
                <w:b/>
                <w:sz w:val="24"/>
                <w:szCs w:val="24"/>
                <w:lang w:val="uk-UA" w:eastAsia="en-US"/>
              </w:rPr>
            </w:pPr>
          </w:p>
        </w:tc>
      </w:tr>
    </w:tbl>
    <w:p w14:paraId="34DD4480" w14:textId="77777777" w:rsidR="00E26655" w:rsidRPr="00E26655" w:rsidRDefault="00E26655" w:rsidP="00E26655">
      <w:pPr>
        <w:jc w:val="center"/>
        <w:rPr>
          <w:rFonts w:ascii="Times New Roman" w:eastAsia="Times New Roman" w:hAnsi="Times New Roman" w:cs="Times New Roman"/>
          <w:b/>
          <w:sz w:val="24"/>
          <w:szCs w:val="24"/>
          <w:lang w:eastAsia="ru-RU"/>
        </w:rPr>
      </w:pPr>
    </w:p>
    <w:p w14:paraId="2799A317" w14:textId="77777777" w:rsidR="00E26655" w:rsidRPr="00E26655" w:rsidRDefault="00E26655" w:rsidP="00E26655">
      <w:pPr>
        <w:rPr>
          <w:rFonts w:ascii="Times New Roman" w:hAnsi="Times New Roman" w:cs="Times New Roman"/>
          <w:sz w:val="24"/>
          <w:szCs w:val="24"/>
        </w:rPr>
        <w:sectPr w:rsidR="00E26655" w:rsidRPr="00E26655">
          <w:pgSz w:w="16838" w:h="11906" w:orient="landscape"/>
          <w:pgMar w:top="851" w:right="1134" w:bottom="1701" w:left="567" w:header="709" w:footer="709" w:gutter="0"/>
          <w:cols w:space="720"/>
        </w:sectPr>
      </w:pPr>
    </w:p>
    <w:p w14:paraId="4C1272DC" w14:textId="77777777" w:rsidR="00E26655" w:rsidRPr="00E26655" w:rsidRDefault="00E26655" w:rsidP="00E26655">
      <w:pPr>
        <w:rPr>
          <w:rFonts w:ascii="Times New Roman" w:hAnsi="Times New Roman" w:cs="Times New Roman"/>
          <w:sz w:val="24"/>
          <w:szCs w:val="24"/>
          <w:lang w:val="ru-RU"/>
        </w:rPr>
      </w:pPr>
    </w:p>
    <w:p w14:paraId="7ACD4307" w14:textId="77777777" w:rsidR="00E26655" w:rsidRPr="00E26655" w:rsidRDefault="00E26655" w:rsidP="00E26655">
      <w:pPr>
        <w:rPr>
          <w:rFonts w:ascii="Times New Roman" w:hAnsi="Times New Roman" w:cs="Times New Roman"/>
          <w:sz w:val="24"/>
          <w:szCs w:val="24"/>
        </w:rPr>
      </w:pPr>
    </w:p>
    <w:p w14:paraId="2F914CF8" w14:textId="77777777" w:rsidR="00E26655" w:rsidRPr="00E26655" w:rsidRDefault="00E26655" w:rsidP="00E26655">
      <w:pPr>
        <w:rPr>
          <w:rFonts w:ascii="Times New Roman" w:hAnsi="Times New Roman" w:cs="Times New Roman"/>
          <w:sz w:val="24"/>
          <w:szCs w:val="24"/>
        </w:rPr>
      </w:pPr>
    </w:p>
    <w:p w14:paraId="74428F72" w14:textId="77777777" w:rsidR="00E26655" w:rsidRPr="00E26655" w:rsidRDefault="00E26655" w:rsidP="00E26655">
      <w:pPr>
        <w:jc w:val="center"/>
        <w:rPr>
          <w:rFonts w:ascii="Times New Roman" w:hAnsi="Times New Roman" w:cs="Times New Roman"/>
          <w:b/>
          <w:sz w:val="24"/>
          <w:szCs w:val="24"/>
        </w:rPr>
      </w:pPr>
      <w:r w:rsidRPr="00E26655">
        <w:rPr>
          <w:rFonts w:ascii="Times New Roman" w:hAnsi="Times New Roman" w:cs="Times New Roman"/>
          <w:b/>
          <w:sz w:val="24"/>
          <w:szCs w:val="24"/>
        </w:rPr>
        <w:t xml:space="preserve">Х. РЕСУРСНЕ ЗАБЕЗПЕЧЕННЯ ПРОГРАМИ </w:t>
      </w:r>
    </w:p>
    <w:p w14:paraId="388601F3" w14:textId="77777777" w:rsidR="00E26655" w:rsidRPr="00E26655" w:rsidRDefault="00E26655" w:rsidP="00E26655">
      <w:pPr>
        <w:jc w:val="right"/>
        <w:rPr>
          <w:rFonts w:ascii="Times New Roman" w:hAnsi="Times New Roman" w:cs="Times New Roman"/>
          <w:b/>
          <w:sz w:val="24"/>
          <w:szCs w:val="24"/>
        </w:rPr>
      </w:pPr>
      <w:proofErr w:type="spellStart"/>
      <w:r w:rsidRPr="00E26655">
        <w:rPr>
          <w:rFonts w:ascii="Times New Roman" w:hAnsi="Times New Roman" w:cs="Times New Roman"/>
          <w:b/>
          <w:sz w:val="24"/>
          <w:szCs w:val="24"/>
        </w:rPr>
        <w:t>тис.грн</w:t>
      </w:r>
      <w:proofErr w:type="spellEnd"/>
      <w:r w:rsidRPr="00E26655">
        <w:rPr>
          <w:rFonts w:ascii="Times New Roman" w:hAnsi="Times New Roman" w:cs="Times New Roman"/>
          <w:b/>
          <w:sz w:val="24"/>
          <w:szCs w:val="24"/>
        </w:rPr>
        <w:t>.</w:t>
      </w:r>
    </w:p>
    <w:tbl>
      <w:tblPr>
        <w:tblStyle w:val="a5"/>
        <w:tblW w:w="0" w:type="auto"/>
        <w:tblLook w:val="04A0" w:firstRow="1" w:lastRow="0" w:firstColumn="1" w:lastColumn="0" w:noHBand="0" w:noVBand="1"/>
      </w:tblPr>
      <w:tblGrid>
        <w:gridCol w:w="3114"/>
        <w:gridCol w:w="1559"/>
        <w:gridCol w:w="1559"/>
        <w:gridCol w:w="1560"/>
        <w:gridCol w:w="1553"/>
      </w:tblGrid>
      <w:tr w:rsidR="00E26655" w:rsidRPr="00E26655" w14:paraId="1EA6AA42" w14:textId="77777777" w:rsidTr="00E26655">
        <w:trPr>
          <w:trHeight w:val="585"/>
        </w:trPr>
        <w:tc>
          <w:tcPr>
            <w:tcW w:w="3114" w:type="dxa"/>
            <w:vMerge w:val="restart"/>
            <w:tcBorders>
              <w:top w:val="single" w:sz="4" w:space="0" w:color="auto"/>
              <w:left w:val="single" w:sz="4" w:space="0" w:color="auto"/>
              <w:bottom w:val="single" w:sz="4" w:space="0" w:color="auto"/>
              <w:right w:val="single" w:sz="4" w:space="0" w:color="auto"/>
            </w:tcBorders>
            <w:hideMark/>
          </w:tcPr>
          <w:p w14:paraId="080592BC" w14:textId="77777777" w:rsidR="00E26655" w:rsidRPr="00E26655" w:rsidRDefault="00E26655">
            <w:pPr>
              <w:jc w:val="center"/>
              <w:rPr>
                <w:sz w:val="24"/>
                <w:szCs w:val="24"/>
                <w:lang w:eastAsia="en-US"/>
              </w:rPr>
            </w:pPr>
            <w:proofErr w:type="spellStart"/>
            <w:r w:rsidRPr="00E26655">
              <w:rPr>
                <w:sz w:val="24"/>
                <w:szCs w:val="24"/>
                <w:lang w:eastAsia="en-US"/>
              </w:rPr>
              <w:t>Обсяг</w:t>
            </w:r>
            <w:proofErr w:type="spellEnd"/>
            <w:r w:rsidRPr="00E26655">
              <w:rPr>
                <w:sz w:val="24"/>
                <w:szCs w:val="24"/>
                <w:lang w:eastAsia="en-US"/>
              </w:rPr>
              <w:t xml:space="preserve"> </w:t>
            </w:r>
            <w:proofErr w:type="spellStart"/>
            <w:r w:rsidRPr="00E26655">
              <w:rPr>
                <w:sz w:val="24"/>
                <w:szCs w:val="24"/>
                <w:lang w:eastAsia="en-US"/>
              </w:rPr>
              <w:t>коштів</w:t>
            </w:r>
            <w:proofErr w:type="spellEnd"/>
            <w:r w:rsidRPr="00E26655">
              <w:rPr>
                <w:sz w:val="24"/>
                <w:szCs w:val="24"/>
                <w:lang w:eastAsia="en-US"/>
              </w:rPr>
              <w:t xml:space="preserve">, </w:t>
            </w:r>
            <w:proofErr w:type="spellStart"/>
            <w:r w:rsidRPr="00E26655">
              <w:rPr>
                <w:sz w:val="24"/>
                <w:szCs w:val="24"/>
                <w:lang w:eastAsia="en-US"/>
              </w:rPr>
              <w:t>що</w:t>
            </w:r>
            <w:proofErr w:type="spellEnd"/>
            <w:r w:rsidRPr="00E26655">
              <w:rPr>
                <w:sz w:val="24"/>
                <w:szCs w:val="24"/>
                <w:lang w:eastAsia="en-US"/>
              </w:rPr>
              <w:t xml:space="preserve"> </w:t>
            </w:r>
            <w:proofErr w:type="spellStart"/>
            <w:r w:rsidRPr="00E26655">
              <w:rPr>
                <w:sz w:val="24"/>
                <w:szCs w:val="24"/>
                <w:lang w:eastAsia="en-US"/>
              </w:rPr>
              <w:t>пропонується</w:t>
            </w:r>
            <w:proofErr w:type="spellEnd"/>
            <w:r w:rsidRPr="00E26655">
              <w:rPr>
                <w:sz w:val="24"/>
                <w:szCs w:val="24"/>
                <w:lang w:eastAsia="en-US"/>
              </w:rPr>
              <w:t xml:space="preserve"> </w:t>
            </w:r>
            <w:proofErr w:type="spellStart"/>
            <w:r w:rsidRPr="00E26655">
              <w:rPr>
                <w:sz w:val="24"/>
                <w:szCs w:val="24"/>
                <w:lang w:eastAsia="en-US"/>
              </w:rPr>
              <w:t>залучити</w:t>
            </w:r>
            <w:proofErr w:type="spellEnd"/>
            <w:r w:rsidRPr="00E26655">
              <w:rPr>
                <w:sz w:val="24"/>
                <w:szCs w:val="24"/>
                <w:lang w:eastAsia="en-US"/>
              </w:rPr>
              <w:t xml:space="preserve"> на </w:t>
            </w:r>
            <w:proofErr w:type="spellStart"/>
            <w:r w:rsidRPr="00E26655">
              <w:rPr>
                <w:sz w:val="24"/>
                <w:szCs w:val="24"/>
                <w:lang w:eastAsia="en-US"/>
              </w:rPr>
              <w:t>виконання</w:t>
            </w:r>
            <w:proofErr w:type="spellEnd"/>
            <w:r w:rsidRPr="00E26655">
              <w:rPr>
                <w:sz w:val="24"/>
                <w:szCs w:val="24"/>
                <w:lang w:eastAsia="en-US"/>
              </w:rPr>
              <w:t xml:space="preserve"> </w:t>
            </w:r>
            <w:proofErr w:type="spellStart"/>
            <w:r w:rsidRPr="00E26655">
              <w:rPr>
                <w:sz w:val="24"/>
                <w:szCs w:val="24"/>
                <w:lang w:eastAsia="en-US"/>
              </w:rPr>
              <w:t>програми</w:t>
            </w:r>
            <w:proofErr w:type="spellEnd"/>
          </w:p>
        </w:tc>
        <w:tc>
          <w:tcPr>
            <w:tcW w:w="4678" w:type="dxa"/>
            <w:gridSpan w:val="3"/>
            <w:tcBorders>
              <w:top w:val="single" w:sz="4" w:space="0" w:color="auto"/>
              <w:left w:val="single" w:sz="4" w:space="0" w:color="auto"/>
              <w:bottom w:val="single" w:sz="4" w:space="0" w:color="auto"/>
              <w:right w:val="single" w:sz="4" w:space="0" w:color="auto"/>
            </w:tcBorders>
            <w:hideMark/>
          </w:tcPr>
          <w:p w14:paraId="58DAE666" w14:textId="77777777" w:rsidR="00E26655" w:rsidRPr="00E26655" w:rsidRDefault="00E26655">
            <w:pPr>
              <w:jc w:val="center"/>
              <w:rPr>
                <w:sz w:val="24"/>
                <w:szCs w:val="24"/>
                <w:lang w:eastAsia="en-US"/>
              </w:rPr>
            </w:pPr>
            <w:proofErr w:type="spellStart"/>
            <w:r w:rsidRPr="00E26655">
              <w:rPr>
                <w:sz w:val="24"/>
                <w:szCs w:val="24"/>
                <w:lang w:eastAsia="en-US"/>
              </w:rPr>
              <w:t>Виконання</w:t>
            </w:r>
            <w:proofErr w:type="spellEnd"/>
            <w:r w:rsidRPr="00E26655">
              <w:rPr>
                <w:sz w:val="24"/>
                <w:szCs w:val="24"/>
                <w:lang w:eastAsia="en-US"/>
              </w:rPr>
              <w:t xml:space="preserve"> </w:t>
            </w:r>
            <w:proofErr w:type="spellStart"/>
            <w:r w:rsidRPr="00E26655">
              <w:rPr>
                <w:sz w:val="24"/>
                <w:szCs w:val="24"/>
                <w:lang w:eastAsia="en-US"/>
              </w:rPr>
              <w:t>програми</w:t>
            </w:r>
            <w:proofErr w:type="spellEnd"/>
            <w:r w:rsidRPr="00E26655">
              <w:rPr>
                <w:sz w:val="24"/>
                <w:szCs w:val="24"/>
                <w:lang w:eastAsia="en-US"/>
              </w:rPr>
              <w:t xml:space="preserve"> за роками</w:t>
            </w:r>
          </w:p>
        </w:tc>
        <w:tc>
          <w:tcPr>
            <w:tcW w:w="1553" w:type="dxa"/>
            <w:vMerge w:val="restart"/>
            <w:tcBorders>
              <w:top w:val="single" w:sz="4" w:space="0" w:color="auto"/>
              <w:left w:val="single" w:sz="4" w:space="0" w:color="auto"/>
              <w:bottom w:val="single" w:sz="4" w:space="0" w:color="auto"/>
              <w:right w:val="single" w:sz="4" w:space="0" w:color="auto"/>
            </w:tcBorders>
            <w:hideMark/>
          </w:tcPr>
          <w:p w14:paraId="60C5C86B" w14:textId="77777777" w:rsidR="00E26655" w:rsidRPr="00E26655" w:rsidRDefault="00E26655">
            <w:pPr>
              <w:jc w:val="center"/>
              <w:rPr>
                <w:sz w:val="24"/>
                <w:szCs w:val="24"/>
                <w:lang w:eastAsia="en-US"/>
              </w:rPr>
            </w:pPr>
            <w:proofErr w:type="spellStart"/>
            <w:r w:rsidRPr="00E26655">
              <w:rPr>
                <w:sz w:val="24"/>
                <w:szCs w:val="24"/>
                <w:lang w:eastAsia="en-US"/>
              </w:rPr>
              <w:t>Всього</w:t>
            </w:r>
            <w:proofErr w:type="spellEnd"/>
            <w:r w:rsidRPr="00E26655">
              <w:rPr>
                <w:sz w:val="24"/>
                <w:szCs w:val="24"/>
                <w:lang w:eastAsia="en-US"/>
              </w:rPr>
              <w:t xml:space="preserve"> </w:t>
            </w:r>
            <w:proofErr w:type="spellStart"/>
            <w:r w:rsidRPr="00E26655">
              <w:rPr>
                <w:sz w:val="24"/>
                <w:szCs w:val="24"/>
                <w:lang w:eastAsia="en-US"/>
              </w:rPr>
              <w:t>витрат</w:t>
            </w:r>
            <w:proofErr w:type="spellEnd"/>
            <w:r w:rsidRPr="00E26655">
              <w:rPr>
                <w:sz w:val="24"/>
                <w:szCs w:val="24"/>
                <w:lang w:eastAsia="en-US"/>
              </w:rPr>
              <w:t xml:space="preserve"> на </w:t>
            </w:r>
            <w:proofErr w:type="spellStart"/>
            <w:r w:rsidRPr="00E26655">
              <w:rPr>
                <w:sz w:val="24"/>
                <w:szCs w:val="24"/>
                <w:lang w:eastAsia="en-US"/>
              </w:rPr>
              <w:t>виконання</w:t>
            </w:r>
            <w:proofErr w:type="spellEnd"/>
            <w:r w:rsidRPr="00E26655">
              <w:rPr>
                <w:sz w:val="24"/>
                <w:szCs w:val="24"/>
                <w:lang w:eastAsia="en-US"/>
              </w:rPr>
              <w:t xml:space="preserve"> </w:t>
            </w:r>
            <w:proofErr w:type="spellStart"/>
            <w:r w:rsidRPr="00E26655">
              <w:rPr>
                <w:sz w:val="24"/>
                <w:szCs w:val="24"/>
                <w:lang w:eastAsia="en-US"/>
              </w:rPr>
              <w:t>програми</w:t>
            </w:r>
            <w:proofErr w:type="spellEnd"/>
          </w:p>
        </w:tc>
      </w:tr>
      <w:tr w:rsidR="00E26655" w:rsidRPr="00E26655" w14:paraId="7ABEFB00" w14:textId="77777777" w:rsidTr="00E26655">
        <w:trPr>
          <w:trHeight w:val="7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DE6357" w14:textId="77777777" w:rsidR="00E26655" w:rsidRPr="00E26655" w:rsidRDefault="00E26655">
            <w:pPr>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14:paraId="4095F7BE" w14:textId="77777777" w:rsidR="00E26655" w:rsidRPr="00E26655" w:rsidRDefault="00E26655">
            <w:pPr>
              <w:widowControl w:val="0"/>
              <w:autoSpaceDE w:val="0"/>
              <w:autoSpaceDN w:val="0"/>
              <w:adjustRightInd w:val="0"/>
              <w:jc w:val="center"/>
              <w:rPr>
                <w:sz w:val="24"/>
                <w:szCs w:val="24"/>
                <w:lang w:eastAsia="en-US"/>
              </w:rPr>
            </w:pPr>
          </w:p>
          <w:p w14:paraId="544E06AB" w14:textId="77777777" w:rsidR="00E26655" w:rsidRPr="00E26655" w:rsidRDefault="00E26655">
            <w:pPr>
              <w:jc w:val="center"/>
              <w:rPr>
                <w:sz w:val="24"/>
                <w:szCs w:val="24"/>
                <w:lang w:eastAsia="en-US"/>
              </w:rPr>
            </w:pPr>
            <w:r w:rsidRPr="00E26655">
              <w:rPr>
                <w:sz w:val="24"/>
                <w:szCs w:val="24"/>
                <w:lang w:eastAsia="en-US"/>
              </w:rPr>
              <w:t>2021</w:t>
            </w:r>
          </w:p>
        </w:tc>
        <w:tc>
          <w:tcPr>
            <w:tcW w:w="1559" w:type="dxa"/>
            <w:tcBorders>
              <w:top w:val="single" w:sz="4" w:space="0" w:color="auto"/>
              <w:left w:val="single" w:sz="4" w:space="0" w:color="auto"/>
              <w:bottom w:val="single" w:sz="4" w:space="0" w:color="auto"/>
              <w:right w:val="single" w:sz="4" w:space="0" w:color="auto"/>
            </w:tcBorders>
          </w:tcPr>
          <w:p w14:paraId="5062B55F" w14:textId="77777777" w:rsidR="00E26655" w:rsidRPr="00E26655" w:rsidRDefault="00E26655">
            <w:pPr>
              <w:widowControl w:val="0"/>
              <w:autoSpaceDE w:val="0"/>
              <w:autoSpaceDN w:val="0"/>
              <w:adjustRightInd w:val="0"/>
              <w:jc w:val="center"/>
              <w:rPr>
                <w:sz w:val="24"/>
                <w:szCs w:val="24"/>
                <w:lang w:eastAsia="en-US"/>
              </w:rPr>
            </w:pPr>
          </w:p>
          <w:p w14:paraId="75D4E2E3" w14:textId="77777777" w:rsidR="00E26655" w:rsidRPr="00E26655" w:rsidRDefault="00E26655">
            <w:pPr>
              <w:jc w:val="center"/>
              <w:rPr>
                <w:sz w:val="24"/>
                <w:szCs w:val="24"/>
                <w:lang w:eastAsia="en-US"/>
              </w:rPr>
            </w:pPr>
            <w:r w:rsidRPr="00E26655">
              <w:rPr>
                <w:sz w:val="24"/>
                <w:szCs w:val="24"/>
                <w:lang w:eastAsia="en-US"/>
              </w:rPr>
              <w:t>2022</w:t>
            </w:r>
          </w:p>
        </w:tc>
        <w:tc>
          <w:tcPr>
            <w:tcW w:w="1560" w:type="dxa"/>
            <w:tcBorders>
              <w:top w:val="single" w:sz="4" w:space="0" w:color="auto"/>
              <w:left w:val="single" w:sz="4" w:space="0" w:color="auto"/>
              <w:bottom w:val="single" w:sz="4" w:space="0" w:color="auto"/>
              <w:right w:val="single" w:sz="4" w:space="0" w:color="auto"/>
            </w:tcBorders>
          </w:tcPr>
          <w:p w14:paraId="03111574" w14:textId="77777777" w:rsidR="00E26655" w:rsidRPr="00E26655" w:rsidRDefault="00E26655">
            <w:pPr>
              <w:widowControl w:val="0"/>
              <w:autoSpaceDE w:val="0"/>
              <w:autoSpaceDN w:val="0"/>
              <w:adjustRightInd w:val="0"/>
              <w:jc w:val="center"/>
              <w:rPr>
                <w:sz w:val="24"/>
                <w:szCs w:val="24"/>
                <w:lang w:eastAsia="en-US"/>
              </w:rPr>
            </w:pPr>
          </w:p>
          <w:p w14:paraId="4170C7B3" w14:textId="77777777" w:rsidR="00E26655" w:rsidRPr="00E26655" w:rsidRDefault="00E26655">
            <w:pPr>
              <w:jc w:val="center"/>
              <w:rPr>
                <w:sz w:val="24"/>
                <w:szCs w:val="24"/>
                <w:lang w:eastAsia="en-US"/>
              </w:rPr>
            </w:pPr>
            <w:r w:rsidRPr="00E26655">
              <w:rPr>
                <w:sz w:val="24"/>
                <w:szCs w:val="24"/>
                <w:lang w:eastAsia="en-US"/>
              </w:rPr>
              <w:t>2023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A9FF97" w14:textId="77777777" w:rsidR="00E26655" w:rsidRPr="00E26655" w:rsidRDefault="00E26655">
            <w:pPr>
              <w:rPr>
                <w:sz w:val="24"/>
                <w:szCs w:val="24"/>
                <w:lang w:eastAsia="en-US"/>
              </w:rPr>
            </w:pPr>
          </w:p>
        </w:tc>
      </w:tr>
      <w:tr w:rsidR="00E26655" w:rsidRPr="00E26655" w14:paraId="7EBDB269" w14:textId="77777777" w:rsidTr="00E26655">
        <w:tc>
          <w:tcPr>
            <w:tcW w:w="3114" w:type="dxa"/>
            <w:tcBorders>
              <w:top w:val="single" w:sz="4" w:space="0" w:color="auto"/>
              <w:left w:val="single" w:sz="4" w:space="0" w:color="auto"/>
              <w:bottom w:val="single" w:sz="4" w:space="0" w:color="auto"/>
              <w:right w:val="single" w:sz="4" w:space="0" w:color="auto"/>
            </w:tcBorders>
            <w:hideMark/>
          </w:tcPr>
          <w:p w14:paraId="0BB02338" w14:textId="77777777" w:rsidR="00E26655" w:rsidRPr="00E26655" w:rsidRDefault="00E26655">
            <w:pPr>
              <w:jc w:val="center"/>
              <w:rPr>
                <w:sz w:val="24"/>
                <w:szCs w:val="24"/>
                <w:lang w:eastAsia="en-US"/>
              </w:rPr>
            </w:pPr>
            <w:r w:rsidRPr="00E26655">
              <w:rPr>
                <w:sz w:val="24"/>
                <w:szCs w:val="24"/>
                <w:lang w:eastAsia="en-US"/>
              </w:rPr>
              <w:t>1</w:t>
            </w:r>
          </w:p>
        </w:tc>
        <w:tc>
          <w:tcPr>
            <w:tcW w:w="1559" w:type="dxa"/>
            <w:tcBorders>
              <w:top w:val="single" w:sz="4" w:space="0" w:color="auto"/>
              <w:left w:val="single" w:sz="4" w:space="0" w:color="auto"/>
              <w:bottom w:val="single" w:sz="4" w:space="0" w:color="auto"/>
              <w:right w:val="single" w:sz="4" w:space="0" w:color="auto"/>
            </w:tcBorders>
            <w:hideMark/>
          </w:tcPr>
          <w:p w14:paraId="7F43C453" w14:textId="77777777" w:rsidR="00E26655" w:rsidRPr="00E26655" w:rsidRDefault="00E26655">
            <w:pPr>
              <w:jc w:val="center"/>
              <w:rPr>
                <w:sz w:val="24"/>
                <w:szCs w:val="24"/>
                <w:lang w:eastAsia="en-US"/>
              </w:rPr>
            </w:pPr>
            <w:r w:rsidRPr="00E26655">
              <w:rPr>
                <w:sz w:val="24"/>
                <w:szCs w:val="24"/>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65CFB211" w14:textId="77777777" w:rsidR="00E26655" w:rsidRPr="00E26655" w:rsidRDefault="00E26655">
            <w:pPr>
              <w:jc w:val="center"/>
              <w:rPr>
                <w:sz w:val="24"/>
                <w:szCs w:val="24"/>
                <w:lang w:eastAsia="en-US"/>
              </w:rPr>
            </w:pPr>
            <w:r w:rsidRPr="00E26655">
              <w:rPr>
                <w:sz w:val="24"/>
                <w:szCs w:val="24"/>
                <w:lang w:eastAsia="en-US"/>
              </w:rPr>
              <w:t>3</w:t>
            </w:r>
          </w:p>
        </w:tc>
        <w:tc>
          <w:tcPr>
            <w:tcW w:w="1560" w:type="dxa"/>
            <w:tcBorders>
              <w:top w:val="single" w:sz="4" w:space="0" w:color="auto"/>
              <w:left w:val="single" w:sz="4" w:space="0" w:color="auto"/>
              <w:bottom w:val="single" w:sz="4" w:space="0" w:color="auto"/>
              <w:right w:val="single" w:sz="4" w:space="0" w:color="auto"/>
            </w:tcBorders>
            <w:hideMark/>
          </w:tcPr>
          <w:p w14:paraId="6BEF1136" w14:textId="77777777" w:rsidR="00E26655" w:rsidRPr="00E26655" w:rsidRDefault="00E26655">
            <w:pPr>
              <w:jc w:val="center"/>
              <w:rPr>
                <w:sz w:val="24"/>
                <w:szCs w:val="24"/>
                <w:lang w:eastAsia="en-US"/>
              </w:rPr>
            </w:pPr>
            <w:r w:rsidRPr="00E26655">
              <w:rPr>
                <w:sz w:val="24"/>
                <w:szCs w:val="24"/>
                <w:lang w:eastAsia="en-US"/>
              </w:rPr>
              <w:t>4</w:t>
            </w:r>
          </w:p>
        </w:tc>
        <w:tc>
          <w:tcPr>
            <w:tcW w:w="1553" w:type="dxa"/>
            <w:tcBorders>
              <w:top w:val="single" w:sz="4" w:space="0" w:color="auto"/>
              <w:left w:val="single" w:sz="4" w:space="0" w:color="auto"/>
              <w:bottom w:val="single" w:sz="4" w:space="0" w:color="auto"/>
              <w:right w:val="single" w:sz="4" w:space="0" w:color="auto"/>
            </w:tcBorders>
            <w:hideMark/>
          </w:tcPr>
          <w:p w14:paraId="4D74390E" w14:textId="77777777" w:rsidR="00E26655" w:rsidRPr="00E26655" w:rsidRDefault="00E26655">
            <w:pPr>
              <w:jc w:val="center"/>
              <w:rPr>
                <w:sz w:val="24"/>
                <w:szCs w:val="24"/>
                <w:lang w:eastAsia="en-US"/>
              </w:rPr>
            </w:pPr>
            <w:r w:rsidRPr="00E26655">
              <w:rPr>
                <w:sz w:val="24"/>
                <w:szCs w:val="24"/>
                <w:lang w:eastAsia="en-US"/>
              </w:rPr>
              <w:t>5</w:t>
            </w:r>
          </w:p>
        </w:tc>
      </w:tr>
      <w:tr w:rsidR="00E26655" w:rsidRPr="00E26655" w14:paraId="4B88F0F9" w14:textId="77777777" w:rsidTr="00E26655">
        <w:tc>
          <w:tcPr>
            <w:tcW w:w="3114" w:type="dxa"/>
            <w:tcBorders>
              <w:top w:val="single" w:sz="4" w:space="0" w:color="auto"/>
              <w:left w:val="single" w:sz="4" w:space="0" w:color="auto"/>
              <w:bottom w:val="single" w:sz="4" w:space="0" w:color="auto"/>
              <w:right w:val="single" w:sz="4" w:space="0" w:color="auto"/>
            </w:tcBorders>
            <w:hideMark/>
          </w:tcPr>
          <w:p w14:paraId="4E726EAA" w14:textId="77777777" w:rsidR="00E26655" w:rsidRPr="00E26655" w:rsidRDefault="00E26655">
            <w:pPr>
              <w:jc w:val="center"/>
              <w:rPr>
                <w:sz w:val="24"/>
                <w:szCs w:val="24"/>
                <w:lang w:eastAsia="en-US"/>
              </w:rPr>
            </w:pPr>
            <w:proofErr w:type="spellStart"/>
            <w:r w:rsidRPr="00E26655">
              <w:rPr>
                <w:sz w:val="24"/>
                <w:szCs w:val="24"/>
                <w:lang w:eastAsia="en-US"/>
              </w:rPr>
              <w:t>Обсяг</w:t>
            </w:r>
            <w:proofErr w:type="spellEnd"/>
            <w:r w:rsidRPr="00E26655">
              <w:rPr>
                <w:sz w:val="24"/>
                <w:szCs w:val="24"/>
                <w:lang w:eastAsia="en-US"/>
              </w:rPr>
              <w:t xml:space="preserve"> </w:t>
            </w:r>
            <w:proofErr w:type="spellStart"/>
            <w:r w:rsidRPr="00E26655">
              <w:rPr>
                <w:sz w:val="24"/>
                <w:szCs w:val="24"/>
                <w:lang w:eastAsia="en-US"/>
              </w:rPr>
              <w:t>ресурсів</w:t>
            </w:r>
            <w:proofErr w:type="spellEnd"/>
            <w:r w:rsidRPr="00E26655">
              <w:rPr>
                <w:sz w:val="24"/>
                <w:szCs w:val="24"/>
                <w:lang w:eastAsia="en-US"/>
              </w:rPr>
              <w:t xml:space="preserve">, </w:t>
            </w:r>
            <w:proofErr w:type="spellStart"/>
            <w:r w:rsidRPr="00E26655">
              <w:rPr>
                <w:sz w:val="24"/>
                <w:szCs w:val="24"/>
                <w:lang w:eastAsia="en-US"/>
              </w:rPr>
              <w:t>всього</w:t>
            </w:r>
            <w:proofErr w:type="spellEnd"/>
            <w:r w:rsidRPr="00E26655">
              <w:rPr>
                <w:sz w:val="24"/>
                <w:szCs w:val="24"/>
                <w:lang w:eastAsia="en-US"/>
              </w:rPr>
              <w:t>,</w:t>
            </w:r>
          </w:p>
          <w:p w14:paraId="170C47CD" w14:textId="77777777" w:rsidR="00E26655" w:rsidRPr="00E26655" w:rsidRDefault="00E26655">
            <w:pPr>
              <w:jc w:val="center"/>
              <w:rPr>
                <w:sz w:val="24"/>
                <w:szCs w:val="24"/>
                <w:lang w:eastAsia="en-US"/>
              </w:rPr>
            </w:pPr>
            <w:r w:rsidRPr="00E26655">
              <w:rPr>
                <w:sz w:val="24"/>
                <w:szCs w:val="24"/>
                <w:lang w:eastAsia="en-US"/>
              </w:rPr>
              <w:t xml:space="preserve">у тому </w:t>
            </w:r>
            <w:proofErr w:type="spellStart"/>
            <w:r w:rsidRPr="00E26655">
              <w:rPr>
                <w:sz w:val="24"/>
                <w:szCs w:val="24"/>
                <w:lang w:eastAsia="en-US"/>
              </w:rPr>
              <w:t>числі</w:t>
            </w:r>
            <w:proofErr w:type="spellEnd"/>
            <w:r w:rsidRPr="00E26655">
              <w:rPr>
                <w:sz w:val="24"/>
                <w:szCs w:val="24"/>
                <w:lang w:eastAsia="en-US"/>
              </w:rPr>
              <w:t>:</w:t>
            </w:r>
          </w:p>
        </w:tc>
        <w:tc>
          <w:tcPr>
            <w:tcW w:w="1559" w:type="dxa"/>
            <w:tcBorders>
              <w:top w:val="single" w:sz="4" w:space="0" w:color="auto"/>
              <w:left w:val="single" w:sz="4" w:space="0" w:color="auto"/>
              <w:bottom w:val="single" w:sz="4" w:space="0" w:color="auto"/>
              <w:right w:val="single" w:sz="4" w:space="0" w:color="auto"/>
            </w:tcBorders>
          </w:tcPr>
          <w:p w14:paraId="4D2B475B" w14:textId="77777777" w:rsidR="00E26655" w:rsidRPr="00E26655" w:rsidRDefault="00E26655">
            <w:pPr>
              <w:widowControl w:val="0"/>
              <w:autoSpaceDE w:val="0"/>
              <w:autoSpaceDN w:val="0"/>
              <w:adjustRightInd w:val="0"/>
              <w:jc w:val="center"/>
              <w:rPr>
                <w:sz w:val="24"/>
                <w:szCs w:val="24"/>
                <w:lang w:eastAsia="en-US"/>
              </w:rPr>
            </w:pPr>
          </w:p>
          <w:p w14:paraId="105D5DA1" w14:textId="77777777" w:rsidR="00E26655" w:rsidRPr="00E26655" w:rsidRDefault="00E26655">
            <w:pPr>
              <w:jc w:val="center"/>
              <w:rPr>
                <w:sz w:val="24"/>
                <w:szCs w:val="24"/>
                <w:lang w:eastAsia="en-US"/>
              </w:rPr>
            </w:pPr>
            <w:r w:rsidRPr="00E26655">
              <w:rPr>
                <w:sz w:val="24"/>
                <w:szCs w:val="24"/>
                <w:lang w:eastAsia="en-US"/>
              </w:rPr>
              <w:t>25,0</w:t>
            </w:r>
          </w:p>
        </w:tc>
        <w:tc>
          <w:tcPr>
            <w:tcW w:w="1559" w:type="dxa"/>
            <w:tcBorders>
              <w:top w:val="single" w:sz="4" w:space="0" w:color="auto"/>
              <w:left w:val="single" w:sz="4" w:space="0" w:color="auto"/>
              <w:bottom w:val="single" w:sz="4" w:space="0" w:color="auto"/>
              <w:right w:val="single" w:sz="4" w:space="0" w:color="auto"/>
            </w:tcBorders>
          </w:tcPr>
          <w:p w14:paraId="68DDAEB8" w14:textId="77777777" w:rsidR="00E26655" w:rsidRPr="00E26655" w:rsidRDefault="00E26655">
            <w:pPr>
              <w:widowControl w:val="0"/>
              <w:autoSpaceDE w:val="0"/>
              <w:autoSpaceDN w:val="0"/>
              <w:adjustRightInd w:val="0"/>
              <w:jc w:val="center"/>
              <w:rPr>
                <w:sz w:val="24"/>
                <w:szCs w:val="24"/>
                <w:lang w:eastAsia="en-US"/>
              </w:rPr>
            </w:pPr>
          </w:p>
          <w:p w14:paraId="1B84C2C1" w14:textId="77777777" w:rsidR="00E26655" w:rsidRPr="00E26655" w:rsidRDefault="00E26655">
            <w:pPr>
              <w:jc w:val="center"/>
              <w:rPr>
                <w:sz w:val="24"/>
                <w:szCs w:val="24"/>
                <w:lang w:eastAsia="en-US"/>
              </w:rPr>
            </w:pPr>
            <w:r w:rsidRPr="00E26655">
              <w:rPr>
                <w:sz w:val="24"/>
                <w:szCs w:val="24"/>
                <w:lang w:eastAsia="en-US"/>
              </w:rPr>
              <w:t>25,0</w:t>
            </w:r>
          </w:p>
        </w:tc>
        <w:tc>
          <w:tcPr>
            <w:tcW w:w="1560" w:type="dxa"/>
            <w:tcBorders>
              <w:top w:val="single" w:sz="4" w:space="0" w:color="auto"/>
              <w:left w:val="single" w:sz="4" w:space="0" w:color="auto"/>
              <w:bottom w:val="single" w:sz="4" w:space="0" w:color="auto"/>
              <w:right w:val="single" w:sz="4" w:space="0" w:color="auto"/>
            </w:tcBorders>
          </w:tcPr>
          <w:p w14:paraId="4F302DE5" w14:textId="77777777" w:rsidR="00E26655" w:rsidRPr="00E26655" w:rsidRDefault="00E26655">
            <w:pPr>
              <w:widowControl w:val="0"/>
              <w:autoSpaceDE w:val="0"/>
              <w:autoSpaceDN w:val="0"/>
              <w:adjustRightInd w:val="0"/>
              <w:jc w:val="center"/>
              <w:rPr>
                <w:sz w:val="24"/>
                <w:szCs w:val="24"/>
                <w:lang w:eastAsia="en-US"/>
              </w:rPr>
            </w:pPr>
          </w:p>
          <w:p w14:paraId="065D847C" w14:textId="77777777" w:rsidR="00E26655" w:rsidRPr="00E26655" w:rsidRDefault="00E26655">
            <w:pPr>
              <w:jc w:val="center"/>
              <w:rPr>
                <w:sz w:val="24"/>
                <w:szCs w:val="24"/>
                <w:lang w:eastAsia="en-US"/>
              </w:rPr>
            </w:pPr>
            <w:r w:rsidRPr="00E26655">
              <w:rPr>
                <w:sz w:val="24"/>
                <w:szCs w:val="24"/>
                <w:lang w:eastAsia="en-US"/>
              </w:rPr>
              <w:t>25,0</w:t>
            </w:r>
          </w:p>
        </w:tc>
        <w:tc>
          <w:tcPr>
            <w:tcW w:w="1553" w:type="dxa"/>
            <w:tcBorders>
              <w:top w:val="single" w:sz="4" w:space="0" w:color="auto"/>
              <w:left w:val="single" w:sz="4" w:space="0" w:color="auto"/>
              <w:bottom w:val="single" w:sz="4" w:space="0" w:color="auto"/>
              <w:right w:val="single" w:sz="4" w:space="0" w:color="auto"/>
            </w:tcBorders>
          </w:tcPr>
          <w:p w14:paraId="4CB037CD" w14:textId="77777777" w:rsidR="00E26655" w:rsidRPr="00E26655" w:rsidRDefault="00E26655">
            <w:pPr>
              <w:widowControl w:val="0"/>
              <w:autoSpaceDE w:val="0"/>
              <w:autoSpaceDN w:val="0"/>
              <w:adjustRightInd w:val="0"/>
              <w:jc w:val="center"/>
              <w:rPr>
                <w:sz w:val="24"/>
                <w:szCs w:val="24"/>
                <w:lang w:eastAsia="en-US"/>
              </w:rPr>
            </w:pPr>
          </w:p>
          <w:p w14:paraId="1F599A80" w14:textId="77777777" w:rsidR="00E26655" w:rsidRPr="00E26655" w:rsidRDefault="00E26655">
            <w:pPr>
              <w:jc w:val="center"/>
              <w:rPr>
                <w:sz w:val="24"/>
                <w:szCs w:val="24"/>
                <w:lang w:eastAsia="en-US"/>
              </w:rPr>
            </w:pPr>
            <w:r w:rsidRPr="00E26655">
              <w:rPr>
                <w:sz w:val="24"/>
                <w:szCs w:val="24"/>
                <w:lang w:eastAsia="en-US"/>
              </w:rPr>
              <w:t>75,0</w:t>
            </w:r>
          </w:p>
        </w:tc>
      </w:tr>
      <w:tr w:rsidR="00E26655" w:rsidRPr="00E26655" w14:paraId="21AB5770" w14:textId="77777777" w:rsidTr="00E26655">
        <w:tc>
          <w:tcPr>
            <w:tcW w:w="3114" w:type="dxa"/>
            <w:tcBorders>
              <w:top w:val="single" w:sz="4" w:space="0" w:color="auto"/>
              <w:left w:val="single" w:sz="4" w:space="0" w:color="auto"/>
              <w:bottom w:val="single" w:sz="4" w:space="0" w:color="auto"/>
              <w:right w:val="single" w:sz="4" w:space="0" w:color="auto"/>
            </w:tcBorders>
            <w:hideMark/>
          </w:tcPr>
          <w:p w14:paraId="5F915D71" w14:textId="77777777" w:rsidR="00E26655" w:rsidRPr="00E26655" w:rsidRDefault="00E26655">
            <w:pPr>
              <w:jc w:val="center"/>
              <w:rPr>
                <w:sz w:val="24"/>
                <w:szCs w:val="24"/>
                <w:lang w:eastAsia="en-US"/>
              </w:rPr>
            </w:pPr>
            <w:proofErr w:type="spellStart"/>
            <w:r w:rsidRPr="00E26655">
              <w:rPr>
                <w:sz w:val="24"/>
                <w:szCs w:val="24"/>
                <w:lang w:eastAsia="en-US"/>
              </w:rPr>
              <w:t>державний</w:t>
            </w:r>
            <w:proofErr w:type="spellEnd"/>
            <w:r w:rsidRPr="00E26655">
              <w:rPr>
                <w:sz w:val="24"/>
                <w:szCs w:val="24"/>
                <w:lang w:eastAsia="en-US"/>
              </w:rPr>
              <w:t xml:space="preserve"> бюджет</w:t>
            </w:r>
          </w:p>
        </w:tc>
        <w:tc>
          <w:tcPr>
            <w:tcW w:w="1559" w:type="dxa"/>
            <w:tcBorders>
              <w:top w:val="single" w:sz="4" w:space="0" w:color="auto"/>
              <w:left w:val="single" w:sz="4" w:space="0" w:color="auto"/>
              <w:bottom w:val="single" w:sz="4" w:space="0" w:color="auto"/>
              <w:right w:val="single" w:sz="4" w:space="0" w:color="auto"/>
            </w:tcBorders>
            <w:hideMark/>
          </w:tcPr>
          <w:p w14:paraId="66BAA1D9" w14:textId="77777777" w:rsidR="00E26655" w:rsidRPr="00E26655" w:rsidRDefault="00E26655">
            <w:pPr>
              <w:jc w:val="center"/>
              <w:rPr>
                <w:sz w:val="24"/>
                <w:szCs w:val="24"/>
                <w:lang w:eastAsia="en-US"/>
              </w:rPr>
            </w:pPr>
            <w:r w:rsidRPr="00E26655">
              <w:rPr>
                <w:sz w:val="24"/>
                <w:szCs w:val="24"/>
                <w:lang w:eastAsia="en-US"/>
              </w:rPr>
              <w:t>-</w:t>
            </w:r>
          </w:p>
        </w:tc>
        <w:tc>
          <w:tcPr>
            <w:tcW w:w="1559" w:type="dxa"/>
            <w:tcBorders>
              <w:top w:val="single" w:sz="4" w:space="0" w:color="auto"/>
              <w:left w:val="single" w:sz="4" w:space="0" w:color="auto"/>
              <w:bottom w:val="single" w:sz="4" w:space="0" w:color="auto"/>
              <w:right w:val="single" w:sz="4" w:space="0" w:color="auto"/>
            </w:tcBorders>
            <w:hideMark/>
          </w:tcPr>
          <w:p w14:paraId="20DFEDF5" w14:textId="77777777" w:rsidR="00E26655" w:rsidRPr="00E26655" w:rsidRDefault="00E26655">
            <w:pPr>
              <w:jc w:val="center"/>
              <w:rPr>
                <w:sz w:val="24"/>
                <w:szCs w:val="24"/>
                <w:lang w:eastAsia="en-US"/>
              </w:rPr>
            </w:pPr>
            <w:r w:rsidRPr="00E26655">
              <w:rPr>
                <w:sz w:val="24"/>
                <w:szCs w:val="24"/>
                <w:lang w:eastAsia="en-US"/>
              </w:rPr>
              <w:t>-</w:t>
            </w:r>
          </w:p>
        </w:tc>
        <w:tc>
          <w:tcPr>
            <w:tcW w:w="1560" w:type="dxa"/>
            <w:tcBorders>
              <w:top w:val="single" w:sz="4" w:space="0" w:color="auto"/>
              <w:left w:val="single" w:sz="4" w:space="0" w:color="auto"/>
              <w:bottom w:val="single" w:sz="4" w:space="0" w:color="auto"/>
              <w:right w:val="single" w:sz="4" w:space="0" w:color="auto"/>
            </w:tcBorders>
            <w:hideMark/>
          </w:tcPr>
          <w:p w14:paraId="49B8879A" w14:textId="77777777" w:rsidR="00E26655" w:rsidRPr="00E26655" w:rsidRDefault="00E26655">
            <w:pPr>
              <w:jc w:val="center"/>
              <w:rPr>
                <w:sz w:val="24"/>
                <w:szCs w:val="24"/>
                <w:lang w:eastAsia="en-US"/>
              </w:rPr>
            </w:pPr>
            <w:r w:rsidRPr="00E26655">
              <w:rPr>
                <w:sz w:val="24"/>
                <w:szCs w:val="24"/>
                <w:lang w:eastAsia="en-US"/>
              </w:rPr>
              <w:t>-</w:t>
            </w:r>
          </w:p>
        </w:tc>
        <w:tc>
          <w:tcPr>
            <w:tcW w:w="1553" w:type="dxa"/>
            <w:tcBorders>
              <w:top w:val="single" w:sz="4" w:space="0" w:color="auto"/>
              <w:left w:val="single" w:sz="4" w:space="0" w:color="auto"/>
              <w:bottom w:val="single" w:sz="4" w:space="0" w:color="auto"/>
              <w:right w:val="single" w:sz="4" w:space="0" w:color="auto"/>
            </w:tcBorders>
            <w:hideMark/>
          </w:tcPr>
          <w:p w14:paraId="4736F03E" w14:textId="77777777" w:rsidR="00E26655" w:rsidRPr="00E26655" w:rsidRDefault="00E26655">
            <w:pPr>
              <w:jc w:val="center"/>
              <w:rPr>
                <w:sz w:val="24"/>
                <w:szCs w:val="24"/>
                <w:lang w:eastAsia="en-US"/>
              </w:rPr>
            </w:pPr>
            <w:r w:rsidRPr="00E26655">
              <w:rPr>
                <w:sz w:val="24"/>
                <w:szCs w:val="24"/>
                <w:lang w:eastAsia="en-US"/>
              </w:rPr>
              <w:t>-</w:t>
            </w:r>
          </w:p>
        </w:tc>
      </w:tr>
      <w:tr w:rsidR="00E26655" w:rsidRPr="00E26655" w14:paraId="50BD9BA9" w14:textId="77777777" w:rsidTr="00E26655">
        <w:tc>
          <w:tcPr>
            <w:tcW w:w="3114" w:type="dxa"/>
            <w:tcBorders>
              <w:top w:val="single" w:sz="4" w:space="0" w:color="auto"/>
              <w:left w:val="single" w:sz="4" w:space="0" w:color="auto"/>
              <w:bottom w:val="single" w:sz="4" w:space="0" w:color="auto"/>
              <w:right w:val="single" w:sz="4" w:space="0" w:color="auto"/>
            </w:tcBorders>
            <w:hideMark/>
          </w:tcPr>
          <w:p w14:paraId="45462028" w14:textId="77777777" w:rsidR="00E26655" w:rsidRPr="00E26655" w:rsidRDefault="00E26655">
            <w:pPr>
              <w:jc w:val="center"/>
              <w:rPr>
                <w:sz w:val="24"/>
                <w:szCs w:val="24"/>
                <w:lang w:eastAsia="en-US"/>
              </w:rPr>
            </w:pPr>
            <w:proofErr w:type="spellStart"/>
            <w:r w:rsidRPr="00E26655">
              <w:rPr>
                <w:sz w:val="24"/>
                <w:szCs w:val="24"/>
                <w:lang w:eastAsia="en-US"/>
              </w:rPr>
              <w:t>обласний</w:t>
            </w:r>
            <w:proofErr w:type="spellEnd"/>
            <w:r w:rsidRPr="00E26655">
              <w:rPr>
                <w:sz w:val="24"/>
                <w:szCs w:val="24"/>
                <w:lang w:eastAsia="en-US"/>
              </w:rPr>
              <w:t xml:space="preserve"> бюджет</w:t>
            </w:r>
          </w:p>
        </w:tc>
        <w:tc>
          <w:tcPr>
            <w:tcW w:w="1559" w:type="dxa"/>
            <w:tcBorders>
              <w:top w:val="single" w:sz="4" w:space="0" w:color="auto"/>
              <w:left w:val="single" w:sz="4" w:space="0" w:color="auto"/>
              <w:bottom w:val="single" w:sz="4" w:space="0" w:color="auto"/>
              <w:right w:val="single" w:sz="4" w:space="0" w:color="auto"/>
            </w:tcBorders>
            <w:hideMark/>
          </w:tcPr>
          <w:p w14:paraId="2E4C6869" w14:textId="77777777" w:rsidR="00E26655" w:rsidRPr="00E26655" w:rsidRDefault="00E26655">
            <w:pPr>
              <w:jc w:val="center"/>
              <w:rPr>
                <w:sz w:val="24"/>
                <w:szCs w:val="24"/>
                <w:lang w:eastAsia="en-US"/>
              </w:rPr>
            </w:pPr>
            <w:r w:rsidRPr="00E26655">
              <w:rPr>
                <w:sz w:val="24"/>
                <w:szCs w:val="24"/>
                <w:lang w:eastAsia="en-US"/>
              </w:rPr>
              <w:t>-</w:t>
            </w:r>
          </w:p>
        </w:tc>
        <w:tc>
          <w:tcPr>
            <w:tcW w:w="1559" w:type="dxa"/>
            <w:tcBorders>
              <w:top w:val="single" w:sz="4" w:space="0" w:color="auto"/>
              <w:left w:val="single" w:sz="4" w:space="0" w:color="auto"/>
              <w:bottom w:val="single" w:sz="4" w:space="0" w:color="auto"/>
              <w:right w:val="single" w:sz="4" w:space="0" w:color="auto"/>
            </w:tcBorders>
            <w:hideMark/>
          </w:tcPr>
          <w:p w14:paraId="444E61BB" w14:textId="77777777" w:rsidR="00E26655" w:rsidRPr="00E26655" w:rsidRDefault="00E26655">
            <w:pPr>
              <w:jc w:val="center"/>
              <w:rPr>
                <w:sz w:val="24"/>
                <w:szCs w:val="24"/>
                <w:lang w:eastAsia="en-US"/>
              </w:rPr>
            </w:pPr>
            <w:r w:rsidRPr="00E26655">
              <w:rPr>
                <w:sz w:val="24"/>
                <w:szCs w:val="24"/>
                <w:lang w:eastAsia="en-US"/>
              </w:rPr>
              <w:t>-</w:t>
            </w:r>
          </w:p>
        </w:tc>
        <w:tc>
          <w:tcPr>
            <w:tcW w:w="1560" w:type="dxa"/>
            <w:tcBorders>
              <w:top w:val="single" w:sz="4" w:space="0" w:color="auto"/>
              <w:left w:val="single" w:sz="4" w:space="0" w:color="auto"/>
              <w:bottom w:val="single" w:sz="4" w:space="0" w:color="auto"/>
              <w:right w:val="single" w:sz="4" w:space="0" w:color="auto"/>
            </w:tcBorders>
            <w:hideMark/>
          </w:tcPr>
          <w:p w14:paraId="0E0817C1" w14:textId="77777777" w:rsidR="00E26655" w:rsidRPr="00E26655" w:rsidRDefault="00E26655">
            <w:pPr>
              <w:jc w:val="center"/>
              <w:rPr>
                <w:sz w:val="24"/>
                <w:szCs w:val="24"/>
                <w:lang w:eastAsia="en-US"/>
              </w:rPr>
            </w:pPr>
            <w:r w:rsidRPr="00E26655">
              <w:rPr>
                <w:sz w:val="24"/>
                <w:szCs w:val="24"/>
                <w:lang w:eastAsia="en-US"/>
              </w:rPr>
              <w:t>-</w:t>
            </w:r>
          </w:p>
        </w:tc>
        <w:tc>
          <w:tcPr>
            <w:tcW w:w="1553" w:type="dxa"/>
            <w:tcBorders>
              <w:top w:val="single" w:sz="4" w:space="0" w:color="auto"/>
              <w:left w:val="single" w:sz="4" w:space="0" w:color="auto"/>
              <w:bottom w:val="single" w:sz="4" w:space="0" w:color="auto"/>
              <w:right w:val="single" w:sz="4" w:space="0" w:color="auto"/>
            </w:tcBorders>
            <w:hideMark/>
          </w:tcPr>
          <w:p w14:paraId="67841244" w14:textId="77777777" w:rsidR="00E26655" w:rsidRPr="00E26655" w:rsidRDefault="00E26655">
            <w:pPr>
              <w:jc w:val="center"/>
              <w:rPr>
                <w:sz w:val="24"/>
                <w:szCs w:val="24"/>
                <w:lang w:eastAsia="en-US"/>
              </w:rPr>
            </w:pPr>
            <w:r w:rsidRPr="00E26655">
              <w:rPr>
                <w:sz w:val="24"/>
                <w:szCs w:val="24"/>
                <w:lang w:eastAsia="en-US"/>
              </w:rPr>
              <w:t>-</w:t>
            </w:r>
          </w:p>
        </w:tc>
      </w:tr>
      <w:tr w:rsidR="00E26655" w:rsidRPr="00E26655" w14:paraId="33F1C87F" w14:textId="77777777" w:rsidTr="00E26655">
        <w:tc>
          <w:tcPr>
            <w:tcW w:w="3114" w:type="dxa"/>
            <w:tcBorders>
              <w:top w:val="single" w:sz="4" w:space="0" w:color="auto"/>
              <w:left w:val="single" w:sz="4" w:space="0" w:color="auto"/>
              <w:bottom w:val="single" w:sz="4" w:space="0" w:color="auto"/>
              <w:right w:val="single" w:sz="4" w:space="0" w:color="auto"/>
            </w:tcBorders>
            <w:hideMark/>
          </w:tcPr>
          <w:p w14:paraId="15097DE3" w14:textId="77777777" w:rsidR="00E26655" w:rsidRPr="00E26655" w:rsidRDefault="00E26655">
            <w:pPr>
              <w:jc w:val="center"/>
              <w:rPr>
                <w:sz w:val="24"/>
                <w:szCs w:val="24"/>
                <w:lang w:eastAsia="en-US"/>
              </w:rPr>
            </w:pPr>
            <w:r w:rsidRPr="00E26655">
              <w:rPr>
                <w:sz w:val="24"/>
                <w:szCs w:val="24"/>
                <w:lang w:eastAsia="en-US"/>
              </w:rPr>
              <w:t xml:space="preserve">бюджет </w:t>
            </w:r>
            <w:proofErr w:type="spellStart"/>
            <w:r w:rsidRPr="00E26655">
              <w:rPr>
                <w:sz w:val="24"/>
                <w:szCs w:val="24"/>
                <w:lang w:eastAsia="en-US"/>
              </w:rPr>
              <w:t>міської</w:t>
            </w:r>
            <w:proofErr w:type="spellEnd"/>
            <w:r w:rsidRPr="00E26655">
              <w:rPr>
                <w:sz w:val="24"/>
                <w:szCs w:val="24"/>
                <w:lang w:eastAsia="en-US"/>
              </w:rPr>
              <w:t xml:space="preserve"> ради</w:t>
            </w:r>
          </w:p>
        </w:tc>
        <w:tc>
          <w:tcPr>
            <w:tcW w:w="1559" w:type="dxa"/>
            <w:tcBorders>
              <w:top w:val="single" w:sz="4" w:space="0" w:color="auto"/>
              <w:left w:val="single" w:sz="4" w:space="0" w:color="auto"/>
              <w:bottom w:val="single" w:sz="4" w:space="0" w:color="auto"/>
              <w:right w:val="single" w:sz="4" w:space="0" w:color="auto"/>
            </w:tcBorders>
            <w:hideMark/>
          </w:tcPr>
          <w:p w14:paraId="282F18A0" w14:textId="77777777" w:rsidR="00E26655" w:rsidRPr="00E26655" w:rsidRDefault="00E26655">
            <w:pPr>
              <w:jc w:val="center"/>
              <w:rPr>
                <w:sz w:val="24"/>
                <w:szCs w:val="24"/>
                <w:lang w:eastAsia="en-US"/>
              </w:rPr>
            </w:pPr>
            <w:r w:rsidRPr="00E26655">
              <w:rPr>
                <w:sz w:val="24"/>
                <w:szCs w:val="24"/>
                <w:lang w:eastAsia="en-US"/>
              </w:rPr>
              <w:t>20,0</w:t>
            </w:r>
          </w:p>
        </w:tc>
        <w:tc>
          <w:tcPr>
            <w:tcW w:w="1559" w:type="dxa"/>
            <w:tcBorders>
              <w:top w:val="single" w:sz="4" w:space="0" w:color="auto"/>
              <w:left w:val="single" w:sz="4" w:space="0" w:color="auto"/>
              <w:bottom w:val="single" w:sz="4" w:space="0" w:color="auto"/>
              <w:right w:val="single" w:sz="4" w:space="0" w:color="auto"/>
            </w:tcBorders>
            <w:hideMark/>
          </w:tcPr>
          <w:p w14:paraId="31D07D94" w14:textId="77777777" w:rsidR="00E26655" w:rsidRPr="00E26655" w:rsidRDefault="00E26655">
            <w:pPr>
              <w:jc w:val="center"/>
              <w:rPr>
                <w:sz w:val="24"/>
                <w:szCs w:val="24"/>
                <w:lang w:eastAsia="en-US"/>
              </w:rPr>
            </w:pPr>
            <w:r w:rsidRPr="00E26655">
              <w:rPr>
                <w:sz w:val="24"/>
                <w:szCs w:val="24"/>
                <w:lang w:eastAsia="en-US"/>
              </w:rPr>
              <w:t>20,0</w:t>
            </w:r>
          </w:p>
        </w:tc>
        <w:tc>
          <w:tcPr>
            <w:tcW w:w="1560" w:type="dxa"/>
            <w:tcBorders>
              <w:top w:val="single" w:sz="4" w:space="0" w:color="auto"/>
              <w:left w:val="single" w:sz="4" w:space="0" w:color="auto"/>
              <w:bottom w:val="single" w:sz="4" w:space="0" w:color="auto"/>
              <w:right w:val="single" w:sz="4" w:space="0" w:color="auto"/>
            </w:tcBorders>
            <w:hideMark/>
          </w:tcPr>
          <w:p w14:paraId="266E6D3C" w14:textId="77777777" w:rsidR="00E26655" w:rsidRPr="00E26655" w:rsidRDefault="00E26655">
            <w:pPr>
              <w:jc w:val="center"/>
              <w:rPr>
                <w:sz w:val="24"/>
                <w:szCs w:val="24"/>
                <w:lang w:eastAsia="en-US"/>
              </w:rPr>
            </w:pPr>
            <w:r w:rsidRPr="00E26655">
              <w:rPr>
                <w:sz w:val="24"/>
                <w:szCs w:val="24"/>
                <w:lang w:eastAsia="en-US"/>
              </w:rPr>
              <w:t>20,0</w:t>
            </w:r>
          </w:p>
        </w:tc>
        <w:tc>
          <w:tcPr>
            <w:tcW w:w="1553" w:type="dxa"/>
            <w:tcBorders>
              <w:top w:val="single" w:sz="4" w:space="0" w:color="auto"/>
              <w:left w:val="single" w:sz="4" w:space="0" w:color="auto"/>
              <w:bottom w:val="single" w:sz="4" w:space="0" w:color="auto"/>
              <w:right w:val="single" w:sz="4" w:space="0" w:color="auto"/>
            </w:tcBorders>
            <w:hideMark/>
          </w:tcPr>
          <w:p w14:paraId="756161CC" w14:textId="77777777" w:rsidR="00E26655" w:rsidRPr="00E26655" w:rsidRDefault="00E26655">
            <w:pPr>
              <w:jc w:val="center"/>
              <w:rPr>
                <w:sz w:val="24"/>
                <w:szCs w:val="24"/>
                <w:lang w:eastAsia="en-US"/>
              </w:rPr>
            </w:pPr>
            <w:r w:rsidRPr="00E26655">
              <w:rPr>
                <w:sz w:val="24"/>
                <w:szCs w:val="24"/>
                <w:lang w:eastAsia="en-US"/>
              </w:rPr>
              <w:t>60,0</w:t>
            </w:r>
          </w:p>
        </w:tc>
      </w:tr>
      <w:tr w:rsidR="00E26655" w:rsidRPr="00E26655" w14:paraId="6B10F900" w14:textId="77777777" w:rsidTr="00E26655">
        <w:tc>
          <w:tcPr>
            <w:tcW w:w="3114" w:type="dxa"/>
            <w:tcBorders>
              <w:top w:val="single" w:sz="4" w:space="0" w:color="auto"/>
              <w:left w:val="single" w:sz="4" w:space="0" w:color="auto"/>
              <w:bottom w:val="single" w:sz="4" w:space="0" w:color="auto"/>
              <w:right w:val="single" w:sz="4" w:space="0" w:color="auto"/>
            </w:tcBorders>
            <w:hideMark/>
          </w:tcPr>
          <w:p w14:paraId="5DA56D80" w14:textId="77777777" w:rsidR="00E26655" w:rsidRPr="00E26655" w:rsidRDefault="00E26655">
            <w:pPr>
              <w:jc w:val="center"/>
              <w:rPr>
                <w:sz w:val="24"/>
                <w:szCs w:val="24"/>
                <w:lang w:eastAsia="en-US"/>
              </w:rPr>
            </w:pPr>
            <w:proofErr w:type="spellStart"/>
            <w:r w:rsidRPr="00E26655">
              <w:rPr>
                <w:sz w:val="24"/>
                <w:szCs w:val="24"/>
                <w:lang w:eastAsia="en-US"/>
              </w:rPr>
              <w:t>кошти</w:t>
            </w:r>
            <w:proofErr w:type="spellEnd"/>
            <w:r w:rsidRPr="00E26655">
              <w:rPr>
                <w:sz w:val="24"/>
                <w:szCs w:val="24"/>
                <w:lang w:eastAsia="en-US"/>
              </w:rPr>
              <w:t xml:space="preserve"> </w:t>
            </w:r>
            <w:proofErr w:type="spellStart"/>
            <w:r w:rsidRPr="00E26655">
              <w:rPr>
                <w:sz w:val="24"/>
                <w:szCs w:val="24"/>
                <w:lang w:eastAsia="en-US"/>
              </w:rPr>
              <w:t>інших</w:t>
            </w:r>
            <w:proofErr w:type="spellEnd"/>
            <w:r w:rsidRPr="00E26655">
              <w:rPr>
                <w:sz w:val="24"/>
                <w:szCs w:val="24"/>
                <w:lang w:eastAsia="en-US"/>
              </w:rPr>
              <w:t xml:space="preserve"> </w:t>
            </w:r>
            <w:proofErr w:type="spellStart"/>
            <w:r w:rsidRPr="00E26655">
              <w:rPr>
                <w:sz w:val="24"/>
                <w:szCs w:val="24"/>
                <w:lang w:eastAsia="en-US"/>
              </w:rPr>
              <w:t>джерел</w:t>
            </w:r>
            <w:proofErr w:type="spellEnd"/>
          </w:p>
        </w:tc>
        <w:tc>
          <w:tcPr>
            <w:tcW w:w="1559" w:type="dxa"/>
            <w:tcBorders>
              <w:top w:val="single" w:sz="4" w:space="0" w:color="auto"/>
              <w:left w:val="single" w:sz="4" w:space="0" w:color="auto"/>
              <w:bottom w:val="single" w:sz="4" w:space="0" w:color="auto"/>
              <w:right w:val="single" w:sz="4" w:space="0" w:color="auto"/>
            </w:tcBorders>
            <w:hideMark/>
          </w:tcPr>
          <w:p w14:paraId="2E66BEA3" w14:textId="77777777" w:rsidR="00E26655" w:rsidRPr="00E26655" w:rsidRDefault="00E26655">
            <w:pPr>
              <w:jc w:val="center"/>
              <w:rPr>
                <w:sz w:val="24"/>
                <w:szCs w:val="24"/>
                <w:lang w:eastAsia="en-US"/>
              </w:rPr>
            </w:pPr>
            <w:r w:rsidRPr="00E26655">
              <w:rPr>
                <w:sz w:val="24"/>
                <w:szCs w:val="24"/>
                <w:lang w:eastAsia="en-US"/>
              </w:rPr>
              <w:t>5,0</w:t>
            </w:r>
          </w:p>
        </w:tc>
        <w:tc>
          <w:tcPr>
            <w:tcW w:w="1559" w:type="dxa"/>
            <w:tcBorders>
              <w:top w:val="single" w:sz="4" w:space="0" w:color="auto"/>
              <w:left w:val="single" w:sz="4" w:space="0" w:color="auto"/>
              <w:bottom w:val="single" w:sz="4" w:space="0" w:color="auto"/>
              <w:right w:val="single" w:sz="4" w:space="0" w:color="auto"/>
            </w:tcBorders>
            <w:hideMark/>
          </w:tcPr>
          <w:p w14:paraId="36AC45B6" w14:textId="77777777" w:rsidR="00E26655" w:rsidRPr="00E26655" w:rsidRDefault="00E26655">
            <w:pPr>
              <w:jc w:val="center"/>
              <w:rPr>
                <w:sz w:val="24"/>
                <w:szCs w:val="24"/>
                <w:lang w:eastAsia="en-US"/>
              </w:rPr>
            </w:pPr>
            <w:r w:rsidRPr="00E26655">
              <w:rPr>
                <w:sz w:val="24"/>
                <w:szCs w:val="24"/>
                <w:lang w:eastAsia="en-US"/>
              </w:rPr>
              <w:t>5,0</w:t>
            </w:r>
          </w:p>
        </w:tc>
        <w:tc>
          <w:tcPr>
            <w:tcW w:w="1560" w:type="dxa"/>
            <w:tcBorders>
              <w:top w:val="single" w:sz="4" w:space="0" w:color="auto"/>
              <w:left w:val="single" w:sz="4" w:space="0" w:color="auto"/>
              <w:bottom w:val="single" w:sz="4" w:space="0" w:color="auto"/>
              <w:right w:val="single" w:sz="4" w:space="0" w:color="auto"/>
            </w:tcBorders>
            <w:hideMark/>
          </w:tcPr>
          <w:p w14:paraId="09FB306F" w14:textId="77777777" w:rsidR="00E26655" w:rsidRPr="00E26655" w:rsidRDefault="00E26655">
            <w:pPr>
              <w:jc w:val="center"/>
              <w:rPr>
                <w:sz w:val="24"/>
                <w:szCs w:val="24"/>
                <w:lang w:eastAsia="en-US"/>
              </w:rPr>
            </w:pPr>
            <w:r w:rsidRPr="00E26655">
              <w:rPr>
                <w:sz w:val="24"/>
                <w:szCs w:val="24"/>
                <w:lang w:eastAsia="en-US"/>
              </w:rPr>
              <w:t>5,0</w:t>
            </w:r>
          </w:p>
        </w:tc>
        <w:tc>
          <w:tcPr>
            <w:tcW w:w="1553" w:type="dxa"/>
            <w:tcBorders>
              <w:top w:val="single" w:sz="4" w:space="0" w:color="auto"/>
              <w:left w:val="single" w:sz="4" w:space="0" w:color="auto"/>
              <w:bottom w:val="single" w:sz="4" w:space="0" w:color="auto"/>
              <w:right w:val="single" w:sz="4" w:space="0" w:color="auto"/>
            </w:tcBorders>
            <w:hideMark/>
          </w:tcPr>
          <w:p w14:paraId="047DD996" w14:textId="77777777" w:rsidR="00E26655" w:rsidRPr="00E26655" w:rsidRDefault="00E26655">
            <w:pPr>
              <w:jc w:val="center"/>
              <w:rPr>
                <w:sz w:val="24"/>
                <w:szCs w:val="24"/>
                <w:lang w:eastAsia="en-US"/>
              </w:rPr>
            </w:pPr>
            <w:r w:rsidRPr="00E26655">
              <w:rPr>
                <w:sz w:val="24"/>
                <w:szCs w:val="24"/>
                <w:lang w:eastAsia="en-US"/>
              </w:rPr>
              <w:t>15,0</w:t>
            </w:r>
          </w:p>
        </w:tc>
      </w:tr>
    </w:tbl>
    <w:p w14:paraId="052D66F8" w14:textId="77777777" w:rsidR="00E26655" w:rsidRPr="00E26655" w:rsidRDefault="00E26655" w:rsidP="00E26655">
      <w:pPr>
        <w:jc w:val="center"/>
        <w:rPr>
          <w:rFonts w:ascii="Times New Roman" w:eastAsia="Times New Roman" w:hAnsi="Times New Roman" w:cs="Times New Roman"/>
          <w:b/>
          <w:sz w:val="24"/>
          <w:szCs w:val="24"/>
          <w:lang w:eastAsia="ru-RU"/>
        </w:rPr>
      </w:pPr>
    </w:p>
    <w:p w14:paraId="39D3F636" w14:textId="77777777" w:rsidR="00E26655" w:rsidRPr="00E26655" w:rsidRDefault="00E26655" w:rsidP="00E26655">
      <w:pPr>
        <w:rPr>
          <w:rFonts w:ascii="Times New Roman" w:hAnsi="Times New Roman" w:cs="Times New Roman"/>
          <w:sz w:val="24"/>
          <w:szCs w:val="24"/>
        </w:rPr>
      </w:pPr>
    </w:p>
    <w:p w14:paraId="13993F5A" w14:textId="77777777" w:rsidR="00E26655" w:rsidRPr="00E26655" w:rsidRDefault="00E26655" w:rsidP="00E26655">
      <w:pPr>
        <w:rPr>
          <w:rFonts w:ascii="Times New Roman" w:hAnsi="Times New Roman" w:cs="Times New Roman"/>
          <w:sz w:val="24"/>
          <w:szCs w:val="24"/>
        </w:rPr>
      </w:pPr>
    </w:p>
    <w:p w14:paraId="792008FA" w14:textId="77777777" w:rsidR="00E26655" w:rsidRPr="00E26655" w:rsidRDefault="00E26655" w:rsidP="00E26655">
      <w:pPr>
        <w:rPr>
          <w:rFonts w:ascii="Times New Roman" w:hAnsi="Times New Roman" w:cs="Times New Roman"/>
          <w:sz w:val="24"/>
          <w:szCs w:val="24"/>
        </w:rPr>
      </w:pPr>
    </w:p>
    <w:p w14:paraId="5D05623E" w14:textId="77777777" w:rsidR="00E26655" w:rsidRPr="00E26655" w:rsidRDefault="00E26655" w:rsidP="00E26655">
      <w:pPr>
        <w:rPr>
          <w:rFonts w:ascii="Times New Roman" w:hAnsi="Times New Roman" w:cs="Times New Roman"/>
          <w:sz w:val="24"/>
          <w:szCs w:val="24"/>
        </w:rPr>
      </w:pPr>
    </w:p>
    <w:p w14:paraId="3296D571" w14:textId="77777777" w:rsidR="00E26655" w:rsidRPr="00E26655" w:rsidRDefault="00E26655" w:rsidP="00E26655">
      <w:pPr>
        <w:rPr>
          <w:rFonts w:ascii="Times New Roman" w:hAnsi="Times New Roman" w:cs="Times New Roman"/>
          <w:sz w:val="24"/>
          <w:szCs w:val="24"/>
        </w:rPr>
      </w:pPr>
    </w:p>
    <w:p w14:paraId="5F871F9F" w14:textId="77777777" w:rsidR="00E26655" w:rsidRPr="00E26655" w:rsidRDefault="00E26655" w:rsidP="00E26655">
      <w:pPr>
        <w:rPr>
          <w:rFonts w:ascii="Times New Roman" w:hAnsi="Times New Roman" w:cs="Times New Roman"/>
          <w:sz w:val="24"/>
          <w:szCs w:val="24"/>
        </w:rPr>
      </w:pPr>
    </w:p>
    <w:p w14:paraId="5DD51337" w14:textId="77777777" w:rsidR="00E26655" w:rsidRDefault="00E26655" w:rsidP="00E26655">
      <w:pPr>
        <w:rPr>
          <w:sz w:val="20"/>
          <w:szCs w:val="28"/>
        </w:rPr>
      </w:pPr>
    </w:p>
    <w:p w14:paraId="524F19DE" w14:textId="77777777" w:rsidR="00E26655" w:rsidRDefault="00E26655" w:rsidP="00E26655">
      <w:pPr>
        <w:rPr>
          <w:sz w:val="20"/>
          <w:szCs w:val="28"/>
        </w:rPr>
      </w:pPr>
    </w:p>
    <w:p w14:paraId="3FA04146" w14:textId="77777777" w:rsidR="00E26655" w:rsidRDefault="00E26655" w:rsidP="00E26655">
      <w:pPr>
        <w:rPr>
          <w:sz w:val="20"/>
          <w:szCs w:val="28"/>
        </w:rPr>
      </w:pPr>
    </w:p>
    <w:p w14:paraId="01F4FC4A" w14:textId="77777777" w:rsidR="00E26655" w:rsidRDefault="00E26655" w:rsidP="00E26655">
      <w:pPr>
        <w:rPr>
          <w:sz w:val="20"/>
          <w:szCs w:val="28"/>
        </w:rPr>
      </w:pPr>
    </w:p>
    <w:p w14:paraId="2E7F5EE7" w14:textId="77777777" w:rsidR="00E26655" w:rsidRDefault="00E26655" w:rsidP="00E26655">
      <w:pPr>
        <w:rPr>
          <w:sz w:val="20"/>
          <w:szCs w:val="28"/>
        </w:rPr>
      </w:pPr>
    </w:p>
    <w:p w14:paraId="67688A5A" w14:textId="77777777" w:rsidR="00E26655" w:rsidRDefault="00E26655" w:rsidP="00E26655">
      <w:pPr>
        <w:rPr>
          <w:sz w:val="20"/>
          <w:szCs w:val="28"/>
        </w:rPr>
      </w:pPr>
    </w:p>
    <w:p w14:paraId="309085A6" w14:textId="77777777" w:rsidR="00E26655" w:rsidRDefault="00E26655" w:rsidP="00E26655">
      <w:pPr>
        <w:rPr>
          <w:sz w:val="20"/>
          <w:szCs w:val="28"/>
        </w:rPr>
      </w:pPr>
    </w:p>
    <w:p w14:paraId="3363FACF" w14:textId="77777777" w:rsidR="00E26655" w:rsidRDefault="00E26655" w:rsidP="00E26655">
      <w:pPr>
        <w:rPr>
          <w:sz w:val="20"/>
          <w:szCs w:val="28"/>
        </w:rPr>
      </w:pPr>
    </w:p>
    <w:p w14:paraId="1D99B84F" w14:textId="77777777" w:rsidR="00E26655" w:rsidRDefault="00E26655" w:rsidP="00E26655">
      <w:pPr>
        <w:rPr>
          <w:sz w:val="20"/>
          <w:szCs w:val="28"/>
        </w:rPr>
      </w:pPr>
    </w:p>
    <w:p w14:paraId="2D4071C3" w14:textId="77777777" w:rsidR="00E26655" w:rsidRDefault="00E26655" w:rsidP="00E26655">
      <w:pPr>
        <w:rPr>
          <w:sz w:val="20"/>
          <w:szCs w:val="28"/>
        </w:rPr>
      </w:pPr>
    </w:p>
    <w:p w14:paraId="1C590F1F" w14:textId="77777777" w:rsidR="00E26655" w:rsidRDefault="00E26655" w:rsidP="00E26655">
      <w:pPr>
        <w:rPr>
          <w:sz w:val="20"/>
          <w:szCs w:val="28"/>
        </w:rPr>
      </w:pPr>
    </w:p>
    <w:p w14:paraId="1FA5E477" w14:textId="77777777" w:rsidR="00E26655" w:rsidRDefault="00E26655" w:rsidP="00E26655">
      <w:pPr>
        <w:rPr>
          <w:sz w:val="20"/>
          <w:szCs w:val="28"/>
        </w:rPr>
      </w:pPr>
    </w:p>
    <w:p w14:paraId="3A3A78A8" w14:textId="77777777" w:rsidR="00E26655" w:rsidRDefault="00E26655" w:rsidP="00E26655">
      <w:pPr>
        <w:rPr>
          <w:sz w:val="20"/>
          <w:szCs w:val="28"/>
        </w:rPr>
      </w:pPr>
    </w:p>
    <w:p w14:paraId="70338D2F" w14:textId="77777777" w:rsidR="00E26655" w:rsidRDefault="00E26655" w:rsidP="00E26655">
      <w:pPr>
        <w:rPr>
          <w:sz w:val="20"/>
          <w:szCs w:val="28"/>
        </w:rPr>
      </w:pPr>
    </w:p>
    <w:p w14:paraId="5F61D7A4" w14:textId="77777777" w:rsidR="00E26655" w:rsidRDefault="00E26655" w:rsidP="00E26655">
      <w:pPr>
        <w:rPr>
          <w:sz w:val="20"/>
          <w:szCs w:val="28"/>
        </w:rPr>
      </w:pPr>
    </w:p>
    <w:p w14:paraId="479A97A1" w14:textId="77777777" w:rsidR="00E26655" w:rsidRPr="00E26655" w:rsidRDefault="00E26655" w:rsidP="00E26655">
      <w:pPr>
        <w:rPr>
          <w:rFonts w:ascii="Times New Roman" w:hAnsi="Times New Roman" w:cs="Times New Roman"/>
          <w:sz w:val="24"/>
          <w:szCs w:val="24"/>
        </w:rPr>
      </w:pPr>
    </w:p>
    <w:p w14:paraId="10B7C84B" w14:textId="77777777" w:rsidR="00E26655" w:rsidRPr="00E26655" w:rsidRDefault="00E26655" w:rsidP="00E26655">
      <w:pPr>
        <w:rPr>
          <w:rFonts w:ascii="Times New Roman" w:hAnsi="Times New Roman" w:cs="Times New Roman"/>
          <w:spacing w:val="-4"/>
          <w:sz w:val="24"/>
          <w:szCs w:val="24"/>
          <w:lang w:eastAsia="uk-UA"/>
        </w:rPr>
      </w:pPr>
      <w:r w:rsidRPr="00E26655">
        <w:rPr>
          <w:rFonts w:ascii="Times New Roman" w:hAnsi="Times New Roman" w:cs="Times New Roman"/>
          <w:sz w:val="24"/>
          <w:szCs w:val="24"/>
        </w:rPr>
        <w:tab/>
        <w:t xml:space="preserve">                                                             </w:t>
      </w:r>
      <w:r w:rsidRPr="00E26655">
        <w:rPr>
          <w:rFonts w:ascii="Times New Roman" w:hAnsi="Times New Roman" w:cs="Times New Roman"/>
          <w:color w:val="000000"/>
          <w:spacing w:val="-3"/>
          <w:sz w:val="24"/>
          <w:szCs w:val="24"/>
          <w:lang w:eastAsia="uk-UA"/>
        </w:rPr>
        <w:t xml:space="preserve">                                               Затверджено</w:t>
      </w:r>
    </w:p>
    <w:p w14:paraId="758B9FB0" w14:textId="77777777" w:rsidR="00E26655" w:rsidRPr="00E26655" w:rsidRDefault="00E26655" w:rsidP="00E26655">
      <w:pPr>
        <w:shd w:val="clear" w:color="auto" w:fill="FFFFFF"/>
        <w:tabs>
          <w:tab w:val="left" w:pos="2880"/>
        </w:tabs>
        <w:ind w:left="3791"/>
        <w:rPr>
          <w:rFonts w:ascii="Times New Roman" w:hAnsi="Times New Roman" w:cs="Times New Roman"/>
          <w:color w:val="000000"/>
          <w:sz w:val="24"/>
          <w:szCs w:val="24"/>
          <w:lang w:eastAsia="uk-UA"/>
        </w:rPr>
      </w:pPr>
      <w:r w:rsidRPr="00E26655">
        <w:rPr>
          <w:rFonts w:ascii="Times New Roman" w:hAnsi="Times New Roman" w:cs="Times New Roman"/>
          <w:spacing w:val="-4"/>
          <w:sz w:val="24"/>
          <w:szCs w:val="24"/>
          <w:lang w:eastAsia="uk-UA"/>
        </w:rPr>
        <w:t xml:space="preserve">                                                рішенням</w:t>
      </w:r>
      <w:r w:rsidRPr="00E26655">
        <w:rPr>
          <w:rFonts w:ascii="Times New Roman" w:hAnsi="Times New Roman" w:cs="Times New Roman"/>
          <w:vanish/>
          <w:spacing w:val="-4"/>
          <w:sz w:val="24"/>
          <w:szCs w:val="24"/>
          <w:lang w:eastAsia="uk-UA"/>
        </w:rPr>
        <w:t>|</w:t>
      </w:r>
      <w:r w:rsidRPr="00E26655">
        <w:rPr>
          <w:rFonts w:ascii="Times New Roman" w:hAnsi="Times New Roman" w:cs="Times New Roman"/>
          <w:spacing w:val="-4"/>
          <w:sz w:val="24"/>
          <w:szCs w:val="24"/>
          <w:lang w:eastAsia="uk-UA"/>
        </w:rPr>
        <w:t xml:space="preserve"> міської ради</w:t>
      </w:r>
    </w:p>
    <w:p w14:paraId="135914A8" w14:textId="71C7FBD1" w:rsidR="00E26655" w:rsidRPr="00E26655" w:rsidRDefault="00E26655" w:rsidP="00E26655">
      <w:pPr>
        <w:shd w:val="clear" w:color="auto" w:fill="FFFFFF"/>
        <w:jc w:val="center"/>
        <w:rPr>
          <w:rFonts w:ascii="Times New Roman" w:hAnsi="Times New Roman" w:cs="Times New Roman"/>
          <w:bCs/>
          <w:sz w:val="24"/>
          <w:szCs w:val="24"/>
          <w:lang w:eastAsia="uk-UA"/>
        </w:rPr>
      </w:pPr>
      <w:r w:rsidRPr="00E26655">
        <w:rPr>
          <w:rFonts w:ascii="Times New Roman" w:hAnsi="Times New Roman" w:cs="Times New Roman"/>
          <w:sz w:val="24"/>
          <w:szCs w:val="24"/>
          <w:lang w:eastAsia="uk-UA"/>
        </w:rPr>
        <w:t xml:space="preserve">                                                                                                       _____    2021 р. </w:t>
      </w:r>
      <w:r w:rsidRPr="00E26655">
        <w:rPr>
          <w:rFonts w:ascii="Times New Roman" w:hAnsi="Times New Roman" w:cs="Times New Roman"/>
          <w:bCs/>
          <w:sz w:val="24"/>
          <w:szCs w:val="24"/>
          <w:lang w:eastAsia="uk-UA"/>
        </w:rPr>
        <w:t>№_____</w:t>
      </w:r>
    </w:p>
    <w:p w14:paraId="5B7A21A9" w14:textId="77777777" w:rsidR="00E26655" w:rsidRPr="00E26655" w:rsidRDefault="00E26655" w:rsidP="00E26655">
      <w:pPr>
        <w:shd w:val="clear" w:color="auto" w:fill="FFFFFF"/>
        <w:jc w:val="center"/>
        <w:rPr>
          <w:rFonts w:ascii="Times New Roman" w:hAnsi="Times New Roman" w:cs="Times New Roman"/>
          <w:bCs/>
          <w:sz w:val="24"/>
          <w:szCs w:val="24"/>
          <w:lang w:eastAsia="uk-UA"/>
        </w:rPr>
      </w:pPr>
    </w:p>
    <w:p w14:paraId="776A25CF"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r w:rsidRPr="00E26655">
        <w:rPr>
          <w:rFonts w:ascii="Times New Roman" w:hAnsi="Times New Roman" w:cs="Times New Roman"/>
          <w:b/>
          <w:sz w:val="24"/>
          <w:szCs w:val="24"/>
          <w:lang w:eastAsia="uk-UA"/>
        </w:rPr>
        <w:t xml:space="preserve">МІСЬКА ПРОГРАМА </w:t>
      </w:r>
    </w:p>
    <w:p w14:paraId="3E397919"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r w:rsidRPr="00E26655">
        <w:rPr>
          <w:rFonts w:ascii="Times New Roman" w:hAnsi="Times New Roman" w:cs="Times New Roman"/>
          <w:b/>
          <w:sz w:val="24"/>
          <w:szCs w:val="24"/>
          <w:lang w:eastAsia="uk-UA"/>
        </w:rPr>
        <w:t xml:space="preserve">ДОПРИЗОВНОЇ ПІДГОТОВКИ, ОРГАНІЗАЦІЇ ПРИПИСКИ ДО ПРИЗОВНОЇ ДІЛЬНИЦІ, ПРИЗОВУ ГРОМАДЯН УКРАЇНИ НА СТРОКОВУ ВІЙСЬКОВУ СЛУЖБУ НА ТЕРИТОРІЇ </w:t>
      </w:r>
    </w:p>
    <w:p w14:paraId="3DE79A82"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r w:rsidRPr="00E26655">
        <w:rPr>
          <w:rFonts w:ascii="Times New Roman" w:hAnsi="Times New Roman" w:cs="Times New Roman"/>
          <w:b/>
          <w:sz w:val="24"/>
          <w:szCs w:val="24"/>
          <w:lang w:eastAsia="uk-UA"/>
        </w:rPr>
        <w:t xml:space="preserve">СІВЕРСЬКОЇ МІСЬКОЇ РАДИ </w:t>
      </w:r>
    </w:p>
    <w:p w14:paraId="791F52AD"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r w:rsidRPr="00E26655">
        <w:rPr>
          <w:rFonts w:ascii="Times New Roman" w:hAnsi="Times New Roman" w:cs="Times New Roman"/>
          <w:b/>
          <w:sz w:val="24"/>
          <w:szCs w:val="24"/>
          <w:lang w:eastAsia="uk-UA"/>
        </w:rPr>
        <w:t>НА 2021-2023 РОКИ</w:t>
      </w:r>
    </w:p>
    <w:p w14:paraId="41B3B4CD"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262C035A"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0189563C"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0CBDFAAA"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6F460E71"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6DA503B7"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6E8C730C"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1D267F09"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68E4307E"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152542C5"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517F2FBF"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1757845C"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137D8C53"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527D09E4"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21F16372"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4480CA4E"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31A098B7" w14:textId="77777777" w:rsidR="00E26655" w:rsidRPr="00E26655" w:rsidRDefault="00E26655" w:rsidP="00E26655">
      <w:pPr>
        <w:shd w:val="clear" w:color="auto" w:fill="FFFFFF"/>
        <w:rPr>
          <w:rFonts w:ascii="Times New Roman" w:hAnsi="Times New Roman" w:cs="Times New Roman"/>
          <w:b/>
          <w:sz w:val="24"/>
          <w:szCs w:val="24"/>
          <w:lang w:eastAsia="uk-UA"/>
        </w:rPr>
      </w:pPr>
    </w:p>
    <w:p w14:paraId="790F6D3C"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r w:rsidRPr="00E26655">
        <w:rPr>
          <w:rFonts w:ascii="Times New Roman" w:hAnsi="Times New Roman" w:cs="Times New Roman"/>
          <w:b/>
          <w:sz w:val="24"/>
          <w:szCs w:val="24"/>
          <w:lang w:eastAsia="uk-UA"/>
        </w:rPr>
        <w:t>м. Сіверськ</w:t>
      </w:r>
    </w:p>
    <w:p w14:paraId="5FDE7EF2"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r w:rsidRPr="00E26655">
        <w:rPr>
          <w:rFonts w:ascii="Times New Roman" w:hAnsi="Times New Roman" w:cs="Times New Roman"/>
          <w:b/>
          <w:sz w:val="24"/>
          <w:szCs w:val="24"/>
          <w:lang w:eastAsia="uk-UA"/>
        </w:rPr>
        <w:t>2021</w:t>
      </w:r>
    </w:p>
    <w:p w14:paraId="75B8F655"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53CF14B6"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r w:rsidRPr="00E26655">
        <w:rPr>
          <w:rFonts w:ascii="Times New Roman" w:hAnsi="Times New Roman" w:cs="Times New Roman"/>
          <w:b/>
          <w:sz w:val="24"/>
          <w:szCs w:val="24"/>
          <w:lang w:eastAsia="uk-UA"/>
        </w:rPr>
        <w:t>ЗМІСТ</w:t>
      </w:r>
    </w:p>
    <w:p w14:paraId="4A5A7171"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0ABEE867" w14:textId="77777777" w:rsidR="00E26655" w:rsidRPr="00E26655" w:rsidRDefault="00E26655" w:rsidP="00E26655">
      <w:pPr>
        <w:pStyle w:val="ShapkaDocumentu"/>
        <w:spacing w:after="0"/>
        <w:ind w:left="360"/>
        <w:jc w:val="left"/>
        <w:rPr>
          <w:rFonts w:ascii="Times New Roman" w:hAnsi="Times New Roman"/>
          <w:sz w:val="24"/>
          <w:szCs w:val="24"/>
        </w:rPr>
      </w:pPr>
      <w:r w:rsidRPr="00E26655">
        <w:rPr>
          <w:rFonts w:ascii="Times New Roman" w:hAnsi="Times New Roman"/>
          <w:sz w:val="24"/>
          <w:szCs w:val="24"/>
        </w:rPr>
        <w:lastRenderedPageBreak/>
        <w:t xml:space="preserve">І.  Паспорт міської програми допризовної підготовки, організації </w:t>
      </w:r>
    </w:p>
    <w:p w14:paraId="58E65D8E" w14:textId="77777777" w:rsidR="00E26655" w:rsidRPr="00E26655" w:rsidRDefault="00E26655" w:rsidP="00E26655">
      <w:pPr>
        <w:pStyle w:val="ShapkaDocumentu"/>
        <w:spacing w:after="0"/>
        <w:ind w:left="0"/>
        <w:jc w:val="left"/>
        <w:rPr>
          <w:rFonts w:ascii="Times New Roman" w:hAnsi="Times New Roman"/>
          <w:sz w:val="24"/>
          <w:szCs w:val="24"/>
        </w:rPr>
      </w:pPr>
      <w:r w:rsidRPr="00E26655">
        <w:rPr>
          <w:rFonts w:ascii="Times New Roman" w:hAnsi="Times New Roman"/>
          <w:sz w:val="24"/>
          <w:szCs w:val="24"/>
        </w:rPr>
        <w:t>приписки до призовної дільниці, призову громадян України на строкову військову службу на території Сіверської міської ради на 2021-2023роки.</w:t>
      </w:r>
    </w:p>
    <w:p w14:paraId="189FFBE3" w14:textId="77777777" w:rsidR="00E26655" w:rsidRPr="00E26655" w:rsidRDefault="00E26655" w:rsidP="00E26655">
      <w:pPr>
        <w:pStyle w:val="ShapkaDocumentu"/>
        <w:spacing w:after="0"/>
        <w:ind w:left="0"/>
        <w:jc w:val="left"/>
        <w:rPr>
          <w:rFonts w:ascii="Times New Roman" w:hAnsi="Times New Roman"/>
          <w:sz w:val="24"/>
          <w:szCs w:val="24"/>
        </w:rPr>
      </w:pPr>
    </w:p>
    <w:p w14:paraId="4C8EEB23" w14:textId="77777777" w:rsidR="00E26655" w:rsidRPr="00E26655" w:rsidRDefault="00E26655" w:rsidP="00E26655">
      <w:pPr>
        <w:pStyle w:val="ShapkaDocumentu"/>
        <w:spacing w:after="0"/>
        <w:ind w:left="360"/>
        <w:jc w:val="left"/>
        <w:rPr>
          <w:rFonts w:ascii="Times New Roman" w:hAnsi="Times New Roman"/>
          <w:sz w:val="24"/>
          <w:szCs w:val="24"/>
        </w:rPr>
      </w:pPr>
      <w:r w:rsidRPr="00E26655">
        <w:rPr>
          <w:rFonts w:ascii="Times New Roman" w:hAnsi="Times New Roman"/>
          <w:sz w:val="24"/>
          <w:szCs w:val="24"/>
        </w:rPr>
        <w:t>ІІ.  Визначення проблеми, на розв’язання якої спрямована Програма.</w:t>
      </w:r>
    </w:p>
    <w:p w14:paraId="21DF75FC" w14:textId="77777777" w:rsidR="00E26655" w:rsidRPr="00E26655" w:rsidRDefault="00E26655" w:rsidP="00E26655">
      <w:pPr>
        <w:pStyle w:val="ShapkaDocumentu"/>
        <w:spacing w:after="0"/>
        <w:ind w:left="360"/>
        <w:jc w:val="left"/>
        <w:rPr>
          <w:rFonts w:ascii="Times New Roman" w:hAnsi="Times New Roman"/>
          <w:sz w:val="24"/>
          <w:szCs w:val="24"/>
        </w:rPr>
      </w:pPr>
    </w:p>
    <w:p w14:paraId="14BDF6FA" w14:textId="77777777" w:rsidR="00E26655" w:rsidRPr="00E26655" w:rsidRDefault="00E26655" w:rsidP="00E26655">
      <w:pPr>
        <w:pStyle w:val="ShapkaDocumentu"/>
        <w:spacing w:after="0"/>
        <w:ind w:left="360"/>
        <w:jc w:val="left"/>
        <w:rPr>
          <w:rFonts w:ascii="Times New Roman" w:hAnsi="Times New Roman"/>
          <w:sz w:val="24"/>
          <w:szCs w:val="24"/>
        </w:rPr>
      </w:pPr>
      <w:r w:rsidRPr="00E26655">
        <w:rPr>
          <w:rFonts w:ascii="Times New Roman" w:hAnsi="Times New Roman"/>
          <w:sz w:val="24"/>
          <w:szCs w:val="24"/>
        </w:rPr>
        <w:t>ІІІ. Визначення мети Програми.</w:t>
      </w:r>
    </w:p>
    <w:p w14:paraId="56B891A9" w14:textId="77777777" w:rsidR="00E26655" w:rsidRPr="00E26655" w:rsidRDefault="00E26655" w:rsidP="00E26655">
      <w:pPr>
        <w:pStyle w:val="ShapkaDocumentu"/>
        <w:spacing w:after="0"/>
        <w:ind w:left="360"/>
        <w:jc w:val="left"/>
        <w:rPr>
          <w:rFonts w:ascii="Times New Roman" w:hAnsi="Times New Roman"/>
          <w:sz w:val="24"/>
          <w:szCs w:val="24"/>
        </w:rPr>
      </w:pPr>
    </w:p>
    <w:p w14:paraId="01B8ED1F" w14:textId="77777777" w:rsidR="00E26655" w:rsidRPr="00E26655" w:rsidRDefault="00E26655" w:rsidP="00E26655">
      <w:pPr>
        <w:pStyle w:val="ShapkaDocumentu"/>
        <w:spacing w:after="0"/>
        <w:ind w:left="360"/>
        <w:jc w:val="left"/>
        <w:rPr>
          <w:rFonts w:ascii="Times New Roman" w:hAnsi="Times New Roman"/>
          <w:sz w:val="24"/>
          <w:szCs w:val="24"/>
        </w:rPr>
      </w:pPr>
      <w:r w:rsidRPr="00E26655">
        <w:rPr>
          <w:rFonts w:ascii="Times New Roman" w:hAnsi="Times New Roman"/>
          <w:sz w:val="24"/>
          <w:szCs w:val="24"/>
        </w:rPr>
        <w:t>І</w:t>
      </w:r>
      <w:r w:rsidRPr="00E26655">
        <w:rPr>
          <w:rFonts w:ascii="Times New Roman" w:hAnsi="Times New Roman"/>
          <w:sz w:val="24"/>
          <w:szCs w:val="24"/>
          <w:lang w:val="en-US"/>
        </w:rPr>
        <w:t>V</w:t>
      </w:r>
      <w:r w:rsidRPr="00E26655">
        <w:rPr>
          <w:rFonts w:ascii="Times New Roman" w:hAnsi="Times New Roman"/>
          <w:sz w:val="24"/>
          <w:szCs w:val="24"/>
        </w:rPr>
        <w:t xml:space="preserve">. </w:t>
      </w:r>
      <w:proofErr w:type="spellStart"/>
      <w:r w:rsidRPr="00E26655">
        <w:rPr>
          <w:rFonts w:ascii="Times New Roman" w:hAnsi="Times New Roman"/>
          <w:sz w:val="24"/>
          <w:szCs w:val="24"/>
        </w:rPr>
        <w:t>Обгрунтування</w:t>
      </w:r>
      <w:proofErr w:type="spellEnd"/>
      <w:r w:rsidRPr="00E26655">
        <w:rPr>
          <w:rFonts w:ascii="Times New Roman" w:hAnsi="Times New Roman"/>
          <w:sz w:val="24"/>
          <w:szCs w:val="24"/>
        </w:rPr>
        <w:t xml:space="preserve"> шляхів і засобів розв’язання проблеми, показники </w:t>
      </w:r>
    </w:p>
    <w:p w14:paraId="2E6D60E1" w14:textId="77777777" w:rsidR="00E26655" w:rsidRPr="00E26655" w:rsidRDefault="00E26655" w:rsidP="00E26655">
      <w:pPr>
        <w:pStyle w:val="ShapkaDocumentu"/>
        <w:spacing w:after="0"/>
        <w:ind w:left="0"/>
        <w:jc w:val="left"/>
        <w:rPr>
          <w:rFonts w:ascii="Times New Roman" w:hAnsi="Times New Roman"/>
          <w:sz w:val="24"/>
          <w:szCs w:val="24"/>
        </w:rPr>
      </w:pPr>
      <w:r w:rsidRPr="00E26655">
        <w:rPr>
          <w:rFonts w:ascii="Times New Roman" w:hAnsi="Times New Roman"/>
          <w:sz w:val="24"/>
          <w:szCs w:val="24"/>
        </w:rPr>
        <w:t>результативності.</w:t>
      </w:r>
    </w:p>
    <w:p w14:paraId="352A6E6F" w14:textId="77777777" w:rsidR="00E26655" w:rsidRPr="00E26655" w:rsidRDefault="00E26655" w:rsidP="00E26655">
      <w:pPr>
        <w:pStyle w:val="ShapkaDocumentu"/>
        <w:spacing w:after="0"/>
        <w:ind w:left="0"/>
        <w:jc w:val="left"/>
        <w:rPr>
          <w:rFonts w:ascii="Times New Roman" w:hAnsi="Times New Roman"/>
          <w:sz w:val="24"/>
          <w:szCs w:val="24"/>
        </w:rPr>
      </w:pPr>
    </w:p>
    <w:p w14:paraId="37DB68DF" w14:textId="77777777" w:rsidR="00E26655" w:rsidRPr="00E26655" w:rsidRDefault="00E26655" w:rsidP="00E26655">
      <w:pPr>
        <w:pStyle w:val="ShapkaDocumentu"/>
        <w:spacing w:after="0"/>
        <w:ind w:left="0"/>
        <w:jc w:val="left"/>
        <w:rPr>
          <w:rFonts w:ascii="Times New Roman" w:hAnsi="Times New Roman"/>
          <w:sz w:val="24"/>
          <w:szCs w:val="24"/>
        </w:rPr>
      </w:pPr>
      <w:r w:rsidRPr="00E26655">
        <w:rPr>
          <w:rFonts w:ascii="Times New Roman" w:hAnsi="Times New Roman"/>
          <w:sz w:val="24"/>
          <w:szCs w:val="24"/>
        </w:rPr>
        <w:t xml:space="preserve">     </w:t>
      </w:r>
      <w:r w:rsidRPr="00E26655">
        <w:rPr>
          <w:rFonts w:ascii="Times New Roman" w:hAnsi="Times New Roman"/>
          <w:sz w:val="24"/>
          <w:szCs w:val="24"/>
          <w:lang w:val="en-US"/>
        </w:rPr>
        <w:t>V</w:t>
      </w:r>
      <w:r w:rsidRPr="00E26655">
        <w:rPr>
          <w:rFonts w:ascii="Times New Roman" w:hAnsi="Times New Roman"/>
          <w:sz w:val="24"/>
          <w:szCs w:val="24"/>
        </w:rPr>
        <w:t>.   Очікувані результати виконання Програми.</w:t>
      </w:r>
    </w:p>
    <w:p w14:paraId="775316F7" w14:textId="77777777" w:rsidR="00E26655" w:rsidRPr="00E26655" w:rsidRDefault="00E26655" w:rsidP="00E26655">
      <w:pPr>
        <w:pStyle w:val="ShapkaDocumentu"/>
        <w:spacing w:after="0"/>
        <w:ind w:left="0"/>
        <w:jc w:val="left"/>
        <w:rPr>
          <w:rFonts w:ascii="Times New Roman" w:hAnsi="Times New Roman"/>
          <w:sz w:val="24"/>
          <w:szCs w:val="24"/>
        </w:rPr>
      </w:pPr>
    </w:p>
    <w:p w14:paraId="49A4E768" w14:textId="77777777" w:rsidR="00E26655" w:rsidRPr="00E26655" w:rsidRDefault="00E26655" w:rsidP="00E26655">
      <w:pPr>
        <w:pStyle w:val="ShapkaDocumentu"/>
        <w:spacing w:after="0"/>
        <w:ind w:left="0"/>
        <w:jc w:val="left"/>
        <w:rPr>
          <w:rFonts w:ascii="Times New Roman" w:hAnsi="Times New Roman"/>
          <w:sz w:val="24"/>
          <w:szCs w:val="24"/>
        </w:rPr>
      </w:pPr>
      <w:r w:rsidRPr="00E26655">
        <w:rPr>
          <w:rFonts w:ascii="Times New Roman" w:hAnsi="Times New Roman"/>
          <w:sz w:val="24"/>
          <w:szCs w:val="24"/>
        </w:rPr>
        <w:t xml:space="preserve">     </w:t>
      </w:r>
      <w:r w:rsidRPr="00E26655">
        <w:rPr>
          <w:rFonts w:ascii="Times New Roman" w:hAnsi="Times New Roman"/>
          <w:sz w:val="24"/>
          <w:szCs w:val="24"/>
          <w:lang w:val="en-US"/>
        </w:rPr>
        <w:t>V</w:t>
      </w:r>
      <w:r w:rsidRPr="00E26655">
        <w:rPr>
          <w:rFonts w:ascii="Times New Roman" w:hAnsi="Times New Roman"/>
          <w:sz w:val="24"/>
          <w:szCs w:val="24"/>
        </w:rPr>
        <w:t>І.  Обсяги та джерела фінансування Програми.</w:t>
      </w:r>
    </w:p>
    <w:p w14:paraId="564E6D5A" w14:textId="77777777" w:rsidR="00E26655" w:rsidRPr="00E26655" w:rsidRDefault="00E26655" w:rsidP="00E26655">
      <w:pPr>
        <w:pStyle w:val="ShapkaDocumentu"/>
        <w:spacing w:after="0"/>
        <w:ind w:left="0"/>
        <w:jc w:val="left"/>
        <w:rPr>
          <w:rFonts w:ascii="Times New Roman" w:hAnsi="Times New Roman"/>
          <w:sz w:val="24"/>
          <w:szCs w:val="24"/>
        </w:rPr>
      </w:pPr>
    </w:p>
    <w:p w14:paraId="19C5F71B" w14:textId="77777777" w:rsidR="00E26655" w:rsidRPr="00E26655" w:rsidRDefault="00E26655" w:rsidP="00E26655">
      <w:pPr>
        <w:pStyle w:val="ShapkaDocumentu"/>
        <w:spacing w:after="0"/>
        <w:ind w:left="0"/>
        <w:jc w:val="left"/>
        <w:rPr>
          <w:rFonts w:ascii="Times New Roman" w:hAnsi="Times New Roman"/>
          <w:sz w:val="24"/>
          <w:szCs w:val="24"/>
        </w:rPr>
      </w:pPr>
      <w:r w:rsidRPr="00E26655">
        <w:rPr>
          <w:rFonts w:ascii="Times New Roman" w:hAnsi="Times New Roman"/>
          <w:sz w:val="24"/>
          <w:szCs w:val="24"/>
        </w:rPr>
        <w:t xml:space="preserve">    </w:t>
      </w:r>
      <w:r w:rsidRPr="00E26655">
        <w:rPr>
          <w:rFonts w:ascii="Times New Roman" w:hAnsi="Times New Roman"/>
          <w:sz w:val="24"/>
          <w:szCs w:val="24"/>
          <w:lang w:val="en-US"/>
        </w:rPr>
        <w:t>V</w:t>
      </w:r>
      <w:r w:rsidRPr="00E26655">
        <w:rPr>
          <w:rFonts w:ascii="Times New Roman" w:hAnsi="Times New Roman"/>
          <w:sz w:val="24"/>
          <w:szCs w:val="24"/>
        </w:rPr>
        <w:t>ІІ.  Строки та етапи виконання Програми.</w:t>
      </w:r>
    </w:p>
    <w:p w14:paraId="5AA57F61" w14:textId="77777777" w:rsidR="00E26655" w:rsidRPr="00E26655" w:rsidRDefault="00E26655" w:rsidP="00E26655">
      <w:pPr>
        <w:pStyle w:val="ShapkaDocumentu"/>
        <w:spacing w:after="0"/>
        <w:ind w:left="0"/>
        <w:jc w:val="left"/>
        <w:rPr>
          <w:rFonts w:ascii="Times New Roman" w:hAnsi="Times New Roman"/>
          <w:sz w:val="24"/>
          <w:szCs w:val="24"/>
        </w:rPr>
      </w:pPr>
    </w:p>
    <w:p w14:paraId="1A148B66" w14:textId="77777777" w:rsidR="00E26655" w:rsidRPr="00E26655" w:rsidRDefault="00E26655" w:rsidP="00E26655">
      <w:pPr>
        <w:pStyle w:val="ShapkaDocumentu"/>
        <w:spacing w:after="0"/>
        <w:ind w:left="0"/>
        <w:jc w:val="left"/>
        <w:rPr>
          <w:rFonts w:ascii="Times New Roman" w:hAnsi="Times New Roman"/>
          <w:sz w:val="24"/>
          <w:szCs w:val="24"/>
        </w:rPr>
      </w:pPr>
      <w:r w:rsidRPr="00E26655">
        <w:rPr>
          <w:rFonts w:ascii="Times New Roman" w:hAnsi="Times New Roman"/>
          <w:sz w:val="24"/>
          <w:szCs w:val="24"/>
        </w:rPr>
        <w:t xml:space="preserve">    </w:t>
      </w:r>
      <w:r w:rsidRPr="00E26655">
        <w:rPr>
          <w:rFonts w:ascii="Times New Roman" w:hAnsi="Times New Roman"/>
          <w:sz w:val="24"/>
          <w:szCs w:val="24"/>
          <w:lang w:val="en-US"/>
        </w:rPr>
        <w:t>V</w:t>
      </w:r>
      <w:r w:rsidRPr="00E26655">
        <w:rPr>
          <w:rFonts w:ascii="Times New Roman" w:hAnsi="Times New Roman"/>
          <w:sz w:val="24"/>
          <w:szCs w:val="24"/>
        </w:rPr>
        <w:t xml:space="preserve">ІІІ. Координація та контроль за ходом виконання Програми.   </w:t>
      </w:r>
    </w:p>
    <w:p w14:paraId="213495C2" w14:textId="77777777" w:rsidR="00E26655" w:rsidRPr="00E26655" w:rsidRDefault="00E26655" w:rsidP="00E26655">
      <w:pPr>
        <w:pStyle w:val="ShapkaDocumentu"/>
        <w:spacing w:after="0"/>
        <w:ind w:left="360"/>
        <w:jc w:val="left"/>
        <w:rPr>
          <w:rFonts w:ascii="Times New Roman" w:hAnsi="Times New Roman"/>
          <w:sz w:val="24"/>
          <w:szCs w:val="24"/>
        </w:rPr>
      </w:pPr>
    </w:p>
    <w:p w14:paraId="7961F4D0" w14:textId="77777777" w:rsidR="00E26655" w:rsidRPr="00E26655" w:rsidRDefault="00E26655" w:rsidP="00E26655">
      <w:pPr>
        <w:pStyle w:val="ShapkaDocumentu"/>
        <w:spacing w:after="0"/>
        <w:ind w:left="0"/>
        <w:jc w:val="left"/>
        <w:rPr>
          <w:rFonts w:ascii="Times New Roman" w:hAnsi="Times New Roman"/>
          <w:sz w:val="24"/>
          <w:szCs w:val="24"/>
        </w:rPr>
      </w:pPr>
      <w:r w:rsidRPr="00E26655">
        <w:rPr>
          <w:rFonts w:ascii="Times New Roman" w:hAnsi="Times New Roman"/>
          <w:sz w:val="24"/>
          <w:szCs w:val="24"/>
          <w:lang w:val="ru-RU"/>
        </w:rPr>
        <w:t xml:space="preserve">     </w:t>
      </w:r>
      <w:r w:rsidRPr="00E26655">
        <w:rPr>
          <w:rFonts w:ascii="Times New Roman" w:hAnsi="Times New Roman"/>
          <w:sz w:val="24"/>
          <w:szCs w:val="24"/>
        </w:rPr>
        <w:t>ІХ. Заходи з реалізації Програми.</w:t>
      </w:r>
    </w:p>
    <w:p w14:paraId="3DF9B863" w14:textId="77777777" w:rsidR="00E26655" w:rsidRPr="00E26655" w:rsidRDefault="00E26655" w:rsidP="00E26655">
      <w:pPr>
        <w:pStyle w:val="ShapkaDocumentu"/>
        <w:spacing w:after="0"/>
        <w:ind w:left="0"/>
        <w:jc w:val="left"/>
        <w:rPr>
          <w:rFonts w:ascii="Times New Roman" w:hAnsi="Times New Roman"/>
          <w:sz w:val="24"/>
          <w:szCs w:val="24"/>
        </w:rPr>
      </w:pPr>
    </w:p>
    <w:p w14:paraId="30238C4D" w14:textId="77777777" w:rsidR="00E26655" w:rsidRPr="00E26655" w:rsidRDefault="00E26655" w:rsidP="00E26655">
      <w:pPr>
        <w:pStyle w:val="ShapkaDocumentu"/>
        <w:spacing w:after="0"/>
        <w:ind w:left="0"/>
        <w:jc w:val="left"/>
        <w:rPr>
          <w:rFonts w:ascii="Times New Roman" w:hAnsi="Times New Roman"/>
          <w:sz w:val="24"/>
          <w:szCs w:val="24"/>
        </w:rPr>
      </w:pPr>
      <w:r w:rsidRPr="00E26655">
        <w:rPr>
          <w:rFonts w:ascii="Times New Roman" w:hAnsi="Times New Roman"/>
          <w:sz w:val="24"/>
          <w:szCs w:val="24"/>
        </w:rPr>
        <w:t xml:space="preserve">      Х. Ресурсне забезпечення Програми.</w:t>
      </w:r>
    </w:p>
    <w:p w14:paraId="5ECA33BF" w14:textId="77777777" w:rsidR="00E26655" w:rsidRPr="00E26655" w:rsidRDefault="00E26655" w:rsidP="00E26655">
      <w:pPr>
        <w:pStyle w:val="a3"/>
        <w:shd w:val="clear" w:color="auto" w:fill="FFFFFF"/>
        <w:rPr>
          <w:rFonts w:ascii="Times New Roman" w:hAnsi="Times New Roman" w:cs="Times New Roman"/>
          <w:b/>
          <w:sz w:val="24"/>
          <w:szCs w:val="24"/>
          <w:lang w:eastAsia="uk-UA"/>
        </w:rPr>
      </w:pPr>
    </w:p>
    <w:p w14:paraId="0E30150F"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65A49ECA"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776C8A04"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19F7A51B" w14:textId="77777777" w:rsidR="00E26655" w:rsidRPr="00E26655" w:rsidRDefault="00E26655" w:rsidP="00E26655">
      <w:pPr>
        <w:shd w:val="clear" w:color="auto" w:fill="FFFFFF"/>
        <w:jc w:val="center"/>
        <w:rPr>
          <w:rFonts w:ascii="Times New Roman" w:hAnsi="Times New Roman" w:cs="Times New Roman"/>
          <w:b/>
          <w:sz w:val="24"/>
          <w:szCs w:val="24"/>
          <w:lang w:eastAsia="uk-UA"/>
        </w:rPr>
      </w:pPr>
    </w:p>
    <w:p w14:paraId="4C85B4C8" w14:textId="77777777" w:rsidR="00E26655" w:rsidRPr="00E26655" w:rsidRDefault="00E26655" w:rsidP="00E26655">
      <w:pPr>
        <w:pStyle w:val="ShapkaDocumentu"/>
        <w:spacing w:after="0"/>
        <w:ind w:left="0"/>
        <w:rPr>
          <w:rFonts w:ascii="Times New Roman" w:hAnsi="Times New Roman"/>
          <w:b/>
          <w:sz w:val="24"/>
          <w:szCs w:val="24"/>
        </w:rPr>
      </w:pPr>
      <w:r w:rsidRPr="00E26655">
        <w:rPr>
          <w:rFonts w:ascii="Times New Roman" w:hAnsi="Times New Roman"/>
          <w:b/>
          <w:sz w:val="24"/>
          <w:szCs w:val="24"/>
        </w:rPr>
        <w:lastRenderedPageBreak/>
        <w:t xml:space="preserve">І. Паспорт </w:t>
      </w:r>
    </w:p>
    <w:p w14:paraId="40752A6F" w14:textId="77777777" w:rsidR="00E26655" w:rsidRPr="00E26655" w:rsidRDefault="00E26655" w:rsidP="00E26655">
      <w:pPr>
        <w:pStyle w:val="ShapkaDocumentu"/>
        <w:spacing w:after="0"/>
        <w:ind w:left="0"/>
        <w:rPr>
          <w:rFonts w:ascii="Times New Roman" w:hAnsi="Times New Roman"/>
          <w:b/>
          <w:sz w:val="24"/>
          <w:szCs w:val="24"/>
        </w:rPr>
      </w:pPr>
      <w:r w:rsidRPr="00E26655">
        <w:rPr>
          <w:rFonts w:ascii="Times New Roman" w:hAnsi="Times New Roman"/>
          <w:b/>
          <w:sz w:val="24"/>
          <w:szCs w:val="24"/>
        </w:rPr>
        <w:t xml:space="preserve">Міської програми допризовної підготовки, організації приписки до призовної дільниці, призову громадян України на строкову військову службу </w:t>
      </w:r>
    </w:p>
    <w:p w14:paraId="69E9ACA1" w14:textId="77777777" w:rsidR="00E26655" w:rsidRPr="00E26655" w:rsidRDefault="00E26655" w:rsidP="00E26655">
      <w:pPr>
        <w:pStyle w:val="ShapkaDocumentu"/>
        <w:spacing w:after="0"/>
        <w:ind w:left="0"/>
        <w:rPr>
          <w:rFonts w:ascii="Times New Roman" w:hAnsi="Times New Roman"/>
          <w:b/>
          <w:sz w:val="24"/>
          <w:szCs w:val="24"/>
        </w:rPr>
      </w:pPr>
      <w:r w:rsidRPr="00E26655">
        <w:rPr>
          <w:rFonts w:ascii="Times New Roman" w:hAnsi="Times New Roman"/>
          <w:b/>
          <w:sz w:val="24"/>
          <w:szCs w:val="24"/>
        </w:rPr>
        <w:t xml:space="preserve">на території Сіверської міської ради </w:t>
      </w:r>
    </w:p>
    <w:p w14:paraId="44908131" w14:textId="77777777" w:rsidR="00E26655" w:rsidRPr="00E26655" w:rsidRDefault="00E26655" w:rsidP="00E26655">
      <w:pPr>
        <w:pStyle w:val="ShapkaDocumentu"/>
        <w:spacing w:after="0"/>
        <w:ind w:left="0"/>
        <w:rPr>
          <w:rFonts w:ascii="Times New Roman" w:hAnsi="Times New Roman"/>
          <w:b/>
          <w:sz w:val="24"/>
          <w:szCs w:val="24"/>
        </w:rPr>
      </w:pPr>
      <w:r w:rsidRPr="00E26655">
        <w:rPr>
          <w:rFonts w:ascii="Times New Roman" w:hAnsi="Times New Roman"/>
          <w:b/>
          <w:sz w:val="24"/>
          <w:szCs w:val="24"/>
        </w:rPr>
        <w:t>на 2021-2023роки</w:t>
      </w:r>
    </w:p>
    <w:tbl>
      <w:tblPr>
        <w:tblStyle w:val="a5"/>
        <w:tblW w:w="9763" w:type="dxa"/>
        <w:tblLook w:val="04A0" w:firstRow="1" w:lastRow="0" w:firstColumn="1" w:lastColumn="0" w:noHBand="0" w:noVBand="1"/>
      </w:tblPr>
      <w:tblGrid>
        <w:gridCol w:w="579"/>
        <w:gridCol w:w="4519"/>
        <w:gridCol w:w="1560"/>
        <w:gridCol w:w="1629"/>
        <w:gridCol w:w="1476"/>
      </w:tblGrid>
      <w:tr w:rsidR="00E26655" w:rsidRPr="00E26655" w14:paraId="4F807185" w14:textId="77777777" w:rsidTr="00E26655">
        <w:trPr>
          <w:trHeight w:val="318"/>
        </w:trPr>
        <w:tc>
          <w:tcPr>
            <w:tcW w:w="579" w:type="dxa"/>
            <w:tcBorders>
              <w:top w:val="single" w:sz="4" w:space="0" w:color="auto"/>
              <w:left w:val="single" w:sz="4" w:space="0" w:color="auto"/>
              <w:bottom w:val="single" w:sz="4" w:space="0" w:color="auto"/>
              <w:right w:val="single" w:sz="4" w:space="0" w:color="auto"/>
            </w:tcBorders>
            <w:hideMark/>
          </w:tcPr>
          <w:p w14:paraId="76B9136F" w14:textId="77777777" w:rsidR="00E26655" w:rsidRPr="00E26655" w:rsidRDefault="00E26655">
            <w:pPr>
              <w:pStyle w:val="ShapkaDocumentu"/>
              <w:spacing w:after="0"/>
              <w:ind w:left="0"/>
              <w:rPr>
                <w:rFonts w:ascii="Times New Roman" w:hAnsi="Times New Roman"/>
                <w:spacing w:val="-4"/>
                <w:sz w:val="24"/>
                <w:szCs w:val="24"/>
                <w:lang w:eastAsia="uk-UA"/>
              </w:rPr>
            </w:pPr>
            <w:r w:rsidRPr="00E26655">
              <w:rPr>
                <w:rFonts w:ascii="Times New Roman" w:hAnsi="Times New Roman"/>
                <w:spacing w:val="-4"/>
                <w:sz w:val="24"/>
                <w:szCs w:val="24"/>
                <w:lang w:eastAsia="uk-UA"/>
              </w:rPr>
              <w:t>1</w:t>
            </w:r>
          </w:p>
        </w:tc>
        <w:tc>
          <w:tcPr>
            <w:tcW w:w="4519" w:type="dxa"/>
            <w:tcBorders>
              <w:top w:val="single" w:sz="4" w:space="0" w:color="auto"/>
              <w:left w:val="single" w:sz="4" w:space="0" w:color="auto"/>
              <w:bottom w:val="single" w:sz="4" w:space="0" w:color="auto"/>
              <w:right w:val="single" w:sz="4" w:space="0" w:color="auto"/>
            </w:tcBorders>
            <w:hideMark/>
          </w:tcPr>
          <w:p w14:paraId="352B72F9" w14:textId="77777777" w:rsidR="00E26655" w:rsidRPr="00E26655" w:rsidRDefault="00E26655">
            <w:pPr>
              <w:pStyle w:val="ShapkaDocumentu"/>
              <w:spacing w:after="0"/>
              <w:ind w:left="0"/>
              <w:jc w:val="left"/>
              <w:rPr>
                <w:rFonts w:ascii="Times New Roman" w:hAnsi="Times New Roman"/>
                <w:spacing w:val="-4"/>
                <w:sz w:val="24"/>
                <w:szCs w:val="24"/>
                <w:lang w:eastAsia="uk-UA"/>
              </w:rPr>
            </w:pPr>
            <w:proofErr w:type="spellStart"/>
            <w:r w:rsidRPr="00E26655">
              <w:rPr>
                <w:rFonts w:ascii="Times New Roman" w:hAnsi="Times New Roman"/>
                <w:spacing w:val="-4"/>
                <w:sz w:val="24"/>
                <w:szCs w:val="24"/>
                <w:lang w:eastAsia="uk-UA"/>
              </w:rPr>
              <w:t>Ініціатор</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розроблення</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Програми</w:t>
            </w:r>
            <w:proofErr w:type="spellEnd"/>
          </w:p>
        </w:tc>
        <w:tc>
          <w:tcPr>
            <w:tcW w:w="4665" w:type="dxa"/>
            <w:gridSpan w:val="3"/>
            <w:tcBorders>
              <w:top w:val="single" w:sz="4" w:space="0" w:color="auto"/>
              <w:left w:val="single" w:sz="4" w:space="0" w:color="auto"/>
              <w:bottom w:val="single" w:sz="4" w:space="0" w:color="auto"/>
              <w:right w:val="single" w:sz="4" w:space="0" w:color="auto"/>
            </w:tcBorders>
            <w:hideMark/>
          </w:tcPr>
          <w:p w14:paraId="5EE698CA" w14:textId="77777777" w:rsidR="00E26655" w:rsidRPr="00E26655" w:rsidRDefault="00E26655">
            <w:pPr>
              <w:pStyle w:val="ShapkaDocumentu"/>
              <w:spacing w:after="0"/>
              <w:ind w:left="0"/>
              <w:jc w:val="left"/>
              <w:rPr>
                <w:rFonts w:ascii="Times New Roman" w:hAnsi="Times New Roman"/>
                <w:spacing w:val="-4"/>
                <w:sz w:val="24"/>
                <w:szCs w:val="24"/>
                <w:lang w:eastAsia="uk-UA"/>
              </w:rPr>
            </w:pPr>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Сіверська</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міська</w:t>
            </w:r>
            <w:proofErr w:type="spellEnd"/>
            <w:r w:rsidRPr="00E26655">
              <w:rPr>
                <w:rFonts w:ascii="Times New Roman" w:hAnsi="Times New Roman"/>
                <w:spacing w:val="-4"/>
                <w:sz w:val="24"/>
                <w:szCs w:val="24"/>
                <w:lang w:eastAsia="uk-UA"/>
              </w:rPr>
              <w:t xml:space="preserve"> рада</w:t>
            </w:r>
          </w:p>
        </w:tc>
      </w:tr>
      <w:tr w:rsidR="00E26655" w:rsidRPr="00E26655" w14:paraId="1D5ABDC1" w14:textId="77777777" w:rsidTr="00E26655">
        <w:trPr>
          <w:trHeight w:val="1688"/>
        </w:trPr>
        <w:tc>
          <w:tcPr>
            <w:tcW w:w="579" w:type="dxa"/>
            <w:tcBorders>
              <w:top w:val="single" w:sz="4" w:space="0" w:color="auto"/>
              <w:left w:val="single" w:sz="4" w:space="0" w:color="auto"/>
              <w:bottom w:val="single" w:sz="4" w:space="0" w:color="auto"/>
              <w:right w:val="single" w:sz="4" w:space="0" w:color="auto"/>
            </w:tcBorders>
            <w:hideMark/>
          </w:tcPr>
          <w:p w14:paraId="0D8FE9FD" w14:textId="77777777" w:rsidR="00E26655" w:rsidRPr="00E26655" w:rsidRDefault="00E26655">
            <w:pPr>
              <w:pStyle w:val="ShapkaDocumentu"/>
              <w:spacing w:after="0"/>
              <w:ind w:left="0"/>
              <w:rPr>
                <w:rFonts w:ascii="Times New Roman" w:hAnsi="Times New Roman"/>
                <w:spacing w:val="-4"/>
                <w:sz w:val="24"/>
                <w:szCs w:val="24"/>
                <w:lang w:eastAsia="uk-UA"/>
              </w:rPr>
            </w:pPr>
            <w:r w:rsidRPr="00E26655">
              <w:rPr>
                <w:rFonts w:ascii="Times New Roman" w:hAnsi="Times New Roman"/>
                <w:spacing w:val="-4"/>
                <w:sz w:val="24"/>
                <w:szCs w:val="24"/>
                <w:lang w:eastAsia="uk-UA"/>
              </w:rPr>
              <w:t>2</w:t>
            </w:r>
          </w:p>
        </w:tc>
        <w:tc>
          <w:tcPr>
            <w:tcW w:w="4519" w:type="dxa"/>
            <w:tcBorders>
              <w:top w:val="single" w:sz="4" w:space="0" w:color="auto"/>
              <w:left w:val="single" w:sz="4" w:space="0" w:color="auto"/>
              <w:bottom w:val="single" w:sz="4" w:space="0" w:color="auto"/>
              <w:right w:val="single" w:sz="4" w:space="0" w:color="auto"/>
            </w:tcBorders>
            <w:hideMark/>
          </w:tcPr>
          <w:p w14:paraId="65104D40" w14:textId="77777777" w:rsidR="00E26655" w:rsidRPr="00E26655" w:rsidRDefault="00E26655">
            <w:pPr>
              <w:pStyle w:val="ShapkaDocumentu"/>
              <w:spacing w:after="0"/>
              <w:ind w:left="0"/>
              <w:jc w:val="left"/>
              <w:rPr>
                <w:rFonts w:ascii="Times New Roman" w:hAnsi="Times New Roman"/>
                <w:spacing w:val="-4"/>
                <w:sz w:val="24"/>
                <w:szCs w:val="24"/>
                <w:lang w:eastAsia="uk-UA"/>
              </w:rPr>
            </w:pPr>
            <w:r w:rsidRPr="00E26655">
              <w:rPr>
                <w:rFonts w:ascii="Times New Roman" w:hAnsi="Times New Roman"/>
                <w:spacing w:val="-4"/>
                <w:sz w:val="24"/>
                <w:szCs w:val="24"/>
                <w:lang w:eastAsia="uk-UA"/>
              </w:rPr>
              <w:t xml:space="preserve">Дата, номер і </w:t>
            </w:r>
            <w:proofErr w:type="spellStart"/>
            <w:r w:rsidRPr="00E26655">
              <w:rPr>
                <w:rFonts w:ascii="Times New Roman" w:hAnsi="Times New Roman"/>
                <w:spacing w:val="-4"/>
                <w:sz w:val="24"/>
                <w:szCs w:val="24"/>
                <w:lang w:eastAsia="uk-UA"/>
              </w:rPr>
              <w:t>назва</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розпорядчого</w:t>
            </w:r>
            <w:proofErr w:type="spellEnd"/>
            <w:r w:rsidRPr="00E26655">
              <w:rPr>
                <w:rFonts w:ascii="Times New Roman" w:hAnsi="Times New Roman"/>
                <w:spacing w:val="-4"/>
                <w:sz w:val="24"/>
                <w:szCs w:val="24"/>
                <w:lang w:eastAsia="uk-UA"/>
              </w:rPr>
              <w:t xml:space="preserve"> документа про </w:t>
            </w:r>
            <w:proofErr w:type="spellStart"/>
            <w:r w:rsidRPr="00E26655">
              <w:rPr>
                <w:rFonts w:ascii="Times New Roman" w:hAnsi="Times New Roman"/>
                <w:spacing w:val="-4"/>
                <w:sz w:val="24"/>
                <w:szCs w:val="24"/>
                <w:lang w:eastAsia="uk-UA"/>
              </w:rPr>
              <w:t>розроблення</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Програми</w:t>
            </w:r>
            <w:proofErr w:type="spellEnd"/>
          </w:p>
        </w:tc>
        <w:tc>
          <w:tcPr>
            <w:tcW w:w="4665" w:type="dxa"/>
            <w:gridSpan w:val="3"/>
            <w:tcBorders>
              <w:top w:val="single" w:sz="4" w:space="0" w:color="auto"/>
              <w:left w:val="single" w:sz="4" w:space="0" w:color="auto"/>
              <w:bottom w:val="single" w:sz="4" w:space="0" w:color="auto"/>
              <w:right w:val="single" w:sz="4" w:space="0" w:color="auto"/>
            </w:tcBorders>
            <w:hideMark/>
          </w:tcPr>
          <w:p w14:paraId="3D706EE3" w14:textId="77777777" w:rsidR="00E26655" w:rsidRPr="00E26655" w:rsidRDefault="00E26655">
            <w:pPr>
              <w:pStyle w:val="ShapkaDocumentu"/>
              <w:spacing w:after="0"/>
              <w:ind w:left="0"/>
              <w:jc w:val="left"/>
              <w:rPr>
                <w:rFonts w:ascii="Times New Roman" w:hAnsi="Times New Roman"/>
                <w:spacing w:val="-4"/>
                <w:sz w:val="24"/>
                <w:szCs w:val="24"/>
                <w:lang w:eastAsia="uk-UA"/>
              </w:rPr>
            </w:pPr>
            <w:r w:rsidRPr="00E26655">
              <w:rPr>
                <w:rFonts w:ascii="Times New Roman" w:hAnsi="Times New Roman"/>
                <w:spacing w:val="-4"/>
                <w:sz w:val="24"/>
                <w:szCs w:val="24"/>
                <w:lang w:eastAsia="uk-UA"/>
              </w:rPr>
              <w:t xml:space="preserve">22.03.2021 №90 «Про </w:t>
            </w:r>
            <w:proofErr w:type="spellStart"/>
            <w:r w:rsidRPr="00E26655">
              <w:rPr>
                <w:rFonts w:ascii="Times New Roman" w:hAnsi="Times New Roman"/>
                <w:spacing w:val="-4"/>
                <w:sz w:val="24"/>
                <w:szCs w:val="24"/>
                <w:lang w:eastAsia="uk-UA"/>
              </w:rPr>
              <w:t>розробку</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міської</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програми</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допризовної</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підготовки</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організації</w:t>
            </w:r>
            <w:proofErr w:type="spellEnd"/>
            <w:r w:rsidRPr="00E26655">
              <w:rPr>
                <w:rFonts w:ascii="Times New Roman" w:hAnsi="Times New Roman"/>
                <w:spacing w:val="-4"/>
                <w:sz w:val="24"/>
                <w:szCs w:val="24"/>
                <w:lang w:eastAsia="uk-UA"/>
              </w:rPr>
              <w:t xml:space="preserve"> приписки до </w:t>
            </w:r>
            <w:proofErr w:type="spellStart"/>
            <w:r w:rsidRPr="00E26655">
              <w:rPr>
                <w:rFonts w:ascii="Times New Roman" w:hAnsi="Times New Roman"/>
                <w:spacing w:val="-4"/>
                <w:sz w:val="24"/>
                <w:szCs w:val="24"/>
                <w:lang w:eastAsia="uk-UA"/>
              </w:rPr>
              <w:t>призовної</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дільниці</w:t>
            </w:r>
            <w:proofErr w:type="spellEnd"/>
            <w:r w:rsidRPr="00E26655">
              <w:rPr>
                <w:rFonts w:ascii="Times New Roman" w:hAnsi="Times New Roman"/>
                <w:spacing w:val="-4"/>
                <w:sz w:val="24"/>
                <w:szCs w:val="24"/>
                <w:lang w:eastAsia="uk-UA"/>
              </w:rPr>
              <w:t xml:space="preserve">, призову </w:t>
            </w:r>
            <w:proofErr w:type="spellStart"/>
            <w:r w:rsidRPr="00E26655">
              <w:rPr>
                <w:rFonts w:ascii="Times New Roman" w:hAnsi="Times New Roman"/>
                <w:spacing w:val="-4"/>
                <w:sz w:val="24"/>
                <w:szCs w:val="24"/>
                <w:lang w:eastAsia="uk-UA"/>
              </w:rPr>
              <w:t>громадян</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України</w:t>
            </w:r>
            <w:proofErr w:type="spellEnd"/>
            <w:r w:rsidRPr="00E26655">
              <w:rPr>
                <w:rFonts w:ascii="Times New Roman" w:hAnsi="Times New Roman"/>
                <w:spacing w:val="-4"/>
                <w:sz w:val="24"/>
                <w:szCs w:val="24"/>
                <w:lang w:eastAsia="uk-UA"/>
              </w:rPr>
              <w:t xml:space="preserve"> на </w:t>
            </w:r>
            <w:proofErr w:type="spellStart"/>
            <w:r w:rsidRPr="00E26655">
              <w:rPr>
                <w:rFonts w:ascii="Times New Roman" w:hAnsi="Times New Roman"/>
                <w:spacing w:val="-4"/>
                <w:sz w:val="24"/>
                <w:szCs w:val="24"/>
                <w:lang w:eastAsia="uk-UA"/>
              </w:rPr>
              <w:t>строкову</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військову</w:t>
            </w:r>
            <w:proofErr w:type="spellEnd"/>
            <w:r w:rsidRPr="00E26655">
              <w:rPr>
                <w:rFonts w:ascii="Times New Roman" w:hAnsi="Times New Roman"/>
                <w:spacing w:val="-4"/>
                <w:sz w:val="24"/>
                <w:szCs w:val="24"/>
                <w:lang w:eastAsia="uk-UA"/>
              </w:rPr>
              <w:t xml:space="preserve"> службу на </w:t>
            </w:r>
            <w:proofErr w:type="spellStart"/>
            <w:r w:rsidRPr="00E26655">
              <w:rPr>
                <w:rFonts w:ascii="Times New Roman" w:hAnsi="Times New Roman"/>
                <w:spacing w:val="-4"/>
                <w:sz w:val="24"/>
                <w:szCs w:val="24"/>
                <w:lang w:eastAsia="uk-UA"/>
              </w:rPr>
              <w:t>території</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Сіверської</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міської</w:t>
            </w:r>
            <w:proofErr w:type="spellEnd"/>
            <w:r w:rsidRPr="00E26655">
              <w:rPr>
                <w:rFonts w:ascii="Times New Roman" w:hAnsi="Times New Roman"/>
                <w:spacing w:val="-4"/>
                <w:sz w:val="24"/>
                <w:szCs w:val="24"/>
                <w:lang w:eastAsia="uk-UA"/>
              </w:rPr>
              <w:t xml:space="preserve"> ради на 2021-2023 роки»</w:t>
            </w:r>
          </w:p>
        </w:tc>
      </w:tr>
      <w:tr w:rsidR="00E26655" w:rsidRPr="00E26655" w14:paraId="5889CA4F" w14:textId="77777777" w:rsidTr="00E26655">
        <w:trPr>
          <w:trHeight w:val="895"/>
        </w:trPr>
        <w:tc>
          <w:tcPr>
            <w:tcW w:w="579" w:type="dxa"/>
            <w:tcBorders>
              <w:top w:val="single" w:sz="4" w:space="0" w:color="auto"/>
              <w:left w:val="single" w:sz="4" w:space="0" w:color="auto"/>
              <w:bottom w:val="single" w:sz="4" w:space="0" w:color="auto"/>
              <w:right w:val="single" w:sz="4" w:space="0" w:color="auto"/>
            </w:tcBorders>
            <w:hideMark/>
          </w:tcPr>
          <w:p w14:paraId="3D2E4CEF" w14:textId="77777777" w:rsidR="00E26655" w:rsidRPr="00E26655" w:rsidRDefault="00E26655">
            <w:pPr>
              <w:pStyle w:val="ShapkaDocumentu"/>
              <w:spacing w:after="0"/>
              <w:ind w:left="0"/>
              <w:rPr>
                <w:rFonts w:ascii="Times New Roman" w:hAnsi="Times New Roman"/>
                <w:spacing w:val="-4"/>
                <w:sz w:val="24"/>
                <w:szCs w:val="24"/>
                <w:lang w:eastAsia="uk-UA"/>
              </w:rPr>
            </w:pPr>
            <w:r w:rsidRPr="00E26655">
              <w:rPr>
                <w:rFonts w:ascii="Times New Roman" w:hAnsi="Times New Roman"/>
                <w:spacing w:val="-4"/>
                <w:sz w:val="24"/>
                <w:szCs w:val="24"/>
                <w:lang w:eastAsia="uk-UA"/>
              </w:rPr>
              <w:t>3</w:t>
            </w:r>
          </w:p>
        </w:tc>
        <w:tc>
          <w:tcPr>
            <w:tcW w:w="4519" w:type="dxa"/>
            <w:tcBorders>
              <w:top w:val="single" w:sz="4" w:space="0" w:color="auto"/>
              <w:left w:val="single" w:sz="4" w:space="0" w:color="auto"/>
              <w:bottom w:val="single" w:sz="4" w:space="0" w:color="auto"/>
              <w:right w:val="single" w:sz="4" w:space="0" w:color="auto"/>
            </w:tcBorders>
            <w:hideMark/>
          </w:tcPr>
          <w:p w14:paraId="344A5307" w14:textId="77777777" w:rsidR="00E26655" w:rsidRPr="00E26655" w:rsidRDefault="00E26655">
            <w:pPr>
              <w:pStyle w:val="ShapkaDocumentu"/>
              <w:spacing w:after="0"/>
              <w:ind w:left="0"/>
              <w:jc w:val="left"/>
              <w:rPr>
                <w:rFonts w:ascii="Times New Roman" w:hAnsi="Times New Roman"/>
                <w:spacing w:val="-4"/>
                <w:sz w:val="24"/>
                <w:szCs w:val="24"/>
                <w:lang w:eastAsia="uk-UA"/>
              </w:rPr>
            </w:pPr>
            <w:proofErr w:type="spellStart"/>
            <w:r w:rsidRPr="00E26655">
              <w:rPr>
                <w:rFonts w:ascii="Times New Roman" w:hAnsi="Times New Roman"/>
                <w:spacing w:val="-4"/>
                <w:sz w:val="24"/>
                <w:szCs w:val="24"/>
                <w:lang w:eastAsia="uk-UA"/>
              </w:rPr>
              <w:t>Головний</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розробник</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Програми</w:t>
            </w:r>
            <w:proofErr w:type="spellEnd"/>
          </w:p>
        </w:tc>
        <w:tc>
          <w:tcPr>
            <w:tcW w:w="4665" w:type="dxa"/>
            <w:gridSpan w:val="3"/>
            <w:tcBorders>
              <w:top w:val="single" w:sz="4" w:space="0" w:color="auto"/>
              <w:left w:val="single" w:sz="4" w:space="0" w:color="auto"/>
              <w:bottom w:val="single" w:sz="4" w:space="0" w:color="auto"/>
              <w:right w:val="single" w:sz="4" w:space="0" w:color="auto"/>
            </w:tcBorders>
            <w:hideMark/>
          </w:tcPr>
          <w:p w14:paraId="22600418" w14:textId="77777777" w:rsidR="00E26655" w:rsidRPr="00E26655" w:rsidRDefault="00E26655">
            <w:pPr>
              <w:pStyle w:val="ShapkaDocumentu"/>
              <w:spacing w:after="0"/>
              <w:ind w:left="0"/>
              <w:jc w:val="left"/>
              <w:rPr>
                <w:rFonts w:ascii="Times New Roman" w:hAnsi="Times New Roman"/>
                <w:spacing w:val="-4"/>
                <w:sz w:val="24"/>
                <w:szCs w:val="24"/>
                <w:lang w:eastAsia="uk-UA"/>
              </w:rPr>
            </w:pPr>
            <w:proofErr w:type="spellStart"/>
            <w:r w:rsidRPr="00E26655">
              <w:rPr>
                <w:rFonts w:ascii="Times New Roman" w:hAnsi="Times New Roman"/>
                <w:spacing w:val="-4"/>
                <w:sz w:val="24"/>
                <w:szCs w:val="24"/>
                <w:lang w:eastAsia="uk-UA"/>
              </w:rPr>
              <w:t>Провідний</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спеціаліст</w:t>
            </w:r>
            <w:proofErr w:type="spellEnd"/>
            <w:r w:rsidRPr="00E26655">
              <w:rPr>
                <w:rFonts w:ascii="Times New Roman" w:hAnsi="Times New Roman"/>
                <w:spacing w:val="-4"/>
                <w:sz w:val="24"/>
                <w:szCs w:val="24"/>
                <w:lang w:eastAsia="uk-UA"/>
              </w:rPr>
              <w:t xml:space="preserve"> з </w:t>
            </w:r>
            <w:proofErr w:type="spellStart"/>
            <w:r w:rsidRPr="00E26655">
              <w:rPr>
                <w:rFonts w:ascii="Times New Roman" w:hAnsi="Times New Roman"/>
                <w:spacing w:val="-4"/>
                <w:sz w:val="24"/>
                <w:szCs w:val="24"/>
                <w:lang w:eastAsia="uk-UA"/>
              </w:rPr>
              <w:t>питань</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мобілізаційної</w:t>
            </w:r>
            <w:proofErr w:type="spellEnd"/>
            <w:r w:rsidRPr="00E26655">
              <w:rPr>
                <w:rFonts w:ascii="Times New Roman" w:hAnsi="Times New Roman"/>
                <w:spacing w:val="-4"/>
                <w:sz w:val="24"/>
                <w:szCs w:val="24"/>
                <w:lang w:eastAsia="uk-UA"/>
              </w:rPr>
              <w:t xml:space="preserve"> і </w:t>
            </w:r>
            <w:proofErr w:type="spellStart"/>
            <w:r w:rsidRPr="00E26655">
              <w:rPr>
                <w:rFonts w:ascii="Times New Roman" w:hAnsi="Times New Roman"/>
                <w:spacing w:val="-4"/>
                <w:sz w:val="24"/>
                <w:szCs w:val="24"/>
                <w:lang w:eastAsia="uk-UA"/>
              </w:rPr>
              <w:t>оборонної</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роботи</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виконкому</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міської</w:t>
            </w:r>
            <w:proofErr w:type="spellEnd"/>
            <w:r w:rsidRPr="00E26655">
              <w:rPr>
                <w:rFonts w:ascii="Times New Roman" w:hAnsi="Times New Roman"/>
                <w:spacing w:val="-4"/>
                <w:sz w:val="24"/>
                <w:szCs w:val="24"/>
                <w:lang w:eastAsia="uk-UA"/>
              </w:rPr>
              <w:t xml:space="preserve"> ради</w:t>
            </w:r>
          </w:p>
        </w:tc>
      </w:tr>
      <w:tr w:rsidR="00E26655" w:rsidRPr="00E26655" w14:paraId="232FE856" w14:textId="77777777" w:rsidTr="00E26655">
        <w:trPr>
          <w:trHeight w:val="910"/>
        </w:trPr>
        <w:tc>
          <w:tcPr>
            <w:tcW w:w="579" w:type="dxa"/>
            <w:tcBorders>
              <w:top w:val="single" w:sz="4" w:space="0" w:color="auto"/>
              <w:left w:val="single" w:sz="4" w:space="0" w:color="auto"/>
              <w:bottom w:val="single" w:sz="4" w:space="0" w:color="auto"/>
              <w:right w:val="single" w:sz="4" w:space="0" w:color="auto"/>
            </w:tcBorders>
            <w:hideMark/>
          </w:tcPr>
          <w:p w14:paraId="39231E61" w14:textId="77777777" w:rsidR="00E26655" w:rsidRPr="00E26655" w:rsidRDefault="00E26655">
            <w:pPr>
              <w:pStyle w:val="ShapkaDocumentu"/>
              <w:spacing w:after="0"/>
              <w:ind w:left="0"/>
              <w:rPr>
                <w:rFonts w:ascii="Times New Roman" w:hAnsi="Times New Roman"/>
                <w:spacing w:val="-4"/>
                <w:sz w:val="24"/>
                <w:szCs w:val="24"/>
                <w:lang w:eastAsia="uk-UA"/>
              </w:rPr>
            </w:pPr>
            <w:r w:rsidRPr="00E26655">
              <w:rPr>
                <w:rFonts w:ascii="Times New Roman" w:hAnsi="Times New Roman"/>
                <w:spacing w:val="-4"/>
                <w:sz w:val="24"/>
                <w:szCs w:val="24"/>
                <w:lang w:eastAsia="uk-UA"/>
              </w:rPr>
              <w:t>4</w:t>
            </w:r>
          </w:p>
        </w:tc>
        <w:tc>
          <w:tcPr>
            <w:tcW w:w="4519" w:type="dxa"/>
            <w:tcBorders>
              <w:top w:val="single" w:sz="4" w:space="0" w:color="auto"/>
              <w:left w:val="single" w:sz="4" w:space="0" w:color="auto"/>
              <w:bottom w:val="single" w:sz="4" w:space="0" w:color="auto"/>
              <w:right w:val="single" w:sz="4" w:space="0" w:color="auto"/>
            </w:tcBorders>
            <w:hideMark/>
          </w:tcPr>
          <w:p w14:paraId="13513560" w14:textId="77777777" w:rsidR="00E26655" w:rsidRPr="00E26655" w:rsidRDefault="00E26655">
            <w:pPr>
              <w:pStyle w:val="ShapkaDocumentu"/>
              <w:spacing w:after="0"/>
              <w:ind w:left="0"/>
              <w:jc w:val="left"/>
              <w:rPr>
                <w:rFonts w:ascii="Times New Roman" w:hAnsi="Times New Roman"/>
                <w:spacing w:val="-4"/>
                <w:sz w:val="24"/>
                <w:szCs w:val="24"/>
                <w:lang w:eastAsia="uk-UA"/>
              </w:rPr>
            </w:pPr>
            <w:proofErr w:type="spellStart"/>
            <w:r w:rsidRPr="00E26655">
              <w:rPr>
                <w:rFonts w:ascii="Times New Roman" w:hAnsi="Times New Roman"/>
                <w:spacing w:val="-4"/>
                <w:sz w:val="24"/>
                <w:szCs w:val="24"/>
                <w:lang w:eastAsia="uk-UA"/>
              </w:rPr>
              <w:t>Співрозробники</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Програми</w:t>
            </w:r>
            <w:proofErr w:type="spellEnd"/>
          </w:p>
        </w:tc>
        <w:tc>
          <w:tcPr>
            <w:tcW w:w="4665" w:type="dxa"/>
            <w:gridSpan w:val="3"/>
            <w:tcBorders>
              <w:top w:val="single" w:sz="4" w:space="0" w:color="auto"/>
              <w:left w:val="single" w:sz="4" w:space="0" w:color="auto"/>
              <w:bottom w:val="single" w:sz="4" w:space="0" w:color="auto"/>
              <w:right w:val="single" w:sz="4" w:space="0" w:color="auto"/>
            </w:tcBorders>
            <w:hideMark/>
          </w:tcPr>
          <w:p w14:paraId="2D7957F4" w14:textId="77777777" w:rsidR="00E26655" w:rsidRPr="00E26655" w:rsidRDefault="00E26655">
            <w:pPr>
              <w:pStyle w:val="ShapkaDocumentu"/>
              <w:spacing w:after="0"/>
              <w:ind w:left="0"/>
              <w:jc w:val="both"/>
              <w:rPr>
                <w:rFonts w:ascii="Times New Roman" w:hAnsi="Times New Roman"/>
                <w:spacing w:val="-4"/>
                <w:sz w:val="24"/>
                <w:szCs w:val="24"/>
                <w:lang w:eastAsia="uk-UA"/>
              </w:rPr>
            </w:pPr>
            <w:proofErr w:type="spellStart"/>
            <w:r w:rsidRPr="00E26655">
              <w:rPr>
                <w:rFonts w:ascii="Times New Roman" w:hAnsi="Times New Roman"/>
                <w:spacing w:val="-4"/>
                <w:sz w:val="24"/>
                <w:szCs w:val="24"/>
                <w:lang w:eastAsia="uk-UA"/>
              </w:rPr>
              <w:t>Бахмутський</w:t>
            </w:r>
            <w:proofErr w:type="spellEnd"/>
            <w:r w:rsidRPr="00E26655">
              <w:rPr>
                <w:rFonts w:ascii="Times New Roman" w:hAnsi="Times New Roman"/>
                <w:spacing w:val="-4"/>
                <w:sz w:val="24"/>
                <w:szCs w:val="24"/>
                <w:lang w:eastAsia="uk-UA"/>
              </w:rPr>
              <w:t xml:space="preserve"> ОМТЦК та СП, </w:t>
            </w:r>
            <w:proofErr w:type="spellStart"/>
            <w:r w:rsidRPr="00E26655">
              <w:rPr>
                <w:rFonts w:ascii="Times New Roman" w:hAnsi="Times New Roman"/>
                <w:spacing w:val="-4"/>
                <w:sz w:val="24"/>
                <w:szCs w:val="24"/>
                <w:lang w:eastAsia="uk-UA"/>
              </w:rPr>
              <w:t>фінансове</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Управління</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виконкому</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Сіверської</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міської</w:t>
            </w:r>
            <w:proofErr w:type="spellEnd"/>
            <w:r w:rsidRPr="00E26655">
              <w:rPr>
                <w:rFonts w:ascii="Times New Roman" w:hAnsi="Times New Roman"/>
                <w:spacing w:val="-4"/>
                <w:sz w:val="24"/>
                <w:szCs w:val="24"/>
                <w:lang w:eastAsia="uk-UA"/>
              </w:rPr>
              <w:t xml:space="preserve"> ради                             </w:t>
            </w:r>
          </w:p>
        </w:tc>
      </w:tr>
      <w:tr w:rsidR="00E26655" w:rsidRPr="00E26655" w14:paraId="0F360294" w14:textId="77777777" w:rsidTr="00E26655">
        <w:trPr>
          <w:trHeight w:val="637"/>
        </w:trPr>
        <w:tc>
          <w:tcPr>
            <w:tcW w:w="579" w:type="dxa"/>
            <w:tcBorders>
              <w:top w:val="single" w:sz="4" w:space="0" w:color="auto"/>
              <w:left w:val="single" w:sz="4" w:space="0" w:color="auto"/>
              <w:bottom w:val="single" w:sz="4" w:space="0" w:color="auto"/>
              <w:right w:val="single" w:sz="4" w:space="0" w:color="auto"/>
            </w:tcBorders>
            <w:hideMark/>
          </w:tcPr>
          <w:p w14:paraId="7FF0E3A9" w14:textId="77777777" w:rsidR="00E26655" w:rsidRPr="00E26655" w:rsidRDefault="00E26655">
            <w:pPr>
              <w:pStyle w:val="ShapkaDocumentu"/>
              <w:spacing w:after="0"/>
              <w:ind w:left="0"/>
              <w:rPr>
                <w:rFonts w:ascii="Times New Roman" w:hAnsi="Times New Roman"/>
                <w:spacing w:val="-4"/>
                <w:sz w:val="24"/>
                <w:szCs w:val="24"/>
                <w:lang w:eastAsia="uk-UA"/>
              </w:rPr>
            </w:pPr>
            <w:r w:rsidRPr="00E26655">
              <w:rPr>
                <w:rFonts w:ascii="Times New Roman" w:hAnsi="Times New Roman"/>
                <w:spacing w:val="-4"/>
                <w:sz w:val="24"/>
                <w:szCs w:val="24"/>
                <w:lang w:eastAsia="uk-UA"/>
              </w:rPr>
              <w:t>5</w:t>
            </w:r>
          </w:p>
        </w:tc>
        <w:tc>
          <w:tcPr>
            <w:tcW w:w="4519" w:type="dxa"/>
            <w:tcBorders>
              <w:top w:val="single" w:sz="4" w:space="0" w:color="auto"/>
              <w:left w:val="single" w:sz="4" w:space="0" w:color="auto"/>
              <w:bottom w:val="single" w:sz="4" w:space="0" w:color="auto"/>
              <w:right w:val="single" w:sz="4" w:space="0" w:color="auto"/>
            </w:tcBorders>
            <w:hideMark/>
          </w:tcPr>
          <w:p w14:paraId="575AC1FB" w14:textId="77777777" w:rsidR="00E26655" w:rsidRPr="00E26655" w:rsidRDefault="00E26655">
            <w:pPr>
              <w:pStyle w:val="ShapkaDocumentu"/>
              <w:spacing w:after="0"/>
              <w:ind w:left="0"/>
              <w:jc w:val="left"/>
              <w:rPr>
                <w:rFonts w:ascii="Times New Roman" w:hAnsi="Times New Roman"/>
                <w:spacing w:val="-4"/>
                <w:sz w:val="24"/>
                <w:szCs w:val="24"/>
                <w:lang w:eastAsia="uk-UA"/>
              </w:rPr>
            </w:pPr>
            <w:proofErr w:type="spellStart"/>
            <w:r w:rsidRPr="00E26655">
              <w:rPr>
                <w:rFonts w:ascii="Times New Roman" w:hAnsi="Times New Roman"/>
                <w:spacing w:val="-4"/>
                <w:sz w:val="24"/>
                <w:szCs w:val="24"/>
                <w:lang w:eastAsia="uk-UA"/>
              </w:rPr>
              <w:t>Відповідальний</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виконавець</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Програми</w:t>
            </w:r>
            <w:proofErr w:type="spellEnd"/>
          </w:p>
        </w:tc>
        <w:tc>
          <w:tcPr>
            <w:tcW w:w="4665" w:type="dxa"/>
            <w:gridSpan w:val="3"/>
            <w:tcBorders>
              <w:top w:val="single" w:sz="4" w:space="0" w:color="auto"/>
              <w:left w:val="single" w:sz="4" w:space="0" w:color="auto"/>
              <w:bottom w:val="single" w:sz="4" w:space="0" w:color="auto"/>
              <w:right w:val="single" w:sz="4" w:space="0" w:color="auto"/>
            </w:tcBorders>
            <w:hideMark/>
          </w:tcPr>
          <w:p w14:paraId="4FD09020" w14:textId="77777777" w:rsidR="00E26655" w:rsidRPr="00E26655" w:rsidRDefault="00E26655">
            <w:pPr>
              <w:pStyle w:val="ShapkaDocumentu"/>
              <w:spacing w:after="0"/>
              <w:ind w:left="0"/>
              <w:jc w:val="left"/>
              <w:rPr>
                <w:rFonts w:ascii="Times New Roman" w:hAnsi="Times New Roman"/>
                <w:spacing w:val="-4"/>
                <w:sz w:val="24"/>
                <w:szCs w:val="24"/>
                <w:lang w:eastAsia="uk-UA"/>
              </w:rPr>
            </w:pPr>
            <w:proofErr w:type="spellStart"/>
            <w:proofErr w:type="gramStart"/>
            <w:r w:rsidRPr="00E26655">
              <w:rPr>
                <w:rFonts w:ascii="Times New Roman" w:hAnsi="Times New Roman"/>
                <w:spacing w:val="-4"/>
                <w:sz w:val="24"/>
                <w:szCs w:val="24"/>
                <w:lang w:eastAsia="uk-UA"/>
              </w:rPr>
              <w:t>Сіверська</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міська</w:t>
            </w:r>
            <w:proofErr w:type="spellEnd"/>
            <w:proofErr w:type="gramEnd"/>
            <w:r w:rsidRPr="00E26655">
              <w:rPr>
                <w:rFonts w:ascii="Times New Roman" w:hAnsi="Times New Roman"/>
                <w:spacing w:val="-4"/>
                <w:sz w:val="24"/>
                <w:szCs w:val="24"/>
                <w:lang w:eastAsia="uk-UA"/>
              </w:rPr>
              <w:t xml:space="preserve"> рада</w:t>
            </w:r>
          </w:p>
        </w:tc>
      </w:tr>
      <w:tr w:rsidR="00E26655" w:rsidRPr="00E26655" w14:paraId="5B77CF7F" w14:textId="77777777" w:rsidTr="00E26655">
        <w:trPr>
          <w:trHeight w:val="1396"/>
        </w:trPr>
        <w:tc>
          <w:tcPr>
            <w:tcW w:w="579" w:type="dxa"/>
            <w:tcBorders>
              <w:top w:val="single" w:sz="4" w:space="0" w:color="auto"/>
              <w:left w:val="single" w:sz="4" w:space="0" w:color="auto"/>
              <w:bottom w:val="single" w:sz="4" w:space="0" w:color="auto"/>
              <w:right w:val="single" w:sz="4" w:space="0" w:color="auto"/>
            </w:tcBorders>
            <w:hideMark/>
          </w:tcPr>
          <w:p w14:paraId="260DB146" w14:textId="77777777" w:rsidR="00E26655" w:rsidRPr="00E26655" w:rsidRDefault="00E26655">
            <w:pPr>
              <w:pStyle w:val="ShapkaDocumentu"/>
              <w:spacing w:after="0"/>
              <w:ind w:left="0"/>
              <w:rPr>
                <w:rFonts w:ascii="Times New Roman" w:hAnsi="Times New Roman"/>
                <w:spacing w:val="-4"/>
                <w:sz w:val="24"/>
                <w:szCs w:val="24"/>
                <w:lang w:eastAsia="uk-UA"/>
              </w:rPr>
            </w:pPr>
            <w:r w:rsidRPr="00E26655">
              <w:rPr>
                <w:rFonts w:ascii="Times New Roman" w:hAnsi="Times New Roman"/>
                <w:spacing w:val="-4"/>
                <w:sz w:val="24"/>
                <w:szCs w:val="24"/>
                <w:lang w:eastAsia="uk-UA"/>
              </w:rPr>
              <w:t>6</w:t>
            </w:r>
          </w:p>
        </w:tc>
        <w:tc>
          <w:tcPr>
            <w:tcW w:w="4519" w:type="dxa"/>
            <w:tcBorders>
              <w:top w:val="single" w:sz="4" w:space="0" w:color="auto"/>
              <w:left w:val="single" w:sz="4" w:space="0" w:color="auto"/>
              <w:bottom w:val="single" w:sz="4" w:space="0" w:color="auto"/>
              <w:right w:val="single" w:sz="4" w:space="0" w:color="auto"/>
            </w:tcBorders>
            <w:hideMark/>
          </w:tcPr>
          <w:p w14:paraId="7656852C" w14:textId="77777777" w:rsidR="00E26655" w:rsidRPr="00E26655" w:rsidRDefault="00E26655">
            <w:pPr>
              <w:pStyle w:val="ShapkaDocumentu"/>
              <w:spacing w:after="0"/>
              <w:ind w:left="0"/>
              <w:jc w:val="left"/>
              <w:rPr>
                <w:rFonts w:ascii="Times New Roman" w:hAnsi="Times New Roman"/>
                <w:spacing w:val="-4"/>
                <w:sz w:val="24"/>
                <w:szCs w:val="24"/>
                <w:lang w:eastAsia="uk-UA"/>
              </w:rPr>
            </w:pPr>
            <w:proofErr w:type="spellStart"/>
            <w:r w:rsidRPr="00E26655">
              <w:rPr>
                <w:rFonts w:ascii="Times New Roman" w:hAnsi="Times New Roman"/>
                <w:spacing w:val="-4"/>
                <w:sz w:val="24"/>
                <w:szCs w:val="24"/>
                <w:lang w:eastAsia="uk-UA"/>
              </w:rPr>
              <w:t>Співвиконавці</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учасники</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Програми</w:t>
            </w:r>
            <w:proofErr w:type="spellEnd"/>
          </w:p>
        </w:tc>
        <w:tc>
          <w:tcPr>
            <w:tcW w:w="4665" w:type="dxa"/>
            <w:gridSpan w:val="3"/>
            <w:tcBorders>
              <w:top w:val="single" w:sz="4" w:space="0" w:color="auto"/>
              <w:left w:val="single" w:sz="4" w:space="0" w:color="auto"/>
              <w:bottom w:val="single" w:sz="4" w:space="0" w:color="auto"/>
              <w:right w:val="single" w:sz="4" w:space="0" w:color="auto"/>
            </w:tcBorders>
            <w:hideMark/>
          </w:tcPr>
          <w:p w14:paraId="703FD268" w14:textId="77777777" w:rsidR="00E26655" w:rsidRPr="00E26655" w:rsidRDefault="00E26655">
            <w:pPr>
              <w:pStyle w:val="ShapkaDocumentu"/>
              <w:spacing w:after="0"/>
              <w:ind w:left="0"/>
              <w:jc w:val="left"/>
              <w:rPr>
                <w:rFonts w:ascii="Times New Roman" w:hAnsi="Times New Roman"/>
                <w:spacing w:val="-4"/>
                <w:sz w:val="24"/>
                <w:szCs w:val="24"/>
                <w:lang w:eastAsia="uk-UA"/>
              </w:rPr>
            </w:pPr>
            <w:proofErr w:type="spellStart"/>
            <w:r w:rsidRPr="00E26655">
              <w:rPr>
                <w:rFonts w:ascii="Times New Roman" w:hAnsi="Times New Roman"/>
                <w:spacing w:val="-4"/>
                <w:sz w:val="24"/>
                <w:szCs w:val="24"/>
                <w:lang w:eastAsia="uk-UA"/>
              </w:rPr>
              <w:t>Сіверська</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міська</w:t>
            </w:r>
            <w:proofErr w:type="spellEnd"/>
            <w:r w:rsidRPr="00E26655">
              <w:rPr>
                <w:rFonts w:ascii="Times New Roman" w:hAnsi="Times New Roman"/>
                <w:spacing w:val="-4"/>
                <w:sz w:val="24"/>
                <w:szCs w:val="24"/>
                <w:lang w:eastAsia="uk-UA"/>
              </w:rPr>
              <w:t xml:space="preserve"> рада, </w:t>
            </w:r>
            <w:proofErr w:type="spellStart"/>
            <w:r w:rsidRPr="00E26655">
              <w:rPr>
                <w:rFonts w:ascii="Times New Roman" w:hAnsi="Times New Roman"/>
                <w:spacing w:val="-4"/>
                <w:sz w:val="24"/>
                <w:szCs w:val="24"/>
                <w:lang w:eastAsia="uk-UA"/>
              </w:rPr>
              <w:t>Сіверський</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профліцей</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Управління</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освіти</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виконкому</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Сіверської</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міської</w:t>
            </w:r>
            <w:proofErr w:type="spellEnd"/>
            <w:r w:rsidRPr="00E26655">
              <w:rPr>
                <w:rFonts w:ascii="Times New Roman" w:hAnsi="Times New Roman"/>
                <w:spacing w:val="-4"/>
                <w:sz w:val="24"/>
                <w:szCs w:val="24"/>
                <w:lang w:eastAsia="uk-UA"/>
              </w:rPr>
              <w:t xml:space="preserve"> ради, СОК «</w:t>
            </w:r>
            <w:proofErr w:type="spellStart"/>
            <w:r w:rsidRPr="00E26655">
              <w:rPr>
                <w:rFonts w:ascii="Times New Roman" w:hAnsi="Times New Roman"/>
                <w:spacing w:val="-4"/>
                <w:sz w:val="24"/>
                <w:szCs w:val="24"/>
                <w:lang w:eastAsia="uk-UA"/>
              </w:rPr>
              <w:t>Доломітчик</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Бахмутський</w:t>
            </w:r>
            <w:proofErr w:type="spellEnd"/>
            <w:r w:rsidRPr="00E26655">
              <w:rPr>
                <w:rFonts w:ascii="Times New Roman" w:hAnsi="Times New Roman"/>
                <w:spacing w:val="-4"/>
                <w:sz w:val="24"/>
                <w:szCs w:val="24"/>
                <w:lang w:eastAsia="uk-UA"/>
              </w:rPr>
              <w:t xml:space="preserve"> ОМТЦК та СП</w:t>
            </w:r>
          </w:p>
        </w:tc>
      </w:tr>
      <w:tr w:rsidR="00E26655" w:rsidRPr="00E26655" w14:paraId="76E3CA87" w14:textId="77777777" w:rsidTr="00E26655">
        <w:trPr>
          <w:trHeight w:val="318"/>
        </w:trPr>
        <w:tc>
          <w:tcPr>
            <w:tcW w:w="579" w:type="dxa"/>
            <w:tcBorders>
              <w:top w:val="single" w:sz="4" w:space="0" w:color="auto"/>
              <w:left w:val="single" w:sz="4" w:space="0" w:color="auto"/>
              <w:bottom w:val="single" w:sz="4" w:space="0" w:color="auto"/>
              <w:right w:val="single" w:sz="4" w:space="0" w:color="auto"/>
            </w:tcBorders>
            <w:hideMark/>
          </w:tcPr>
          <w:p w14:paraId="1E6034BF" w14:textId="77777777" w:rsidR="00E26655" w:rsidRPr="00E26655" w:rsidRDefault="00E26655">
            <w:pPr>
              <w:pStyle w:val="ShapkaDocumentu"/>
              <w:spacing w:after="0"/>
              <w:ind w:left="0"/>
              <w:rPr>
                <w:rFonts w:ascii="Times New Roman" w:hAnsi="Times New Roman"/>
                <w:spacing w:val="-4"/>
                <w:sz w:val="24"/>
                <w:szCs w:val="24"/>
                <w:lang w:eastAsia="uk-UA"/>
              </w:rPr>
            </w:pPr>
            <w:r w:rsidRPr="00E26655">
              <w:rPr>
                <w:rFonts w:ascii="Times New Roman" w:hAnsi="Times New Roman"/>
                <w:spacing w:val="-4"/>
                <w:sz w:val="24"/>
                <w:szCs w:val="24"/>
                <w:lang w:eastAsia="uk-UA"/>
              </w:rPr>
              <w:t>7</w:t>
            </w:r>
          </w:p>
        </w:tc>
        <w:tc>
          <w:tcPr>
            <w:tcW w:w="4519" w:type="dxa"/>
            <w:tcBorders>
              <w:top w:val="single" w:sz="4" w:space="0" w:color="auto"/>
              <w:left w:val="single" w:sz="4" w:space="0" w:color="auto"/>
              <w:bottom w:val="single" w:sz="4" w:space="0" w:color="auto"/>
              <w:right w:val="single" w:sz="4" w:space="0" w:color="auto"/>
            </w:tcBorders>
            <w:hideMark/>
          </w:tcPr>
          <w:p w14:paraId="6BD455A8" w14:textId="77777777" w:rsidR="00E26655" w:rsidRPr="00E26655" w:rsidRDefault="00E26655">
            <w:pPr>
              <w:pStyle w:val="ShapkaDocumentu"/>
              <w:spacing w:after="0"/>
              <w:ind w:left="0"/>
              <w:jc w:val="left"/>
              <w:rPr>
                <w:rFonts w:ascii="Times New Roman" w:hAnsi="Times New Roman"/>
                <w:spacing w:val="-4"/>
                <w:sz w:val="24"/>
                <w:szCs w:val="24"/>
                <w:lang w:eastAsia="uk-UA"/>
              </w:rPr>
            </w:pPr>
            <w:proofErr w:type="spellStart"/>
            <w:r w:rsidRPr="00E26655">
              <w:rPr>
                <w:rFonts w:ascii="Times New Roman" w:hAnsi="Times New Roman"/>
                <w:spacing w:val="-4"/>
                <w:sz w:val="24"/>
                <w:szCs w:val="24"/>
                <w:lang w:eastAsia="uk-UA"/>
              </w:rPr>
              <w:t>Термін</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реалізації</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Програми</w:t>
            </w:r>
            <w:proofErr w:type="spellEnd"/>
          </w:p>
        </w:tc>
        <w:tc>
          <w:tcPr>
            <w:tcW w:w="4665" w:type="dxa"/>
            <w:gridSpan w:val="3"/>
            <w:tcBorders>
              <w:top w:val="single" w:sz="4" w:space="0" w:color="auto"/>
              <w:left w:val="single" w:sz="4" w:space="0" w:color="auto"/>
              <w:bottom w:val="single" w:sz="4" w:space="0" w:color="auto"/>
              <w:right w:val="single" w:sz="4" w:space="0" w:color="auto"/>
            </w:tcBorders>
            <w:hideMark/>
          </w:tcPr>
          <w:p w14:paraId="4BE6F8CE" w14:textId="77777777" w:rsidR="00E26655" w:rsidRPr="00E26655" w:rsidRDefault="00E26655">
            <w:pPr>
              <w:pStyle w:val="ShapkaDocumentu"/>
              <w:spacing w:after="0"/>
              <w:ind w:left="0"/>
              <w:jc w:val="left"/>
              <w:rPr>
                <w:rFonts w:ascii="Times New Roman" w:hAnsi="Times New Roman"/>
                <w:spacing w:val="-4"/>
                <w:sz w:val="24"/>
                <w:szCs w:val="24"/>
                <w:lang w:eastAsia="uk-UA"/>
              </w:rPr>
            </w:pPr>
            <w:r w:rsidRPr="00E26655">
              <w:rPr>
                <w:rFonts w:ascii="Times New Roman" w:hAnsi="Times New Roman"/>
                <w:spacing w:val="-4"/>
                <w:sz w:val="24"/>
                <w:szCs w:val="24"/>
                <w:lang w:eastAsia="uk-UA"/>
              </w:rPr>
              <w:t>2021-2023 роки</w:t>
            </w:r>
          </w:p>
        </w:tc>
      </w:tr>
      <w:tr w:rsidR="00E26655" w:rsidRPr="00E26655" w14:paraId="0109722B" w14:textId="77777777" w:rsidTr="00E26655">
        <w:trPr>
          <w:trHeight w:val="637"/>
        </w:trPr>
        <w:tc>
          <w:tcPr>
            <w:tcW w:w="579" w:type="dxa"/>
            <w:tcBorders>
              <w:top w:val="single" w:sz="4" w:space="0" w:color="auto"/>
              <w:left w:val="single" w:sz="4" w:space="0" w:color="auto"/>
              <w:bottom w:val="single" w:sz="4" w:space="0" w:color="auto"/>
              <w:right w:val="single" w:sz="4" w:space="0" w:color="auto"/>
            </w:tcBorders>
            <w:hideMark/>
          </w:tcPr>
          <w:p w14:paraId="1BDD9920" w14:textId="77777777" w:rsidR="00E26655" w:rsidRPr="00E26655" w:rsidRDefault="00E26655">
            <w:pPr>
              <w:pStyle w:val="ShapkaDocumentu"/>
              <w:spacing w:after="0"/>
              <w:ind w:left="0"/>
              <w:rPr>
                <w:rFonts w:ascii="Times New Roman" w:hAnsi="Times New Roman"/>
                <w:spacing w:val="-4"/>
                <w:sz w:val="24"/>
                <w:szCs w:val="24"/>
                <w:lang w:eastAsia="uk-UA"/>
              </w:rPr>
            </w:pPr>
            <w:r w:rsidRPr="00E26655">
              <w:rPr>
                <w:rFonts w:ascii="Times New Roman" w:hAnsi="Times New Roman"/>
                <w:spacing w:val="-4"/>
                <w:sz w:val="24"/>
                <w:szCs w:val="24"/>
                <w:lang w:eastAsia="uk-UA"/>
              </w:rPr>
              <w:t>7.1</w:t>
            </w:r>
          </w:p>
        </w:tc>
        <w:tc>
          <w:tcPr>
            <w:tcW w:w="4519" w:type="dxa"/>
            <w:tcBorders>
              <w:top w:val="single" w:sz="4" w:space="0" w:color="auto"/>
              <w:left w:val="single" w:sz="4" w:space="0" w:color="auto"/>
              <w:bottom w:val="single" w:sz="4" w:space="0" w:color="auto"/>
              <w:right w:val="single" w:sz="4" w:space="0" w:color="auto"/>
            </w:tcBorders>
            <w:hideMark/>
          </w:tcPr>
          <w:p w14:paraId="1F4832AC" w14:textId="77777777" w:rsidR="00E26655" w:rsidRPr="00E26655" w:rsidRDefault="00E26655">
            <w:pPr>
              <w:pStyle w:val="ShapkaDocumentu"/>
              <w:spacing w:after="0"/>
              <w:ind w:left="0"/>
              <w:jc w:val="left"/>
              <w:rPr>
                <w:rFonts w:ascii="Times New Roman" w:hAnsi="Times New Roman"/>
                <w:i/>
                <w:spacing w:val="-4"/>
                <w:sz w:val="24"/>
                <w:szCs w:val="24"/>
                <w:lang w:eastAsia="uk-UA"/>
              </w:rPr>
            </w:pPr>
            <w:proofErr w:type="spellStart"/>
            <w:r w:rsidRPr="00E26655">
              <w:rPr>
                <w:rFonts w:ascii="Times New Roman" w:hAnsi="Times New Roman"/>
                <w:spacing w:val="-4"/>
                <w:sz w:val="24"/>
                <w:szCs w:val="24"/>
                <w:lang w:eastAsia="uk-UA"/>
              </w:rPr>
              <w:t>Етапи</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виконання</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Програми</w:t>
            </w:r>
            <w:proofErr w:type="spellEnd"/>
            <w:r w:rsidRPr="00E26655">
              <w:rPr>
                <w:rFonts w:ascii="Times New Roman" w:hAnsi="Times New Roman"/>
                <w:spacing w:val="-4"/>
                <w:sz w:val="24"/>
                <w:szCs w:val="24"/>
                <w:lang w:eastAsia="uk-UA"/>
              </w:rPr>
              <w:t xml:space="preserve"> </w:t>
            </w:r>
            <w:r w:rsidRPr="00E26655">
              <w:rPr>
                <w:rFonts w:ascii="Times New Roman" w:hAnsi="Times New Roman"/>
                <w:i/>
                <w:spacing w:val="-4"/>
                <w:sz w:val="24"/>
                <w:szCs w:val="24"/>
                <w:lang w:eastAsia="uk-UA"/>
              </w:rPr>
              <w:t xml:space="preserve">(для </w:t>
            </w:r>
            <w:proofErr w:type="spellStart"/>
            <w:r w:rsidRPr="00E26655">
              <w:rPr>
                <w:rFonts w:ascii="Times New Roman" w:hAnsi="Times New Roman"/>
                <w:i/>
                <w:spacing w:val="-4"/>
                <w:sz w:val="24"/>
                <w:szCs w:val="24"/>
                <w:lang w:eastAsia="uk-UA"/>
              </w:rPr>
              <w:t>довгострокової</w:t>
            </w:r>
            <w:proofErr w:type="spellEnd"/>
            <w:r w:rsidRPr="00E26655">
              <w:rPr>
                <w:rFonts w:ascii="Times New Roman" w:hAnsi="Times New Roman"/>
                <w:i/>
                <w:spacing w:val="-4"/>
                <w:sz w:val="24"/>
                <w:szCs w:val="24"/>
                <w:lang w:eastAsia="uk-UA"/>
              </w:rPr>
              <w:t xml:space="preserve"> </w:t>
            </w:r>
            <w:proofErr w:type="spellStart"/>
            <w:r w:rsidRPr="00E26655">
              <w:rPr>
                <w:rFonts w:ascii="Times New Roman" w:hAnsi="Times New Roman"/>
                <w:i/>
                <w:spacing w:val="-4"/>
                <w:sz w:val="24"/>
                <w:szCs w:val="24"/>
                <w:lang w:eastAsia="uk-UA"/>
              </w:rPr>
              <w:t>програми</w:t>
            </w:r>
            <w:proofErr w:type="spellEnd"/>
            <w:r w:rsidRPr="00E26655">
              <w:rPr>
                <w:rFonts w:ascii="Times New Roman" w:hAnsi="Times New Roman"/>
                <w:i/>
                <w:spacing w:val="-4"/>
                <w:sz w:val="24"/>
                <w:szCs w:val="24"/>
                <w:lang w:eastAsia="uk-UA"/>
              </w:rPr>
              <w:t>)</w:t>
            </w:r>
          </w:p>
        </w:tc>
        <w:tc>
          <w:tcPr>
            <w:tcW w:w="1560" w:type="dxa"/>
            <w:tcBorders>
              <w:top w:val="single" w:sz="4" w:space="0" w:color="auto"/>
              <w:left w:val="single" w:sz="4" w:space="0" w:color="auto"/>
              <w:bottom w:val="single" w:sz="4" w:space="0" w:color="auto"/>
              <w:right w:val="single" w:sz="4" w:space="0" w:color="auto"/>
            </w:tcBorders>
          </w:tcPr>
          <w:p w14:paraId="2FCCC65A" w14:textId="77777777" w:rsidR="00E26655" w:rsidRPr="00E26655" w:rsidRDefault="00E26655">
            <w:pPr>
              <w:pStyle w:val="ShapkaDocumentu"/>
              <w:widowControl w:val="0"/>
              <w:autoSpaceDE w:val="0"/>
              <w:autoSpaceDN w:val="0"/>
              <w:adjustRightInd w:val="0"/>
              <w:spacing w:after="0"/>
              <w:ind w:left="0"/>
              <w:rPr>
                <w:rFonts w:ascii="Times New Roman" w:hAnsi="Times New Roman"/>
                <w:spacing w:val="-4"/>
                <w:sz w:val="24"/>
                <w:szCs w:val="24"/>
                <w:lang w:eastAsia="uk-UA"/>
              </w:rPr>
            </w:pPr>
          </w:p>
          <w:p w14:paraId="5DE24AAD" w14:textId="77777777" w:rsidR="00E26655" w:rsidRPr="00E26655" w:rsidRDefault="00E26655">
            <w:pPr>
              <w:pStyle w:val="ShapkaDocumentu"/>
              <w:spacing w:after="0"/>
              <w:ind w:left="0"/>
              <w:rPr>
                <w:rFonts w:ascii="Times New Roman" w:hAnsi="Times New Roman"/>
                <w:spacing w:val="-4"/>
                <w:sz w:val="24"/>
                <w:szCs w:val="24"/>
                <w:lang w:eastAsia="uk-UA"/>
              </w:rPr>
            </w:pPr>
            <w:r w:rsidRPr="00E26655">
              <w:rPr>
                <w:rFonts w:ascii="Times New Roman" w:hAnsi="Times New Roman"/>
                <w:spacing w:val="-4"/>
                <w:sz w:val="24"/>
                <w:szCs w:val="24"/>
                <w:lang w:eastAsia="uk-UA"/>
              </w:rPr>
              <w:t>2021</w:t>
            </w:r>
          </w:p>
        </w:tc>
        <w:tc>
          <w:tcPr>
            <w:tcW w:w="1629" w:type="dxa"/>
            <w:tcBorders>
              <w:top w:val="single" w:sz="4" w:space="0" w:color="auto"/>
              <w:left w:val="single" w:sz="4" w:space="0" w:color="auto"/>
              <w:bottom w:val="single" w:sz="4" w:space="0" w:color="auto"/>
              <w:right w:val="single" w:sz="4" w:space="0" w:color="auto"/>
            </w:tcBorders>
          </w:tcPr>
          <w:p w14:paraId="4D57C2D6" w14:textId="77777777" w:rsidR="00E26655" w:rsidRPr="00E26655" w:rsidRDefault="00E26655">
            <w:pPr>
              <w:pStyle w:val="ShapkaDocumentu"/>
              <w:widowControl w:val="0"/>
              <w:autoSpaceDE w:val="0"/>
              <w:autoSpaceDN w:val="0"/>
              <w:adjustRightInd w:val="0"/>
              <w:spacing w:after="0"/>
              <w:ind w:left="0"/>
              <w:rPr>
                <w:rFonts w:ascii="Times New Roman" w:hAnsi="Times New Roman"/>
                <w:spacing w:val="-4"/>
                <w:sz w:val="24"/>
                <w:szCs w:val="24"/>
                <w:lang w:eastAsia="uk-UA"/>
              </w:rPr>
            </w:pPr>
          </w:p>
          <w:p w14:paraId="3ADA6C7A" w14:textId="77777777" w:rsidR="00E26655" w:rsidRPr="00E26655" w:rsidRDefault="00E26655">
            <w:pPr>
              <w:pStyle w:val="ShapkaDocumentu"/>
              <w:spacing w:after="0"/>
              <w:ind w:left="0"/>
              <w:rPr>
                <w:rFonts w:ascii="Times New Roman" w:hAnsi="Times New Roman"/>
                <w:spacing w:val="-4"/>
                <w:sz w:val="24"/>
                <w:szCs w:val="24"/>
                <w:lang w:eastAsia="uk-UA"/>
              </w:rPr>
            </w:pPr>
            <w:r w:rsidRPr="00E26655">
              <w:rPr>
                <w:rFonts w:ascii="Times New Roman" w:hAnsi="Times New Roman"/>
                <w:spacing w:val="-4"/>
                <w:sz w:val="24"/>
                <w:szCs w:val="24"/>
                <w:lang w:eastAsia="uk-UA"/>
              </w:rPr>
              <w:t>2022</w:t>
            </w:r>
          </w:p>
        </w:tc>
        <w:tc>
          <w:tcPr>
            <w:tcW w:w="1476" w:type="dxa"/>
            <w:tcBorders>
              <w:top w:val="single" w:sz="4" w:space="0" w:color="auto"/>
              <w:left w:val="single" w:sz="4" w:space="0" w:color="auto"/>
              <w:bottom w:val="single" w:sz="4" w:space="0" w:color="auto"/>
              <w:right w:val="single" w:sz="4" w:space="0" w:color="auto"/>
            </w:tcBorders>
          </w:tcPr>
          <w:p w14:paraId="68804AE7" w14:textId="77777777" w:rsidR="00E26655" w:rsidRPr="00E26655" w:rsidRDefault="00E26655">
            <w:pPr>
              <w:pStyle w:val="ShapkaDocumentu"/>
              <w:widowControl w:val="0"/>
              <w:autoSpaceDE w:val="0"/>
              <w:autoSpaceDN w:val="0"/>
              <w:adjustRightInd w:val="0"/>
              <w:spacing w:after="0"/>
              <w:ind w:left="0"/>
              <w:rPr>
                <w:rFonts w:ascii="Times New Roman" w:hAnsi="Times New Roman"/>
                <w:spacing w:val="-4"/>
                <w:sz w:val="24"/>
                <w:szCs w:val="24"/>
                <w:lang w:eastAsia="uk-UA"/>
              </w:rPr>
            </w:pPr>
          </w:p>
          <w:p w14:paraId="1CC65DCE" w14:textId="77777777" w:rsidR="00E26655" w:rsidRPr="00E26655" w:rsidRDefault="00E26655">
            <w:pPr>
              <w:pStyle w:val="ShapkaDocumentu"/>
              <w:spacing w:after="0"/>
              <w:ind w:left="0"/>
              <w:rPr>
                <w:rFonts w:ascii="Times New Roman" w:hAnsi="Times New Roman"/>
                <w:spacing w:val="-4"/>
                <w:sz w:val="24"/>
                <w:szCs w:val="24"/>
                <w:lang w:eastAsia="uk-UA"/>
              </w:rPr>
            </w:pPr>
            <w:r w:rsidRPr="00E26655">
              <w:rPr>
                <w:rFonts w:ascii="Times New Roman" w:hAnsi="Times New Roman"/>
                <w:spacing w:val="-4"/>
                <w:sz w:val="24"/>
                <w:szCs w:val="24"/>
                <w:lang w:eastAsia="uk-UA"/>
              </w:rPr>
              <w:t>2023</w:t>
            </w:r>
          </w:p>
        </w:tc>
      </w:tr>
      <w:tr w:rsidR="00E26655" w:rsidRPr="00E26655" w14:paraId="360D6EC5" w14:textId="77777777" w:rsidTr="00E26655">
        <w:trPr>
          <w:trHeight w:val="1374"/>
        </w:trPr>
        <w:tc>
          <w:tcPr>
            <w:tcW w:w="579" w:type="dxa"/>
            <w:tcBorders>
              <w:top w:val="single" w:sz="4" w:space="0" w:color="auto"/>
              <w:left w:val="single" w:sz="4" w:space="0" w:color="auto"/>
              <w:bottom w:val="single" w:sz="4" w:space="0" w:color="auto"/>
              <w:right w:val="single" w:sz="4" w:space="0" w:color="auto"/>
            </w:tcBorders>
            <w:hideMark/>
          </w:tcPr>
          <w:p w14:paraId="626D964A" w14:textId="77777777" w:rsidR="00E26655" w:rsidRPr="00E26655" w:rsidRDefault="00E26655">
            <w:pPr>
              <w:pStyle w:val="ShapkaDocumentu"/>
              <w:spacing w:after="0"/>
              <w:ind w:left="0"/>
              <w:rPr>
                <w:rFonts w:ascii="Times New Roman" w:hAnsi="Times New Roman"/>
                <w:spacing w:val="-4"/>
                <w:sz w:val="24"/>
                <w:szCs w:val="24"/>
                <w:lang w:eastAsia="uk-UA"/>
              </w:rPr>
            </w:pPr>
            <w:r w:rsidRPr="00E26655">
              <w:rPr>
                <w:rFonts w:ascii="Times New Roman" w:hAnsi="Times New Roman"/>
                <w:spacing w:val="-4"/>
                <w:sz w:val="24"/>
                <w:szCs w:val="24"/>
                <w:lang w:eastAsia="uk-UA"/>
              </w:rPr>
              <w:t>8</w:t>
            </w:r>
          </w:p>
        </w:tc>
        <w:tc>
          <w:tcPr>
            <w:tcW w:w="4519" w:type="dxa"/>
            <w:tcBorders>
              <w:top w:val="single" w:sz="4" w:space="0" w:color="auto"/>
              <w:left w:val="single" w:sz="4" w:space="0" w:color="auto"/>
              <w:bottom w:val="single" w:sz="4" w:space="0" w:color="auto"/>
              <w:right w:val="single" w:sz="4" w:space="0" w:color="auto"/>
            </w:tcBorders>
            <w:hideMark/>
          </w:tcPr>
          <w:p w14:paraId="212B7758" w14:textId="77777777" w:rsidR="00E26655" w:rsidRPr="00E26655" w:rsidRDefault="00E26655">
            <w:pPr>
              <w:pStyle w:val="ShapkaDocumentu"/>
              <w:spacing w:after="0"/>
              <w:ind w:left="0"/>
              <w:jc w:val="left"/>
              <w:rPr>
                <w:rFonts w:ascii="Times New Roman" w:hAnsi="Times New Roman"/>
                <w:spacing w:val="-4"/>
                <w:sz w:val="24"/>
                <w:szCs w:val="24"/>
                <w:lang w:eastAsia="uk-UA"/>
              </w:rPr>
            </w:pPr>
            <w:r w:rsidRPr="00E26655">
              <w:rPr>
                <w:rFonts w:ascii="Times New Roman" w:hAnsi="Times New Roman"/>
                <w:spacing w:val="-4"/>
                <w:sz w:val="24"/>
                <w:szCs w:val="24"/>
                <w:lang w:eastAsia="uk-UA"/>
              </w:rPr>
              <w:t xml:space="preserve">Мета </w:t>
            </w:r>
            <w:proofErr w:type="spellStart"/>
            <w:r w:rsidRPr="00E26655">
              <w:rPr>
                <w:rFonts w:ascii="Times New Roman" w:hAnsi="Times New Roman"/>
                <w:spacing w:val="-4"/>
                <w:sz w:val="24"/>
                <w:szCs w:val="24"/>
                <w:lang w:eastAsia="uk-UA"/>
              </w:rPr>
              <w:t>програми</w:t>
            </w:r>
            <w:proofErr w:type="spellEnd"/>
          </w:p>
        </w:tc>
        <w:tc>
          <w:tcPr>
            <w:tcW w:w="4665" w:type="dxa"/>
            <w:gridSpan w:val="3"/>
            <w:tcBorders>
              <w:top w:val="single" w:sz="4" w:space="0" w:color="auto"/>
              <w:left w:val="single" w:sz="4" w:space="0" w:color="auto"/>
              <w:bottom w:val="single" w:sz="4" w:space="0" w:color="auto"/>
              <w:right w:val="single" w:sz="4" w:space="0" w:color="auto"/>
            </w:tcBorders>
            <w:hideMark/>
          </w:tcPr>
          <w:p w14:paraId="1B8E1D79" w14:textId="77777777" w:rsidR="00E26655" w:rsidRPr="00E26655" w:rsidRDefault="00E26655">
            <w:pPr>
              <w:pStyle w:val="1a"/>
              <w:tabs>
                <w:tab w:val="left" w:pos="851"/>
              </w:tabs>
              <w:ind w:firstLine="0"/>
              <w:rPr>
                <w:b/>
                <w:lang w:eastAsia="uk-UA"/>
              </w:rPr>
            </w:pPr>
            <w:proofErr w:type="spellStart"/>
            <w:r w:rsidRPr="00E26655">
              <w:rPr>
                <w:lang w:eastAsia="en-US"/>
              </w:rPr>
              <w:t>формування</w:t>
            </w:r>
            <w:proofErr w:type="spellEnd"/>
            <w:r w:rsidRPr="00E26655">
              <w:rPr>
                <w:lang w:eastAsia="en-US"/>
              </w:rPr>
              <w:t xml:space="preserve"> у </w:t>
            </w:r>
            <w:proofErr w:type="spellStart"/>
            <w:r w:rsidRPr="00E26655">
              <w:rPr>
                <w:lang w:eastAsia="en-US"/>
              </w:rPr>
              <w:t>молоді</w:t>
            </w:r>
            <w:proofErr w:type="spellEnd"/>
            <w:r w:rsidRPr="00E26655">
              <w:rPr>
                <w:lang w:eastAsia="en-US"/>
              </w:rPr>
              <w:t xml:space="preserve"> </w:t>
            </w:r>
            <w:proofErr w:type="spellStart"/>
            <w:r w:rsidRPr="00E26655">
              <w:rPr>
                <w:lang w:eastAsia="en-US"/>
              </w:rPr>
              <w:t>високої</w:t>
            </w:r>
            <w:proofErr w:type="spellEnd"/>
            <w:r w:rsidRPr="00E26655">
              <w:rPr>
                <w:lang w:eastAsia="en-US"/>
              </w:rPr>
              <w:t xml:space="preserve"> </w:t>
            </w:r>
            <w:proofErr w:type="spellStart"/>
            <w:r w:rsidRPr="00E26655">
              <w:rPr>
                <w:lang w:eastAsia="en-US"/>
              </w:rPr>
              <w:t>патріотичної</w:t>
            </w:r>
            <w:proofErr w:type="spellEnd"/>
            <w:r w:rsidRPr="00E26655">
              <w:rPr>
                <w:lang w:eastAsia="en-US"/>
              </w:rPr>
              <w:t xml:space="preserve"> </w:t>
            </w:r>
            <w:proofErr w:type="spellStart"/>
            <w:r w:rsidRPr="00E26655">
              <w:rPr>
                <w:lang w:eastAsia="en-US"/>
              </w:rPr>
              <w:t>свідомості</w:t>
            </w:r>
            <w:proofErr w:type="spellEnd"/>
            <w:r w:rsidRPr="00E26655">
              <w:rPr>
                <w:lang w:eastAsia="en-US"/>
              </w:rPr>
              <w:t xml:space="preserve">, </w:t>
            </w:r>
            <w:proofErr w:type="spellStart"/>
            <w:r w:rsidRPr="00E26655">
              <w:rPr>
                <w:lang w:eastAsia="en-US"/>
              </w:rPr>
              <w:t>національної</w:t>
            </w:r>
            <w:proofErr w:type="spellEnd"/>
            <w:r w:rsidRPr="00E26655">
              <w:rPr>
                <w:lang w:eastAsia="en-US"/>
              </w:rPr>
              <w:t xml:space="preserve"> </w:t>
            </w:r>
            <w:proofErr w:type="spellStart"/>
            <w:r w:rsidRPr="00E26655">
              <w:rPr>
                <w:lang w:eastAsia="en-US"/>
              </w:rPr>
              <w:t>гідності</w:t>
            </w:r>
            <w:proofErr w:type="spellEnd"/>
            <w:r w:rsidRPr="00E26655">
              <w:rPr>
                <w:lang w:eastAsia="en-US"/>
              </w:rPr>
              <w:t xml:space="preserve">, </w:t>
            </w:r>
            <w:proofErr w:type="spellStart"/>
            <w:r w:rsidRPr="00E26655">
              <w:rPr>
                <w:lang w:eastAsia="en-US"/>
              </w:rPr>
              <w:t>готовності</w:t>
            </w:r>
            <w:proofErr w:type="spellEnd"/>
            <w:r w:rsidRPr="00E26655">
              <w:rPr>
                <w:lang w:eastAsia="en-US"/>
              </w:rPr>
              <w:t xml:space="preserve"> до </w:t>
            </w:r>
            <w:proofErr w:type="spellStart"/>
            <w:r w:rsidRPr="00E26655">
              <w:rPr>
                <w:lang w:eastAsia="en-US"/>
              </w:rPr>
              <w:t>виконання</w:t>
            </w:r>
            <w:proofErr w:type="spellEnd"/>
            <w:r w:rsidRPr="00E26655">
              <w:rPr>
                <w:lang w:eastAsia="en-US"/>
              </w:rPr>
              <w:t xml:space="preserve"> </w:t>
            </w:r>
            <w:proofErr w:type="spellStart"/>
            <w:r w:rsidRPr="00E26655">
              <w:rPr>
                <w:lang w:eastAsia="en-US"/>
              </w:rPr>
              <w:t>конституційного</w:t>
            </w:r>
            <w:proofErr w:type="spellEnd"/>
            <w:r w:rsidRPr="00E26655">
              <w:rPr>
                <w:lang w:eastAsia="en-US"/>
              </w:rPr>
              <w:t xml:space="preserve"> </w:t>
            </w:r>
            <w:proofErr w:type="spellStart"/>
            <w:r w:rsidRPr="00E26655">
              <w:rPr>
                <w:lang w:eastAsia="en-US"/>
              </w:rPr>
              <w:t>обов’язку</w:t>
            </w:r>
            <w:proofErr w:type="spellEnd"/>
            <w:r w:rsidRPr="00E26655">
              <w:rPr>
                <w:lang w:eastAsia="en-US"/>
              </w:rPr>
              <w:t xml:space="preserve"> </w:t>
            </w:r>
            <w:proofErr w:type="spellStart"/>
            <w:r w:rsidRPr="00E26655">
              <w:rPr>
                <w:lang w:eastAsia="en-US"/>
              </w:rPr>
              <w:t>щодо</w:t>
            </w:r>
            <w:proofErr w:type="spellEnd"/>
            <w:r w:rsidRPr="00E26655">
              <w:rPr>
                <w:lang w:eastAsia="en-US"/>
              </w:rPr>
              <w:t xml:space="preserve"> </w:t>
            </w:r>
            <w:proofErr w:type="spellStart"/>
            <w:r w:rsidRPr="00E26655">
              <w:rPr>
                <w:lang w:eastAsia="en-US"/>
              </w:rPr>
              <w:t>захисту</w:t>
            </w:r>
            <w:proofErr w:type="spellEnd"/>
            <w:r w:rsidRPr="00E26655">
              <w:rPr>
                <w:lang w:eastAsia="en-US"/>
              </w:rPr>
              <w:t xml:space="preserve"> </w:t>
            </w:r>
            <w:proofErr w:type="spellStart"/>
            <w:r w:rsidRPr="00E26655">
              <w:rPr>
                <w:lang w:eastAsia="en-US"/>
              </w:rPr>
              <w:t>національних</w:t>
            </w:r>
            <w:proofErr w:type="spellEnd"/>
            <w:r w:rsidRPr="00E26655">
              <w:rPr>
                <w:lang w:eastAsia="en-US"/>
              </w:rPr>
              <w:t xml:space="preserve"> </w:t>
            </w:r>
            <w:proofErr w:type="spellStart"/>
            <w:r w:rsidRPr="00E26655">
              <w:rPr>
                <w:lang w:eastAsia="en-US"/>
              </w:rPr>
              <w:t>інтересів</w:t>
            </w:r>
            <w:proofErr w:type="spellEnd"/>
            <w:r w:rsidRPr="00E26655">
              <w:rPr>
                <w:lang w:eastAsia="en-US"/>
              </w:rPr>
              <w:t xml:space="preserve"> </w:t>
            </w:r>
            <w:proofErr w:type="spellStart"/>
            <w:r w:rsidRPr="00E26655">
              <w:rPr>
                <w:lang w:eastAsia="en-US"/>
              </w:rPr>
              <w:t>України</w:t>
            </w:r>
            <w:proofErr w:type="spellEnd"/>
          </w:p>
        </w:tc>
      </w:tr>
      <w:tr w:rsidR="00E26655" w:rsidRPr="00E26655" w14:paraId="64F09471" w14:textId="77777777" w:rsidTr="00E26655">
        <w:trPr>
          <w:trHeight w:val="971"/>
        </w:trPr>
        <w:tc>
          <w:tcPr>
            <w:tcW w:w="579" w:type="dxa"/>
            <w:tcBorders>
              <w:top w:val="single" w:sz="4" w:space="0" w:color="auto"/>
              <w:left w:val="single" w:sz="4" w:space="0" w:color="auto"/>
              <w:bottom w:val="single" w:sz="4" w:space="0" w:color="auto"/>
              <w:right w:val="single" w:sz="4" w:space="0" w:color="auto"/>
            </w:tcBorders>
            <w:hideMark/>
          </w:tcPr>
          <w:p w14:paraId="3C5F3DCE" w14:textId="77777777" w:rsidR="00E26655" w:rsidRPr="00E26655" w:rsidRDefault="00E26655">
            <w:pPr>
              <w:pStyle w:val="ShapkaDocumentu"/>
              <w:spacing w:after="0"/>
              <w:ind w:left="0"/>
              <w:rPr>
                <w:rFonts w:ascii="Times New Roman" w:hAnsi="Times New Roman"/>
                <w:spacing w:val="-4"/>
                <w:sz w:val="24"/>
                <w:szCs w:val="24"/>
                <w:lang w:eastAsia="uk-UA"/>
              </w:rPr>
            </w:pPr>
            <w:r w:rsidRPr="00E26655">
              <w:rPr>
                <w:rFonts w:ascii="Times New Roman" w:hAnsi="Times New Roman"/>
                <w:spacing w:val="-4"/>
                <w:sz w:val="24"/>
                <w:szCs w:val="24"/>
                <w:lang w:eastAsia="uk-UA"/>
              </w:rPr>
              <w:t>9</w:t>
            </w:r>
          </w:p>
        </w:tc>
        <w:tc>
          <w:tcPr>
            <w:tcW w:w="4519" w:type="dxa"/>
            <w:tcBorders>
              <w:top w:val="single" w:sz="4" w:space="0" w:color="auto"/>
              <w:left w:val="single" w:sz="4" w:space="0" w:color="auto"/>
              <w:bottom w:val="single" w:sz="4" w:space="0" w:color="auto"/>
              <w:right w:val="single" w:sz="4" w:space="0" w:color="auto"/>
            </w:tcBorders>
            <w:hideMark/>
          </w:tcPr>
          <w:p w14:paraId="2CD2D131" w14:textId="77777777" w:rsidR="00E26655" w:rsidRPr="00E26655" w:rsidRDefault="00E26655">
            <w:pPr>
              <w:pStyle w:val="ShapkaDocumentu"/>
              <w:spacing w:after="0"/>
              <w:ind w:left="0"/>
              <w:jc w:val="left"/>
              <w:rPr>
                <w:rFonts w:ascii="Times New Roman" w:hAnsi="Times New Roman"/>
                <w:spacing w:val="-4"/>
                <w:sz w:val="24"/>
                <w:szCs w:val="24"/>
                <w:lang w:eastAsia="uk-UA"/>
              </w:rPr>
            </w:pPr>
            <w:proofErr w:type="spellStart"/>
            <w:r w:rsidRPr="00E26655">
              <w:rPr>
                <w:rFonts w:ascii="Times New Roman" w:hAnsi="Times New Roman"/>
                <w:spacing w:val="-4"/>
                <w:sz w:val="24"/>
                <w:szCs w:val="24"/>
                <w:lang w:eastAsia="uk-UA"/>
              </w:rPr>
              <w:t>Загальний</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обсяг</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фінансових</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ресурсів</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необхідних</w:t>
            </w:r>
            <w:proofErr w:type="spellEnd"/>
            <w:r w:rsidRPr="00E26655">
              <w:rPr>
                <w:rFonts w:ascii="Times New Roman" w:hAnsi="Times New Roman"/>
                <w:spacing w:val="-4"/>
                <w:sz w:val="24"/>
                <w:szCs w:val="24"/>
                <w:lang w:eastAsia="uk-UA"/>
              </w:rPr>
              <w:t xml:space="preserve"> для </w:t>
            </w:r>
            <w:proofErr w:type="spellStart"/>
            <w:r w:rsidRPr="00E26655">
              <w:rPr>
                <w:rFonts w:ascii="Times New Roman" w:hAnsi="Times New Roman"/>
                <w:spacing w:val="-4"/>
                <w:sz w:val="24"/>
                <w:szCs w:val="24"/>
                <w:lang w:eastAsia="uk-UA"/>
              </w:rPr>
              <w:t>реалізації</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Програми</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всього</w:t>
            </w:r>
            <w:proofErr w:type="spellEnd"/>
            <w:r w:rsidRPr="00E26655">
              <w:rPr>
                <w:rFonts w:ascii="Times New Roman" w:hAnsi="Times New Roman"/>
                <w:spacing w:val="-4"/>
                <w:sz w:val="24"/>
                <w:szCs w:val="24"/>
                <w:lang w:eastAsia="uk-UA"/>
              </w:rPr>
              <w:t>:</w:t>
            </w:r>
          </w:p>
        </w:tc>
        <w:tc>
          <w:tcPr>
            <w:tcW w:w="1560" w:type="dxa"/>
            <w:tcBorders>
              <w:top w:val="single" w:sz="4" w:space="0" w:color="auto"/>
              <w:left w:val="single" w:sz="4" w:space="0" w:color="auto"/>
              <w:bottom w:val="single" w:sz="4" w:space="0" w:color="auto"/>
              <w:right w:val="single" w:sz="4" w:space="0" w:color="auto"/>
            </w:tcBorders>
          </w:tcPr>
          <w:p w14:paraId="2EB017F9" w14:textId="77777777" w:rsidR="00E26655" w:rsidRPr="00E26655" w:rsidRDefault="00E26655">
            <w:pPr>
              <w:pStyle w:val="ShapkaDocumentu"/>
              <w:widowControl w:val="0"/>
              <w:autoSpaceDE w:val="0"/>
              <w:autoSpaceDN w:val="0"/>
              <w:adjustRightInd w:val="0"/>
              <w:spacing w:after="0"/>
              <w:ind w:left="0"/>
              <w:jc w:val="left"/>
              <w:rPr>
                <w:rFonts w:ascii="Times New Roman" w:hAnsi="Times New Roman"/>
                <w:spacing w:val="-4"/>
                <w:sz w:val="24"/>
                <w:szCs w:val="24"/>
                <w:lang w:eastAsia="uk-UA"/>
              </w:rPr>
            </w:pPr>
          </w:p>
          <w:p w14:paraId="349476C3" w14:textId="77777777" w:rsidR="00E26655" w:rsidRPr="00E26655" w:rsidRDefault="00E26655">
            <w:pPr>
              <w:pStyle w:val="ShapkaDocumentu"/>
              <w:widowControl w:val="0"/>
              <w:autoSpaceDE w:val="0"/>
              <w:autoSpaceDN w:val="0"/>
              <w:adjustRightInd w:val="0"/>
              <w:spacing w:after="0"/>
              <w:ind w:left="0"/>
              <w:jc w:val="left"/>
              <w:rPr>
                <w:rFonts w:ascii="Times New Roman" w:hAnsi="Times New Roman"/>
                <w:spacing w:val="-4"/>
                <w:sz w:val="24"/>
                <w:szCs w:val="24"/>
                <w:lang w:eastAsia="uk-UA"/>
              </w:rPr>
            </w:pPr>
          </w:p>
          <w:p w14:paraId="3E9CDF5F" w14:textId="77777777" w:rsidR="00E26655" w:rsidRPr="00E26655" w:rsidRDefault="00E26655">
            <w:pPr>
              <w:pStyle w:val="ShapkaDocumentu"/>
              <w:spacing w:after="0"/>
              <w:ind w:left="0"/>
              <w:jc w:val="left"/>
              <w:rPr>
                <w:rFonts w:ascii="Times New Roman" w:hAnsi="Times New Roman"/>
                <w:spacing w:val="-4"/>
                <w:sz w:val="24"/>
                <w:szCs w:val="24"/>
                <w:lang w:eastAsia="uk-UA"/>
              </w:rPr>
            </w:pPr>
            <w:r w:rsidRPr="00E26655">
              <w:rPr>
                <w:rFonts w:ascii="Times New Roman" w:hAnsi="Times New Roman"/>
                <w:spacing w:val="-4"/>
                <w:sz w:val="24"/>
                <w:szCs w:val="24"/>
                <w:lang w:eastAsia="uk-UA"/>
              </w:rPr>
              <w:t>25тис.грн.</w:t>
            </w:r>
          </w:p>
        </w:tc>
        <w:tc>
          <w:tcPr>
            <w:tcW w:w="1629" w:type="dxa"/>
            <w:tcBorders>
              <w:top w:val="single" w:sz="4" w:space="0" w:color="auto"/>
              <w:left w:val="single" w:sz="4" w:space="0" w:color="auto"/>
              <w:bottom w:val="single" w:sz="4" w:space="0" w:color="auto"/>
              <w:right w:val="single" w:sz="4" w:space="0" w:color="auto"/>
            </w:tcBorders>
          </w:tcPr>
          <w:p w14:paraId="233212C2" w14:textId="77777777" w:rsidR="00E26655" w:rsidRPr="00E26655" w:rsidRDefault="00E26655">
            <w:pPr>
              <w:pStyle w:val="ShapkaDocumentu"/>
              <w:widowControl w:val="0"/>
              <w:autoSpaceDE w:val="0"/>
              <w:autoSpaceDN w:val="0"/>
              <w:adjustRightInd w:val="0"/>
              <w:spacing w:after="0"/>
              <w:ind w:left="0"/>
              <w:jc w:val="left"/>
              <w:rPr>
                <w:rFonts w:ascii="Times New Roman" w:hAnsi="Times New Roman"/>
                <w:spacing w:val="-4"/>
                <w:sz w:val="24"/>
                <w:szCs w:val="24"/>
                <w:lang w:eastAsia="uk-UA"/>
              </w:rPr>
            </w:pPr>
          </w:p>
          <w:p w14:paraId="53066EBF" w14:textId="77777777" w:rsidR="00E26655" w:rsidRPr="00E26655" w:rsidRDefault="00E26655">
            <w:pPr>
              <w:pStyle w:val="ShapkaDocumentu"/>
              <w:widowControl w:val="0"/>
              <w:autoSpaceDE w:val="0"/>
              <w:autoSpaceDN w:val="0"/>
              <w:adjustRightInd w:val="0"/>
              <w:spacing w:after="0"/>
              <w:ind w:left="0"/>
              <w:jc w:val="left"/>
              <w:rPr>
                <w:rFonts w:ascii="Times New Roman" w:hAnsi="Times New Roman"/>
                <w:spacing w:val="-4"/>
                <w:sz w:val="24"/>
                <w:szCs w:val="24"/>
                <w:lang w:eastAsia="uk-UA"/>
              </w:rPr>
            </w:pPr>
          </w:p>
          <w:p w14:paraId="38D38029" w14:textId="77777777" w:rsidR="00E26655" w:rsidRPr="00E26655" w:rsidRDefault="00E26655">
            <w:pPr>
              <w:pStyle w:val="ShapkaDocumentu"/>
              <w:spacing w:after="0"/>
              <w:ind w:left="0"/>
              <w:jc w:val="left"/>
              <w:rPr>
                <w:rFonts w:ascii="Times New Roman" w:hAnsi="Times New Roman"/>
                <w:spacing w:val="-4"/>
                <w:sz w:val="24"/>
                <w:szCs w:val="24"/>
                <w:lang w:eastAsia="uk-UA"/>
              </w:rPr>
            </w:pPr>
            <w:r w:rsidRPr="00E26655">
              <w:rPr>
                <w:rFonts w:ascii="Times New Roman" w:hAnsi="Times New Roman"/>
                <w:spacing w:val="-4"/>
                <w:sz w:val="24"/>
                <w:szCs w:val="24"/>
                <w:lang w:eastAsia="uk-UA"/>
              </w:rPr>
              <w:t>25тис.грн.</w:t>
            </w:r>
          </w:p>
        </w:tc>
        <w:tc>
          <w:tcPr>
            <w:tcW w:w="1476" w:type="dxa"/>
            <w:tcBorders>
              <w:top w:val="single" w:sz="4" w:space="0" w:color="auto"/>
              <w:left w:val="single" w:sz="4" w:space="0" w:color="auto"/>
              <w:bottom w:val="single" w:sz="4" w:space="0" w:color="auto"/>
              <w:right w:val="single" w:sz="4" w:space="0" w:color="auto"/>
            </w:tcBorders>
          </w:tcPr>
          <w:p w14:paraId="24E87884" w14:textId="77777777" w:rsidR="00E26655" w:rsidRPr="00E26655" w:rsidRDefault="00E26655">
            <w:pPr>
              <w:pStyle w:val="ShapkaDocumentu"/>
              <w:widowControl w:val="0"/>
              <w:autoSpaceDE w:val="0"/>
              <w:autoSpaceDN w:val="0"/>
              <w:adjustRightInd w:val="0"/>
              <w:spacing w:after="0"/>
              <w:ind w:left="0"/>
              <w:jc w:val="left"/>
              <w:rPr>
                <w:rFonts w:ascii="Times New Roman" w:hAnsi="Times New Roman"/>
                <w:spacing w:val="-4"/>
                <w:sz w:val="24"/>
                <w:szCs w:val="24"/>
                <w:lang w:eastAsia="uk-UA"/>
              </w:rPr>
            </w:pPr>
          </w:p>
          <w:p w14:paraId="05642EB5" w14:textId="77777777" w:rsidR="00E26655" w:rsidRPr="00E26655" w:rsidRDefault="00E26655">
            <w:pPr>
              <w:pStyle w:val="ShapkaDocumentu"/>
              <w:widowControl w:val="0"/>
              <w:autoSpaceDE w:val="0"/>
              <w:autoSpaceDN w:val="0"/>
              <w:adjustRightInd w:val="0"/>
              <w:spacing w:after="0"/>
              <w:ind w:left="0"/>
              <w:jc w:val="left"/>
              <w:rPr>
                <w:rFonts w:ascii="Times New Roman" w:hAnsi="Times New Roman"/>
                <w:spacing w:val="-4"/>
                <w:sz w:val="24"/>
                <w:szCs w:val="24"/>
                <w:lang w:eastAsia="uk-UA"/>
              </w:rPr>
            </w:pPr>
          </w:p>
          <w:p w14:paraId="6F60858E" w14:textId="77777777" w:rsidR="00E26655" w:rsidRPr="00E26655" w:rsidRDefault="00E26655">
            <w:pPr>
              <w:pStyle w:val="ShapkaDocumentu"/>
              <w:spacing w:after="0"/>
              <w:ind w:left="0"/>
              <w:jc w:val="left"/>
              <w:rPr>
                <w:rFonts w:ascii="Times New Roman" w:hAnsi="Times New Roman"/>
                <w:spacing w:val="-4"/>
                <w:sz w:val="24"/>
                <w:szCs w:val="24"/>
                <w:lang w:eastAsia="uk-UA"/>
              </w:rPr>
            </w:pPr>
            <w:r w:rsidRPr="00E26655">
              <w:rPr>
                <w:rFonts w:ascii="Times New Roman" w:hAnsi="Times New Roman"/>
                <w:spacing w:val="-4"/>
                <w:sz w:val="24"/>
                <w:szCs w:val="24"/>
                <w:lang w:eastAsia="uk-UA"/>
              </w:rPr>
              <w:t>25тис.грн.</w:t>
            </w:r>
          </w:p>
        </w:tc>
      </w:tr>
      <w:tr w:rsidR="00E26655" w:rsidRPr="00E26655" w14:paraId="60ABE8EB" w14:textId="77777777" w:rsidTr="00E26655">
        <w:trPr>
          <w:trHeight w:val="971"/>
        </w:trPr>
        <w:tc>
          <w:tcPr>
            <w:tcW w:w="579" w:type="dxa"/>
            <w:tcBorders>
              <w:top w:val="single" w:sz="4" w:space="0" w:color="auto"/>
              <w:left w:val="single" w:sz="4" w:space="0" w:color="auto"/>
              <w:bottom w:val="single" w:sz="4" w:space="0" w:color="auto"/>
              <w:right w:val="single" w:sz="4" w:space="0" w:color="auto"/>
            </w:tcBorders>
            <w:hideMark/>
          </w:tcPr>
          <w:p w14:paraId="7C7B96A1" w14:textId="77777777" w:rsidR="00E26655" w:rsidRPr="00E26655" w:rsidRDefault="00E26655">
            <w:pPr>
              <w:pStyle w:val="ShapkaDocumentu"/>
              <w:spacing w:after="0"/>
              <w:ind w:left="0"/>
              <w:rPr>
                <w:rFonts w:ascii="Times New Roman" w:hAnsi="Times New Roman"/>
                <w:spacing w:val="-4"/>
                <w:sz w:val="24"/>
                <w:szCs w:val="24"/>
                <w:lang w:eastAsia="uk-UA"/>
              </w:rPr>
            </w:pPr>
            <w:r w:rsidRPr="00E26655">
              <w:rPr>
                <w:rFonts w:ascii="Times New Roman" w:hAnsi="Times New Roman"/>
                <w:spacing w:val="-4"/>
                <w:sz w:val="24"/>
                <w:szCs w:val="24"/>
                <w:lang w:eastAsia="uk-UA"/>
              </w:rPr>
              <w:t>9.1</w:t>
            </w:r>
          </w:p>
        </w:tc>
        <w:tc>
          <w:tcPr>
            <w:tcW w:w="4519" w:type="dxa"/>
            <w:tcBorders>
              <w:top w:val="single" w:sz="4" w:space="0" w:color="auto"/>
              <w:left w:val="single" w:sz="4" w:space="0" w:color="auto"/>
              <w:bottom w:val="single" w:sz="4" w:space="0" w:color="auto"/>
              <w:right w:val="single" w:sz="4" w:space="0" w:color="auto"/>
            </w:tcBorders>
            <w:hideMark/>
          </w:tcPr>
          <w:p w14:paraId="2C4E87B0" w14:textId="77777777" w:rsidR="00E26655" w:rsidRPr="00E26655" w:rsidRDefault="00E26655">
            <w:pPr>
              <w:pStyle w:val="ShapkaDocumentu"/>
              <w:spacing w:after="0"/>
              <w:ind w:left="0"/>
              <w:jc w:val="left"/>
              <w:rPr>
                <w:rFonts w:ascii="Times New Roman" w:hAnsi="Times New Roman"/>
                <w:spacing w:val="-4"/>
                <w:sz w:val="24"/>
                <w:szCs w:val="24"/>
                <w:lang w:eastAsia="uk-UA"/>
              </w:rPr>
            </w:pPr>
            <w:r w:rsidRPr="00E26655">
              <w:rPr>
                <w:rFonts w:ascii="Times New Roman" w:hAnsi="Times New Roman"/>
                <w:spacing w:val="-4"/>
                <w:sz w:val="24"/>
                <w:szCs w:val="24"/>
                <w:lang w:eastAsia="uk-UA"/>
              </w:rPr>
              <w:t xml:space="preserve"> в тому </w:t>
            </w:r>
            <w:proofErr w:type="spellStart"/>
            <w:r w:rsidRPr="00E26655">
              <w:rPr>
                <w:rFonts w:ascii="Times New Roman" w:hAnsi="Times New Roman"/>
                <w:spacing w:val="-4"/>
                <w:sz w:val="24"/>
                <w:szCs w:val="24"/>
                <w:lang w:eastAsia="uk-UA"/>
              </w:rPr>
              <w:t>числі</w:t>
            </w:r>
            <w:proofErr w:type="spellEnd"/>
            <w:r w:rsidRPr="00E26655">
              <w:rPr>
                <w:rFonts w:ascii="Times New Roman" w:hAnsi="Times New Roman"/>
                <w:spacing w:val="-4"/>
                <w:sz w:val="24"/>
                <w:szCs w:val="24"/>
                <w:lang w:eastAsia="uk-UA"/>
              </w:rPr>
              <w:t>:</w:t>
            </w:r>
          </w:p>
          <w:p w14:paraId="5BB845AD" w14:textId="77777777" w:rsidR="00E26655" w:rsidRPr="00E26655" w:rsidRDefault="00E26655" w:rsidP="002B6BED">
            <w:pPr>
              <w:pStyle w:val="ShapkaDocumentu"/>
              <w:widowControl w:val="0"/>
              <w:numPr>
                <w:ilvl w:val="0"/>
                <w:numId w:val="10"/>
              </w:numPr>
              <w:autoSpaceDE w:val="0"/>
              <w:autoSpaceDN w:val="0"/>
              <w:adjustRightInd w:val="0"/>
              <w:spacing w:after="0"/>
              <w:jc w:val="left"/>
              <w:rPr>
                <w:rFonts w:ascii="Times New Roman" w:hAnsi="Times New Roman"/>
                <w:spacing w:val="-4"/>
                <w:sz w:val="24"/>
                <w:szCs w:val="24"/>
                <w:lang w:eastAsia="uk-UA"/>
              </w:rPr>
            </w:pPr>
            <w:proofErr w:type="spellStart"/>
            <w:r w:rsidRPr="00E26655">
              <w:rPr>
                <w:rFonts w:ascii="Times New Roman" w:hAnsi="Times New Roman"/>
                <w:spacing w:val="-4"/>
                <w:sz w:val="24"/>
                <w:szCs w:val="24"/>
                <w:lang w:eastAsia="uk-UA"/>
              </w:rPr>
              <w:t>коштів</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місцевого</w:t>
            </w:r>
            <w:proofErr w:type="spellEnd"/>
            <w:r w:rsidRPr="00E26655">
              <w:rPr>
                <w:rFonts w:ascii="Times New Roman" w:hAnsi="Times New Roman"/>
                <w:spacing w:val="-4"/>
                <w:sz w:val="24"/>
                <w:szCs w:val="24"/>
                <w:lang w:eastAsia="uk-UA"/>
              </w:rPr>
              <w:t xml:space="preserve"> бюджету;</w:t>
            </w:r>
          </w:p>
          <w:p w14:paraId="4755D66A" w14:textId="77777777" w:rsidR="00E26655" w:rsidRPr="00E26655" w:rsidRDefault="00E26655" w:rsidP="002B6BED">
            <w:pPr>
              <w:pStyle w:val="ShapkaDocumentu"/>
              <w:widowControl w:val="0"/>
              <w:numPr>
                <w:ilvl w:val="0"/>
                <w:numId w:val="10"/>
              </w:numPr>
              <w:autoSpaceDE w:val="0"/>
              <w:autoSpaceDN w:val="0"/>
              <w:adjustRightInd w:val="0"/>
              <w:spacing w:after="0"/>
              <w:jc w:val="left"/>
              <w:rPr>
                <w:rFonts w:ascii="Times New Roman" w:hAnsi="Times New Roman"/>
                <w:spacing w:val="-4"/>
                <w:sz w:val="24"/>
                <w:szCs w:val="24"/>
                <w:lang w:eastAsia="uk-UA"/>
              </w:rPr>
            </w:pPr>
            <w:proofErr w:type="spellStart"/>
            <w:r w:rsidRPr="00E26655">
              <w:rPr>
                <w:rFonts w:ascii="Times New Roman" w:hAnsi="Times New Roman"/>
                <w:spacing w:val="-4"/>
                <w:sz w:val="24"/>
                <w:szCs w:val="24"/>
                <w:lang w:eastAsia="uk-UA"/>
              </w:rPr>
              <w:t>кошти</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інших</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джерел</w:t>
            </w:r>
            <w:proofErr w:type="spellEnd"/>
          </w:p>
        </w:tc>
        <w:tc>
          <w:tcPr>
            <w:tcW w:w="1560" w:type="dxa"/>
            <w:tcBorders>
              <w:top w:val="single" w:sz="4" w:space="0" w:color="auto"/>
              <w:left w:val="single" w:sz="4" w:space="0" w:color="auto"/>
              <w:bottom w:val="single" w:sz="4" w:space="0" w:color="auto"/>
              <w:right w:val="single" w:sz="4" w:space="0" w:color="auto"/>
            </w:tcBorders>
          </w:tcPr>
          <w:p w14:paraId="430F6ECF" w14:textId="77777777" w:rsidR="00E26655" w:rsidRPr="00E26655" w:rsidRDefault="00E26655">
            <w:pPr>
              <w:pStyle w:val="ShapkaDocumentu"/>
              <w:widowControl w:val="0"/>
              <w:autoSpaceDE w:val="0"/>
              <w:autoSpaceDN w:val="0"/>
              <w:adjustRightInd w:val="0"/>
              <w:spacing w:after="0"/>
              <w:ind w:left="0"/>
              <w:jc w:val="left"/>
              <w:rPr>
                <w:rFonts w:ascii="Times New Roman" w:hAnsi="Times New Roman"/>
                <w:spacing w:val="-4"/>
                <w:sz w:val="24"/>
                <w:szCs w:val="24"/>
                <w:lang w:eastAsia="uk-UA"/>
              </w:rPr>
            </w:pPr>
          </w:p>
          <w:p w14:paraId="421ACDEC" w14:textId="77777777" w:rsidR="00E26655" w:rsidRPr="00E26655" w:rsidRDefault="00E26655">
            <w:pPr>
              <w:pStyle w:val="ShapkaDocumentu"/>
              <w:spacing w:after="0"/>
              <w:ind w:left="0"/>
              <w:jc w:val="left"/>
              <w:rPr>
                <w:rFonts w:ascii="Times New Roman" w:hAnsi="Times New Roman"/>
                <w:spacing w:val="-4"/>
                <w:sz w:val="24"/>
                <w:szCs w:val="24"/>
                <w:lang w:eastAsia="uk-UA"/>
              </w:rPr>
            </w:pPr>
            <w:r w:rsidRPr="00E26655">
              <w:rPr>
                <w:rFonts w:ascii="Times New Roman" w:hAnsi="Times New Roman"/>
                <w:spacing w:val="-4"/>
                <w:sz w:val="24"/>
                <w:szCs w:val="24"/>
                <w:lang w:eastAsia="uk-UA"/>
              </w:rPr>
              <w:t>20тис.грн.</w:t>
            </w:r>
          </w:p>
          <w:p w14:paraId="195A9E98" w14:textId="77777777" w:rsidR="00E26655" w:rsidRPr="00E26655" w:rsidRDefault="00E26655">
            <w:pPr>
              <w:pStyle w:val="ShapkaDocumentu"/>
              <w:spacing w:after="0"/>
              <w:ind w:left="0"/>
              <w:jc w:val="left"/>
              <w:rPr>
                <w:rFonts w:ascii="Times New Roman" w:hAnsi="Times New Roman"/>
                <w:spacing w:val="-4"/>
                <w:sz w:val="24"/>
                <w:szCs w:val="24"/>
                <w:lang w:eastAsia="uk-UA"/>
              </w:rPr>
            </w:pPr>
            <w:r w:rsidRPr="00E26655">
              <w:rPr>
                <w:rFonts w:ascii="Times New Roman" w:hAnsi="Times New Roman"/>
                <w:spacing w:val="-4"/>
                <w:sz w:val="24"/>
                <w:szCs w:val="24"/>
                <w:lang w:eastAsia="uk-UA"/>
              </w:rPr>
              <w:t xml:space="preserve">  5 </w:t>
            </w:r>
            <w:proofErr w:type="spellStart"/>
            <w:proofErr w:type="gramStart"/>
            <w:r w:rsidRPr="00E26655">
              <w:rPr>
                <w:rFonts w:ascii="Times New Roman" w:hAnsi="Times New Roman"/>
                <w:spacing w:val="-4"/>
                <w:sz w:val="24"/>
                <w:szCs w:val="24"/>
                <w:lang w:eastAsia="uk-UA"/>
              </w:rPr>
              <w:t>тис.грн</w:t>
            </w:r>
            <w:proofErr w:type="spellEnd"/>
            <w:proofErr w:type="gramEnd"/>
          </w:p>
        </w:tc>
        <w:tc>
          <w:tcPr>
            <w:tcW w:w="1629" w:type="dxa"/>
            <w:tcBorders>
              <w:top w:val="single" w:sz="4" w:space="0" w:color="auto"/>
              <w:left w:val="single" w:sz="4" w:space="0" w:color="auto"/>
              <w:bottom w:val="single" w:sz="4" w:space="0" w:color="auto"/>
              <w:right w:val="single" w:sz="4" w:space="0" w:color="auto"/>
            </w:tcBorders>
          </w:tcPr>
          <w:p w14:paraId="4482E81D" w14:textId="77777777" w:rsidR="00E26655" w:rsidRPr="00E26655" w:rsidRDefault="00E26655">
            <w:pPr>
              <w:pStyle w:val="ShapkaDocumentu"/>
              <w:widowControl w:val="0"/>
              <w:autoSpaceDE w:val="0"/>
              <w:autoSpaceDN w:val="0"/>
              <w:adjustRightInd w:val="0"/>
              <w:spacing w:after="0"/>
              <w:ind w:left="0"/>
              <w:jc w:val="left"/>
              <w:rPr>
                <w:rFonts w:ascii="Times New Roman" w:hAnsi="Times New Roman"/>
                <w:spacing w:val="-4"/>
                <w:sz w:val="24"/>
                <w:szCs w:val="24"/>
                <w:lang w:eastAsia="uk-UA"/>
              </w:rPr>
            </w:pPr>
          </w:p>
          <w:p w14:paraId="6D0F7188" w14:textId="77777777" w:rsidR="00E26655" w:rsidRPr="00E26655" w:rsidRDefault="00E26655">
            <w:pPr>
              <w:pStyle w:val="ShapkaDocumentu"/>
              <w:spacing w:after="0"/>
              <w:ind w:left="0"/>
              <w:jc w:val="left"/>
              <w:rPr>
                <w:rFonts w:ascii="Times New Roman" w:hAnsi="Times New Roman"/>
                <w:spacing w:val="-4"/>
                <w:sz w:val="24"/>
                <w:szCs w:val="24"/>
                <w:lang w:eastAsia="uk-UA"/>
              </w:rPr>
            </w:pPr>
            <w:r w:rsidRPr="00E26655">
              <w:rPr>
                <w:rFonts w:ascii="Times New Roman" w:hAnsi="Times New Roman"/>
                <w:spacing w:val="-4"/>
                <w:sz w:val="24"/>
                <w:szCs w:val="24"/>
                <w:lang w:eastAsia="uk-UA"/>
              </w:rPr>
              <w:t>20тис.грн.</w:t>
            </w:r>
          </w:p>
          <w:p w14:paraId="048355D0" w14:textId="77777777" w:rsidR="00E26655" w:rsidRPr="00E26655" w:rsidRDefault="00E26655">
            <w:pPr>
              <w:pStyle w:val="ShapkaDocumentu"/>
              <w:spacing w:after="0"/>
              <w:ind w:left="0"/>
              <w:jc w:val="left"/>
              <w:rPr>
                <w:rFonts w:ascii="Times New Roman" w:hAnsi="Times New Roman"/>
                <w:spacing w:val="-4"/>
                <w:sz w:val="24"/>
                <w:szCs w:val="24"/>
                <w:lang w:eastAsia="uk-UA"/>
              </w:rPr>
            </w:pPr>
            <w:r w:rsidRPr="00E26655">
              <w:rPr>
                <w:rFonts w:ascii="Times New Roman" w:hAnsi="Times New Roman"/>
                <w:spacing w:val="-4"/>
                <w:sz w:val="24"/>
                <w:szCs w:val="24"/>
                <w:lang w:eastAsia="uk-UA"/>
              </w:rPr>
              <w:t xml:space="preserve">  5 </w:t>
            </w:r>
            <w:proofErr w:type="spellStart"/>
            <w:r w:rsidRPr="00E26655">
              <w:rPr>
                <w:rFonts w:ascii="Times New Roman" w:hAnsi="Times New Roman"/>
                <w:spacing w:val="-4"/>
                <w:sz w:val="24"/>
                <w:szCs w:val="24"/>
                <w:lang w:eastAsia="uk-UA"/>
              </w:rPr>
              <w:t>тис.грн</w:t>
            </w:r>
            <w:proofErr w:type="spellEnd"/>
            <w:r w:rsidRPr="00E26655">
              <w:rPr>
                <w:rFonts w:ascii="Times New Roman" w:hAnsi="Times New Roman"/>
                <w:spacing w:val="-4"/>
                <w:sz w:val="24"/>
                <w:szCs w:val="24"/>
                <w:lang w:eastAsia="uk-UA"/>
              </w:rPr>
              <w:t>.</w:t>
            </w:r>
          </w:p>
        </w:tc>
        <w:tc>
          <w:tcPr>
            <w:tcW w:w="1476" w:type="dxa"/>
            <w:tcBorders>
              <w:top w:val="single" w:sz="4" w:space="0" w:color="auto"/>
              <w:left w:val="single" w:sz="4" w:space="0" w:color="auto"/>
              <w:bottom w:val="single" w:sz="4" w:space="0" w:color="auto"/>
              <w:right w:val="single" w:sz="4" w:space="0" w:color="auto"/>
            </w:tcBorders>
          </w:tcPr>
          <w:p w14:paraId="3D7FB327" w14:textId="77777777" w:rsidR="00E26655" w:rsidRPr="00E26655" w:rsidRDefault="00E26655">
            <w:pPr>
              <w:pStyle w:val="ShapkaDocumentu"/>
              <w:widowControl w:val="0"/>
              <w:autoSpaceDE w:val="0"/>
              <w:autoSpaceDN w:val="0"/>
              <w:adjustRightInd w:val="0"/>
              <w:spacing w:after="0"/>
              <w:ind w:left="0"/>
              <w:jc w:val="left"/>
              <w:rPr>
                <w:rFonts w:ascii="Times New Roman" w:hAnsi="Times New Roman"/>
                <w:spacing w:val="-4"/>
                <w:sz w:val="24"/>
                <w:szCs w:val="24"/>
                <w:lang w:eastAsia="uk-UA"/>
              </w:rPr>
            </w:pPr>
          </w:p>
          <w:p w14:paraId="6708A78C" w14:textId="77777777" w:rsidR="00E26655" w:rsidRPr="00E26655" w:rsidRDefault="00E26655">
            <w:pPr>
              <w:pStyle w:val="ShapkaDocumentu"/>
              <w:spacing w:after="0"/>
              <w:ind w:left="0"/>
              <w:jc w:val="left"/>
              <w:rPr>
                <w:rFonts w:ascii="Times New Roman" w:hAnsi="Times New Roman"/>
                <w:spacing w:val="-4"/>
                <w:sz w:val="24"/>
                <w:szCs w:val="24"/>
                <w:lang w:eastAsia="uk-UA"/>
              </w:rPr>
            </w:pPr>
            <w:r w:rsidRPr="00E26655">
              <w:rPr>
                <w:rFonts w:ascii="Times New Roman" w:hAnsi="Times New Roman"/>
                <w:spacing w:val="-4"/>
                <w:sz w:val="24"/>
                <w:szCs w:val="24"/>
                <w:lang w:eastAsia="uk-UA"/>
              </w:rPr>
              <w:t>20тис.грн</w:t>
            </w:r>
          </w:p>
          <w:p w14:paraId="52109188" w14:textId="77777777" w:rsidR="00E26655" w:rsidRPr="00E26655" w:rsidRDefault="00E26655">
            <w:pPr>
              <w:pStyle w:val="ShapkaDocumentu"/>
              <w:spacing w:after="0"/>
              <w:ind w:left="0"/>
              <w:jc w:val="left"/>
              <w:rPr>
                <w:rFonts w:ascii="Times New Roman" w:hAnsi="Times New Roman"/>
                <w:spacing w:val="-4"/>
                <w:sz w:val="24"/>
                <w:szCs w:val="24"/>
                <w:lang w:eastAsia="uk-UA"/>
              </w:rPr>
            </w:pPr>
            <w:r w:rsidRPr="00E26655">
              <w:rPr>
                <w:rFonts w:ascii="Times New Roman" w:hAnsi="Times New Roman"/>
                <w:spacing w:val="-4"/>
                <w:sz w:val="24"/>
                <w:szCs w:val="24"/>
                <w:lang w:eastAsia="uk-UA"/>
              </w:rPr>
              <w:t xml:space="preserve">   5 тис. грн.</w:t>
            </w:r>
          </w:p>
        </w:tc>
      </w:tr>
      <w:tr w:rsidR="00E26655" w:rsidRPr="00E26655" w14:paraId="0225D575" w14:textId="77777777" w:rsidTr="00E26655">
        <w:trPr>
          <w:trHeight w:val="318"/>
        </w:trPr>
        <w:tc>
          <w:tcPr>
            <w:tcW w:w="579" w:type="dxa"/>
            <w:tcBorders>
              <w:top w:val="single" w:sz="4" w:space="0" w:color="auto"/>
              <w:left w:val="single" w:sz="4" w:space="0" w:color="auto"/>
              <w:bottom w:val="single" w:sz="4" w:space="0" w:color="auto"/>
              <w:right w:val="single" w:sz="4" w:space="0" w:color="auto"/>
            </w:tcBorders>
            <w:hideMark/>
          </w:tcPr>
          <w:p w14:paraId="3E136965" w14:textId="77777777" w:rsidR="00E26655" w:rsidRPr="00E26655" w:rsidRDefault="00E26655">
            <w:pPr>
              <w:pStyle w:val="ShapkaDocumentu"/>
              <w:spacing w:after="0"/>
              <w:ind w:left="0"/>
              <w:rPr>
                <w:rFonts w:ascii="Times New Roman" w:hAnsi="Times New Roman"/>
                <w:spacing w:val="-4"/>
                <w:sz w:val="24"/>
                <w:szCs w:val="24"/>
                <w:lang w:eastAsia="uk-UA"/>
              </w:rPr>
            </w:pPr>
            <w:r w:rsidRPr="00E26655">
              <w:rPr>
                <w:rFonts w:ascii="Times New Roman" w:hAnsi="Times New Roman"/>
                <w:spacing w:val="-4"/>
                <w:sz w:val="24"/>
                <w:szCs w:val="24"/>
                <w:lang w:eastAsia="uk-UA"/>
              </w:rPr>
              <w:t>10</w:t>
            </w:r>
          </w:p>
        </w:tc>
        <w:tc>
          <w:tcPr>
            <w:tcW w:w="4519" w:type="dxa"/>
            <w:tcBorders>
              <w:top w:val="single" w:sz="4" w:space="0" w:color="auto"/>
              <w:left w:val="single" w:sz="4" w:space="0" w:color="auto"/>
              <w:bottom w:val="single" w:sz="4" w:space="0" w:color="auto"/>
              <w:right w:val="single" w:sz="4" w:space="0" w:color="auto"/>
            </w:tcBorders>
            <w:hideMark/>
          </w:tcPr>
          <w:p w14:paraId="09BF225C" w14:textId="77777777" w:rsidR="00E26655" w:rsidRPr="00E26655" w:rsidRDefault="00E26655">
            <w:pPr>
              <w:pStyle w:val="ShapkaDocumentu"/>
              <w:spacing w:after="0"/>
              <w:ind w:left="0"/>
              <w:jc w:val="left"/>
              <w:rPr>
                <w:rFonts w:ascii="Times New Roman" w:hAnsi="Times New Roman"/>
                <w:spacing w:val="-4"/>
                <w:sz w:val="24"/>
                <w:szCs w:val="24"/>
                <w:lang w:eastAsia="uk-UA"/>
              </w:rPr>
            </w:pPr>
            <w:proofErr w:type="spellStart"/>
            <w:r w:rsidRPr="00E26655">
              <w:rPr>
                <w:rFonts w:ascii="Times New Roman" w:hAnsi="Times New Roman"/>
                <w:spacing w:val="-4"/>
                <w:sz w:val="24"/>
                <w:szCs w:val="24"/>
                <w:lang w:eastAsia="uk-UA"/>
              </w:rPr>
              <w:t>Очікувані</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результати</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виконання</w:t>
            </w:r>
            <w:proofErr w:type="spellEnd"/>
          </w:p>
        </w:tc>
        <w:tc>
          <w:tcPr>
            <w:tcW w:w="4665" w:type="dxa"/>
            <w:gridSpan w:val="3"/>
            <w:tcBorders>
              <w:top w:val="single" w:sz="4" w:space="0" w:color="auto"/>
              <w:left w:val="single" w:sz="4" w:space="0" w:color="auto"/>
              <w:bottom w:val="single" w:sz="4" w:space="0" w:color="auto"/>
              <w:right w:val="single" w:sz="4" w:space="0" w:color="auto"/>
            </w:tcBorders>
          </w:tcPr>
          <w:p w14:paraId="0495CEA9" w14:textId="77777777" w:rsidR="00E26655" w:rsidRPr="00E26655" w:rsidRDefault="00E26655">
            <w:pPr>
              <w:pStyle w:val="ShapkaDocumentu"/>
              <w:widowControl w:val="0"/>
              <w:autoSpaceDE w:val="0"/>
              <w:autoSpaceDN w:val="0"/>
              <w:adjustRightInd w:val="0"/>
              <w:spacing w:after="0"/>
              <w:ind w:left="0"/>
              <w:jc w:val="left"/>
              <w:rPr>
                <w:rFonts w:ascii="Times New Roman" w:hAnsi="Times New Roman"/>
                <w:spacing w:val="-4"/>
                <w:sz w:val="24"/>
                <w:szCs w:val="24"/>
                <w:lang w:eastAsia="uk-UA"/>
              </w:rPr>
            </w:pPr>
          </w:p>
        </w:tc>
      </w:tr>
      <w:tr w:rsidR="00E26655" w:rsidRPr="00E26655" w14:paraId="03BA4F22" w14:textId="77777777" w:rsidTr="00E26655">
        <w:trPr>
          <w:trHeight w:val="318"/>
        </w:trPr>
        <w:tc>
          <w:tcPr>
            <w:tcW w:w="579" w:type="dxa"/>
            <w:tcBorders>
              <w:top w:val="single" w:sz="4" w:space="0" w:color="auto"/>
              <w:left w:val="single" w:sz="4" w:space="0" w:color="auto"/>
              <w:bottom w:val="single" w:sz="4" w:space="0" w:color="auto"/>
              <w:right w:val="single" w:sz="4" w:space="0" w:color="auto"/>
            </w:tcBorders>
            <w:hideMark/>
          </w:tcPr>
          <w:p w14:paraId="007A957E" w14:textId="77777777" w:rsidR="00E26655" w:rsidRPr="00E26655" w:rsidRDefault="00E26655">
            <w:pPr>
              <w:pStyle w:val="ShapkaDocumentu"/>
              <w:spacing w:after="0"/>
              <w:ind w:left="0"/>
              <w:rPr>
                <w:rFonts w:ascii="Times New Roman" w:hAnsi="Times New Roman"/>
                <w:spacing w:val="-4"/>
                <w:sz w:val="24"/>
                <w:szCs w:val="24"/>
                <w:lang w:eastAsia="uk-UA"/>
              </w:rPr>
            </w:pPr>
            <w:r w:rsidRPr="00E26655">
              <w:rPr>
                <w:rFonts w:ascii="Times New Roman" w:hAnsi="Times New Roman"/>
                <w:spacing w:val="-4"/>
                <w:sz w:val="24"/>
                <w:szCs w:val="24"/>
                <w:lang w:eastAsia="uk-UA"/>
              </w:rPr>
              <w:t>11</w:t>
            </w:r>
          </w:p>
        </w:tc>
        <w:tc>
          <w:tcPr>
            <w:tcW w:w="4519" w:type="dxa"/>
            <w:tcBorders>
              <w:top w:val="single" w:sz="4" w:space="0" w:color="auto"/>
              <w:left w:val="single" w:sz="4" w:space="0" w:color="auto"/>
              <w:bottom w:val="single" w:sz="4" w:space="0" w:color="auto"/>
              <w:right w:val="single" w:sz="4" w:space="0" w:color="auto"/>
            </w:tcBorders>
            <w:hideMark/>
          </w:tcPr>
          <w:p w14:paraId="79C5A7CA" w14:textId="77777777" w:rsidR="00E26655" w:rsidRPr="00E26655" w:rsidRDefault="00E26655">
            <w:pPr>
              <w:pStyle w:val="ShapkaDocumentu"/>
              <w:spacing w:after="0"/>
              <w:ind w:left="0"/>
              <w:jc w:val="left"/>
              <w:rPr>
                <w:rFonts w:ascii="Times New Roman" w:hAnsi="Times New Roman"/>
                <w:spacing w:val="-4"/>
                <w:sz w:val="24"/>
                <w:szCs w:val="24"/>
                <w:lang w:eastAsia="uk-UA"/>
              </w:rPr>
            </w:pPr>
            <w:proofErr w:type="spellStart"/>
            <w:r w:rsidRPr="00E26655">
              <w:rPr>
                <w:rFonts w:ascii="Times New Roman" w:hAnsi="Times New Roman"/>
                <w:spacing w:val="-4"/>
                <w:sz w:val="24"/>
                <w:szCs w:val="24"/>
                <w:lang w:eastAsia="uk-UA"/>
              </w:rPr>
              <w:t>Ключові</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показники</w:t>
            </w:r>
            <w:proofErr w:type="spellEnd"/>
            <w:r w:rsidRPr="00E26655">
              <w:rPr>
                <w:rFonts w:ascii="Times New Roman" w:hAnsi="Times New Roman"/>
                <w:spacing w:val="-4"/>
                <w:sz w:val="24"/>
                <w:szCs w:val="24"/>
                <w:lang w:eastAsia="uk-UA"/>
              </w:rPr>
              <w:t xml:space="preserve"> </w:t>
            </w:r>
            <w:proofErr w:type="spellStart"/>
            <w:r w:rsidRPr="00E26655">
              <w:rPr>
                <w:rFonts w:ascii="Times New Roman" w:hAnsi="Times New Roman"/>
                <w:spacing w:val="-4"/>
                <w:sz w:val="24"/>
                <w:szCs w:val="24"/>
                <w:lang w:eastAsia="uk-UA"/>
              </w:rPr>
              <w:t>ефективності</w:t>
            </w:r>
            <w:proofErr w:type="spellEnd"/>
          </w:p>
        </w:tc>
        <w:tc>
          <w:tcPr>
            <w:tcW w:w="4665" w:type="dxa"/>
            <w:gridSpan w:val="3"/>
            <w:tcBorders>
              <w:top w:val="single" w:sz="4" w:space="0" w:color="auto"/>
              <w:left w:val="single" w:sz="4" w:space="0" w:color="auto"/>
              <w:bottom w:val="single" w:sz="4" w:space="0" w:color="auto"/>
              <w:right w:val="single" w:sz="4" w:space="0" w:color="auto"/>
            </w:tcBorders>
          </w:tcPr>
          <w:p w14:paraId="2EC2D6E1" w14:textId="77777777" w:rsidR="00E26655" w:rsidRPr="00E26655" w:rsidRDefault="00E26655">
            <w:pPr>
              <w:pStyle w:val="ShapkaDocumentu"/>
              <w:widowControl w:val="0"/>
              <w:autoSpaceDE w:val="0"/>
              <w:autoSpaceDN w:val="0"/>
              <w:adjustRightInd w:val="0"/>
              <w:spacing w:after="0"/>
              <w:ind w:left="0"/>
              <w:jc w:val="left"/>
              <w:rPr>
                <w:rFonts w:ascii="Times New Roman" w:hAnsi="Times New Roman"/>
                <w:spacing w:val="-4"/>
                <w:sz w:val="24"/>
                <w:szCs w:val="24"/>
                <w:lang w:eastAsia="uk-UA"/>
              </w:rPr>
            </w:pPr>
          </w:p>
        </w:tc>
      </w:tr>
    </w:tbl>
    <w:p w14:paraId="1D7A7337" w14:textId="77777777" w:rsidR="00E26655" w:rsidRPr="00E26655" w:rsidRDefault="00E26655" w:rsidP="00E26655">
      <w:pPr>
        <w:jc w:val="center"/>
        <w:rPr>
          <w:rFonts w:ascii="Times New Roman" w:eastAsia="Times New Roman" w:hAnsi="Times New Roman" w:cs="Times New Roman"/>
          <w:b/>
          <w:sz w:val="24"/>
          <w:szCs w:val="24"/>
          <w:lang w:eastAsia="ru-RU"/>
        </w:rPr>
      </w:pPr>
      <w:r w:rsidRPr="00E26655">
        <w:rPr>
          <w:rFonts w:ascii="Times New Roman" w:hAnsi="Times New Roman" w:cs="Times New Roman"/>
          <w:b/>
          <w:sz w:val="24"/>
          <w:szCs w:val="24"/>
        </w:rPr>
        <w:t>ІІ. Визначення проблеми, на розв’язання якої спрямована програма</w:t>
      </w:r>
    </w:p>
    <w:p w14:paraId="7DA2D0BB" w14:textId="77777777" w:rsidR="00E26655" w:rsidRPr="00E26655" w:rsidRDefault="00E26655" w:rsidP="00E26655">
      <w:pPr>
        <w:ind w:firstLine="708"/>
        <w:jc w:val="both"/>
        <w:rPr>
          <w:rFonts w:ascii="Times New Roman" w:hAnsi="Times New Roman" w:cs="Times New Roman"/>
          <w:sz w:val="24"/>
          <w:szCs w:val="24"/>
        </w:rPr>
      </w:pPr>
      <w:r w:rsidRPr="00E26655">
        <w:rPr>
          <w:rFonts w:ascii="Times New Roman" w:hAnsi="Times New Roman" w:cs="Times New Roman"/>
          <w:sz w:val="24"/>
          <w:szCs w:val="24"/>
        </w:rPr>
        <w:t xml:space="preserve">Програма є безпосереднім цільовим забезпеченням призову, мобілізаційної підготовки та військового обліку на території Сіверської міської ради та розроблена відповідно до Конституції України, законів України «Про місцеве самоврядування в Україні», «Про військовий обов’язок і військову службу», «Про оборону України», «Про мобілізаційну підготовку та мобілізацію», постанови Кабінету Міністрів України «Про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 </w:t>
      </w:r>
    </w:p>
    <w:p w14:paraId="6A2E8846" w14:textId="77777777" w:rsidR="00E26655" w:rsidRPr="00E26655" w:rsidRDefault="00E26655" w:rsidP="00E26655">
      <w:pPr>
        <w:pStyle w:val="af4"/>
        <w:shd w:val="clear" w:color="auto" w:fill="FFFFFF"/>
        <w:spacing w:before="0" w:beforeAutospacing="0" w:after="0" w:afterAutospacing="0"/>
        <w:ind w:firstLine="709"/>
        <w:jc w:val="both"/>
        <w:rPr>
          <w:lang w:val="uk-UA"/>
        </w:rPr>
      </w:pPr>
      <w:r w:rsidRPr="00E26655">
        <w:rPr>
          <w:lang w:val="uk-UA"/>
        </w:rPr>
        <w:lastRenderedPageBreak/>
        <w:t>Під час проведення попередніх призовів на строкову військову службу, призову військовозобов’язаних під час мобілізації мали місце проблеми, які ставили під загрозу виконання завдань з призову на строкову військову службу, призову військовозобов’язаних під час мобілізації, поставки транспортних засобів та техніки для Збройних Сил України, а саме:</w:t>
      </w:r>
    </w:p>
    <w:p w14:paraId="162EC677" w14:textId="77777777" w:rsidR="00E26655" w:rsidRPr="00E26655" w:rsidRDefault="00E26655" w:rsidP="00E26655">
      <w:pPr>
        <w:pStyle w:val="af4"/>
        <w:shd w:val="clear" w:color="auto" w:fill="FFFFFF"/>
        <w:tabs>
          <w:tab w:val="left" w:pos="851"/>
        </w:tabs>
        <w:spacing w:before="0" w:beforeAutospacing="0" w:after="0" w:afterAutospacing="0"/>
        <w:ind w:firstLine="709"/>
        <w:jc w:val="both"/>
        <w:rPr>
          <w:lang w:val="uk-UA"/>
        </w:rPr>
      </w:pPr>
      <w:r w:rsidRPr="00E26655">
        <w:rPr>
          <w:lang w:val="uk-UA"/>
        </w:rPr>
        <w:t>-</w:t>
      </w:r>
      <w:r w:rsidRPr="00E26655">
        <w:rPr>
          <w:lang w:val="uk-UA"/>
        </w:rPr>
        <w:tab/>
        <w:t>недостатній рівень інформаційного забезпечення населення громади щодо вимог законодавства України з питань призову та проходження військової служби, відповідальності за ухилення від служби, соціального захисту, підстав для відстрочки або звільнення від призову;</w:t>
      </w:r>
    </w:p>
    <w:p w14:paraId="1B807F53" w14:textId="77777777" w:rsidR="00E26655" w:rsidRPr="00E26655" w:rsidRDefault="00E26655" w:rsidP="00E26655">
      <w:pPr>
        <w:pStyle w:val="af4"/>
        <w:shd w:val="clear" w:color="auto" w:fill="FFFFFF"/>
        <w:tabs>
          <w:tab w:val="left" w:pos="851"/>
        </w:tabs>
        <w:spacing w:before="0" w:beforeAutospacing="0" w:after="0" w:afterAutospacing="0"/>
        <w:ind w:firstLine="709"/>
        <w:jc w:val="both"/>
        <w:rPr>
          <w:lang w:val="uk-UA"/>
        </w:rPr>
      </w:pPr>
      <w:r w:rsidRPr="00E26655">
        <w:rPr>
          <w:lang w:val="uk-UA"/>
        </w:rPr>
        <w:t>-</w:t>
      </w:r>
      <w:r w:rsidRPr="00E26655">
        <w:rPr>
          <w:lang w:val="uk-UA"/>
        </w:rPr>
        <w:tab/>
        <w:t xml:space="preserve">малий рівень підготовки молоді громади та </w:t>
      </w:r>
      <w:r w:rsidRPr="00E26655">
        <w:rPr>
          <w:rStyle w:val="apple-converted-space"/>
          <w:lang w:val="uk-UA"/>
        </w:rPr>
        <w:t> </w:t>
      </w:r>
      <w:r w:rsidRPr="00E26655">
        <w:rPr>
          <w:lang w:val="uk-UA"/>
        </w:rPr>
        <w:t>військовозобов’язаних до військової служби;</w:t>
      </w:r>
    </w:p>
    <w:p w14:paraId="2BA1608E" w14:textId="77777777" w:rsidR="00E26655" w:rsidRPr="00E26655" w:rsidRDefault="00E26655" w:rsidP="00E26655">
      <w:pPr>
        <w:pStyle w:val="af4"/>
        <w:shd w:val="clear" w:color="auto" w:fill="FFFFFF"/>
        <w:tabs>
          <w:tab w:val="left" w:pos="851"/>
        </w:tabs>
        <w:spacing w:before="0" w:beforeAutospacing="0" w:after="0" w:afterAutospacing="0"/>
        <w:ind w:firstLine="709"/>
        <w:jc w:val="both"/>
        <w:rPr>
          <w:lang w:val="uk-UA"/>
        </w:rPr>
      </w:pPr>
      <w:r w:rsidRPr="00E26655">
        <w:rPr>
          <w:lang w:val="uk-UA"/>
        </w:rPr>
        <w:t>-</w:t>
      </w:r>
      <w:r w:rsidRPr="00E26655">
        <w:rPr>
          <w:lang w:val="uk-UA"/>
        </w:rPr>
        <w:tab/>
        <w:t>низький відсоток явки призовників та військовозобов’язаних при викликах до Бахмутського ОМТЦК та СП;</w:t>
      </w:r>
    </w:p>
    <w:p w14:paraId="6901F369" w14:textId="77777777" w:rsidR="00E26655" w:rsidRPr="00E26655" w:rsidRDefault="00E26655" w:rsidP="00E26655">
      <w:pPr>
        <w:pStyle w:val="af4"/>
        <w:shd w:val="clear" w:color="auto" w:fill="FFFFFF"/>
        <w:tabs>
          <w:tab w:val="left" w:pos="851"/>
        </w:tabs>
        <w:spacing w:before="0" w:beforeAutospacing="0" w:after="0" w:afterAutospacing="0"/>
        <w:ind w:firstLine="709"/>
        <w:jc w:val="both"/>
        <w:rPr>
          <w:lang w:val="uk-UA"/>
        </w:rPr>
      </w:pPr>
      <w:r w:rsidRPr="00E26655">
        <w:rPr>
          <w:lang w:val="uk-UA"/>
        </w:rPr>
        <w:t>-</w:t>
      </w:r>
      <w:r w:rsidRPr="00E26655">
        <w:rPr>
          <w:lang w:val="uk-UA"/>
        </w:rPr>
        <w:tab/>
        <w:t>низький рівень укомплектованості матеріально-технічної бази навчальних закладів громади для практичного відпрацювання нормативів згідно з навчальною програмою «Захист Вітчизни»;</w:t>
      </w:r>
    </w:p>
    <w:p w14:paraId="0AE3FC75" w14:textId="77777777" w:rsidR="00E26655" w:rsidRPr="00E26655" w:rsidRDefault="00E26655" w:rsidP="00E26655">
      <w:pPr>
        <w:pStyle w:val="af4"/>
        <w:shd w:val="clear" w:color="auto" w:fill="FFFFFF"/>
        <w:tabs>
          <w:tab w:val="left" w:pos="851"/>
        </w:tabs>
        <w:spacing w:before="0" w:beforeAutospacing="0" w:after="0" w:afterAutospacing="0"/>
        <w:ind w:firstLine="709"/>
        <w:jc w:val="both"/>
        <w:rPr>
          <w:lang w:val="uk-UA"/>
        </w:rPr>
      </w:pPr>
      <w:r w:rsidRPr="00E26655">
        <w:rPr>
          <w:lang w:val="uk-UA"/>
        </w:rPr>
        <w:t>-</w:t>
      </w:r>
      <w:r w:rsidRPr="00E26655">
        <w:rPr>
          <w:lang w:val="uk-UA"/>
        </w:rPr>
        <w:tab/>
        <w:t>недостатній рівень фінансування органів охорони здоров’я, що негативно впливає на терміни проведення військово-лікарської комісії, проведення диспансеризації та додаткового медичного обстеження в період призову і приписки;</w:t>
      </w:r>
    </w:p>
    <w:p w14:paraId="6758CAE6" w14:textId="77777777" w:rsidR="00E26655" w:rsidRPr="00E26655" w:rsidRDefault="00E26655" w:rsidP="00E26655">
      <w:pPr>
        <w:pStyle w:val="af4"/>
        <w:shd w:val="clear" w:color="auto" w:fill="FFFFFF"/>
        <w:tabs>
          <w:tab w:val="left" w:pos="851"/>
        </w:tabs>
        <w:spacing w:before="0" w:beforeAutospacing="0" w:after="0" w:afterAutospacing="0"/>
        <w:ind w:firstLine="709"/>
        <w:jc w:val="both"/>
        <w:rPr>
          <w:lang w:val="uk-UA"/>
        </w:rPr>
      </w:pPr>
      <w:r w:rsidRPr="00E26655">
        <w:rPr>
          <w:lang w:val="uk-UA"/>
        </w:rPr>
        <w:t>-</w:t>
      </w:r>
      <w:r w:rsidRPr="00E26655">
        <w:rPr>
          <w:lang w:val="uk-UA"/>
        </w:rPr>
        <w:tab/>
        <w:t>неналежна якість професійного і медичного відбору та рівня фізичної підготовки громадян до військової служби.</w:t>
      </w:r>
    </w:p>
    <w:p w14:paraId="546CD4D0" w14:textId="77777777" w:rsidR="00E26655" w:rsidRPr="00E26655" w:rsidRDefault="00E26655" w:rsidP="00E26655">
      <w:pPr>
        <w:jc w:val="both"/>
        <w:textAlignment w:val="baseline"/>
        <w:rPr>
          <w:rFonts w:ascii="Times New Roman" w:hAnsi="Times New Roman" w:cs="Times New Roman"/>
          <w:color w:val="000000"/>
          <w:sz w:val="24"/>
          <w:szCs w:val="24"/>
          <w:lang w:val="ru-RU" w:eastAsia="uk-UA"/>
        </w:rPr>
      </w:pPr>
      <w:r w:rsidRPr="00E26655">
        <w:rPr>
          <w:rFonts w:ascii="Times New Roman" w:hAnsi="Times New Roman" w:cs="Times New Roman"/>
          <w:color w:val="000000"/>
          <w:sz w:val="24"/>
          <w:szCs w:val="24"/>
          <w:bdr w:val="none" w:sz="0" w:space="0" w:color="auto" w:frame="1"/>
          <w:lang w:eastAsia="uk-UA"/>
        </w:rPr>
        <w:t xml:space="preserve">             Вирішити питання підготовки молоді до військової служби, ведення військового обліку, медичного огляду громадян, призову їх на військову службу за контрактом, обладнання призовної дільниці медикаментами, медичним майном, електронним та програмним забезпеченням у сучасних економічних умовах без фінансування з місцевого бюджету неможливо.</w:t>
      </w:r>
    </w:p>
    <w:p w14:paraId="6E2D01AE" w14:textId="77777777" w:rsidR="00E26655" w:rsidRPr="00E26655" w:rsidRDefault="00E26655" w:rsidP="00E26655">
      <w:pPr>
        <w:pStyle w:val="af4"/>
        <w:shd w:val="clear" w:color="auto" w:fill="FFFFFF"/>
        <w:spacing w:before="0" w:beforeAutospacing="0" w:after="0" w:afterAutospacing="0"/>
        <w:ind w:firstLine="709"/>
        <w:jc w:val="both"/>
        <w:rPr>
          <w:lang w:val="uk-UA"/>
        </w:rPr>
      </w:pPr>
      <w:r w:rsidRPr="00E26655">
        <w:rPr>
          <w:bdr w:val="none" w:sz="0" w:space="0" w:color="auto" w:frame="1"/>
          <w:lang w:val="uk-UA" w:eastAsia="uk-UA"/>
        </w:rPr>
        <w:t xml:space="preserve">Тому </w:t>
      </w:r>
      <w:r w:rsidRPr="00E26655">
        <w:rPr>
          <w:lang w:val="uk-UA"/>
        </w:rPr>
        <w:t xml:space="preserve">Програма спрямована на подолання та вирішення всіх вище викладених проблем. </w:t>
      </w:r>
    </w:p>
    <w:p w14:paraId="4FA67369" w14:textId="77777777" w:rsidR="00E26655" w:rsidRPr="00E26655" w:rsidRDefault="00E26655" w:rsidP="00E26655">
      <w:pPr>
        <w:pStyle w:val="1a"/>
        <w:rPr>
          <w:b/>
        </w:rPr>
      </w:pPr>
      <w:r w:rsidRPr="00E26655">
        <w:rPr>
          <w:b/>
        </w:rPr>
        <w:t xml:space="preserve">                         ІІІ. Визначення мети Програми</w:t>
      </w:r>
    </w:p>
    <w:p w14:paraId="3FA65F15" w14:textId="77777777" w:rsidR="00E26655" w:rsidRPr="00E26655" w:rsidRDefault="00E26655" w:rsidP="00E26655">
      <w:pPr>
        <w:pStyle w:val="1a"/>
        <w:tabs>
          <w:tab w:val="left" w:pos="993"/>
        </w:tabs>
        <w:ind w:firstLine="709"/>
      </w:pPr>
      <w:r w:rsidRPr="00E26655">
        <w:t xml:space="preserve">Дана </w:t>
      </w:r>
      <w:r w:rsidRPr="00E26655">
        <w:rPr>
          <w:lang w:eastAsia="uk-UA"/>
        </w:rPr>
        <w:t xml:space="preserve">Програма розроблена та спрямована на </w:t>
      </w:r>
      <w:r w:rsidRPr="00E26655">
        <w:t>підвищення ефективності та оперативності роботи при організації проведення приписки громадян до призовної дільниці, призову громадян на строкову військову службу, забезпечення своєчасного відправлення призовників та військовозобов’язаних до Збройних сил України.</w:t>
      </w:r>
      <w:r w:rsidRPr="00E26655">
        <w:rPr>
          <w:lang w:val="ru-RU"/>
        </w:rPr>
        <w:t xml:space="preserve"> </w:t>
      </w:r>
      <w:proofErr w:type="spellStart"/>
      <w:r w:rsidRPr="00E26655">
        <w:rPr>
          <w:lang w:val="ru-RU"/>
        </w:rPr>
        <w:t>Згідно</w:t>
      </w:r>
      <w:proofErr w:type="spellEnd"/>
      <w:r w:rsidRPr="00E26655">
        <w:rPr>
          <w:lang w:val="ru-RU"/>
        </w:rPr>
        <w:t xml:space="preserve"> </w:t>
      </w:r>
      <w:r w:rsidRPr="00E26655">
        <w:t xml:space="preserve">статті 2 підпункту 2.2 наказу </w:t>
      </w:r>
      <w:proofErr w:type="gramStart"/>
      <w:r w:rsidRPr="00E26655">
        <w:t>Міністерства</w:t>
      </w:r>
      <w:proofErr w:type="gramEnd"/>
      <w:r w:rsidRPr="00E26655">
        <w:t xml:space="preserve"> Оборони України «Про затвердження Положення про військово-лікарську експертизу в Збройних Силах України» медичний огляд призовників проводиться на призовних дільницях лікарями, які залучаються з місцевих лікувальних закладів. У зв'язку з розташуванням ОМТЦК та СП на території м. Бахмута, військово-лікарська комісія формується також  з числа медичного персоналу м. Бахмут. </w:t>
      </w:r>
    </w:p>
    <w:p w14:paraId="6C9A7D98" w14:textId="77777777" w:rsidR="00E26655" w:rsidRPr="00E26655" w:rsidRDefault="00E26655" w:rsidP="00E26655">
      <w:pPr>
        <w:ind w:firstLine="709"/>
        <w:jc w:val="both"/>
        <w:rPr>
          <w:rFonts w:ascii="Times New Roman" w:hAnsi="Times New Roman" w:cs="Times New Roman"/>
          <w:sz w:val="24"/>
          <w:szCs w:val="24"/>
        </w:rPr>
      </w:pPr>
      <w:r w:rsidRPr="00E26655">
        <w:rPr>
          <w:rFonts w:ascii="Times New Roman" w:hAnsi="Times New Roman" w:cs="Times New Roman"/>
          <w:sz w:val="24"/>
          <w:szCs w:val="24"/>
        </w:rPr>
        <w:t>Головною метою програми є формування у молоді високої патріотичної свідомості, національної гідності, готовності до виконання конституційного обов’язку щодо захисту національних інтересів України.</w:t>
      </w:r>
    </w:p>
    <w:p w14:paraId="7DD12FAB" w14:textId="77777777" w:rsidR="00E26655" w:rsidRPr="00E26655" w:rsidRDefault="00E26655" w:rsidP="00E26655">
      <w:pPr>
        <w:ind w:firstLine="709"/>
        <w:jc w:val="both"/>
        <w:rPr>
          <w:rFonts w:ascii="Times New Roman" w:hAnsi="Times New Roman" w:cs="Times New Roman"/>
          <w:sz w:val="24"/>
          <w:szCs w:val="24"/>
        </w:rPr>
      </w:pPr>
      <w:r w:rsidRPr="00E26655">
        <w:rPr>
          <w:rFonts w:ascii="Times New Roman" w:hAnsi="Times New Roman" w:cs="Times New Roman"/>
          <w:sz w:val="24"/>
          <w:szCs w:val="24"/>
        </w:rPr>
        <w:t xml:space="preserve"> В рамках програми передбачається вирішення наступних завдань:</w:t>
      </w:r>
    </w:p>
    <w:p w14:paraId="5D1EB246" w14:textId="77777777" w:rsidR="00E26655" w:rsidRPr="00E26655" w:rsidRDefault="00E26655" w:rsidP="002B6BED">
      <w:pPr>
        <w:pStyle w:val="a3"/>
        <w:numPr>
          <w:ilvl w:val="0"/>
          <w:numId w:val="11"/>
        </w:numPr>
        <w:spacing w:after="0" w:line="240" w:lineRule="auto"/>
        <w:rPr>
          <w:rFonts w:ascii="Times New Roman" w:hAnsi="Times New Roman" w:cs="Times New Roman"/>
          <w:sz w:val="24"/>
          <w:szCs w:val="24"/>
        </w:rPr>
      </w:pPr>
      <w:r w:rsidRPr="00E26655">
        <w:rPr>
          <w:rFonts w:ascii="Times New Roman" w:hAnsi="Times New Roman" w:cs="Times New Roman"/>
          <w:sz w:val="24"/>
          <w:szCs w:val="24"/>
        </w:rPr>
        <w:t xml:space="preserve">військово-патріотичне виховання молоді та підготовка громадян до </w:t>
      </w:r>
    </w:p>
    <w:p w14:paraId="7DAA0AB5" w14:textId="77777777" w:rsidR="00E26655" w:rsidRPr="00E26655" w:rsidRDefault="00E26655" w:rsidP="00E26655">
      <w:pPr>
        <w:rPr>
          <w:rFonts w:ascii="Times New Roman" w:hAnsi="Times New Roman" w:cs="Times New Roman"/>
          <w:sz w:val="24"/>
          <w:szCs w:val="24"/>
        </w:rPr>
      </w:pPr>
      <w:r w:rsidRPr="00E26655">
        <w:rPr>
          <w:rFonts w:ascii="Times New Roman" w:hAnsi="Times New Roman" w:cs="Times New Roman"/>
          <w:sz w:val="24"/>
          <w:szCs w:val="24"/>
        </w:rPr>
        <w:t>військової служби;</w:t>
      </w:r>
    </w:p>
    <w:p w14:paraId="7F69B571" w14:textId="77777777" w:rsidR="00E26655" w:rsidRPr="00E26655" w:rsidRDefault="00E26655" w:rsidP="002B6BED">
      <w:pPr>
        <w:pStyle w:val="a3"/>
        <w:numPr>
          <w:ilvl w:val="0"/>
          <w:numId w:val="11"/>
        </w:numPr>
        <w:spacing w:after="0" w:line="240" w:lineRule="auto"/>
        <w:rPr>
          <w:rFonts w:ascii="Times New Roman" w:hAnsi="Times New Roman" w:cs="Times New Roman"/>
          <w:sz w:val="24"/>
          <w:szCs w:val="24"/>
        </w:rPr>
      </w:pPr>
      <w:r w:rsidRPr="00E26655">
        <w:rPr>
          <w:rFonts w:ascii="Times New Roman" w:hAnsi="Times New Roman" w:cs="Times New Roman"/>
          <w:sz w:val="24"/>
          <w:szCs w:val="24"/>
        </w:rPr>
        <w:t xml:space="preserve">забезпечення інформаційно-роз’яснювальних заходів щодо призову </w:t>
      </w:r>
    </w:p>
    <w:p w14:paraId="15629B47" w14:textId="77777777" w:rsidR="00E26655" w:rsidRPr="00E26655" w:rsidRDefault="00E26655" w:rsidP="00E26655">
      <w:pPr>
        <w:rPr>
          <w:rFonts w:ascii="Times New Roman" w:hAnsi="Times New Roman" w:cs="Times New Roman"/>
          <w:sz w:val="24"/>
          <w:szCs w:val="24"/>
        </w:rPr>
      </w:pPr>
      <w:r w:rsidRPr="00E26655">
        <w:rPr>
          <w:rFonts w:ascii="Times New Roman" w:hAnsi="Times New Roman" w:cs="Times New Roman"/>
          <w:sz w:val="24"/>
          <w:szCs w:val="24"/>
        </w:rPr>
        <w:t>та мобілізації, популяризації військової служби за контрактом;</w:t>
      </w:r>
    </w:p>
    <w:p w14:paraId="02EBA393" w14:textId="77777777" w:rsidR="00E26655" w:rsidRPr="00E26655" w:rsidRDefault="00E26655" w:rsidP="00E26655">
      <w:pPr>
        <w:rPr>
          <w:rFonts w:ascii="Times New Roman" w:hAnsi="Times New Roman" w:cs="Times New Roman"/>
          <w:sz w:val="24"/>
          <w:szCs w:val="24"/>
        </w:rPr>
      </w:pPr>
      <w:r w:rsidRPr="00E26655">
        <w:rPr>
          <w:rFonts w:ascii="Times New Roman" w:hAnsi="Times New Roman" w:cs="Times New Roman"/>
          <w:sz w:val="24"/>
          <w:szCs w:val="24"/>
        </w:rPr>
        <w:t xml:space="preserve">          3) вдосконалення функціонування  військово-лікарської комісії.</w:t>
      </w:r>
    </w:p>
    <w:p w14:paraId="24EEFB65" w14:textId="77777777" w:rsidR="00E26655" w:rsidRPr="00E26655" w:rsidRDefault="00E26655" w:rsidP="00E26655">
      <w:pPr>
        <w:rPr>
          <w:rFonts w:ascii="Times New Roman" w:hAnsi="Times New Roman" w:cs="Times New Roman"/>
          <w:sz w:val="24"/>
          <w:szCs w:val="24"/>
        </w:rPr>
      </w:pPr>
    </w:p>
    <w:p w14:paraId="7F2F25FC" w14:textId="77777777" w:rsidR="00E26655" w:rsidRPr="00E26655" w:rsidRDefault="00E26655" w:rsidP="00E26655">
      <w:pPr>
        <w:tabs>
          <w:tab w:val="left" w:pos="993"/>
        </w:tabs>
        <w:ind w:firstLine="709"/>
        <w:jc w:val="center"/>
        <w:rPr>
          <w:rFonts w:ascii="Times New Roman" w:hAnsi="Times New Roman" w:cs="Times New Roman"/>
          <w:b/>
          <w:sz w:val="24"/>
          <w:szCs w:val="24"/>
        </w:rPr>
      </w:pPr>
      <w:r w:rsidRPr="00E26655">
        <w:rPr>
          <w:rFonts w:ascii="Times New Roman" w:hAnsi="Times New Roman" w:cs="Times New Roman"/>
          <w:b/>
          <w:sz w:val="24"/>
          <w:szCs w:val="24"/>
        </w:rPr>
        <w:t>ІV. Обґрунтування шляхів і засобів розв’язання проблеми, показники результативності</w:t>
      </w:r>
    </w:p>
    <w:p w14:paraId="4ED132A7" w14:textId="77777777" w:rsidR="00E26655" w:rsidRPr="00E26655" w:rsidRDefault="00E26655" w:rsidP="00E26655">
      <w:pPr>
        <w:shd w:val="clear" w:color="auto" w:fill="FFFFFF"/>
        <w:ind w:right="-1" w:firstLine="567"/>
        <w:jc w:val="both"/>
        <w:textAlignment w:val="baseline"/>
        <w:rPr>
          <w:rFonts w:ascii="Times New Roman" w:hAnsi="Times New Roman" w:cs="Times New Roman"/>
          <w:color w:val="000000"/>
          <w:spacing w:val="-7"/>
          <w:sz w:val="24"/>
          <w:szCs w:val="24"/>
          <w:bdr w:val="none" w:sz="0" w:space="0" w:color="auto" w:frame="1"/>
          <w:lang w:eastAsia="uk-UA"/>
        </w:rPr>
      </w:pPr>
      <w:r w:rsidRPr="00E26655">
        <w:rPr>
          <w:rFonts w:ascii="Times New Roman" w:hAnsi="Times New Roman" w:cs="Times New Roman"/>
          <w:color w:val="000000"/>
          <w:sz w:val="24"/>
          <w:szCs w:val="24"/>
          <w:bdr w:val="none" w:sz="0" w:space="0" w:color="auto" w:frame="1"/>
          <w:lang w:eastAsia="uk-UA"/>
        </w:rPr>
        <w:lastRenderedPageBreak/>
        <w:t>Основним питанням Програми є ефективне з</w:t>
      </w:r>
      <w:r w:rsidRPr="00E26655">
        <w:rPr>
          <w:rFonts w:ascii="Times New Roman" w:hAnsi="Times New Roman" w:cs="Times New Roman"/>
          <w:color w:val="000000"/>
          <w:spacing w:val="7"/>
          <w:sz w:val="24"/>
          <w:szCs w:val="24"/>
          <w:bdr w:val="none" w:sz="0" w:space="0" w:color="auto" w:frame="1"/>
          <w:lang w:eastAsia="uk-UA"/>
        </w:rPr>
        <w:t xml:space="preserve">міцнення зв’язку між Сіверською міською радою та Бахмутським об’єднаним міським територіальним центром комплектування та соціальною підтримкою з питань військово-патріотичного виховання, допризовної підготовки </w:t>
      </w:r>
      <w:r w:rsidRPr="00E26655">
        <w:rPr>
          <w:rFonts w:ascii="Times New Roman" w:hAnsi="Times New Roman" w:cs="Times New Roman"/>
          <w:color w:val="000000"/>
          <w:spacing w:val="-7"/>
          <w:sz w:val="24"/>
          <w:szCs w:val="24"/>
          <w:bdr w:val="none" w:sz="0" w:space="0" w:color="auto" w:frame="1"/>
          <w:lang w:eastAsia="uk-UA"/>
        </w:rPr>
        <w:t xml:space="preserve">молоді громади, піднесення престижу військової служби, </w:t>
      </w:r>
      <w:r w:rsidRPr="00E26655">
        <w:rPr>
          <w:rFonts w:ascii="Times New Roman" w:hAnsi="Times New Roman" w:cs="Times New Roman"/>
          <w:sz w:val="24"/>
          <w:szCs w:val="24"/>
        </w:rPr>
        <w:t xml:space="preserve">сприяння </w:t>
      </w:r>
      <w:proofErr w:type="spellStart"/>
      <w:r w:rsidRPr="00E26655">
        <w:rPr>
          <w:rFonts w:ascii="Times New Roman" w:hAnsi="Times New Roman" w:cs="Times New Roman"/>
          <w:sz w:val="24"/>
          <w:szCs w:val="24"/>
        </w:rPr>
        <w:t>належнiй</w:t>
      </w:r>
      <w:proofErr w:type="spellEnd"/>
      <w:r w:rsidRPr="00E26655">
        <w:rPr>
          <w:rFonts w:ascii="Times New Roman" w:hAnsi="Times New Roman" w:cs="Times New Roman"/>
          <w:sz w:val="24"/>
          <w:szCs w:val="24"/>
        </w:rPr>
        <w:t xml:space="preserve"> </w:t>
      </w:r>
      <w:proofErr w:type="spellStart"/>
      <w:r w:rsidRPr="00E26655">
        <w:rPr>
          <w:rFonts w:ascii="Times New Roman" w:hAnsi="Times New Roman" w:cs="Times New Roman"/>
          <w:sz w:val="24"/>
          <w:szCs w:val="24"/>
        </w:rPr>
        <w:t>роботi</w:t>
      </w:r>
      <w:proofErr w:type="spellEnd"/>
      <w:r w:rsidRPr="00E26655">
        <w:rPr>
          <w:rFonts w:ascii="Times New Roman" w:hAnsi="Times New Roman" w:cs="Times New Roman"/>
          <w:sz w:val="24"/>
          <w:szCs w:val="24"/>
        </w:rPr>
        <w:t xml:space="preserve">  призовної </w:t>
      </w:r>
      <w:proofErr w:type="spellStart"/>
      <w:r w:rsidRPr="00E26655">
        <w:rPr>
          <w:rFonts w:ascii="Times New Roman" w:hAnsi="Times New Roman" w:cs="Times New Roman"/>
          <w:sz w:val="24"/>
          <w:szCs w:val="24"/>
        </w:rPr>
        <w:t>комiсiї</w:t>
      </w:r>
      <w:proofErr w:type="spellEnd"/>
      <w:r w:rsidRPr="00E26655">
        <w:rPr>
          <w:rFonts w:ascii="Times New Roman" w:hAnsi="Times New Roman" w:cs="Times New Roman"/>
          <w:sz w:val="24"/>
          <w:szCs w:val="24"/>
        </w:rPr>
        <w:t xml:space="preserve">. </w:t>
      </w:r>
      <w:r w:rsidRPr="00E26655">
        <w:rPr>
          <w:rFonts w:ascii="Times New Roman" w:hAnsi="Times New Roman" w:cs="Times New Roman"/>
          <w:color w:val="000000"/>
          <w:spacing w:val="-7"/>
          <w:sz w:val="24"/>
          <w:szCs w:val="24"/>
          <w:bdr w:val="none" w:sz="0" w:space="0" w:color="auto" w:frame="1"/>
          <w:lang w:eastAsia="uk-UA"/>
        </w:rPr>
        <w:t xml:space="preserve"> </w:t>
      </w:r>
    </w:p>
    <w:p w14:paraId="4A90FF1E" w14:textId="77777777" w:rsidR="00E26655" w:rsidRPr="00E26655" w:rsidRDefault="00E26655" w:rsidP="00E26655">
      <w:pPr>
        <w:ind w:firstLine="540"/>
        <w:jc w:val="both"/>
        <w:textAlignment w:val="baseline"/>
        <w:rPr>
          <w:rFonts w:ascii="Times New Roman" w:hAnsi="Times New Roman" w:cs="Times New Roman"/>
          <w:color w:val="000000"/>
          <w:sz w:val="24"/>
          <w:szCs w:val="24"/>
          <w:bdr w:val="none" w:sz="0" w:space="0" w:color="auto" w:frame="1"/>
          <w:lang w:eastAsia="uk-UA"/>
        </w:rPr>
      </w:pPr>
      <w:r w:rsidRPr="00E26655">
        <w:rPr>
          <w:rFonts w:ascii="Times New Roman" w:hAnsi="Times New Roman" w:cs="Times New Roman"/>
          <w:color w:val="000000"/>
          <w:sz w:val="24"/>
          <w:szCs w:val="24"/>
          <w:bdr w:val="none" w:sz="0" w:space="0" w:color="auto" w:frame="1"/>
          <w:lang w:eastAsia="uk-UA"/>
        </w:rPr>
        <w:t xml:space="preserve"> Програма містить комплекс  заходів, спрямованих на:</w:t>
      </w:r>
    </w:p>
    <w:p w14:paraId="3798028F" w14:textId="77777777" w:rsidR="00E26655" w:rsidRPr="00E26655" w:rsidRDefault="00E26655" w:rsidP="00E26655">
      <w:pPr>
        <w:ind w:firstLine="540"/>
        <w:textAlignment w:val="baseline"/>
        <w:rPr>
          <w:rFonts w:ascii="Times New Roman" w:hAnsi="Times New Roman" w:cs="Times New Roman"/>
          <w:color w:val="000000"/>
          <w:sz w:val="24"/>
          <w:szCs w:val="24"/>
          <w:lang w:val="ru-RU" w:eastAsia="uk-UA"/>
        </w:rPr>
      </w:pPr>
      <w:r w:rsidRPr="00E26655">
        <w:rPr>
          <w:rFonts w:ascii="Times New Roman" w:hAnsi="Times New Roman" w:cs="Times New Roman"/>
          <w:color w:val="000000"/>
          <w:sz w:val="24"/>
          <w:szCs w:val="24"/>
          <w:bdr w:val="none" w:sz="0" w:space="0" w:color="auto" w:frame="1"/>
          <w:lang w:eastAsia="uk-UA"/>
        </w:rPr>
        <w:t>-  формування почуття патріотизму, любові до свого народу, його історії, культурних та історичних цінностей;</w:t>
      </w:r>
    </w:p>
    <w:p w14:paraId="5DA6E790" w14:textId="77777777" w:rsidR="00E26655" w:rsidRPr="00E26655" w:rsidRDefault="00E26655" w:rsidP="00E26655">
      <w:pPr>
        <w:ind w:left="360" w:hanging="360"/>
        <w:textAlignment w:val="baseline"/>
        <w:rPr>
          <w:rFonts w:ascii="Times New Roman" w:hAnsi="Times New Roman" w:cs="Times New Roman"/>
          <w:color w:val="000000"/>
          <w:sz w:val="24"/>
          <w:szCs w:val="24"/>
          <w:bdr w:val="none" w:sz="0" w:space="0" w:color="auto" w:frame="1"/>
          <w:lang w:eastAsia="uk-UA"/>
        </w:rPr>
      </w:pPr>
      <w:r w:rsidRPr="00E26655">
        <w:rPr>
          <w:rFonts w:ascii="Times New Roman" w:hAnsi="Times New Roman" w:cs="Times New Roman"/>
          <w:color w:val="000000"/>
          <w:sz w:val="24"/>
          <w:szCs w:val="24"/>
          <w:bdr w:val="none" w:sz="0" w:space="0" w:color="auto" w:frame="1"/>
          <w:lang w:eastAsia="uk-UA"/>
        </w:rPr>
        <w:t xml:space="preserve">        -  виховання громадських почуттів та свідомості, поваги до законів </w:t>
      </w:r>
    </w:p>
    <w:p w14:paraId="670E6151" w14:textId="77777777" w:rsidR="00E26655" w:rsidRPr="00E26655" w:rsidRDefault="00E26655" w:rsidP="00E26655">
      <w:pPr>
        <w:textAlignment w:val="baseline"/>
        <w:rPr>
          <w:rFonts w:ascii="Times New Roman" w:hAnsi="Times New Roman" w:cs="Times New Roman"/>
          <w:color w:val="000000"/>
          <w:sz w:val="24"/>
          <w:szCs w:val="24"/>
          <w:bdr w:val="none" w:sz="0" w:space="0" w:color="auto" w:frame="1"/>
          <w:lang w:eastAsia="uk-UA"/>
        </w:rPr>
      </w:pPr>
      <w:r w:rsidRPr="00E26655">
        <w:rPr>
          <w:rFonts w:ascii="Times New Roman" w:hAnsi="Times New Roman" w:cs="Times New Roman"/>
          <w:color w:val="000000"/>
          <w:sz w:val="24"/>
          <w:szCs w:val="24"/>
          <w:bdr w:val="none" w:sz="0" w:space="0" w:color="auto" w:frame="1"/>
          <w:lang w:eastAsia="uk-UA"/>
        </w:rPr>
        <w:t>України, соціальної активності та відповідальності за доручені державні та громадські справи;</w:t>
      </w:r>
    </w:p>
    <w:p w14:paraId="2DB850BF" w14:textId="77777777" w:rsidR="00E26655" w:rsidRPr="00E26655" w:rsidRDefault="00E26655" w:rsidP="00E26655">
      <w:pPr>
        <w:ind w:left="360" w:hanging="360"/>
        <w:textAlignment w:val="baseline"/>
        <w:rPr>
          <w:rFonts w:ascii="Times New Roman" w:hAnsi="Times New Roman" w:cs="Times New Roman"/>
          <w:color w:val="000000"/>
          <w:sz w:val="24"/>
          <w:szCs w:val="24"/>
          <w:bdr w:val="none" w:sz="0" w:space="0" w:color="auto" w:frame="1"/>
          <w:lang w:val="ru-RU" w:eastAsia="uk-UA"/>
        </w:rPr>
      </w:pPr>
      <w:r w:rsidRPr="00E26655">
        <w:rPr>
          <w:rFonts w:ascii="Times New Roman" w:hAnsi="Times New Roman" w:cs="Times New Roman"/>
          <w:color w:val="000000"/>
          <w:sz w:val="24"/>
          <w:szCs w:val="24"/>
          <w:bdr w:val="none" w:sz="0" w:space="0" w:color="auto" w:frame="1"/>
          <w:lang w:eastAsia="uk-UA"/>
        </w:rPr>
        <w:t xml:space="preserve">        -  проведення призову та приписки юнаків до призовної дільниці в 2021-</w:t>
      </w:r>
    </w:p>
    <w:p w14:paraId="12FE6D95" w14:textId="77777777" w:rsidR="00E26655" w:rsidRPr="00E26655" w:rsidRDefault="00E26655" w:rsidP="00E26655">
      <w:pPr>
        <w:textAlignment w:val="baseline"/>
        <w:rPr>
          <w:rFonts w:ascii="Times New Roman" w:hAnsi="Times New Roman" w:cs="Times New Roman"/>
          <w:color w:val="000000"/>
          <w:sz w:val="24"/>
          <w:szCs w:val="24"/>
          <w:bdr w:val="none" w:sz="0" w:space="0" w:color="auto" w:frame="1"/>
          <w:lang w:eastAsia="uk-UA"/>
        </w:rPr>
      </w:pPr>
      <w:r w:rsidRPr="00E26655">
        <w:rPr>
          <w:rFonts w:ascii="Times New Roman" w:hAnsi="Times New Roman" w:cs="Times New Roman"/>
          <w:color w:val="000000"/>
          <w:sz w:val="24"/>
          <w:szCs w:val="24"/>
          <w:bdr w:val="none" w:sz="0" w:space="0" w:color="auto" w:frame="1"/>
          <w:lang w:eastAsia="uk-UA"/>
        </w:rPr>
        <w:t xml:space="preserve">2023 роках; </w:t>
      </w:r>
    </w:p>
    <w:p w14:paraId="45BE9777" w14:textId="77777777" w:rsidR="00E26655" w:rsidRPr="00E26655" w:rsidRDefault="00E26655" w:rsidP="00E26655">
      <w:pPr>
        <w:ind w:left="360" w:hanging="360"/>
        <w:textAlignment w:val="baseline"/>
        <w:rPr>
          <w:rFonts w:ascii="Times New Roman" w:hAnsi="Times New Roman" w:cs="Times New Roman"/>
          <w:color w:val="000000"/>
          <w:sz w:val="24"/>
          <w:szCs w:val="24"/>
          <w:lang w:eastAsia="uk-UA"/>
        </w:rPr>
      </w:pPr>
      <w:r w:rsidRPr="00E26655">
        <w:rPr>
          <w:rFonts w:ascii="Times New Roman" w:hAnsi="Times New Roman" w:cs="Times New Roman"/>
          <w:color w:val="000000"/>
          <w:sz w:val="24"/>
          <w:szCs w:val="24"/>
          <w:bdr w:val="none" w:sz="0" w:space="0" w:color="auto" w:frame="1"/>
          <w:lang w:eastAsia="uk-UA"/>
        </w:rPr>
        <w:t xml:space="preserve">        -  агітацію військової служби за контрактом;</w:t>
      </w:r>
    </w:p>
    <w:p w14:paraId="3BC57BC2" w14:textId="77777777" w:rsidR="00E26655" w:rsidRPr="00E26655" w:rsidRDefault="00E26655" w:rsidP="00E26655">
      <w:pPr>
        <w:ind w:left="360" w:hanging="360"/>
        <w:textAlignment w:val="baseline"/>
        <w:rPr>
          <w:rFonts w:ascii="Times New Roman" w:hAnsi="Times New Roman" w:cs="Times New Roman"/>
          <w:color w:val="000000"/>
          <w:sz w:val="24"/>
          <w:szCs w:val="24"/>
          <w:bdr w:val="none" w:sz="0" w:space="0" w:color="auto" w:frame="1"/>
          <w:lang w:eastAsia="uk-UA"/>
        </w:rPr>
      </w:pPr>
      <w:r w:rsidRPr="00E26655">
        <w:rPr>
          <w:rFonts w:ascii="Times New Roman" w:hAnsi="Times New Roman" w:cs="Times New Roman"/>
          <w:color w:val="000000"/>
          <w:sz w:val="24"/>
          <w:szCs w:val="24"/>
          <w:bdr w:val="none" w:sz="0" w:space="0" w:color="auto" w:frame="1"/>
          <w:lang w:eastAsia="uk-UA"/>
        </w:rPr>
        <w:t xml:space="preserve">        -  створення нормативно-правової бази та комплексу заходів щодо </w:t>
      </w:r>
    </w:p>
    <w:p w14:paraId="22299EEA" w14:textId="77777777" w:rsidR="00E26655" w:rsidRPr="00E26655" w:rsidRDefault="00E26655" w:rsidP="00E26655">
      <w:pPr>
        <w:ind w:left="360" w:hanging="360"/>
        <w:textAlignment w:val="baseline"/>
        <w:rPr>
          <w:rFonts w:ascii="Times New Roman" w:hAnsi="Times New Roman" w:cs="Times New Roman"/>
          <w:color w:val="000000"/>
          <w:sz w:val="24"/>
          <w:szCs w:val="24"/>
          <w:lang w:eastAsia="uk-UA"/>
        </w:rPr>
      </w:pPr>
      <w:r w:rsidRPr="00E26655">
        <w:rPr>
          <w:rFonts w:ascii="Times New Roman" w:hAnsi="Times New Roman" w:cs="Times New Roman"/>
          <w:color w:val="000000"/>
          <w:sz w:val="24"/>
          <w:szCs w:val="24"/>
          <w:bdr w:val="none" w:sz="0" w:space="0" w:color="auto" w:frame="1"/>
          <w:lang w:eastAsia="uk-UA"/>
        </w:rPr>
        <w:t>виховання патріотичних почуттів і свідомості громадян України;</w:t>
      </w:r>
    </w:p>
    <w:p w14:paraId="31C23DE4" w14:textId="77777777" w:rsidR="00E26655" w:rsidRPr="00E26655" w:rsidRDefault="00E26655" w:rsidP="00E26655">
      <w:pPr>
        <w:ind w:left="360" w:hanging="360"/>
        <w:textAlignment w:val="baseline"/>
        <w:rPr>
          <w:rFonts w:ascii="Times New Roman" w:hAnsi="Times New Roman" w:cs="Times New Roman"/>
          <w:color w:val="000000"/>
          <w:sz w:val="24"/>
          <w:szCs w:val="24"/>
          <w:bdr w:val="none" w:sz="0" w:space="0" w:color="auto" w:frame="1"/>
          <w:lang w:eastAsia="uk-UA"/>
        </w:rPr>
      </w:pPr>
      <w:r w:rsidRPr="00E26655">
        <w:rPr>
          <w:rFonts w:ascii="Times New Roman" w:hAnsi="Times New Roman" w:cs="Times New Roman"/>
          <w:color w:val="000000"/>
          <w:sz w:val="24"/>
          <w:szCs w:val="24"/>
          <w:bdr w:val="none" w:sz="0" w:space="0" w:color="auto" w:frame="1"/>
          <w:lang w:eastAsia="uk-UA"/>
        </w:rPr>
        <w:t xml:space="preserve">        -  формування прагнення до оволодіння військовими знаннями, </w:t>
      </w:r>
    </w:p>
    <w:p w14:paraId="03CD273A" w14:textId="77777777" w:rsidR="00E26655" w:rsidRPr="00E26655" w:rsidRDefault="00E26655" w:rsidP="00E26655">
      <w:pPr>
        <w:textAlignment w:val="baseline"/>
        <w:rPr>
          <w:rFonts w:ascii="Times New Roman" w:hAnsi="Times New Roman" w:cs="Times New Roman"/>
          <w:color w:val="000000"/>
          <w:sz w:val="24"/>
          <w:szCs w:val="24"/>
          <w:bdr w:val="none" w:sz="0" w:space="0" w:color="auto" w:frame="1"/>
          <w:lang w:eastAsia="uk-UA"/>
        </w:rPr>
      </w:pPr>
      <w:r w:rsidRPr="00E26655">
        <w:rPr>
          <w:rFonts w:ascii="Times New Roman" w:hAnsi="Times New Roman" w:cs="Times New Roman"/>
          <w:color w:val="000000"/>
          <w:sz w:val="24"/>
          <w:szCs w:val="24"/>
          <w:bdr w:val="none" w:sz="0" w:space="0" w:color="auto" w:frame="1"/>
          <w:lang w:eastAsia="uk-UA"/>
        </w:rPr>
        <w:t>відповідного рівня фізичної підготовки та витривалості;</w:t>
      </w:r>
    </w:p>
    <w:p w14:paraId="706695EA" w14:textId="77777777" w:rsidR="00E26655" w:rsidRPr="00E26655" w:rsidRDefault="00E26655" w:rsidP="00E26655">
      <w:pPr>
        <w:ind w:left="360" w:hanging="360"/>
        <w:textAlignment w:val="baseline"/>
        <w:rPr>
          <w:rFonts w:ascii="Times New Roman" w:hAnsi="Times New Roman" w:cs="Times New Roman"/>
          <w:color w:val="000000"/>
          <w:sz w:val="24"/>
          <w:szCs w:val="24"/>
          <w:bdr w:val="none" w:sz="0" w:space="0" w:color="auto" w:frame="1"/>
          <w:lang w:eastAsia="uk-UA"/>
        </w:rPr>
      </w:pPr>
      <w:r w:rsidRPr="00E26655">
        <w:rPr>
          <w:rFonts w:ascii="Times New Roman" w:hAnsi="Times New Roman" w:cs="Times New Roman"/>
          <w:color w:val="000000"/>
          <w:sz w:val="24"/>
          <w:szCs w:val="24"/>
          <w:bdr w:val="none" w:sz="0" w:space="0" w:color="auto" w:frame="1"/>
          <w:lang w:eastAsia="uk-UA"/>
        </w:rPr>
        <w:t xml:space="preserve">                -  здійснення конкурсного відбору кандидатів для вступу у </w:t>
      </w:r>
    </w:p>
    <w:p w14:paraId="2A92148A" w14:textId="77777777" w:rsidR="00E26655" w:rsidRPr="00E26655" w:rsidRDefault="00E26655" w:rsidP="00E26655">
      <w:pPr>
        <w:ind w:left="360" w:hanging="360"/>
        <w:textAlignment w:val="baseline"/>
        <w:rPr>
          <w:rFonts w:ascii="Times New Roman" w:hAnsi="Times New Roman" w:cs="Times New Roman"/>
          <w:color w:val="000000"/>
          <w:sz w:val="24"/>
          <w:szCs w:val="24"/>
          <w:bdr w:val="none" w:sz="0" w:space="0" w:color="auto" w:frame="1"/>
          <w:lang w:eastAsia="uk-UA"/>
        </w:rPr>
      </w:pPr>
      <w:r w:rsidRPr="00E26655">
        <w:rPr>
          <w:rFonts w:ascii="Times New Roman" w:hAnsi="Times New Roman" w:cs="Times New Roman"/>
          <w:color w:val="000000"/>
          <w:sz w:val="24"/>
          <w:szCs w:val="24"/>
          <w:bdr w:val="none" w:sz="0" w:space="0" w:color="auto" w:frame="1"/>
          <w:lang w:eastAsia="uk-UA"/>
        </w:rPr>
        <w:t>вищі військові навчальні заклади та проходження військової служби;</w:t>
      </w:r>
    </w:p>
    <w:p w14:paraId="412AC694" w14:textId="77777777" w:rsidR="00E26655" w:rsidRPr="00E26655" w:rsidRDefault="00E26655" w:rsidP="00E26655">
      <w:pPr>
        <w:pStyle w:val="1a"/>
        <w:tabs>
          <w:tab w:val="left" w:pos="851"/>
        </w:tabs>
        <w:ind w:firstLine="709"/>
      </w:pPr>
      <w:r w:rsidRPr="00E26655">
        <w:t>-</w:t>
      </w:r>
      <w:r w:rsidRPr="00E26655">
        <w:tab/>
        <w:t>взаємодію з ветеранськими та іншими громадськими організаціями патріотичного спрямування.</w:t>
      </w:r>
    </w:p>
    <w:p w14:paraId="2110EA71" w14:textId="77777777" w:rsidR="00E26655" w:rsidRPr="00E26655" w:rsidRDefault="00E26655" w:rsidP="00E26655">
      <w:pPr>
        <w:ind w:left="360" w:hanging="360"/>
        <w:textAlignment w:val="baseline"/>
        <w:rPr>
          <w:rFonts w:ascii="Times New Roman" w:hAnsi="Times New Roman" w:cs="Times New Roman"/>
          <w:color w:val="000000"/>
          <w:sz w:val="24"/>
          <w:szCs w:val="24"/>
          <w:bdr w:val="none" w:sz="0" w:space="0" w:color="auto" w:frame="1"/>
          <w:lang w:eastAsia="uk-UA"/>
        </w:rPr>
      </w:pPr>
    </w:p>
    <w:p w14:paraId="20FEC041" w14:textId="77777777" w:rsidR="00E26655" w:rsidRPr="00E26655" w:rsidRDefault="00E26655" w:rsidP="00E26655">
      <w:pPr>
        <w:pStyle w:val="aff6"/>
        <w:spacing w:after="0"/>
        <w:ind w:left="0" w:firstLine="709"/>
        <w:jc w:val="center"/>
        <w:rPr>
          <w:rFonts w:ascii="Times New Roman" w:hAnsi="Times New Roman" w:cs="Times New Roman"/>
          <w:b/>
          <w:bCs/>
          <w:color w:val="000000" w:themeColor="text1"/>
          <w:sz w:val="24"/>
          <w:szCs w:val="24"/>
          <w:lang w:eastAsia="ru-RU"/>
        </w:rPr>
      </w:pPr>
      <w:r w:rsidRPr="00E26655">
        <w:rPr>
          <w:rFonts w:ascii="Times New Roman" w:hAnsi="Times New Roman" w:cs="Times New Roman"/>
          <w:b/>
          <w:bCs/>
          <w:color w:val="000000" w:themeColor="text1"/>
          <w:sz w:val="24"/>
          <w:szCs w:val="24"/>
          <w:lang w:val="en-US"/>
        </w:rPr>
        <w:t>V</w:t>
      </w:r>
      <w:r w:rsidRPr="00E26655">
        <w:rPr>
          <w:rFonts w:ascii="Times New Roman" w:hAnsi="Times New Roman" w:cs="Times New Roman"/>
          <w:b/>
          <w:bCs/>
          <w:color w:val="000000" w:themeColor="text1"/>
          <w:sz w:val="24"/>
          <w:szCs w:val="24"/>
        </w:rPr>
        <w:t>І. Очікувані результати виконання Програми</w:t>
      </w:r>
    </w:p>
    <w:p w14:paraId="682230DD" w14:textId="77777777" w:rsidR="00E26655" w:rsidRPr="00E26655" w:rsidRDefault="00E26655" w:rsidP="00E26655">
      <w:pPr>
        <w:pStyle w:val="aff6"/>
        <w:spacing w:after="0"/>
        <w:ind w:left="0" w:firstLine="709"/>
        <w:rPr>
          <w:rFonts w:ascii="Times New Roman" w:hAnsi="Times New Roman" w:cs="Times New Roman"/>
          <w:b/>
          <w:bCs/>
          <w:color w:val="000000" w:themeColor="text1"/>
          <w:sz w:val="24"/>
          <w:szCs w:val="24"/>
        </w:rPr>
      </w:pPr>
      <w:r w:rsidRPr="00E26655">
        <w:rPr>
          <w:rFonts w:ascii="Times New Roman" w:hAnsi="Times New Roman" w:cs="Times New Roman"/>
          <w:sz w:val="24"/>
          <w:szCs w:val="24"/>
        </w:rPr>
        <w:t>Реалізація цільової Програми сприятиме:</w:t>
      </w:r>
    </w:p>
    <w:p w14:paraId="02B9716B" w14:textId="77777777" w:rsidR="00E26655" w:rsidRPr="00E26655" w:rsidRDefault="00E26655" w:rsidP="002B6BED">
      <w:pPr>
        <w:pStyle w:val="a3"/>
        <w:numPr>
          <w:ilvl w:val="0"/>
          <w:numId w:val="10"/>
        </w:numPr>
        <w:spacing w:after="0" w:line="240" w:lineRule="auto"/>
        <w:rPr>
          <w:rFonts w:ascii="Times New Roman" w:hAnsi="Times New Roman" w:cs="Times New Roman"/>
          <w:sz w:val="24"/>
          <w:szCs w:val="24"/>
        </w:rPr>
      </w:pPr>
      <w:r w:rsidRPr="00E26655">
        <w:rPr>
          <w:rFonts w:ascii="Times New Roman" w:hAnsi="Times New Roman" w:cs="Times New Roman"/>
          <w:sz w:val="24"/>
          <w:szCs w:val="24"/>
        </w:rPr>
        <w:t xml:space="preserve">забезпеченню своєчасного оповіщення та прибуття громадян до </w:t>
      </w:r>
    </w:p>
    <w:p w14:paraId="1F40D543" w14:textId="77777777" w:rsidR="00E26655" w:rsidRPr="00E26655" w:rsidRDefault="00E26655" w:rsidP="00E26655">
      <w:pPr>
        <w:rPr>
          <w:rFonts w:ascii="Times New Roman" w:hAnsi="Times New Roman" w:cs="Times New Roman"/>
          <w:sz w:val="24"/>
          <w:szCs w:val="24"/>
        </w:rPr>
      </w:pPr>
      <w:r w:rsidRPr="00E26655">
        <w:rPr>
          <w:rFonts w:ascii="Times New Roman" w:hAnsi="Times New Roman" w:cs="Times New Roman"/>
          <w:sz w:val="24"/>
          <w:szCs w:val="24"/>
        </w:rPr>
        <w:t>Бахмутського ОМТЦК та СП для проходження медичної комісії;</w:t>
      </w:r>
    </w:p>
    <w:p w14:paraId="15423872" w14:textId="77777777" w:rsidR="00E26655" w:rsidRPr="00E26655" w:rsidRDefault="00E26655" w:rsidP="002B6BED">
      <w:pPr>
        <w:pStyle w:val="a3"/>
        <w:numPr>
          <w:ilvl w:val="0"/>
          <w:numId w:val="10"/>
        </w:numPr>
        <w:spacing w:after="0" w:line="240" w:lineRule="auto"/>
        <w:textAlignment w:val="baseline"/>
        <w:rPr>
          <w:rFonts w:ascii="Times New Roman" w:hAnsi="Times New Roman" w:cs="Times New Roman"/>
          <w:sz w:val="24"/>
          <w:szCs w:val="24"/>
          <w:bdr w:val="none" w:sz="0" w:space="0" w:color="auto" w:frame="1"/>
          <w:lang w:val="ru-RU" w:eastAsia="uk-UA"/>
        </w:rPr>
      </w:pPr>
      <w:r w:rsidRPr="00E26655">
        <w:rPr>
          <w:rFonts w:ascii="Times New Roman" w:hAnsi="Times New Roman" w:cs="Times New Roman"/>
          <w:sz w:val="24"/>
          <w:szCs w:val="24"/>
          <w:bdr w:val="none" w:sz="0" w:space="0" w:color="auto" w:frame="1"/>
          <w:lang w:eastAsia="uk-UA"/>
        </w:rPr>
        <w:t xml:space="preserve">проведенню призову юнаків в 2021-2023 роках, приписці юнаків 2004, </w:t>
      </w:r>
    </w:p>
    <w:p w14:paraId="287C345F" w14:textId="77777777" w:rsidR="00E26655" w:rsidRPr="00E26655" w:rsidRDefault="00E26655" w:rsidP="00E26655">
      <w:pPr>
        <w:textAlignment w:val="baseline"/>
        <w:rPr>
          <w:rFonts w:ascii="Times New Roman" w:hAnsi="Times New Roman" w:cs="Times New Roman"/>
          <w:sz w:val="24"/>
          <w:szCs w:val="24"/>
          <w:bdr w:val="none" w:sz="0" w:space="0" w:color="auto" w:frame="1"/>
          <w:lang w:eastAsia="uk-UA"/>
        </w:rPr>
      </w:pPr>
      <w:r w:rsidRPr="00E26655">
        <w:rPr>
          <w:rFonts w:ascii="Times New Roman" w:hAnsi="Times New Roman" w:cs="Times New Roman"/>
          <w:sz w:val="24"/>
          <w:szCs w:val="24"/>
          <w:bdr w:val="none" w:sz="0" w:space="0" w:color="auto" w:frame="1"/>
          <w:lang w:eastAsia="uk-UA"/>
        </w:rPr>
        <w:t>2005, 2006 років народження до призовної дільниці;</w:t>
      </w:r>
    </w:p>
    <w:p w14:paraId="3FF1FAE0" w14:textId="77777777" w:rsidR="00E26655" w:rsidRPr="00E26655" w:rsidRDefault="00E26655" w:rsidP="002B6BED">
      <w:pPr>
        <w:pStyle w:val="a3"/>
        <w:numPr>
          <w:ilvl w:val="0"/>
          <w:numId w:val="10"/>
        </w:numPr>
        <w:spacing w:after="0" w:line="240" w:lineRule="auto"/>
        <w:rPr>
          <w:rFonts w:ascii="Times New Roman" w:hAnsi="Times New Roman" w:cs="Times New Roman"/>
          <w:sz w:val="24"/>
          <w:szCs w:val="24"/>
          <w:lang w:eastAsia="ru-RU"/>
        </w:rPr>
      </w:pPr>
      <w:r w:rsidRPr="00E26655">
        <w:rPr>
          <w:rFonts w:ascii="Times New Roman" w:hAnsi="Times New Roman" w:cs="Times New Roman"/>
          <w:sz w:val="24"/>
          <w:szCs w:val="24"/>
        </w:rPr>
        <w:t xml:space="preserve">якісній підготовці молоді до військової служби з метою </w:t>
      </w:r>
      <w:proofErr w:type="spellStart"/>
      <w:r w:rsidRPr="00E26655">
        <w:rPr>
          <w:rFonts w:ascii="Times New Roman" w:hAnsi="Times New Roman" w:cs="Times New Roman"/>
          <w:sz w:val="24"/>
          <w:szCs w:val="24"/>
        </w:rPr>
        <w:t>комплектуван</w:t>
      </w:r>
      <w:proofErr w:type="spellEnd"/>
      <w:r w:rsidRPr="00E26655">
        <w:rPr>
          <w:rFonts w:ascii="Times New Roman" w:hAnsi="Times New Roman" w:cs="Times New Roman"/>
          <w:sz w:val="24"/>
          <w:szCs w:val="24"/>
        </w:rPr>
        <w:t>-</w:t>
      </w:r>
    </w:p>
    <w:p w14:paraId="41323F76" w14:textId="77777777" w:rsidR="00E26655" w:rsidRPr="00E26655" w:rsidRDefault="00E26655" w:rsidP="00E26655">
      <w:pPr>
        <w:rPr>
          <w:rFonts w:ascii="Times New Roman" w:hAnsi="Times New Roman" w:cs="Times New Roman"/>
          <w:sz w:val="24"/>
          <w:szCs w:val="24"/>
        </w:rPr>
      </w:pPr>
      <w:r w:rsidRPr="00E26655">
        <w:rPr>
          <w:rFonts w:ascii="Times New Roman" w:hAnsi="Times New Roman" w:cs="Times New Roman"/>
          <w:sz w:val="24"/>
          <w:szCs w:val="24"/>
        </w:rPr>
        <w:t xml:space="preserve">ня військ молодим поповненням, підняття престижу професії </w:t>
      </w:r>
      <w:proofErr w:type="spellStart"/>
      <w:r w:rsidRPr="00E26655">
        <w:rPr>
          <w:rFonts w:ascii="Times New Roman" w:hAnsi="Times New Roman" w:cs="Times New Roman"/>
          <w:sz w:val="24"/>
          <w:szCs w:val="24"/>
        </w:rPr>
        <w:t>військовослуж-бовця</w:t>
      </w:r>
      <w:proofErr w:type="spellEnd"/>
      <w:r w:rsidRPr="00E26655">
        <w:rPr>
          <w:rFonts w:ascii="Times New Roman" w:hAnsi="Times New Roman" w:cs="Times New Roman"/>
          <w:sz w:val="24"/>
          <w:szCs w:val="24"/>
        </w:rPr>
        <w:t xml:space="preserve"> Збройних сил України.</w:t>
      </w:r>
    </w:p>
    <w:p w14:paraId="3FB974C6" w14:textId="77777777" w:rsidR="00E26655" w:rsidRPr="00E26655" w:rsidRDefault="00E26655" w:rsidP="00E26655">
      <w:pPr>
        <w:rPr>
          <w:rFonts w:ascii="Times New Roman" w:hAnsi="Times New Roman" w:cs="Times New Roman"/>
          <w:sz w:val="24"/>
          <w:szCs w:val="24"/>
        </w:rPr>
      </w:pPr>
    </w:p>
    <w:p w14:paraId="48C1A0C7" w14:textId="77777777" w:rsidR="00E26655" w:rsidRPr="00E26655" w:rsidRDefault="00E26655" w:rsidP="00E26655">
      <w:pPr>
        <w:jc w:val="center"/>
        <w:rPr>
          <w:rFonts w:ascii="Times New Roman" w:hAnsi="Times New Roman" w:cs="Times New Roman"/>
          <w:b/>
          <w:color w:val="000000" w:themeColor="text1"/>
          <w:sz w:val="24"/>
          <w:szCs w:val="24"/>
        </w:rPr>
      </w:pPr>
      <w:r w:rsidRPr="00E26655">
        <w:rPr>
          <w:rFonts w:ascii="Times New Roman" w:hAnsi="Times New Roman" w:cs="Times New Roman"/>
          <w:b/>
          <w:color w:val="000000" w:themeColor="text1"/>
          <w:sz w:val="24"/>
          <w:szCs w:val="24"/>
        </w:rPr>
        <w:t>VIІ. Обсяги та джерела фінансування Програми</w:t>
      </w:r>
    </w:p>
    <w:p w14:paraId="4741CBC2" w14:textId="77777777" w:rsidR="00E26655" w:rsidRPr="00E26655" w:rsidRDefault="00E26655" w:rsidP="00E26655">
      <w:pPr>
        <w:jc w:val="both"/>
        <w:rPr>
          <w:rFonts w:ascii="Times New Roman" w:hAnsi="Times New Roman" w:cs="Times New Roman"/>
          <w:color w:val="000000" w:themeColor="text1"/>
          <w:sz w:val="24"/>
          <w:szCs w:val="24"/>
        </w:rPr>
      </w:pPr>
      <w:r w:rsidRPr="00E26655">
        <w:rPr>
          <w:rFonts w:ascii="Times New Roman" w:hAnsi="Times New Roman" w:cs="Times New Roman"/>
          <w:b/>
          <w:color w:val="000000" w:themeColor="text1"/>
          <w:sz w:val="24"/>
          <w:szCs w:val="24"/>
        </w:rPr>
        <w:t xml:space="preserve">     </w:t>
      </w:r>
      <w:r w:rsidRPr="00E26655">
        <w:rPr>
          <w:rFonts w:ascii="Times New Roman" w:hAnsi="Times New Roman" w:cs="Times New Roman"/>
          <w:color w:val="000000" w:themeColor="text1"/>
          <w:sz w:val="24"/>
          <w:szCs w:val="24"/>
        </w:rPr>
        <w:t>Фінансове забезпечення Програми здійснюється відповідно до законодавства України у межах видатків бюджету Сіверської міської ради та за рахунок коштів інших джерел. Показники Програми можуть змінюватися у випадках зміни кількості військовозобов’язаних, які проходили медичний огляд військово-лікарською комісією.</w:t>
      </w:r>
    </w:p>
    <w:p w14:paraId="4232A6AC" w14:textId="77777777" w:rsidR="00E26655" w:rsidRPr="00E26655" w:rsidRDefault="00E26655" w:rsidP="00E26655">
      <w:pPr>
        <w:jc w:val="both"/>
        <w:rPr>
          <w:rFonts w:ascii="Times New Roman" w:hAnsi="Times New Roman" w:cs="Times New Roman"/>
          <w:color w:val="000000" w:themeColor="text1"/>
          <w:sz w:val="24"/>
          <w:szCs w:val="24"/>
        </w:rPr>
      </w:pPr>
    </w:p>
    <w:p w14:paraId="2C30DC1E" w14:textId="77777777" w:rsidR="00E26655" w:rsidRPr="00E26655" w:rsidRDefault="00E26655" w:rsidP="00E26655">
      <w:pPr>
        <w:jc w:val="center"/>
        <w:rPr>
          <w:rFonts w:ascii="Times New Roman" w:hAnsi="Times New Roman" w:cs="Times New Roman"/>
          <w:b/>
          <w:sz w:val="24"/>
          <w:szCs w:val="24"/>
        </w:rPr>
      </w:pPr>
    </w:p>
    <w:p w14:paraId="69793740" w14:textId="77777777" w:rsidR="00E26655" w:rsidRPr="00E26655" w:rsidRDefault="00E26655" w:rsidP="00E26655">
      <w:pPr>
        <w:jc w:val="center"/>
        <w:rPr>
          <w:rFonts w:ascii="Times New Roman" w:hAnsi="Times New Roman" w:cs="Times New Roman"/>
          <w:b/>
          <w:sz w:val="24"/>
          <w:szCs w:val="24"/>
        </w:rPr>
      </w:pPr>
      <w:r w:rsidRPr="00E26655">
        <w:rPr>
          <w:rFonts w:ascii="Times New Roman" w:hAnsi="Times New Roman" w:cs="Times New Roman"/>
          <w:b/>
          <w:color w:val="000000" w:themeColor="text1"/>
          <w:sz w:val="24"/>
          <w:szCs w:val="24"/>
        </w:rPr>
        <w:t>VIІІ. Строки та етапи виконання Програми</w:t>
      </w:r>
    </w:p>
    <w:p w14:paraId="6A496F9C" w14:textId="77777777" w:rsidR="00E26655" w:rsidRPr="00E26655" w:rsidRDefault="00E26655" w:rsidP="00E26655">
      <w:pPr>
        <w:rPr>
          <w:rFonts w:ascii="Times New Roman" w:hAnsi="Times New Roman" w:cs="Times New Roman"/>
          <w:color w:val="000000" w:themeColor="text1"/>
          <w:sz w:val="24"/>
          <w:szCs w:val="24"/>
        </w:rPr>
      </w:pPr>
      <w:r w:rsidRPr="00E26655">
        <w:rPr>
          <w:rFonts w:ascii="Times New Roman" w:hAnsi="Times New Roman" w:cs="Times New Roman"/>
          <w:color w:val="000000" w:themeColor="text1"/>
          <w:sz w:val="24"/>
          <w:szCs w:val="24"/>
        </w:rPr>
        <w:t xml:space="preserve">     Програма діє на період 2021-2023 роки</w:t>
      </w:r>
    </w:p>
    <w:p w14:paraId="1E4B99F4" w14:textId="77777777" w:rsidR="00E26655" w:rsidRPr="00E26655" w:rsidRDefault="00E26655" w:rsidP="00E26655">
      <w:pPr>
        <w:rPr>
          <w:rFonts w:ascii="Times New Roman" w:hAnsi="Times New Roman" w:cs="Times New Roman"/>
          <w:sz w:val="24"/>
          <w:szCs w:val="24"/>
        </w:rPr>
      </w:pPr>
    </w:p>
    <w:p w14:paraId="555DD6CB" w14:textId="77777777" w:rsidR="00E26655" w:rsidRPr="00E26655" w:rsidRDefault="00E26655" w:rsidP="00E26655">
      <w:pPr>
        <w:jc w:val="center"/>
        <w:rPr>
          <w:rFonts w:ascii="Times New Roman" w:hAnsi="Times New Roman" w:cs="Times New Roman"/>
          <w:b/>
          <w:color w:val="000000" w:themeColor="text1"/>
          <w:sz w:val="24"/>
          <w:szCs w:val="24"/>
        </w:rPr>
      </w:pPr>
      <w:r w:rsidRPr="00E26655">
        <w:rPr>
          <w:rFonts w:ascii="Times New Roman" w:hAnsi="Times New Roman" w:cs="Times New Roman"/>
          <w:b/>
          <w:color w:val="000000" w:themeColor="text1"/>
          <w:sz w:val="24"/>
          <w:szCs w:val="24"/>
        </w:rPr>
        <w:t>ІХ. Координація та контроль за ходом виконання програми</w:t>
      </w:r>
    </w:p>
    <w:p w14:paraId="0C060995" w14:textId="77777777" w:rsidR="00E26655" w:rsidRPr="00E26655" w:rsidRDefault="00E26655" w:rsidP="00E26655">
      <w:pPr>
        <w:pStyle w:val="ShapkaDocumentu"/>
        <w:tabs>
          <w:tab w:val="left" w:pos="720"/>
        </w:tabs>
        <w:spacing w:after="0"/>
        <w:ind w:left="0"/>
        <w:jc w:val="both"/>
        <w:rPr>
          <w:rFonts w:ascii="Times New Roman" w:hAnsi="Times New Roman"/>
          <w:sz w:val="24"/>
          <w:szCs w:val="24"/>
        </w:rPr>
      </w:pPr>
      <w:r w:rsidRPr="00E26655">
        <w:rPr>
          <w:rFonts w:ascii="Times New Roman" w:hAnsi="Times New Roman"/>
          <w:sz w:val="24"/>
          <w:szCs w:val="24"/>
        </w:rPr>
        <w:t xml:space="preserve">          Контроль за ходом виконання даного рішення покласти на постійні  комісії з питань соціально-правової політики та депутатської діяльності і з питань економічної та інвестиційної політики, бюджету, фінансів.</w:t>
      </w:r>
    </w:p>
    <w:p w14:paraId="5EAA58D1" w14:textId="77777777" w:rsidR="00E26655" w:rsidRPr="00E26655" w:rsidRDefault="00E26655" w:rsidP="00E26655">
      <w:pPr>
        <w:pStyle w:val="ShapkaDocumentu"/>
        <w:tabs>
          <w:tab w:val="left" w:pos="720"/>
        </w:tabs>
        <w:spacing w:after="0"/>
        <w:ind w:left="0"/>
        <w:jc w:val="both"/>
        <w:rPr>
          <w:rFonts w:ascii="Times New Roman" w:hAnsi="Times New Roman"/>
          <w:sz w:val="24"/>
          <w:szCs w:val="24"/>
        </w:rPr>
      </w:pPr>
      <w:r w:rsidRPr="00E26655">
        <w:rPr>
          <w:rFonts w:ascii="Times New Roman" w:hAnsi="Times New Roman"/>
          <w:sz w:val="24"/>
          <w:szCs w:val="24"/>
        </w:rPr>
        <w:t xml:space="preserve">         Моніторинг за виконання Програми здійснюється провідним спеціалістом з питань мобілізаційної і оборонної роботи виконкому міської ради. Виконавці, зазначені у Програмі, повинні забезпечити виконання затверджених заходів та про хід їх виконання надавати кожного року спеціалісту для розгляду вирішених  питань на сесії міської ради.</w:t>
      </w:r>
    </w:p>
    <w:p w14:paraId="481E32E6" w14:textId="77777777" w:rsidR="00E26655" w:rsidRPr="00E26655" w:rsidRDefault="00E26655" w:rsidP="00E26655">
      <w:pPr>
        <w:shd w:val="clear" w:color="auto" w:fill="FFFFFF"/>
        <w:ind w:left="14" w:right="18"/>
        <w:rPr>
          <w:rFonts w:ascii="Times New Roman" w:hAnsi="Times New Roman" w:cs="Times New Roman"/>
          <w:sz w:val="24"/>
          <w:szCs w:val="24"/>
          <w:lang w:eastAsia="uk-UA"/>
        </w:rPr>
      </w:pPr>
      <w:r w:rsidRPr="00E26655">
        <w:rPr>
          <w:rFonts w:ascii="Times New Roman" w:hAnsi="Times New Roman" w:cs="Times New Roman"/>
          <w:sz w:val="24"/>
          <w:szCs w:val="24"/>
        </w:rPr>
        <w:t xml:space="preserve">         </w:t>
      </w:r>
      <w:r w:rsidRPr="00E26655">
        <w:rPr>
          <w:rFonts w:ascii="Times New Roman" w:hAnsi="Times New Roman" w:cs="Times New Roman"/>
          <w:sz w:val="24"/>
          <w:szCs w:val="24"/>
          <w:lang w:eastAsia="uk-UA"/>
        </w:rPr>
        <w:t xml:space="preserve">Питання про хід виконання заходів Програми розглядаються </w:t>
      </w:r>
      <w:r w:rsidRPr="00E26655">
        <w:rPr>
          <w:rFonts w:ascii="Times New Roman" w:hAnsi="Times New Roman" w:cs="Times New Roman"/>
          <w:vanish/>
          <w:sz w:val="24"/>
          <w:szCs w:val="24"/>
          <w:lang w:eastAsia="uk-UA"/>
        </w:rPr>
        <w:t xml:space="preserve"> </w:t>
      </w:r>
      <w:r w:rsidRPr="00E26655">
        <w:rPr>
          <w:rFonts w:ascii="Times New Roman" w:hAnsi="Times New Roman" w:cs="Times New Roman"/>
          <w:sz w:val="24"/>
          <w:szCs w:val="24"/>
          <w:lang w:eastAsia="uk-UA"/>
        </w:rPr>
        <w:t>щорічно  на сесії міської ради.</w:t>
      </w:r>
    </w:p>
    <w:p w14:paraId="49938DC0" w14:textId="77777777" w:rsidR="00E26655" w:rsidRDefault="00E26655" w:rsidP="00E26655">
      <w:pPr>
        <w:shd w:val="clear" w:color="auto" w:fill="FFFFFF"/>
        <w:ind w:left="14" w:right="18"/>
        <w:rPr>
          <w:color w:val="000000"/>
          <w:sz w:val="28"/>
          <w:szCs w:val="28"/>
          <w:lang w:eastAsia="uk-UA"/>
        </w:rPr>
      </w:pPr>
    </w:p>
    <w:p w14:paraId="3CB1E3AE" w14:textId="77777777" w:rsidR="00E26655" w:rsidRDefault="00E26655" w:rsidP="00E26655">
      <w:pPr>
        <w:shd w:val="clear" w:color="auto" w:fill="FFFFFF"/>
        <w:ind w:left="14" w:right="18"/>
        <w:rPr>
          <w:color w:val="000000"/>
          <w:sz w:val="28"/>
          <w:szCs w:val="28"/>
          <w:lang w:eastAsia="uk-UA"/>
        </w:rPr>
      </w:pPr>
    </w:p>
    <w:p w14:paraId="0F785764" w14:textId="77777777" w:rsidR="00E26655" w:rsidRDefault="00E26655" w:rsidP="00E26655">
      <w:pPr>
        <w:shd w:val="clear" w:color="auto" w:fill="FFFFFF"/>
        <w:ind w:left="14" w:right="18"/>
        <w:rPr>
          <w:color w:val="000000"/>
          <w:sz w:val="28"/>
          <w:szCs w:val="28"/>
          <w:lang w:eastAsia="uk-UA"/>
        </w:rPr>
      </w:pPr>
    </w:p>
    <w:p w14:paraId="16BD4E41" w14:textId="77777777" w:rsidR="00E26655" w:rsidRDefault="00E26655" w:rsidP="00E26655">
      <w:pPr>
        <w:shd w:val="clear" w:color="auto" w:fill="FFFFFF"/>
        <w:ind w:left="14" w:right="18"/>
        <w:rPr>
          <w:color w:val="000000"/>
          <w:sz w:val="28"/>
          <w:szCs w:val="28"/>
          <w:lang w:eastAsia="uk-UA"/>
        </w:rPr>
      </w:pPr>
    </w:p>
    <w:p w14:paraId="776FCC8E" w14:textId="77777777" w:rsidR="00E26655" w:rsidRDefault="00E26655" w:rsidP="00E26655">
      <w:pPr>
        <w:shd w:val="clear" w:color="auto" w:fill="FFFFFF"/>
        <w:ind w:left="14" w:right="18"/>
        <w:rPr>
          <w:color w:val="000000"/>
          <w:sz w:val="28"/>
          <w:szCs w:val="28"/>
          <w:lang w:eastAsia="uk-UA"/>
        </w:rPr>
      </w:pPr>
    </w:p>
    <w:p w14:paraId="17076597" w14:textId="77777777" w:rsidR="00E26655" w:rsidRDefault="00E26655" w:rsidP="00E26655">
      <w:pPr>
        <w:shd w:val="clear" w:color="auto" w:fill="FFFFFF"/>
        <w:ind w:left="14" w:right="18"/>
        <w:rPr>
          <w:vanish/>
          <w:color w:val="000000"/>
          <w:sz w:val="28"/>
          <w:szCs w:val="28"/>
          <w:lang w:eastAsia="uk-UA"/>
        </w:rPr>
      </w:pPr>
      <w:r>
        <w:rPr>
          <w:vanish/>
          <w:color w:val="000000"/>
          <w:sz w:val="28"/>
          <w:szCs w:val="28"/>
          <w:lang w:eastAsia="uk-UA"/>
        </w:rPr>
        <w:t>.</w:t>
      </w:r>
    </w:p>
    <w:p w14:paraId="11D10B07" w14:textId="77777777" w:rsidR="00E26655" w:rsidRDefault="00E26655" w:rsidP="00E26655">
      <w:pPr>
        <w:shd w:val="clear" w:color="auto" w:fill="FFFFFF"/>
        <w:ind w:left="14" w:right="18" w:firstLine="655"/>
        <w:jc w:val="both"/>
        <w:rPr>
          <w:sz w:val="28"/>
          <w:szCs w:val="28"/>
          <w:lang w:eastAsia="uk-UA"/>
        </w:rPr>
      </w:pPr>
    </w:p>
    <w:p w14:paraId="1BA0D5B9" w14:textId="77777777" w:rsidR="00E26655" w:rsidRDefault="00E26655" w:rsidP="00E26655">
      <w:pPr>
        <w:jc w:val="both"/>
        <w:textAlignment w:val="baseline"/>
        <w:rPr>
          <w:b/>
          <w:sz w:val="28"/>
          <w:szCs w:val="28"/>
          <w:lang w:eastAsia="ru-RU"/>
        </w:rPr>
      </w:pPr>
    </w:p>
    <w:p w14:paraId="0433ED4E" w14:textId="77777777" w:rsidR="00E26655" w:rsidRDefault="00E26655" w:rsidP="00E26655">
      <w:pPr>
        <w:jc w:val="both"/>
        <w:textAlignment w:val="baseline"/>
        <w:rPr>
          <w:b/>
          <w:sz w:val="28"/>
          <w:szCs w:val="28"/>
        </w:rPr>
      </w:pPr>
    </w:p>
    <w:p w14:paraId="57238DAB" w14:textId="77777777" w:rsidR="00E26655" w:rsidRDefault="00E26655" w:rsidP="00E26655">
      <w:pPr>
        <w:jc w:val="both"/>
        <w:textAlignment w:val="baseline"/>
        <w:rPr>
          <w:b/>
          <w:sz w:val="28"/>
          <w:szCs w:val="28"/>
        </w:rPr>
      </w:pPr>
    </w:p>
    <w:p w14:paraId="09FECC24" w14:textId="77777777" w:rsidR="00E26655" w:rsidRDefault="00E26655" w:rsidP="00E26655">
      <w:pPr>
        <w:jc w:val="both"/>
        <w:textAlignment w:val="baseline"/>
        <w:rPr>
          <w:b/>
          <w:sz w:val="28"/>
          <w:szCs w:val="28"/>
        </w:rPr>
      </w:pPr>
    </w:p>
    <w:p w14:paraId="0EEA2D97" w14:textId="77777777" w:rsidR="00E26655" w:rsidRDefault="00E26655" w:rsidP="00E26655">
      <w:pPr>
        <w:jc w:val="both"/>
        <w:textAlignment w:val="baseline"/>
        <w:rPr>
          <w:b/>
          <w:sz w:val="28"/>
          <w:szCs w:val="28"/>
        </w:rPr>
      </w:pPr>
    </w:p>
    <w:p w14:paraId="48E3A949" w14:textId="77777777" w:rsidR="00E26655" w:rsidRDefault="00E26655" w:rsidP="00E26655">
      <w:pPr>
        <w:jc w:val="both"/>
        <w:textAlignment w:val="baseline"/>
        <w:rPr>
          <w:b/>
          <w:sz w:val="28"/>
          <w:szCs w:val="28"/>
        </w:rPr>
      </w:pPr>
    </w:p>
    <w:p w14:paraId="60E22E88" w14:textId="77777777" w:rsidR="00E26655" w:rsidRDefault="00E26655" w:rsidP="00E26655">
      <w:pPr>
        <w:jc w:val="both"/>
        <w:textAlignment w:val="baseline"/>
        <w:rPr>
          <w:b/>
          <w:sz w:val="28"/>
          <w:szCs w:val="28"/>
        </w:rPr>
      </w:pPr>
    </w:p>
    <w:p w14:paraId="60200F84" w14:textId="77777777" w:rsidR="00E26655" w:rsidRDefault="00E26655" w:rsidP="00E26655">
      <w:pPr>
        <w:jc w:val="both"/>
        <w:textAlignment w:val="baseline"/>
        <w:rPr>
          <w:b/>
          <w:sz w:val="28"/>
          <w:szCs w:val="28"/>
        </w:rPr>
      </w:pPr>
    </w:p>
    <w:p w14:paraId="49001B50" w14:textId="77777777" w:rsidR="00E26655" w:rsidRDefault="00E26655" w:rsidP="00E26655">
      <w:pPr>
        <w:jc w:val="both"/>
        <w:textAlignment w:val="baseline"/>
        <w:rPr>
          <w:b/>
          <w:sz w:val="28"/>
          <w:szCs w:val="28"/>
        </w:rPr>
      </w:pPr>
    </w:p>
    <w:p w14:paraId="2424962B" w14:textId="77777777" w:rsidR="00E26655" w:rsidRDefault="00E26655" w:rsidP="00E26655">
      <w:pPr>
        <w:jc w:val="both"/>
        <w:textAlignment w:val="baseline"/>
        <w:rPr>
          <w:b/>
          <w:sz w:val="28"/>
          <w:szCs w:val="28"/>
        </w:rPr>
      </w:pPr>
    </w:p>
    <w:p w14:paraId="2AA1BBC0" w14:textId="77777777" w:rsidR="00E26655" w:rsidRDefault="00E26655" w:rsidP="00E26655">
      <w:pPr>
        <w:jc w:val="both"/>
        <w:textAlignment w:val="baseline"/>
        <w:rPr>
          <w:b/>
          <w:sz w:val="28"/>
          <w:szCs w:val="28"/>
        </w:rPr>
      </w:pPr>
    </w:p>
    <w:p w14:paraId="19AC7D35" w14:textId="77777777" w:rsidR="00E26655" w:rsidRDefault="00E26655" w:rsidP="00E26655">
      <w:pPr>
        <w:jc w:val="both"/>
        <w:textAlignment w:val="baseline"/>
        <w:rPr>
          <w:b/>
          <w:sz w:val="28"/>
          <w:szCs w:val="28"/>
        </w:rPr>
      </w:pPr>
    </w:p>
    <w:p w14:paraId="094C2689" w14:textId="77777777" w:rsidR="00E26655" w:rsidRDefault="00E26655" w:rsidP="00E26655">
      <w:pPr>
        <w:jc w:val="both"/>
        <w:textAlignment w:val="baseline"/>
        <w:rPr>
          <w:b/>
          <w:sz w:val="28"/>
          <w:szCs w:val="28"/>
        </w:rPr>
      </w:pPr>
    </w:p>
    <w:p w14:paraId="25DEEC4C" w14:textId="77777777" w:rsidR="009639B4" w:rsidRDefault="009639B4" w:rsidP="009639B4">
      <w:pPr>
        <w:spacing w:line="254" w:lineRule="auto"/>
        <w:rPr>
          <w:rFonts w:ascii="Times New Roman" w:hAnsi="Times New Roman" w:cs="Times New Roman"/>
          <w:sz w:val="26"/>
          <w:szCs w:val="26"/>
        </w:rPr>
      </w:pPr>
    </w:p>
    <w:p w14:paraId="741BD81A" w14:textId="77777777" w:rsidR="009639B4" w:rsidRDefault="009639B4" w:rsidP="009639B4">
      <w:pPr>
        <w:suppressAutoHyphens/>
        <w:spacing w:after="0" w:line="240" w:lineRule="auto"/>
        <w:ind w:right="5102"/>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Про затвердження Переліку адміністративних послуг, які надаються через відділ надання адміністративних послуг  виконкому Сіверської міської ради</w:t>
      </w:r>
    </w:p>
    <w:p w14:paraId="6B3E5BFF" w14:textId="77777777" w:rsidR="009639B4" w:rsidRDefault="009639B4" w:rsidP="009639B4">
      <w:pPr>
        <w:suppressAutoHyphens/>
        <w:spacing w:after="0" w:line="240" w:lineRule="auto"/>
        <w:ind w:firstLine="720"/>
        <w:jc w:val="both"/>
        <w:rPr>
          <w:rFonts w:ascii="Times New Roman" w:eastAsia="Times New Roman" w:hAnsi="Times New Roman" w:cs="Times New Roman"/>
          <w:sz w:val="26"/>
          <w:szCs w:val="26"/>
          <w:lang w:eastAsia="ar-SA"/>
        </w:rPr>
      </w:pPr>
    </w:p>
    <w:p w14:paraId="525C3DE5" w14:textId="77777777" w:rsidR="009639B4" w:rsidRDefault="009639B4" w:rsidP="009639B4">
      <w:pPr>
        <w:suppressAutoHyphens/>
        <w:spacing w:line="240" w:lineRule="auto"/>
        <w:ind w:firstLine="708"/>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У зв’язку з необхідністю приведення переліку адміністративних послуг у відповідність до вимог чинного законодавства,  на виконання розпорядження Кабінету Міністрів України від 16.05.2014 року № 523-р «Деякі питання надання адміністративних послуг органів виконавчої влади через центр надання адміністративних послуг», відповідно до Законів України «Про адміністративні послуги»,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керуючись статтею 26 Закону  України «Про місцеве самоврядування в Україні», міська рада</w:t>
      </w:r>
    </w:p>
    <w:p w14:paraId="37BF6890" w14:textId="77777777" w:rsidR="009639B4" w:rsidRDefault="009639B4" w:rsidP="009639B4">
      <w:pPr>
        <w:suppressAutoHyphens/>
        <w:spacing w:line="240" w:lineRule="auto"/>
        <w:contextualSpacing/>
        <w:jc w:val="both"/>
        <w:rPr>
          <w:rFonts w:ascii="Times New Roman" w:eastAsia="Times New Roman" w:hAnsi="Times New Roman" w:cs="Times New Roman"/>
          <w:sz w:val="26"/>
          <w:szCs w:val="26"/>
          <w:lang w:eastAsia="ar-SA"/>
        </w:rPr>
      </w:pPr>
    </w:p>
    <w:p w14:paraId="451B2525" w14:textId="77777777" w:rsidR="009639B4" w:rsidRDefault="009639B4" w:rsidP="009639B4">
      <w:pPr>
        <w:suppressAutoHyphens/>
        <w:spacing w:after="0" w:line="240" w:lineRule="auto"/>
        <w:ind w:firstLine="709"/>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ВИРІШИЛА:</w:t>
      </w:r>
    </w:p>
    <w:p w14:paraId="3D6CC532" w14:textId="77777777" w:rsidR="009639B4" w:rsidRDefault="009639B4" w:rsidP="009639B4">
      <w:pPr>
        <w:suppressAutoHyphens/>
        <w:spacing w:after="0" w:line="240" w:lineRule="auto"/>
        <w:ind w:firstLine="709"/>
        <w:rPr>
          <w:rFonts w:ascii="Times New Roman" w:eastAsia="Times New Roman" w:hAnsi="Times New Roman" w:cs="Times New Roman"/>
          <w:sz w:val="26"/>
          <w:szCs w:val="26"/>
          <w:lang w:eastAsia="ar-SA"/>
        </w:rPr>
      </w:pPr>
    </w:p>
    <w:p w14:paraId="10D5F751" w14:textId="77777777" w:rsidR="009639B4" w:rsidRDefault="009639B4" w:rsidP="009639B4">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1. Затвердити Перелік адміністративних послуг що надаються через Центр  надання  адміністративних  послуг виконкому  Сіверської  міської  ради, згідно додатку.</w:t>
      </w:r>
    </w:p>
    <w:p w14:paraId="7B7DA455" w14:textId="77777777" w:rsidR="009639B4" w:rsidRDefault="009639B4" w:rsidP="009639B4">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2. Відділам, що делегували свої повноваження Центру надання адміністративних послуг виконкому міської ради розробити інформаційні та технологічні картки адміністративних послуг згідно із затвердженим Переліком.</w:t>
      </w:r>
    </w:p>
    <w:p w14:paraId="1E163CC7" w14:textId="77777777" w:rsidR="009639B4" w:rsidRDefault="009639B4" w:rsidP="009639B4">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3. Вважати таким, що втратило чинність рішення міської ради від 24.07.2019 № 7/29-461 «Про затвердження Переліку адміністративних послуг, які надаються через відділ надання адміністративних послуг  виконкому Сіверської міської ради»</w:t>
      </w:r>
    </w:p>
    <w:p w14:paraId="56266759" w14:textId="77777777" w:rsidR="009639B4" w:rsidRDefault="009639B4" w:rsidP="009639B4">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4. Організаційне виконання цього рішення покласти на керуючого справами виконавчого комітету Левицьку Ганну Леонідівну.</w:t>
      </w:r>
    </w:p>
    <w:p w14:paraId="1A579EFF" w14:textId="77777777" w:rsidR="009639B4" w:rsidRDefault="009639B4" w:rsidP="009639B4">
      <w:pPr>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5.  Контроль за виконанням цього рішення покласти на постійну комісію з питань соціально-правової політики та депутатської діяльності (Бабенко)</w:t>
      </w:r>
    </w:p>
    <w:p w14:paraId="2E7B5210" w14:textId="77777777" w:rsidR="009639B4" w:rsidRDefault="009639B4" w:rsidP="009639B4">
      <w:pPr>
        <w:suppressAutoHyphens/>
        <w:spacing w:after="0" w:line="240" w:lineRule="auto"/>
        <w:ind w:firstLine="709"/>
        <w:jc w:val="both"/>
        <w:rPr>
          <w:rFonts w:ascii="Times New Roman" w:eastAsia="Times New Roman" w:hAnsi="Times New Roman" w:cs="Times New Roman"/>
          <w:sz w:val="26"/>
          <w:szCs w:val="26"/>
          <w:lang w:eastAsia="ar-SA"/>
        </w:rPr>
      </w:pPr>
    </w:p>
    <w:p w14:paraId="4C07F6D8" w14:textId="77777777" w:rsidR="009639B4" w:rsidRDefault="009639B4" w:rsidP="009639B4">
      <w:pPr>
        <w:suppressAutoHyphens/>
        <w:spacing w:after="0" w:line="240" w:lineRule="auto"/>
        <w:ind w:firstLine="709"/>
        <w:jc w:val="both"/>
        <w:rPr>
          <w:rFonts w:ascii="Times New Roman" w:eastAsia="Times New Roman" w:hAnsi="Times New Roman" w:cs="Times New Roman"/>
          <w:sz w:val="26"/>
          <w:szCs w:val="26"/>
          <w:lang w:eastAsia="ar-SA"/>
        </w:rPr>
      </w:pPr>
    </w:p>
    <w:p w14:paraId="68959DCC" w14:textId="77777777" w:rsidR="009639B4" w:rsidRDefault="009639B4" w:rsidP="009639B4">
      <w:pPr>
        <w:suppressAutoHyphens/>
        <w:spacing w:after="0" w:line="240" w:lineRule="auto"/>
        <w:ind w:firstLine="709"/>
        <w:jc w:val="both"/>
        <w:rPr>
          <w:rFonts w:ascii="Times New Roman" w:eastAsia="Times New Roman" w:hAnsi="Times New Roman" w:cs="Times New Roman"/>
          <w:sz w:val="26"/>
          <w:szCs w:val="26"/>
          <w:lang w:eastAsia="ar-SA"/>
        </w:rPr>
      </w:pPr>
    </w:p>
    <w:p w14:paraId="4ED39970" w14:textId="77777777" w:rsidR="009639B4" w:rsidRDefault="009639B4" w:rsidP="009639B4">
      <w:pPr>
        <w:tabs>
          <w:tab w:val="left" w:pos="6804"/>
        </w:tabs>
        <w:suppressAutoHyphens/>
        <w:spacing w:after="0" w:line="240"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Міський голова                                                                              А.О. Черняєв</w:t>
      </w:r>
    </w:p>
    <w:p w14:paraId="26B240F8" w14:textId="77777777" w:rsidR="009639B4" w:rsidRDefault="009639B4" w:rsidP="009639B4">
      <w:pPr>
        <w:spacing w:after="0" w:line="240" w:lineRule="auto"/>
      </w:pPr>
      <w:r>
        <w:br w:type="page"/>
      </w:r>
    </w:p>
    <w:p w14:paraId="1F73376C" w14:textId="77777777" w:rsidR="009639B4" w:rsidRDefault="009639B4" w:rsidP="009639B4">
      <w:pPr>
        <w:spacing w:after="0" w:line="240" w:lineRule="auto"/>
        <w:sectPr w:rsidR="009639B4">
          <w:pgSz w:w="11906" w:h="16838"/>
          <w:pgMar w:top="851" w:right="567" w:bottom="851" w:left="1701" w:header="709" w:footer="709" w:gutter="0"/>
          <w:cols w:space="720"/>
        </w:sectPr>
      </w:pPr>
    </w:p>
    <w:p w14:paraId="2221EF18" w14:textId="7F89E1B6" w:rsidR="009639B4" w:rsidRDefault="009639B4" w:rsidP="009639B4">
      <w:pPr>
        <w:suppressAutoHyphens/>
        <w:autoSpaceDE w:val="0"/>
        <w:spacing w:after="0" w:line="240" w:lineRule="auto"/>
        <w:ind w:left="12900"/>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lastRenderedPageBreak/>
        <w:t>Дток</w:t>
      </w:r>
      <w:proofErr w:type="spellEnd"/>
      <w:r>
        <w:rPr>
          <w:rFonts w:ascii="Times New Roman" w:eastAsia="Times New Roman" w:hAnsi="Times New Roman" w:cs="Times New Roman"/>
          <w:sz w:val="24"/>
          <w:szCs w:val="24"/>
          <w:lang w:eastAsia="ar-SA"/>
        </w:rPr>
        <w:t xml:space="preserve"> до рішення</w:t>
      </w:r>
    </w:p>
    <w:p w14:paraId="24EE6CD2" w14:textId="77777777" w:rsidR="009639B4" w:rsidRDefault="009639B4" w:rsidP="009639B4">
      <w:pPr>
        <w:suppressAutoHyphens/>
        <w:autoSpaceDE w:val="0"/>
        <w:spacing w:after="0" w:line="240" w:lineRule="auto"/>
        <w:ind w:left="12900"/>
        <w:rPr>
          <w:rFonts w:ascii="Times New Roman" w:eastAsia="Times New Roman" w:hAnsi="Times New Roman" w:cs="Times New Roman"/>
          <w:sz w:val="24"/>
          <w:szCs w:val="24"/>
          <w:lang w:eastAsia="ar-SA"/>
        </w:rPr>
        <w:sectPr w:rsidR="009639B4" w:rsidSect="00990B53">
          <w:pgSz w:w="11906" w:h="16838"/>
          <w:pgMar w:top="851" w:right="1418" w:bottom="851" w:left="851" w:header="709" w:footer="709" w:gutter="0"/>
          <w:cols w:space="708"/>
          <w:docGrid w:linePitch="360"/>
        </w:sectPr>
      </w:pPr>
      <w:r>
        <w:rPr>
          <w:rFonts w:ascii="Times New Roman" w:eastAsia="Times New Roman" w:hAnsi="Times New Roman" w:cs="Times New Roman"/>
          <w:sz w:val="24"/>
          <w:szCs w:val="24"/>
          <w:lang w:eastAsia="ar-SA"/>
        </w:rPr>
        <w:t>_______№_____</w:t>
      </w:r>
    </w:p>
    <w:p w14:paraId="0ADE42CA" w14:textId="65591102" w:rsidR="009639B4" w:rsidRDefault="009639B4" w:rsidP="009639B4">
      <w:pPr>
        <w:suppressAutoHyphens/>
        <w:autoSpaceDE w:val="0"/>
        <w:spacing w:after="0" w:line="240" w:lineRule="auto"/>
        <w:ind w:left="1290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___</w:t>
      </w:r>
    </w:p>
    <w:p w14:paraId="0BB4F569" w14:textId="77777777" w:rsidR="009639B4" w:rsidRDefault="009639B4" w:rsidP="009639B4">
      <w:pPr>
        <w:suppressAutoHyphens/>
        <w:autoSpaceDE w:val="0"/>
        <w:spacing w:after="0" w:line="240" w:lineRule="auto"/>
        <w:rPr>
          <w:rFonts w:ascii="Times New Roman" w:eastAsia="Times New Roman" w:hAnsi="Times New Roman" w:cs="Times New Roman"/>
          <w:sz w:val="20"/>
          <w:szCs w:val="20"/>
          <w:lang w:eastAsia="ar-SA"/>
        </w:rPr>
      </w:pPr>
    </w:p>
    <w:p w14:paraId="38376F33" w14:textId="77777777" w:rsidR="009639B4" w:rsidRDefault="009639B4" w:rsidP="009639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Перелік адміністративних послуг, </w:t>
      </w:r>
    </w:p>
    <w:p w14:paraId="41B1B7E4" w14:textId="77777777" w:rsidR="009639B4" w:rsidRDefault="009639B4" w:rsidP="009639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які надаються через  Центр надання адміністративних послуг </w:t>
      </w:r>
    </w:p>
    <w:p w14:paraId="59E880CA" w14:textId="77777777" w:rsidR="009639B4" w:rsidRDefault="009639B4" w:rsidP="009639B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виконавчого комітету Сіверської міської ради</w:t>
      </w:r>
    </w:p>
    <w:tbl>
      <w:tblPr>
        <w:tblW w:w="15945" w:type="dxa"/>
        <w:tblInd w:w="-431" w:type="dxa"/>
        <w:tblLook w:val="04A0" w:firstRow="1" w:lastRow="0" w:firstColumn="1" w:lastColumn="0" w:noHBand="0" w:noVBand="1"/>
      </w:tblPr>
      <w:tblGrid>
        <w:gridCol w:w="551"/>
        <w:gridCol w:w="1012"/>
        <w:gridCol w:w="8071"/>
        <w:gridCol w:w="2109"/>
        <w:gridCol w:w="4202"/>
      </w:tblGrid>
      <w:tr w:rsidR="009639B4" w14:paraId="2950B243"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47A1B2DA" w14:textId="77777777" w:rsidR="009639B4" w:rsidRDefault="009639B4">
            <w:pPr>
              <w:spacing w:after="0"/>
              <w:rPr>
                <w:lang w:eastAsia="ru-RU"/>
              </w:rPr>
            </w:pPr>
            <w:r>
              <w:rPr>
                <w:lang w:eastAsia="ru-RU"/>
              </w:rPr>
              <w:t>№ з/п</w:t>
            </w:r>
          </w:p>
        </w:tc>
        <w:tc>
          <w:tcPr>
            <w:tcW w:w="1012" w:type="dxa"/>
            <w:tcBorders>
              <w:top w:val="single" w:sz="4" w:space="0" w:color="auto"/>
              <w:left w:val="single" w:sz="4" w:space="0" w:color="auto"/>
              <w:bottom w:val="single" w:sz="4" w:space="0" w:color="auto"/>
              <w:right w:val="single" w:sz="4" w:space="0" w:color="auto"/>
            </w:tcBorders>
            <w:hideMark/>
          </w:tcPr>
          <w:p w14:paraId="21573D7F" w14:textId="77777777" w:rsidR="009639B4" w:rsidRDefault="009639B4">
            <w:pPr>
              <w:spacing w:after="0"/>
              <w:rPr>
                <w:lang w:eastAsia="ru-RU"/>
              </w:rPr>
            </w:pPr>
            <w:r>
              <w:rPr>
                <w:lang w:eastAsia="ru-RU"/>
              </w:rPr>
              <w:t>Код</w:t>
            </w:r>
          </w:p>
        </w:tc>
        <w:tc>
          <w:tcPr>
            <w:tcW w:w="8071" w:type="dxa"/>
            <w:tcBorders>
              <w:top w:val="single" w:sz="4" w:space="0" w:color="auto"/>
              <w:left w:val="single" w:sz="4" w:space="0" w:color="auto"/>
              <w:bottom w:val="single" w:sz="4" w:space="0" w:color="auto"/>
              <w:right w:val="single" w:sz="4" w:space="0" w:color="auto"/>
            </w:tcBorders>
            <w:hideMark/>
          </w:tcPr>
          <w:p w14:paraId="2ADF04FC" w14:textId="77777777" w:rsidR="009639B4" w:rsidRDefault="009639B4">
            <w:pPr>
              <w:spacing w:after="0"/>
              <w:rPr>
                <w:lang w:eastAsia="ru-RU"/>
              </w:rPr>
            </w:pPr>
            <w:r>
              <w:rPr>
                <w:lang w:eastAsia="ru-RU"/>
              </w:rPr>
              <w:t>Найменування адміністративної послуги</w:t>
            </w:r>
          </w:p>
        </w:tc>
        <w:tc>
          <w:tcPr>
            <w:tcW w:w="2109" w:type="dxa"/>
            <w:tcBorders>
              <w:top w:val="single" w:sz="4" w:space="0" w:color="auto"/>
              <w:left w:val="single" w:sz="4" w:space="0" w:color="auto"/>
              <w:bottom w:val="single" w:sz="4" w:space="0" w:color="auto"/>
              <w:right w:val="single" w:sz="4" w:space="0" w:color="auto"/>
            </w:tcBorders>
            <w:hideMark/>
          </w:tcPr>
          <w:p w14:paraId="48CEF4D7" w14:textId="77777777" w:rsidR="009639B4" w:rsidRDefault="009639B4">
            <w:pPr>
              <w:spacing w:after="0"/>
              <w:rPr>
                <w:lang w:eastAsia="ru-RU"/>
              </w:rPr>
            </w:pPr>
            <w:r>
              <w:rPr>
                <w:lang w:eastAsia="ru-RU"/>
              </w:rPr>
              <w:t>Суб’єкт надання адміністративної послуги</w:t>
            </w:r>
          </w:p>
        </w:tc>
        <w:tc>
          <w:tcPr>
            <w:tcW w:w="4202" w:type="dxa"/>
            <w:tcBorders>
              <w:top w:val="single" w:sz="4" w:space="0" w:color="auto"/>
              <w:left w:val="single" w:sz="4" w:space="0" w:color="auto"/>
              <w:bottom w:val="single" w:sz="4" w:space="0" w:color="auto"/>
              <w:right w:val="single" w:sz="4" w:space="0" w:color="auto"/>
            </w:tcBorders>
            <w:hideMark/>
          </w:tcPr>
          <w:p w14:paraId="4693A5E9" w14:textId="77777777" w:rsidR="009639B4" w:rsidRDefault="009639B4">
            <w:pPr>
              <w:spacing w:after="0"/>
              <w:rPr>
                <w:lang w:eastAsia="ru-RU"/>
              </w:rPr>
            </w:pPr>
            <w:r>
              <w:rPr>
                <w:lang w:eastAsia="ru-RU"/>
              </w:rPr>
              <w:t>Правові підстави для надання адміністративної послуги</w:t>
            </w:r>
          </w:p>
        </w:tc>
      </w:tr>
      <w:tr w:rsidR="009639B4" w14:paraId="29DFCDF0" w14:textId="77777777" w:rsidTr="009639B4">
        <w:tc>
          <w:tcPr>
            <w:tcW w:w="15945" w:type="dxa"/>
            <w:gridSpan w:val="5"/>
            <w:tcBorders>
              <w:top w:val="single" w:sz="4" w:space="0" w:color="auto"/>
              <w:left w:val="single" w:sz="4" w:space="0" w:color="auto"/>
              <w:bottom w:val="single" w:sz="4" w:space="0" w:color="auto"/>
              <w:right w:val="single" w:sz="4" w:space="0" w:color="auto"/>
            </w:tcBorders>
            <w:hideMark/>
          </w:tcPr>
          <w:p w14:paraId="17D38D48" w14:textId="77777777" w:rsidR="009639B4" w:rsidRDefault="009639B4">
            <w:pPr>
              <w:spacing w:after="0"/>
              <w:rPr>
                <w:lang w:eastAsia="ru-RU"/>
              </w:rPr>
            </w:pPr>
            <w:r>
              <w:rPr>
                <w:lang w:eastAsia="ru-RU"/>
              </w:rPr>
              <w:t xml:space="preserve">01 ПОСЛУГИ ДЕРЖАВНОЇ РЕЄСТРАЦІЇ ЮРИДИЧНОЇ ОСОБИ </w:t>
            </w:r>
            <w:r>
              <w:rPr>
                <w:vertAlign w:val="superscript"/>
                <w:lang w:eastAsia="ru-RU"/>
              </w:rPr>
              <w:t>1</w:t>
            </w:r>
          </w:p>
        </w:tc>
      </w:tr>
      <w:tr w:rsidR="009639B4" w14:paraId="076EEE1B"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09EC2E4F" w14:textId="77777777" w:rsidR="009639B4" w:rsidRDefault="009639B4">
            <w:pPr>
              <w:spacing w:after="0"/>
              <w:rPr>
                <w:lang w:eastAsia="ru-RU"/>
              </w:rPr>
            </w:pPr>
            <w:r>
              <w:rPr>
                <w:lang w:eastAsia="ru-RU"/>
              </w:rPr>
              <w:t>1</w:t>
            </w:r>
          </w:p>
        </w:tc>
        <w:tc>
          <w:tcPr>
            <w:tcW w:w="1012" w:type="dxa"/>
            <w:tcBorders>
              <w:top w:val="single" w:sz="4" w:space="0" w:color="auto"/>
              <w:left w:val="single" w:sz="4" w:space="0" w:color="auto"/>
              <w:bottom w:val="single" w:sz="4" w:space="0" w:color="auto"/>
              <w:right w:val="single" w:sz="4" w:space="0" w:color="auto"/>
            </w:tcBorders>
            <w:hideMark/>
          </w:tcPr>
          <w:p w14:paraId="44B93011" w14:textId="77777777" w:rsidR="009639B4" w:rsidRDefault="009639B4">
            <w:pPr>
              <w:spacing w:after="0"/>
              <w:rPr>
                <w:lang w:eastAsia="ru-RU"/>
              </w:rPr>
            </w:pPr>
            <w:r>
              <w:rPr>
                <w:lang w:eastAsia="ru-RU"/>
              </w:rPr>
              <w:t>01-01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F75CBD4" w14:textId="77777777" w:rsidR="009639B4" w:rsidRDefault="009639B4">
            <w:pPr>
              <w:spacing w:after="0"/>
              <w:rPr>
                <w:lang w:eastAsia="ru-RU"/>
              </w:rPr>
            </w:pPr>
            <w:r>
              <w:rPr>
                <w:color w:val="000000"/>
                <w:lang w:eastAsia="ru-RU"/>
              </w:rPr>
              <w:t>Державна реєстрація юридичної особи (крім громадського формування)</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35193AB7" w14:textId="77777777" w:rsidR="009639B4" w:rsidRDefault="009639B4">
            <w:pPr>
              <w:spacing w:after="0"/>
            </w:pPr>
            <w:r>
              <w:t xml:space="preserve">Відділ надання адміністративних послуг виконкому міської ради, державний реєстратор </w:t>
            </w:r>
            <w:r>
              <w:rPr>
                <w:vertAlign w:val="superscript"/>
              </w:rPr>
              <w:t>1</w:t>
            </w:r>
          </w:p>
        </w:tc>
        <w:tc>
          <w:tcPr>
            <w:tcW w:w="4202" w:type="dxa"/>
            <w:vMerge w:val="restart"/>
            <w:tcBorders>
              <w:top w:val="single" w:sz="4" w:space="0" w:color="auto"/>
              <w:left w:val="single" w:sz="4" w:space="0" w:color="auto"/>
              <w:bottom w:val="single" w:sz="4" w:space="0" w:color="auto"/>
              <w:right w:val="single" w:sz="4" w:space="0" w:color="auto"/>
            </w:tcBorders>
            <w:hideMark/>
          </w:tcPr>
          <w:p w14:paraId="23EE48E3" w14:textId="77777777" w:rsidR="009639B4" w:rsidRDefault="00597716">
            <w:pPr>
              <w:spacing w:after="0" w:line="216" w:lineRule="auto"/>
            </w:pPr>
            <w:hyperlink r:id="rId49" w:tgtFrame="_blank" w:history="1">
              <w:r w:rsidR="009639B4">
                <w:rPr>
                  <w:rStyle w:val="a4"/>
                  <w:color w:val="auto"/>
                </w:rPr>
                <w:t>Закон України</w:t>
              </w:r>
            </w:hyperlink>
            <w:r w:rsidR="009639B4">
              <w:t xml:space="preserve"> “Про державну реєстрацію юридичних осіб, фізичних осіб - підприємців та громадських формувань”</w:t>
            </w:r>
          </w:p>
        </w:tc>
      </w:tr>
      <w:tr w:rsidR="009639B4" w14:paraId="3E2193F9"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45B139C8" w14:textId="77777777" w:rsidR="009639B4" w:rsidRDefault="009639B4">
            <w:pPr>
              <w:spacing w:after="0"/>
              <w:rPr>
                <w:lang w:eastAsia="ru-RU"/>
              </w:rPr>
            </w:pPr>
            <w:r>
              <w:rPr>
                <w:lang w:eastAsia="ru-RU"/>
              </w:rPr>
              <w:t>2</w:t>
            </w:r>
          </w:p>
        </w:tc>
        <w:tc>
          <w:tcPr>
            <w:tcW w:w="1012" w:type="dxa"/>
            <w:tcBorders>
              <w:top w:val="single" w:sz="4" w:space="0" w:color="auto"/>
              <w:left w:val="single" w:sz="4" w:space="0" w:color="auto"/>
              <w:bottom w:val="single" w:sz="4" w:space="0" w:color="auto"/>
              <w:right w:val="single" w:sz="4" w:space="0" w:color="auto"/>
            </w:tcBorders>
            <w:hideMark/>
          </w:tcPr>
          <w:p w14:paraId="3B027B6F" w14:textId="77777777" w:rsidR="009639B4" w:rsidRDefault="009639B4">
            <w:pPr>
              <w:spacing w:after="0"/>
              <w:rPr>
                <w:lang w:eastAsia="ru-RU"/>
              </w:rPr>
            </w:pPr>
            <w:r>
              <w:rPr>
                <w:lang w:eastAsia="ru-RU"/>
              </w:rPr>
              <w:t>01-02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94619A1" w14:textId="77777777" w:rsidR="009639B4" w:rsidRDefault="009639B4">
            <w:pPr>
              <w:spacing w:after="0"/>
              <w:rPr>
                <w:lang w:eastAsia="ru-RU"/>
              </w:rPr>
            </w:pPr>
            <w:r>
              <w:rPr>
                <w:color w:val="000000"/>
                <w:lang w:eastAsia="ru-RU"/>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521A31"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C3A870" w14:textId="77777777" w:rsidR="009639B4" w:rsidRDefault="009639B4">
            <w:pPr>
              <w:spacing w:after="0"/>
            </w:pPr>
          </w:p>
        </w:tc>
      </w:tr>
      <w:tr w:rsidR="009639B4" w14:paraId="0C6770F1"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293695A5" w14:textId="77777777" w:rsidR="009639B4" w:rsidRDefault="009639B4">
            <w:pPr>
              <w:spacing w:after="0"/>
              <w:rPr>
                <w:lang w:eastAsia="ru-RU"/>
              </w:rPr>
            </w:pPr>
            <w:r>
              <w:rPr>
                <w:lang w:eastAsia="ru-RU"/>
              </w:rPr>
              <w:t>3</w:t>
            </w:r>
          </w:p>
        </w:tc>
        <w:tc>
          <w:tcPr>
            <w:tcW w:w="1012" w:type="dxa"/>
            <w:tcBorders>
              <w:top w:val="single" w:sz="4" w:space="0" w:color="auto"/>
              <w:left w:val="single" w:sz="4" w:space="0" w:color="auto"/>
              <w:bottom w:val="single" w:sz="4" w:space="0" w:color="auto"/>
              <w:right w:val="single" w:sz="4" w:space="0" w:color="auto"/>
            </w:tcBorders>
            <w:hideMark/>
          </w:tcPr>
          <w:p w14:paraId="2E179AC8" w14:textId="77777777" w:rsidR="009639B4" w:rsidRDefault="009639B4">
            <w:pPr>
              <w:spacing w:after="0"/>
              <w:rPr>
                <w:lang w:eastAsia="ru-RU"/>
              </w:rPr>
            </w:pPr>
            <w:r>
              <w:rPr>
                <w:lang w:eastAsia="ru-RU"/>
              </w:rPr>
              <w:t>01-03</w:t>
            </w:r>
          </w:p>
        </w:tc>
        <w:tc>
          <w:tcPr>
            <w:tcW w:w="8071" w:type="dxa"/>
            <w:tcBorders>
              <w:top w:val="single" w:sz="4" w:space="0" w:color="auto"/>
              <w:left w:val="single" w:sz="4" w:space="0" w:color="auto"/>
              <w:bottom w:val="single" w:sz="4" w:space="0" w:color="auto"/>
              <w:right w:val="single" w:sz="4" w:space="0" w:color="auto"/>
            </w:tcBorders>
            <w:vAlign w:val="center"/>
            <w:hideMark/>
          </w:tcPr>
          <w:p w14:paraId="5A99BB34" w14:textId="77777777" w:rsidR="009639B4" w:rsidRDefault="009639B4">
            <w:pPr>
              <w:spacing w:after="0"/>
              <w:rPr>
                <w:lang w:eastAsia="ru-RU"/>
              </w:rPr>
            </w:pPr>
            <w:r>
              <w:rPr>
                <w:color w:val="000000"/>
                <w:lang w:eastAsia="ru-RU"/>
              </w:rPr>
              <w:t>Державна реєстрація переходу юридичної особи на діяльність на підставі модельного статуту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AF9DD8"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474D26" w14:textId="77777777" w:rsidR="009639B4" w:rsidRDefault="009639B4">
            <w:pPr>
              <w:spacing w:after="0"/>
            </w:pPr>
          </w:p>
        </w:tc>
      </w:tr>
      <w:tr w:rsidR="009639B4" w14:paraId="77B54437"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7764819F" w14:textId="77777777" w:rsidR="009639B4" w:rsidRDefault="009639B4">
            <w:pPr>
              <w:spacing w:after="0"/>
              <w:rPr>
                <w:lang w:eastAsia="ru-RU"/>
              </w:rPr>
            </w:pPr>
            <w:r>
              <w:rPr>
                <w:lang w:eastAsia="ru-RU"/>
              </w:rPr>
              <w:t>4</w:t>
            </w:r>
          </w:p>
        </w:tc>
        <w:tc>
          <w:tcPr>
            <w:tcW w:w="1012" w:type="dxa"/>
            <w:tcBorders>
              <w:top w:val="single" w:sz="4" w:space="0" w:color="auto"/>
              <w:left w:val="single" w:sz="4" w:space="0" w:color="auto"/>
              <w:bottom w:val="single" w:sz="4" w:space="0" w:color="auto"/>
              <w:right w:val="single" w:sz="4" w:space="0" w:color="auto"/>
            </w:tcBorders>
            <w:hideMark/>
          </w:tcPr>
          <w:p w14:paraId="65CDBA2E" w14:textId="77777777" w:rsidR="009639B4" w:rsidRDefault="009639B4">
            <w:pPr>
              <w:spacing w:after="0"/>
              <w:rPr>
                <w:lang w:eastAsia="ru-RU"/>
              </w:rPr>
            </w:pPr>
            <w:r>
              <w:rPr>
                <w:lang w:eastAsia="ru-RU"/>
              </w:rPr>
              <w:t>01-04</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06C55A6" w14:textId="77777777" w:rsidR="009639B4" w:rsidRDefault="009639B4">
            <w:pPr>
              <w:spacing w:after="0"/>
              <w:rPr>
                <w:lang w:eastAsia="ru-RU"/>
              </w:rPr>
            </w:pPr>
            <w:r>
              <w:rPr>
                <w:color w:val="000000"/>
                <w:lang w:eastAsia="ru-RU"/>
              </w:rPr>
              <w:t>Державна реєстрація переходу юридичної особи з модельного статуту на діяльність на підставі установчого документа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1E7A19"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3F0525" w14:textId="77777777" w:rsidR="009639B4" w:rsidRDefault="009639B4">
            <w:pPr>
              <w:spacing w:after="0"/>
            </w:pPr>
          </w:p>
        </w:tc>
      </w:tr>
      <w:tr w:rsidR="009639B4" w14:paraId="7F2ABA1A"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0006E1C7" w14:textId="77777777" w:rsidR="009639B4" w:rsidRDefault="009639B4">
            <w:pPr>
              <w:spacing w:after="0"/>
              <w:rPr>
                <w:lang w:eastAsia="ru-RU"/>
              </w:rPr>
            </w:pPr>
            <w:r>
              <w:rPr>
                <w:lang w:eastAsia="ru-RU"/>
              </w:rPr>
              <w:t>5</w:t>
            </w:r>
          </w:p>
        </w:tc>
        <w:tc>
          <w:tcPr>
            <w:tcW w:w="1012" w:type="dxa"/>
            <w:tcBorders>
              <w:top w:val="single" w:sz="4" w:space="0" w:color="auto"/>
              <w:left w:val="single" w:sz="4" w:space="0" w:color="auto"/>
              <w:bottom w:val="single" w:sz="4" w:space="0" w:color="auto"/>
              <w:right w:val="single" w:sz="4" w:space="0" w:color="auto"/>
            </w:tcBorders>
            <w:hideMark/>
          </w:tcPr>
          <w:p w14:paraId="23104312" w14:textId="77777777" w:rsidR="009639B4" w:rsidRDefault="009639B4">
            <w:pPr>
              <w:spacing w:after="0"/>
              <w:rPr>
                <w:lang w:eastAsia="ru-RU"/>
              </w:rPr>
            </w:pPr>
            <w:r>
              <w:rPr>
                <w:lang w:eastAsia="ru-RU"/>
              </w:rPr>
              <w:t>01-05</w:t>
            </w:r>
          </w:p>
        </w:tc>
        <w:tc>
          <w:tcPr>
            <w:tcW w:w="8071" w:type="dxa"/>
            <w:tcBorders>
              <w:top w:val="single" w:sz="4" w:space="0" w:color="auto"/>
              <w:left w:val="single" w:sz="4" w:space="0" w:color="auto"/>
              <w:bottom w:val="single" w:sz="4" w:space="0" w:color="auto"/>
              <w:right w:val="single" w:sz="4" w:space="0" w:color="auto"/>
            </w:tcBorders>
            <w:vAlign w:val="center"/>
            <w:hideMark/>
          </w:tcPr>
          <w:p w14:paraId="41E9D0B9" w14:textId="77777777" w:rsidR="009639B4" w:rsidRDefault="009639B4">
            <w:pPr>
              <w:spacing w:after="0"/>
              <w:rPr>
                <w:lang w:eastAsia="ru-RU"/>
              </w:rPr>
            </w:pPr>
            <w:r>
              <w:rPr>
                <w:color w:val="000000"/>
                <w:lang w:eastAsia="ru-RU"/>
              </w:rPr>
              <w:t>Державна реєстрація включення відомостей про юридичну особу (крім громадського формування),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F91FC0"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43DABA" w14:textId="77777777" w:rsidR="009639B4" w:rsidRDefault="009639B4">
            <w:pPr>
              <w:spacing w:after="0"/>
            </w:pPr>
          </w:p>
        </w:tc>
      </w:tr>
      <w:tr w:rsidR="009639B4" w14:paraId="14806FDF"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253281EA" w14:textId="77777777" w:rsidR="009639B4" w:rsidRDefault="009639B4">
            <w:pPr>
              <w:spacing w:after="0"/>
              <w:rPr>
                <w:lang w:eastAsia="ru-RU"/>
              </w:rPr>
            </w:pPr>
            <w:r>
              <w:rPr>
                <w:lang w:eastAsia="ru-RU"/>
              </w:rPr>
              <w:t>6</w:t>
            </w:r>
          </w:p>
        </w:tc>
        <w:tc>
          <w:tcPr>
            <w:tcW w:w="1012" w:type="dxa"/>
            <w:tcBorders>
              <w:top w:val="single" w:sz="4" w:space="0" w:color="auto"/>
              <w:left w:val="single" w:sz="4" w:space="0" w:color="auto"/>
              <w:bottom w:val="single" w:sz="4" w:space="0" w:color="auto"/>
              <w:right w:val="single" w:sz="4" w:space="0" w:color="auto"/>
            </w:tcBorders>
            <w:hideMark/>
          </w:tcPr>
          <w:p w14:paraId="1DAEBB43" w14:textId="77777777" w:rsidR="009639B4" w:rsidRDefault="009639B4">
            <w:pPr>
              <w:spacing w:after="0"/>
              <w:rPr>
                <w:lang w:eastAsia="ru-RU"/>
              </w:rPr>
            </w:pPr>
            <w:r>
              <w:rPr>
                <w:lang w:eastAsia="ru-RU"/>
              </w:rPr>
              <w:t>01-06</w:t>
            </w:r>
          </w:p>
        </w:tc>
        <w:tc>
          <w:tcPr>
            <w:tcW w:w="8071" w:type="dxa"/>
            <w:tcBorders>
              <w:top w:val="single" w:sz="4" w:space="0" w:color="auto"/>
              <w:left w:val="single" w:sz="4" w:space="0" w:color="auto"/>
              <w:bottom w:val="single" w:sz="4" w:space="0" w:color="auto"/>
              <w:right w:val="single" w:sz="4" w:space="0" w:color="auto"/>
            </w:tcBorders>
            <w:vAlign w:val="center"/>
            <w:hideMark/>
          </w:tcPr>
          <w:p w14:paraId="5352B73B" w14:textId="77777777" w:rsidR="009639B4" w:rsidRDefault="009639B4">
            <w:pPr>
              <w:spacing w:after="0"/>
              <w:rPr>
                <w:lang w:eastAsia="ru-RU"/>
              </w:rPr>
            </w:pPr>
            <w:r>
              <w:rPr>
                <w:color w:val="000000"/>
                <w:lang w:eastAsia="ru-RU"/>
              </w:rPr>
              <w:t>Державна реєстрація рішення про виділ юридичної особи (крім громадського формування)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4C2DA0"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7F08C6" w14:textId="77777777" w:rsidR="009639B4" w:rsidRDefault="009639B4">
            <w:pPr>
              <w:spacing w:after="0"/>
            </w:pPr>
          </w:p>
        </w:tc>
      </w:tr>
      <w:tr w:rsidR="009639B4" w14:paraId="7F2BD4CE"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E506C9F" w14:textId="77777777" w:rsidR="009639B4" w:rsidRDefault="009639B4">
            <w:pPr>
              <w:spacing w:after="0"/>
              <w:rPr>
                <w:lang w:eastAsia="ru-RU"/>
              </w:rPr>
            </w:pPr>
            <w:r>
              <w:rPr>
                <w:lang w:eastAsia="ru-RU"/>
              </w:rPr>
              <w:t>7</w:t>
            </w:r>
          </w:p>
        </w:tc>
        <w:tc>
          <w:tcPr>
            <w:tcW w:w="1012" w:type="dxa"/>
            <w:tcBorders>
              <w:top w:val="single" w:sz="4" w:space="0" w:color="auto"/>
              <w:left w:val="single" w:sz="4" w:space="0" w:color="auto"/>
              <w:bottom w:val="single" w:sz="4" w:space="0" w:color="auto"/>
              <w:right w:val="single" w:sz="4" w:space="0" w:color="auto"/>
            </w:tcBorders>
            <w:hideMark/>
          </w:tcPr>
          <w:p w14:paraId="0E63C27E" w14:textId="77777777" w:rsidR="009639B4" w:rsidRDefault="009639B4">
            <w:pPr>
              <w:spacing w:after="0"/>
              <w:rPr>
                <w:lang w:eastAsia="ru-RU"/>
              </w:rPr>
            </w:pPr>
            <w:r>
              <w:rPr>
                <w:lang w:eastAsia="ru-RU"/>
              </w:rPr>
              <w:t>01-07</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4290E21" w14:textId="77777777" w:rsidR="009639B4" w:rsidRDefault="009639B4">
            <w:pPr>
              <w:spacing w:after="0"/>
              <w:rPr>
                <w:lang w:eastAsia="ru-RU"/>
              </w:rPr>
            </w:pPr>
            <w:r>
              <w:rPr>
                <w:color w:val="000000"/>
                <w:lang w:eastAsia="ru-RU"/>
              </w:rPr>
              <w:t>Державна реєстрація рішення про припинення юридичної особи (крім громадського формування)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0FBDDC"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F391C4" w14:textId="77777777" w:rsidR="009639B4" w:rsidRDefault="009639B4">
            <w:pPr>
              <w:spacing w:after="0"/>
            </w:pPr>
          </w:p>
        </w:tc>
      </w:tr>
      <w:tr w:rsidR="009639B4" w14:paraId="7517CBCB"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4F8FE36A" w14:textId="77777777" w:rsidR="009639B4" w:rsidRDefault="009639B4">
            <w:pPr>
              <w:spacing w:after="0"/>
              <w:rPr>
                <w:lang w:eastAsia="ru-RU"/>
              </w:rPr>
            </w:pPr>
            <w:r>
              <w:rPr>
                <w:lang w:eastAsia="ru-RU"/>
              </w:rPr>
              <w:t>8</w:t>
            </w:r>
          </w:p>
        </w:tc>
        <w:tc>
          <w:tcPr>
            <w:tcW w:w="1012" w:type="dxa"/>
            <w:tcBorders>
              <w:top w:val="single" w:sz="4" w:space="0" w:color="auto"/>
              <w:left w:val="single" w:sz="4" w:space="0" w:color="auto"/>
              <w:bottom w:val="single" w:sz="4" w:space="0" w:color="auto"/>
              <w:right w:val="single" w:sz="4" w:space="0" w:color="auto"/>
            </w:tcBorders>
            <w:hideMark/>
          </w:tcPr>
          <w:p w14:paraId="5E1427A8" w14:textId="77777777" w:rsidR="009639B4" w:rsidRDefault="009639B4">
            <w:pPr>
              <w:spacing w:after="0"/>
              <w:rPr>
                <w:lang w:eastAsia="ru-RU"/>
              </w:rPr>
            </w:pPr>
            <w:r>
              <w:rPr>
                <w:lang w:eastAsia="ru-RU"/>
              </w:rPr>
              <w:t>01-08</w:t>
            </w:r>
          </w:p>
        </w:tc>
        <w:tc>
          <w:tcPr>
            <w:tcW w:w="8071" w:type="dxa"/>
            <w:tcBorders>
              <w:top w:val="single" w:sz="4" w:space="0" w:color="auto"/>
              <w:left w:val="single" w:sz="4" w:space="0" w:color="auto"/>
              <w:bottom w:val="single" w:sz="4" w:space="0" w:color="auto"/>
              <w:right w:val="single" w:sz="4" w:space="0" w:color="auto"/>
            </w:tcBorders>
            <w:vAlign w:val="center"/>
            <w:hideMark/>
          </w:tcPr>
          <w:p w14:paraId="4642432E" w14:textId="77777777" w:rsidR="009639B4" w:rsidRDefault="009639B4">
            <w:pPr>
              <w:spacing w:after="0"/>
              <w:rPr>
                <w:lang w:eastAsia="ru-RU"/>
              </w:rPr>
            </w:pPr>
            <w:r>
              <w:rPr>
                <w:color w:val="000000"/>
                <w:lang w:eastAsia="ru-RU"/>
              </w:rPr>
              <w:t>Державна реєстрація рішення про відміну рішення про припинення юридичної особи (крім громадського формування)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180BCE"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89E4B4" w14:textId="77777777" w:rsidR="009639B4" w:rsidRDefault="009639B4">
            <w:pPr>
              <w:spacing w:after="0"/>
            </w:pPr>
          </w:p>
        </w:tc>
      </w:tr>
      <w:tr w:rsidR="009639B4" w14:paraId="27419288"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2CF21512" w14:textId="77777777" w:rsidR="009639B4" w:rsidRDefault="009639B4">
            <w:pPr>
              <w:spacing w:after="0"/>
              <w:rPr>
                <w:lang w:eastAsia="ru-RU"/>
              </w:rPr>
            </w:pPr>
            <w:r>
              <w:rPr>
                <w:lang w:eastAsia="ru-RU"/>
              </w:rPr>
              <w:t>9</w:t>
            </w:r>
          </w:p>
        </w:tc>
        <w:tc>
          <w:tcPr>
            <w:tcW w:w="1012" w:type="dxa"/>
            <w:tcBorders>
              <w:top w:val="single" w:sz="4" w:space="0" w:color="auto"/>
              <w:left w:val="single" w:sz="4" w:space="0" w:color="auto"/>
              <w:bottom w:val="single" w:sz="4" w:space="0" w:color="auto"/>
              <w:right w:val="single" w:sz="4" w:space="0" w:color="auto"/>
            </w:tcBorders>
            <w:hideMark/>
          </w:tcPr>
          <w:p w14:paraId="5E1F23C9" w14:textId="77777777" w:rsidR="009639B4" w:rsidRDefault="009639B4">
            <w:pPr>
              <w:spacing w:after="0"/>
              <w:rPr>
                <w:lang w:eastAsia="ru-RU"/>
              </w:rPr>
            </w:pPr>
            <w:r>
              <w:rPr>
                <w:lang w:eastAsia="ru-RU"/>
              </w:rPr>
              <w:t>01-09</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BACC476" w14:textId="77777777" w:rsidR="009639B4" w:rsidRDefault="009639B4">
            <w:pPr>
              <w:spacing w:after="0"/>
              <w:rPr>
                <w:lang w:eastAsia="ru-RU"/>
              </w:rPr>
            </w:pPr>
            <w:r>
              <w:rPr>
                <w:color w:val="000000"/>
                <w:lang w:eastAsia="ru-RU"/>
              </w:rPr>
              <w:t>Державна реєстрація зміни складу комісії з припинення (комісії з реорганізації, ліквідаційної комісії), голови комісії або ліквідатора (крім громадського формування)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F9D907"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07CC9D" w14:textId="77777777" w:rsidR="009639B4" w:rsidRDefault="009639B4">
            <w:pPr>
              <w:spacing w:after="0"/>
            </w:pPr>
          </w:p>
        </w:tc>
      </w:tr>
      <w:tr w:rsidR="009639B4" w14:paraId="097B26C3"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99F29AD" w14:textId="77777777" w:rsidR="009639B4" w:rsidRDefault="009639B4">
            <w:pPr>
              <w:spacing w:after="0"/>
              <w:rPr>
                <w:lang w:eastAsia="ru-RU"/>
              </w:rPr>
            </w:pPr>
            <w:r>
              <w:rPr>
                <w:lang w:eastAsia="ru-RU"/>
              </w:rPr>
              <w:lastRenderedPageBreak/>
              <w:t>10</w:t>
            </w:r>
          </w:p>
        </w:tc>
        <w:tc>
          <w:tcPr>
            <w:tcW w:w="1012" w:type="dxa"/>
            <w:tcBorders>
              <w:top w:val="single" w:sz="4" w:space="0" w:color="auto"/>
              <w:left w:val="single" w:sz="4" w:space="0" w:color="auto"/>
              <w:bottom w:val="single" w:sz="4" w:space="0" w:color="auto"/>
              <w:right w:val="single" w:sz="4" w:space="0" w:color="auto"/>
            </w:tcBorders>
            <w:hideMark/>
          </w:tcPr>
          <w:p w14:paraId="0A0E8327" w14:textId="77777777" w:rsidR="009639B4" w:rsidRDefault="009639B4">
            <w:pPr>
              <w:spacing w:after="0"/>
              <w:rPr>
                <w:lang w:eastAsia="ru-RU"/>
              </w:rPr>
            </w:pPr>
            <w:r>
              <w:rPr>
                <w:lang w:eastAsia="ru-RU"/>
              </w:rPr>
              <w:t>01-10</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9CA3693" w14:textId="77777777" w:rsidR="009639B4" w:rsidRDefault="009639B4">
            <w:pPr>
              <w:spacing w:after="0"/>
              <w:rPr>
                <w:lang w:eastAsia="ru-RU"/>
              </w:rPr>
            </w:pPr>
            <w:r>
              <w:rPr>
                <w:color w:val="000000"/>
                <w:lang w:eastAsia="ru-RU"/>
              </w:rPr>
              <w:t>Державна реєстрація припинення юридичної особи (крім громадського формування) в результаті її ліквідації</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9C8337"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629857" w14:textId="77777777" w:rsidR="009639B4" w:rsidRDefault="009639B4">
            <w:pPr>
              <w:spacing w:after="0"/>
            </w:pPr>
          </w:p>
        </w:tc>
      </w:tr>
      <w:tr w:rsidR="009639B4" w14:paraId="529CADB3"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548AC28F" w14:textId="77777777" w:rsidR="009639B4" w:rsidRDefault="009639B4">
            <w:pPr>
              <w:spacing w:after="0"/>
              <w:rPr>
                <w:lang w:eastAsia="ru-RU"/>
              </w:rPr>
            </w:pPr>
            <w:r>
              <w:rPr>
                <w:lang w:eastAsia="ru-RU"/>
              </w:rPr>
              <w:t>11</w:t>
            </w:r>
          </w:p>
        </w:tc>
        <w:tc>
          <w:tcPr>
            <w:tcW w:w="1012" w:type="dxa"/>
            <w:tcBorders>
              <w:top w:val="single" w:sz="4" w:space="0" w:color="auto"/>
              <w:left w:val="single" w:sz="4" w:space="0" w:color="auto"/>
              <w:bottom w:val="single" w:sz="4" w:space="0" w:color="auto"/>
              <w:right w:val="single" w:sz="4" w:space="0" w:color="auto"/>
            </w:tcBorders>
            <w:hideMark/>
          </w:tcPr>
          <w:p w14:paraId="6A56B8DF" w14:textId="77777777" w:rsidR="009639B4" w:rsidRDefault="009639B4">
            <w:pPr>
              <w:spacing w:after="0"/>
              <w:rPr>
                <w:lang w:eastAsia="ru-RU"/>
              </w:rPr>
            </w:pPr>
            <w:r>
              <w:rPr>
                <w:lang w:eastAsia="ru-RU"/>
              </w:rPr>
              <w:t>01-11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1BFF2372" w14:textId="77777777" w:rsidR="009639B4" w:rsidRDefault="009639B4">
            <w:pPr>
              <w:spacing w:after="0"/>
              <w:rPr>
                <w:lang w:eastAsia="ru-RU"/>
              </w:rPr>
            </w:pPr>
            <w:r>
              <w:rPr>
                <w:color w:val="000000"/>
                <w:lang w:eastAsia="ru-RU"/>
              </w:rPr>
              <w:t>Державна реєстрація припинення юридичної особи (крім громадського формування) в результаті її реорганізації</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FF9D7D"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498C6A" w14:textId="77777777" w:rsidR="009639B4" w:rsidRDefault="009639B4">
            <w:pPr>
              <w:spacing w:after="0"/>
            </w:pPr>
          </w:p>
        </w:tc>
      </w:tr>
      <w:tr w:rsidR="009639B4" w14:paraId="7F838ED8"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5FC09B25" w14:textId="77777777" w:rsidR="009639B4" w:rsidRDefault="009639B4">
            <w:pPr>
              <w:spacing w:after="0"/>
              <w:rPr>
                <w:lang w:eastAsia="ru-RU"/>
              </w:rPr>
            </w:pPr>
            <w:r>
              <w:rPr>
                <w:lang w:eastAsia="ru-RU"/>
              </w:rPr>
              <w:t>12</w:t>
            </w:r>
          </w:p>
        </w:tc>
        <w:tc>
          <w:tcPr>
            <w:tcW w:w="1012" w:type="dxa"/>
            <w:tcBorders>
              <w:top w:val="single" w:sz="4" w:space="0" w:color="auto"/>
              <w:left w:val="single" w:sz="4" w:space="0" w:color="auto"/>
              <w:bottom w:val="single" w:sz="4" w:space="0" w:color="auto"/>
              <w:right w:val="single" w:sz="4" w:space="0" w:color="auto"/>
            </w:tcBorders>
            <w:hideMark/>
          </w:tcPr>
          <w:p w14:paraId="7B0CC297" w14:textId="77777777" w:rsidR="009639B4" w:rsidRDefault="009639B4">
            <w:pPr>
              <w:spacing w:after="0"/>
              <w:rPr>
                <w:lang w:eastAsia="ru-RU"/>
              </w:rPr>
            </w:pPr>
            <w:r>
              <w:rPr>
                <w:lang w:eastAsia="ru-RU"/>
              </w:rPr>
              <w:t>01-12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33920721" w14:textId="77777777" w:rsidR="009639B4" w:rsidRDefault="009639B4">
            <w:pPr>
              <w:spacing w:after="0"/>
              <w:rPr>
                <w:lang w:eastAsia="ru-RU"/>
              </w:rPr>
            </w:pPr>
            <w:r>
              <w:rPr>
                <w:color w:val="000000"/>
                <w:lang w:eastAsia="ru-RU"/>
              </w:rPr>
              <w:t>Державна реєстрація створення відокремленого підрозділу юридичної особи (крім громадського формування)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28429A"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8FB79C" w14:textId="77777777" w:rsidR="009639B4" w:rsidRDefault="009639B4">
            <w:pPr>
              <w:spacing w:after="0"/>
            </w:pPr>
          </w:p>
        </w:tc>
      </w:tr>
      <w:tr w:rsidR="009639B4" w14:paraId="4EF3E15B"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750BF6FE" w14:textId="77777777" w:rsidR="009639B4" w:rsidRDefault="009639B4">
            <w:pPr>
              <w:spacing w:after="0"/>
              <w:rPr>
                <w:lang w:eastAsia="ru-RU"/>
              </w:rPr>
            </w:pPr>
            <w:r>
              <w:rPr>
                <w:lang w:eastAsia="ru-RU"/>
              </w:rPr>
              <w:t>13</w:t>
            </w:r>
          </w:p>
        </w:tc>
        <w:tc>
          <w:tcPr>
            <w:tcW w:w="1012" w:type="dxa"/>
            <w:tcBorders>
              <w:top w:val="single" w:sz="4" w:space="0" w:color="auto"/>
              <w:left w:val="single" w:sz="4" w:space="0" w:color="auto"/>
              <w:bottom w:val="single" w:sz="4" w:space="0" w:color="auto"/>
              <w:right w:val="single" w:sz="4" w:space="0" w:color="auto"/>
            </w:tcBorders>
            <w:hideMark/>
          </w:tcPr>
          <w:p w14:paraId="670F584B" w14:textId="77777777" w:rsidR="009639B4" w:rsidRDefault="009639B4">
            <w:pPr>
              <w:spacing w:after="0"/>
              <w:rPr>
                <w:lang w:eastAsia="ru-RU"/>
              </w:rPr>
            </w:pPr>
            <w:r>
              <w:rPr>
                <w:lang w:eastAsia="ru-RU"/>
              </w:rPr>
              <w:t>01-13</w:t>
            </w:r>
          </w:p>
        </w:tc>
        <w:tc>
          <w:tcPr>
            <w:tcW w:w="8071" w:type="dxa"/>
            <w:tcBorders>
              <w:top w:val="single" w:sz="4" w:space="0" w:color="auto"/>
              <w:left w:val="single" w:sz="4" w:space="0" w:color="auto"/>
              <w:bottom w:val="single" w:sz="4" w:space="0" w:color="auto"/>
              <w:right w:val="single" w:sz="4" w:space="0" w:color="auto"/>
            </w:tcBorders>
            <w:vAlign w:val="center"/>
            <w:hideMark/>
          </w:tcPr>
          <w:p w14:paraId="52BB3659" w14:textId="77777777" w:rsidR="009639B4" w:rsidRDefault="009639B4">
            <w:pPr>
              <w:spacing w:after="0"/>
              <w:rPr>
                <w:lang w:eastAsia="ru-RU"/>
              </w:rPr>
            </w:pPr>
            <w:r>
              <w:rPr>
                <w:color w:val="000000"/>
                <w:lang w:eastAsia="ru-RU"/>
              </w:rPr>
              <w:t>Державна реєстрація змін до відомостей про відокремлений підрозділ юридичної особи (крім громадського формування), що містяться в Єдиному державному реєстрі юридичних осіб, фізичних осіб - підприємців та громадських формувань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20CCE5"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6161DB" w14:textId="77777777" w:rsidR="009639B4" w:rsidRDefault="009639B4">
            <w:pPr>
              <w:spacing w:after="0"/>
            </w:pPr>
          </w:p>
        </w:tc>
      </w:tr>
      <w:tr w:rsidR="009639B4" w14:paraId="65235BE3"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7D192EE1" w14:textId="77777777" w:rsidR="009639B4" w:rsidRDefault="009639B4">
            <w:pPr>
              <w:spacing w:after="0"/>
              <w:rPr>
                <w:lang w:eastAsia="ru-RU"/>
              </w:rPr>
            </w:pPr>
            <w:r>
              <w:rPr>
                <w:lang w:eastAsia="ru-RU"/>
              </w:rPr>
              <w:t>14</w:t>
            </w:r>
          </w:p>
        </w:tc>
        <w:tc>
          <w:tcPr>
            <w:tcW w:w="1012" w:type="dxa"/>
            <w:tcBorders>
              <w:top w:val="single" w:sz="4" w:space="0" w:color="auto"/>
              <w:left w:val="single" w:sz="4" w:space="0" w:color="auto"/>
              <w:bottom w:val="single" w:sz="4" w:space="0" w:color="auto"/>
              <w:right w:val="single" w:sz="4" w:space="0" w:color="auto"/>
            </w:tcBorders>
            <w:hideMark/>
          </w:tcPr>
          <w:p w14:paraId="4A28713D" w14:textId="77777777" w:rsidR="009639B4" w:rsidRDefault="009639B4">
            <w:pPr>
              <w:spacing w:after="0"/>
              <w:rPr>
                <w:lang w:eastAsia="ru-RU"/>
              </w:rPr>
            </w:pPr>
            <w:r>
              <w:rPr>
                <w:lang w:eastAsia="ru-RU"/>
              </w:rPr>
              <w:t>01-14</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C8D029C" w14:textId="77777777" w:rsidR="009639B4" w:rsidRDefault="009639B4">
            <w:pPr>
              <w:spacing w:after="0"/>
              <w:rPr>
                <w:lang w:eastAsia="ru-RU"/>
              </w:rPr>
            </w:pPr>
            <w:r>
              <w:rPr>
                <w:color w:val="000000"/>
                <w:lang w:eastAsia="ru-RU"/>
              </w:rPr>
              <w:t>Державна реєстрація припинення відокремленого підрозділу юридичної особи (крім громадського формування)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A9DF29"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E2DC1F" w14:textId="77777777" w:rsidR="009639B4" w:rsidRDefault="009639B4">
            <w:pPr>
              <w:spacing w:after="0"/>
            </w:pPr>
          </w:p>
        </w:tc>
      </w:tr>
      <w:tr w:rsidR="009639B4" w14:paraId="5D45DE7B" w14:textId="77777777" w:rsidTr="009639B4">
        <w:tc>
          <w:tcPr>
            <w:tcW w:w="15945" w:type="dxa"/>
            <w:gridSpan w:val="5"/>
            <w:tcBorders>
              <w:top w:val="single" w:sz="4" w:space="0" w:color="auto"/>
              <w:left w:val="single" w:sz="4" w:space="0" w:color="auto"/>
              <w:bottom w:val="single" w:sz="4" w:space="0" w:color="auto"/>
              <w:right w:val="single" w:sz="4" w:space="0" w:color="auto"/>
            </w:tcBorders>
            <w:hideMark/>
          </w:tcPr>
          <w:p w14:paraId="1889105F" w14:textId="77777777" w:rsidR="009639B4" w:rsidRDefault="009639B4">
            <w:pPr>
              <w:spacing w:after="0"/>
              <w:rPr>
                <w:lang w:eastAsia="ru-RU"/>
              </w:rPr>
            </w:pPr>
            <w:r>
              <w:rPr>
                <w:lang w:eastAsia="ru-RU"/>
              </w:rPr>
              <w:t xml:space="preserve">02 ПОСЛУГИ ДЕРЖАВНОЇ РЕЄСТРАЦІЇ ФІЗИЧНОЇ ОСОБИ – ПІДПРИЄМЦЯ </w:t>
            </w:r>
            <w:r>
              <w:rPr>
                <w:vertAlign w:val="superscript"/>
                <w:lang w:eastAsia="ru-RU"/>
              </w:rPr>
              <w:t>1</w:t>
            </w:r>
          </w:p>
        </w:tc>
      </w:tr>
      <w:tr w:rsidR="009639B4" w14:paraId="7C14968E"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5C7509F2" w14:textId="77777777" w:rsidR="009639B4" w:rsidRDefault="009639B4">
            <w:pPr>
              <w:spacing w:after="0"/>
              <w:rPr>
                <w:lang w:eastAsia="ru-RU"/>
              </w:rPr>
            </w:pPr>
            <w:r>
              <w:rPr>
                <w:lang w:eastAsia="ru-RU"/>
              </w:rPr>
              <w:t>15</w:t>
            </w:r>
          </w:p>
        </w:tc>
        <w:tc>
          <w:tcPr>
            <w:tcW w:w="1012" w:type="dxa"/>
            <w:tcBorders>
              <w:top w:val="single" w:sz="4" w:space="0" w:color="auto"/>
              <w:left w:val="single" w:sz="4" w:space="0" w:color="auto"/>
              <w:bottom w:val="single" w:sz="4" w:space="0" w:color="auto"/>
              <w:right w:val="single" w:sz="4" w:space="0" w:color="auto"/>
            </w:tcBorders>
            <w:hideMark/>
          </w:tcPr>
          <w:p w14:paraId="110B6D05" w14:textId="77777777" w:rsidR="009639B4" w:rsidRDefault="009639B4">
            <w:pPr>
              <w:spacing w:after="0"/>
              <w:rPr>
                <w:lang w:eastAsia="ru-RU"/>
              </w:rPr>
            </w:pPr>
            <w:r>
              <w:rPr>
                <w:lang w:eastAsia="ru-RU"/>
              </w:rPr>
              <w:t>02-01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E622610" w14:textId="77777777" w:rsidR="009639B4" w:rsidRDefault="009639B4">
            <w:pPr>
              <w:spacing w:after="0"/>
              <w:rPr>
                <w:lang w:eastAsia="ru-RU"/>
              </w:rPr>
            </w:pPr>
            <w:r>
              <w:rPr>
                <w:color w:val="000000"/>
                <w:lang w:eastAsia="ru-RU"/>
              </w:rPr>
              <w:t>Державна реєстрація фізичної особи - підприємця</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165B3E6F" w14:textId="77777777" w:rsidR="009639B4" w:rsidRDefault="009639B4">
            <w:pPr>
              <w:spacing w:after="0"/>
            </w:pPr>
            <w:r>
              <w:t xml:space="preserve">Відділ надання адміністративних послуг виконкому міської ради, державний реєстратор </w:t>
            </w:r>
            <w:r>
              <w:rPr>
                <w:vertAlign w:val="superscript"/>
              </w:rPr>
              <w:t>1</w:t>
            </w:r>
          </w:p>
        </w:tc>
        <w:tc>
          <w:tcPr>
            <w:tcW w:w="4202" w:type="dxa"/>
            <w:vMerge w:val="restart"/>
            <w:tcBorders>
              <w:top w:val="single" w:sz="4" w:space="0" w:color="auto"/>
              <w:left w:val="single" w:sz="4" w:space="0" w:color="auto"/>
              <w:bottom w:val="single" w:sz="4" w:space="0" w:color="auto"/>
              <w:right w:val="single" w:sz="4" w:space="0" w:color="auto"/>
            </w:tcBorders>
            <w:hideMark/>
          </w:tcPr>
          <w:p w14:paraId="4576DD4C" w14:textId="77777777" w:rsidR="009639B4" w:rsidRDefault="00597716">
            <w:pPr>
              <w:spacing w:after="0" w:line="216" w:lineRule="auto"/>
            </w:pPr>
            <w:hyperlink r:id="rId50" w:tgtFrame="_blank" w:history="1">
              <w:r w:rsidR="009639B4">
                <w:rPr>
                  <w:rStyle w:val="a4"/>
                  <w:color w:val="auto"/>
                </w:rPr>
                <w:t>Закон України</w:t>
              </w:r>
            </w:hyperlink>
            <w:r w:rsidR="009639B4">
              <w:t xml:space="preserve"> “Про державну реєстрацію юридичних осіб, фізичних осіб - підприємців та громадських формувань”</w:t>
            </w:r>
          </w:p>
        </w:tc>
      </w:tr>
      <w:tr w:rsidR="009639B4" w14:paraId="59DED234"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3CE0BFA5" w14:textId="77777777" w:rsidR="009639B4" w:rsidRDefault="009639B4">
            <w:pPr>
              <w:spacing w:after="0"/>
              <w:rPr>
                <w:lang w:eastAsia="ru-RU"/>
              </w:rPr>
            </w:pPr>
            <w:r>
              <w:rPr>
                <w:lang w:eastAsia="ru-RU"/>
              </w:rPr>
              <w:t>16</w:t>
            </w:r>
          </w:p>
        </w:tc>
        <w:tc>
          <w:tcPr>
            <w:tcW w:w="1012" w:type="dxa"/>
            <w:tcBorders>
              <w:top w:val="single" w:sz="4" w:space="0" w:color="auto"/>
              <w:left w:val="single" w:sz="4" w:space="0" w:color="auto"/>
              <w:bottom w:val="single" w:sz="4" w:space="0" w:color="auto"/>
              <w:right w:val="single" w:sz="4" w:space="0" w:color="auto"/>
            </w:tcBorders>
            <w:hideMark/>
          </w:tcPr>
          <w:p w14:paraId="1524F2BD" w14:textId="77777777" w:rsidR="009639B4" w:rsidRDefault="009639B4">
            <w:pPr>
              <w:spacing w:after="0"/>
              <w:rPr>
                <w:lang w:eastAsia="ru-RU"/>
              </w:rPr>
            </w:pPr>
            <w:r>
              <w:rPr>
                <w:lang w:eastAsia="ru-RU"/>
              </w:rPr>
              <w:t>02-02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4580EF50" w14:textId="77777777" w:rsidR="009639B4" w:rsidRDefault="009639B4">
            <w:pPr>
              <w:spacing w:after="0"/>
              <w:rPr>
                <w:lang w:eastAsia="ru-RU"/>
              </w:rPr>
            </w:pPr>
            <w:r>
              <w:rPr>
                <w:color w:val="000000"/>
                <w:lang w:eastAsia="ru-RU"/>
              </w:rPr>
              <w:t>Державна реєстрація включення відомостей про фізичну особу - підприємця,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69A1CE"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71628F" w14:textId="77777777" w:rsidR="009639B4" w:rsidRDefault="009639B4">
            <w:pPr>
              <w:spacing w:after="0"/>
            </w:pPr>
          </w:p>
        </w:tc>
      </w:tr>
      <w:tr w:rsidR="009639B4" w14:paraId="4F2114D8"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5432EEF4" w14:textId="77777777" w:rsidR="009639B4" w:rsidRDefault="009639B4">
            <w:pPr>
              <w:spacing w:after="0"/>
              <w:rPr>
                <w:lang w:eastAsia="ru-RU"/>
              </w:rPr>
            </w:pPr>
            <w:r>
              <w:rPr>
                <w:lang w:eastAsia="ru-RU"/>
              </w:rPr>
              <w:t>17</w:t>
            </w:r>
          </w:p>
        </w:tc>
        <w:tc>
          <w:tcPr>
            <w:tcW w:w="1012" w:type="dxa"/>
            <w:tcBorders>
              <w:top w:val="single" w:sz="4" w:space="0" w:color="auto"/>
              <w:left w:val="single" w:sz="4" w:space="0" w:color="auto"/>
              <w:bottom w:val="single" w:sz="4" w:space="0" w:color="auto"/>
              <w:right w:val="single" w:sz="4" w:space="0" w:color="auto"/>
            </w:tcBorders>
            <w:hideMark/>
          </w:tcPr>
          <w:p w14:paraId="4105ED38" w14:textId="77777777" w:rsidR="009639B4" w:rsidRDefault="009639B4">
            <w:pPr>
              <w:spacing w:after="0"/>
              <w:rPr>
                <w:lang w:eastAsia="ru-RU"/>
              </w:rPr>
            </w:pPr>
            <w:r>
              <w:rPr>
                <w:lang w:eastAsia="ru-RU"/>
              </w:rPr>
              <w:t>02-03</w:t>
            </w:r>
          </w:p>
        </w:tc>
        <w:tc>
          <w:tcPr>
            <w:tcW w:w="8071" w:type="dxa"/>
            <w:tcBorders>
              <w:top w:val="single" w:sz="4" w:space="0" w:color="auto"/>
              <w:left w:val="single" w:sz="4" w:space="0" w:color="auto"/>
              <w:bottom w:val="single" w:sz="4" w:space="0" w:color="auto"/>
              <w:right w:val="single" w:sz="4" w:space="0" w:color="auto"/>
            </w:tcBorders>
            <w:vAlign w:val="center"/>
            <w:hideMark/>
          </w:tcPr>
          <w:p w14:paraId="1B6A4A5F" w14:textId="77777777" w:rsidR="009639B4" w:rsidRDefault="009639B4">
            <w:pPr>
              <w:spacing w:after="0"/>
              <w:rPr>
                <w:lang w:eastAsia="ru-RU"/>
              </w:rPr>
            </w:pPr>
            <w:r>
              <w:rPr>
                <w:color w:val="000000"/>
                <w:lang w:eastAsia="ru-RU"/>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B3EDDC"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B8F879" w14:textId="77777777" w:rsidR="009639B4" w:rsidRDefault="009639B4">
            <w:pPr>
              <w:spacing w:after="0"/>
            </w:pPr>
          </w:p>
        </w:tc>
      </w:tr>
      <w:tr w:rsidR="009639B4" w14:paraId="5A423954"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432988F9" w14:textId="77777777" w:rsidR="009639B4" w:rsidRDefault="009639B4">
            <w:pPr>
              <w:spacing w:after="0"/>
              <w:rPr>
                <w:lang w:eastAsia="ru-RU"/>
              </w:rPr>
            </w:pPr>
            <w:r>
              <w:rPr>
                <w:lang w:eastAsia="ru-RU"/>
              </w:rPr>
              <w:t>18</w:t>
            </w:r>
          </w:p>
        </w:tc>
        <w:tc>
          <w:tcPr>
            <w:tcW w:w="1012" w:type="dxa"/>
            <w:tcBorders>
              <w:top w:val="single" w:sz="4" w:space="0" w:color="auto"/>
              <w:left w:val="single" w:sz="4" w:space="0" w:color="auto"/>
              <w:bottom w:val="single" w:sz="4" w:space="0" w:color="auto"/>
              <w:right w:val="single" w:sz="4" w:space="0" w:color="auto"/>
            </w:tcBorders>
            <w:hideMark/>
          </w:tcPr>
          <w:p w14:paraId="2B787E84" w14:textId="77777777" w:rsidR="009639B4" w:rsidRDefault="009639B4">
            <w:pPr>
              <w:spacing w:after="0"/>
              <w:rPr>
                <w:lang w:eastAsia="ru-RU"/>
              </w:rPr>
            </w:pPr>
            <w:r>
              <w:rPr>
                <w:lang w:eastAsia="ru-RU"/>
              </w:rPr>
              <w:t>02-04</w:t>
            </w:r>
          </w:p>
        </w:tc>
        <w:tc>
          <w:tcPr>
            <w:tcW w:w="8071" w:type="dxa"/>
            <w:tcBorders>
              <w:top w:val="single" w:sz="4" w:space="0" w:color="auto"/>
              <w:left w:val="single" w:sz="4" w:space="0" w:color="auto"/>
              <w:bottom w:val="single" w:sz="4" w:space="0" w:color="auto"/>
              <w:right w:val="single" w:sz="4" w:space="0" w:color="auto"/>
            </w:tcBorders>
            <w:vAlign w:val="center"/>
            <w:hideMark/>
          </w:tcPr>
          <w:p w14:paraId="489A616C" w14:textId="77777777" w:rsidR="009639B4" w:rsidRDefault="009639B4">
            <w:pPr>
              <w:spacing w:after="0"/>
              <w:rPr>
                <w:lang w:eastAsia="ru-RU"/>
              </w:rPr>
            </w:pPr>
            <w:r>
              <w:rPr>
                <w:color w:val="000000"/>
                <w:lang w:eastAsia="ru-RU"/>
              </w:rPr>
              <w:t>Державна реєстрація припинення підприємницької діяльності фізичної особи - підприємця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985369"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C4C18E" w14:textId="77777777" w:rsidR="009639B4" w:rsidRDefault="009639B4">
            <w:pPr>
              <w:spacing w:after="0"/>
            </w:pPr>
          </w:p>
        </w:tc>
      </w:tr>
      <w:tr w:rsidR="009639B4" w14:paraId="6821A689"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399E3610" w14:textId="77777777" w:rsidR="009639B4" w:rsidRDefault="009639B4">
            <w:pPr>
              <w:spacing w:after="0"/>
              <w:rPr>
                <w:lang w:eastAsia="ru-RU"/>
              </w:rPr>
            </w:pPr>
            <w:r>
              <w:rPr>
                <w:lang w:eastAsia="ru-RU"/>
              </w:rPr>
              <w:t>19</w:t>
            </w:r>
          </w:p>
        </w:tc>
        <w:tc>
          <w:tcPr>
            <w:tcW w:w="1012" w:type="dxa"/>
            <w:tcBorders>
              <w:top w:val="single" w:sz="4" w:space="0" w:color="auto"/>
              <w:left w:val="single" w:sz="4" w:space="0" w:color="auto"/>
              <w:bottom w:val="single" w:sz="4" w:space="0" w:color="auto"/>
              <w:right w:val="single" w:sz="4" w:space="0" w:color="auto"/>
            </w:tcBorders>
            <w:hideMark/>
          </w:tcPr>
          <w:p w14:paraId="058CE8E5" w14:textId="77777777" w:rsidR="009639B4" w:rsidRDefault="009639B4">
            <w:pPr>
              <w:spacing w:after="0"/>
              <w:rPr>
                <w:lang w:eastAsia="ru-RU"/>
              </w:rPr>
            </w:pPr>
            <w:r>
              <w:rPr>
                <w:lang w:eastAsia="ru-RU"/>
              </w:rPr>
              <w:t>02-05</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9CF4DF2" w14:textId="77777777" w:rsidR="009639B4" w:rsidRDefault="009639B4">
            <w:pPr>
              <w:spacing w:after="0"/>
              <w:rPr>
                <w:lang w:eastAsia="ru-RU"/>
              </w:rPr>
            </w:pPr>
            <w:r>
              <w:rPr>
                <w:color w:val="000000"/>
                <w:lang w:eastAsia="ru-RU"/>
              </w:rPr>
              <w:t xml:space="preserve">Надання відомостей з Єдиного державного реєстру юридичних осіб, фізичних осіб - підприємців та громадських формувань (виписка з Єдиного державного реєстру юридичних осіб, фізичних осіб - підприємців та громадських формувань у паперовій формі для проставляння </w:t>
            </w:r>
            <w:proofErr w:type="spellStart"/>
            <w:r>
              <w:rPr>
                <w:color w:val="000000"/>
                <w:lang w:eastAsia="ru-RU"/>
              </w:rPr>
              <w:t>апостиля</w:t>
            </w:r>
            <w:proofErr w:type="spellEnd"/>
            <w:r>
              <w:rPr>
                <w:color w:val="000000"/>
                <w:lang w:eastAsia="ru-RU"/>
              </w:rPr>
              <w:t>, витяг з Єдиного державного реєстру юридичних осіб, фізичних осіб - підприємців та громадських формувань, копії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EDEB97"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740646" w14:textId="77777777" w:rsidR="009639B4" w:rsidRDefault="009639B4">
            <w:pPr>
              <w:spacing w:after="0"/>
            </w:pPr>
          </w:p>
        </w:tc>
      </w:tr>
      <w:tr w:rsidR="009639B4" w14:paraId="6127A85F" w14:textId="77777777" w:rsidTr="009639B4">
        <w:tc>
          <w:tcPr>
            <w:tcW w:w="15945" w:type="dxa"/>
            <w:gridSpan w:val="5"/>
            <w:tcBorders>
              <w:top w:val="single" w:sz="4" w:space="0" w:color="auto"/>
              <w:left w:val="single" w:sz="4" w:space="0" w:color="auto"/>
              <w:bottom w:val="single" w:sz="4" w:space="0" w:color="auto"/>
              <w:right w:val="single" w:sz="4" w:space="0" w:color="auto"/>
            </w:tcBorders>
            <w:hideMark/>
          </w:tcPr>
          <w:p w14:paraId="6DFEC064" w14:textId="77777777" w:rsidR="009639B4" w:rsidRDefault="009639B4">
            <w:pPr>
              <w:spacing w:after="0"/>
              <w:rPr>
                <w:lang w:eastAsia="ru-RU"/>
              </w:rPr>
            </w:pPr>
            <w:r>
              <w:rPr>
                <w:lang w:eastAsia="ru-RU"/>
              </w:rPr>
              <w:t xml:space="preserve">03 ПОСЛУГИ ДЕРЖАВНОЇ РЕЄСТРАЦІЇ ПРАВА ВЛАСНОСТІ НА НЕРУХОМЕ МАЙНО </w:t>
            </w:r>
            <w:r>
              <w:rPr>
                <w:vertAlign w:val="superscript"/>
                <w:lang w:eastAsia="ru-RU"/>
              </w:rPr>
              <w:t>1</w:t>
            </w:r>
          </w:p>
        </w:tc>
      </w:tr>
      <w:tr w:rsidR="009639B4" w14:paraId="00898DCC"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49734204" w14:textId="77777777" w:rsidR="009639B4" w:rsidRDefault="009639B4">
            <w:pPr>
              <w:spacing w:after="0"/>
              <w:rPr>
                <w:lang w:eastAsia="ru-RU"/>
              </w:rPr>
            </w:pPr>
            <w:r>
              <w:rPr>
                <w:lang w:eastAsia="ru-RU"/>
              </w:rPr>
              <w:t>20</w:t>
            </w:r>
          </w:p>
        </w:tc>
        <w:tc>
          <w:tcPr>
            <w:tcW w:w="1012" w:type="dxa"/>
            <w:tcBorders>
              <w:top w:val="single" w:sz="4" w:space="0" w:color="auto"/>
              <w:left w:val="single" w:sz="4" w:space="0" w:color="auto"/>
              <w:bottom w:val="single" w:sz="4" w:space="0" w:color="auto"/>
              <w:right w:val="single" w:sz="4" w:space="0" w:color="auto"/>
            </w:tcBorders>
            <w:hideMark/>
          </w:tcPr>
          <w:p w14:paraId="65B876CE" w14:textId="77777777" w:rsidR="009639B4" w:rsidRDefault="009639B4">
            <w:pPr>
              <w:spacing w:after="0"/>
              <w:rPr>
                <w:lang w:eastAsia="ru-RU"/>
              </w:rPr>
            </w:pPr>
            <w:r>
              <w:rPr>
                <w:lang w:eastAsia="ru-RU"/>
              </w:rPr>
              <w:t>03-01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0B2B77E" w14:textId="77777777" w:rsidR="009639B4" w:rsidRDefault="009639B4">
            <w:pPr>
              <w:spacing w:after="0"/>
              <w:rPr>
                <w:lang w:eastAsia="ru-RU"/>
              </w:rPr>
            </w:pPr>
            <w:r>
              <w:rPr>
                <w:lang w:eastAsia="ru-RU"/>
              </w:rPr>
              <w:t>Державна реєстрація права власності на нерухоме майно</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133643E1" w14:textId="77777777" w:rsidR="009639B4" w:rsidRDefault="009639B4">
            <w:pPr>
              <w:spacing w:after="0"/>
            </w:pPr>
            <w:r>
              <w:t xml:space="preserve">Відділ надання адміністративних послуг виконкому міської ради, державний реєстратор </w:t>
            </w:r>
            <w:r>
              <w:rPr>
                <w:vertAlign w:val="superscript"/>
              </w:rPr>
              <w:t>1</w:t>
            </w:r>
          </w:p>
        </w:tc>
        <w:tc>
          <w:tcPr>
            <w:tcW w:w="4202" w:type="dxa"/>
            <w:vMerge w:val="restart"/>
            <w:tcBorders>
              <w:top w:val="single" w:sz="4" w:space="0" w:color="auto"/>
              <w:left w:val="single" w:sz="4" w:space="0" w:color="auto"/>
              <w:bottom w:val="single" w:sz="4" w:space="0" w:color="auto"/>
              <w:right w:val="single" w:sz="4" w:space="0" w:color="auto"/>
            </w:tcBorders>
            <w:hideMark/>
          </w:tcPr>
          <w:p w14:paraId="23D6BFD2" w14:textId="77777777" w:rsidR="009639B4" w:rsidRDefault="00597716">
            <w:pPr>
              <w:spacing w:after="0" w:line="216" w:lineRule="auto"/>
            </w:pPr>
            <w:hyperlink r:id="rId51" w:tgtFrame="_blank" w:history="1">
              <w:r w:rsidR="009639B4">
                <w:rPr>
                  <w:rStyle w:val="a4"/>
                  <w:color w:val="auto"/>
                </w:rPr>
                <w:t>Закон України</w:t>
              </w:r>
            </w:hyperlink>
            <w:r w:rsidR="009639B4">
              <w:t xml:space="preserve"> “Про державну реєстрацію речових прав на нерухоме майно та їх обтяжень”</w:t>
            </w:r>
          </w:p>
        </w:tc>
      </w:tr>
      <w:tr w:rsidR="009639B4" w14:paraId="11A371E8"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3811688F" w14:textId="77777777" w:rsidR="009639B4" w:rsidRDefault="009639B4">
            <w:pPr>
              <w:spacing w:after="0"/>
              <w:rPr>
                <w:lang w:eastAsia="ru-RU"/>
              </w:rPr>
            </w:pPr>
            <w:r>
              <w:rPr>
                <w:lang w:eastAsia="ru-RU"/>
              </w:rPr>
              <w:lastRenderedPageBreak/>
              <w:t>21</w:t>
            </w:r>
          </w:p>
        </w:tc>
        <w:tc>
          <w:tcPr>
            <w:tcW w:w="1012" w:type="dxa"/>
            <w:tcBorders>
              <w:top w:val="single" w:sz="4" w:space="0" w:color="auto"/>
              <w:left w:val="single" w:sz="4" w:space="0" w:color="auto"/>
              <w:bottom w:val="single" w:sz="4" w:space="0" w:color="auto"/>
              <w:right w:val="single" w:sz="4" w:space="0" w:color="auto"/>
            </w:tcBorders>
            <w:hideMark/>
          </w:tcPr>
          <w:p w14:paraId="0EE4F831" w14:textId="77777777" w:rsidR="009639B4" w:rsidRDefault="009639B4">
            <w:pPr>
              <w:spacing w:after="0"/>
              <w:rPr>
                <w:lang w:eastAsia="ru-RU"/>
              </w:rPr>
            </w:pPr>
            <w:r>
              <w:rPr>
                <w:lang w:eastAsia="ru-RU"/>
              </w:rPr>
              <w:t>03-02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1121E43" w14:textId="77777777" w:rsidR="009639B4" w:rsidRDefault="009639B4">
            <w:pPr>
              <w:spacing w:after="0"/>
              <w:rPr>
                <w:lang w:eastAsia="ru-RU"/>
              </w:rPr>
            </w:pPr>
            <w:r>
              <w:rPr>
                <w:lang w:eastAsia="ru-RU"/>
              </w:rPr>
              <w:t>Державна реєстрація інших (відмінних від права власності) речових прав на нерухоме майно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1F952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A8F3F2" w14:textId="77777777" w:rsidR="009639B4" w:rsidRDefault="009639B4">
            <w:pPr>
              <w:spacing w:after="0"/>
            </w:pPr>
          </w:p>
        </w:tc>
      </w:tr>
      <w:tr w:rsidR="009639B4" w14:paraId="4FD68BA7"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46558B20" w14:textId="77777777" w:rsidR="009639B4" w:rsidRDefault="009639B4">
            <w:pPr>
              <w:spacing w:after="0"/>
              <w:rPr>
                <w:lang w:eastAsia="ru-RU"/>
              </w:rPr>
            </w:pPr>
            <w:r>
              <w:rPr>
                <w:lang w:eastAsia="ru-RU"/>
              </w:rPr>
              <w:t>22</w:t>
            </w:r>
          </w:p>
        </w:tc>
        <w:tc>
          <w:tcPr>
            <w:tcW w:w="1012" w:type="dxa"/>
            <w:tcBorders>
              <w:top w:val="single" w:sz="4" w:space="0" w:color="auto"/>
              <w:left w:val="single" w:sz="4" w:space="0" w:color="auto"/>
              <w:bottom w:val="single" w:sz="4" w:space="0" w:color="auto"/>
              <w:right w:val="single" w:sz="4" w:space="0" w:color="auto"/>
            </w:tcBorders>
            <w:hideMark/>
          </w:tcPr>
          <w:p w14:paraId="5AC72D28" w14:textId="77777777" w:rsidR="009639B4" w:rsidRDefault="009639B4">
            <w:pPr>
              <w:spacing w:after="0"/>
              <w:rPr>
                <w:lang w:eastAsia="ru-RU"/>
              </w:rPr>
            </w:pPr>
            <w:r>
              <w:rPr>
                <w:lang w:eastAsia="ru-RU"/>
              </w:rPr>
              <w:t>03-03</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61C2BE7" w14:textId="77777777" w:rsidR="009639B4" w:rsidRDefault="009639B4">
            <w:pPr>
              <w:spacing w:after="0"/>
              <w:rPr>
                <w:lang w:eastAsia="ru-RU"/>
              </w:rPr>
            </w:pPr>
            <w:r>
              <w:rPr>
                <w:lang w:eastAsia="ru-RU"/>
              </w:rPr>
              <w:t>Державна реєстрація обтяжень нерухомого майна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CD04A0"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374172" w14:textId="77777777" w:rsidR="009639B4" w:rsidRDefault="009639B4">
            <w:pPr>
              <w:spacing w:after="0"/>
            </w:pPr>
          </w:p>
        </w:tc>
      </w:tr>
      <w:tr w:rsidR="009639B4" w14:paraId="1E26D990"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74B86C51" w14:textId="77777777" w:rsidR="009639B4" w:rsidRDefault="009639B4">
            <w:pPr>
              <w:spacing w:after="0"/>
              <w:rPr>
                <w:lang w:eastAsia="ru-RU"/>
              </w:rPr>
            </w:pPr>
            <w:r>
              <w:rPr>
                <w:lang w:eastAsia="ru-RU"/>
              </w:rPr>
              <w:t>23</w:t>
            </w:r>
          </w:p>
        </w:tc>
        <w:tc>
          <w:tcPr>
            <w:tcW w:w="1012" w:type="dxa"/>
            <w:tcBorders>
              <w:top w:val="single" w:sz="4" w:space="0" w:color="auto"/>
              <w:left w:val="single" w:sz="4" w:space="0" w:color="auto"/>
              <w:bottom w:val="single" w:sz="4" w:space="0" w:color="auto"/>
              <w:right w:val="single" w:sz="4" w:space="0" w:color="auto"/>
            </w:tcBorders>
            <w:hideMark/>
          </w:tcPr>
          <w:p w14:paraId="622059C8" w14:textId="77777777" w:rsidR="009639B4" w:rsidRDefault="009639B4">
            <w:pPr>
              <w:spacing w:after="0"/>
              <w:rPr>
                <w:lang w:eastAsia="ru-RU"/>
              </w:rPr>
            </w:pPr>
            <w:r>
              <w:rPr>
                <w:lang w:eastAsia="ru-RU"/>
              </w:rPr>
              <w:t>03-04</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E213F53" w14:textId="77777777" w:rsidR="009639B4" w:rsidRDefault="009639B4">
            <w:pPr>
              <w:spacing w:after="0"/>
              <w:rPr>
                <w:lang w:eastAsia="ru-RU"/>
              </w:rPr>
            </w:pPr>
            <w:r>
              <w:rPr>
                <w:lang w:eastAsia="ru-RU"/>
              </w:rPr>
              <w:t>Взяття на облік безхазяйного нерухомого майна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871BAF"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3DDBD2" w14:textId="77777777" w:rsidR="009639B4" w:rsidRDefault="009639B4">
            <w:pPr>
              <w:spacing w:after="0"/>
            </w:pPr>
          </w:p>
        </w:tc>
      </w:tr>
      <w:tr w:rsidR="009639B4" w14:paraId="677F04DE"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53752DB9" w14:textId="77777777" w:rsidR="009639B4" w:rsidRDefault="009639B4">
            <w:pPr>
              <w:spacing w:after="0"/>
              <w:rPr>
                <w:lang w:eastAsia="ru-RU"/>
              </w:rPr>
            </w:pPr>
            <w:r>
              <w:rPr>
                <w:lang w:eastAsia="ru-RU"/>
              </w:rPr>
              <w:t>24</w:t>
            </w:r>
          </w:p>
        </w:tc>
        <w:tc>
          <w:tcPr>
            <w:tcW w:w="1012" w:type="dxa"/>
            <w:tcBorders>
              <w:top w:val="single" w:sz="4" w:space="0" w:color="auto"/>
              <w:left w:val="single" w:sz="4" w:space="0" w:color="auto"/>
              <w:bottom w:val="single" w:sz="4" w:space="0" w:color="auto"/>
              <w:right w:val="single" w:sz="4" w:space="0" w:color="auto"/>
            </w:tcBorders>
            <w:hideMark/>
          </w:tcPr>
          <w:p w14:paraId="5167E5D4" w14:textId="77777777" w:rsidR="009639B4" w:rsidRDefault="009639B4">
            <w:pPr>
              <w:spacing w:after="0"/>
              <w:rPr>
                <w:lang w:eastAsia="ru-RU"/>
              </w:rPr>
            </w:pPr>
            <w:r>
              <w:rPr>
                <w:lang w:eastAsia="ru-RU"/>
              </w:rPr>
              <w:t>03-05</w:t>
            </w:r>
          </w:p>
        </w:tc>
        <w:tc>
          <w:tcPr>
            <w:tcW w:w="8071" w:type="dxa"/>
            <w:tcBorders>
              <w:top w:val="single" w:sz="4" w:space="0" w:color="auto"/>
              <w:left w:val="single" w:sz="4" w:space="0" w:color="auto"/>
              <w:bottom w:val="single" w:sz="4" w:space="0" w:color="auto"/>
              <w:right w:val="single" w:sz="4" w:space="0" w:color="auto"/>
            </w:tcBorders>
            <w:vAlign w:val="center"/>
            <w:hideMark/>
          </w:tcPr>
          <w:p w14:paraId="19E8C4C5" w14:textId="77777777" w:rsidR="009639B4" w:rsidRDefault="009639B4">
            <w:pPr>
              <w:spacing w:after="0"/>
              <w:rPr>
                <w:lang w:eastAsia="ru-RU"/>
              </w:rPr>
            </w:pPr>
            <w:r>
              <w:rPr>
                <w:lang w:eastAsia="ru-RU"/>
              </w:rPr>
              <w:t>Внесення змін до записів Державного реєстру речових прав на нерухоме майно та їх обтяжень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D16960"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C43702" w14:textId="77777777" w:rsidR="009639B4" w:rsidRDefault="009639B4">
            <w:pPr>
              <w:spacing w:after="0"/>
            </w:pPr>
          </w:p>
        </w:tc>
      </w:tr>
      <w:tr w:rsidR="009639B4" w14:paraId="6ACCA452"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0EEA9AE2" w14:textId="77777777" w:rsidR="009639B4" w:rsidRDefault="009639B4">
            <w:pPr>
              <w:spacing w:after="0"/>
              <w:rPr>
                <w:lang w:eastAsia="ru-RU"/>
              </w:rPr>
            </w:pPr>
            <w:r>
              <w:rPr>
                <w:lang w:eastAsia="ru-RU"/>
              </w:rPr>
              <w:t>25</w:t>
            </w:r>
          </w:p>
        </w:tc>
        <w:tc>
          <w:tcPr>
            <w:tcW w:w="1012" w:type="dxa"/>
            <w:tcBorders>
              <w:top w:val="single" w:sz="4" w:space="0" w:color="auto"/>
              <w:left w:val="single" w:sz="4" w:space="0" w:color="auto"/>
              <w:bottom w:val="single" w:sz="4" w:space="0" w:color="auto"/>
              <w:right w:val="single" w:sz="4" w:space="0" w:color="auto"/>
            </w:tcBorders>
            <w:hideMark/>
          </w:tcPr>
          <w:p w14:paraId="59448899" w14:textId="77777777" w:rsidR="009639B4" w:rsidRDefault="009639B4">
            <w:pPr>
              <w:spacing w:after="0"/>
              <w:rPr>
                <w:lang w:eastAsia="ru-RU"/>
              </w:rPr>
            </w:pPr>
            <w:r>
              <w:rPr>
                <w:lang w:eastAsia="ru-RU"/>
              </w:rPr>
              <w:t>03-06</w:t>
            </w:r>
          </w:p>
        </w:tc>
        <w:tc>
          <w:tcPr>
            <w:tcW w:w="8071" w:type="dxa"/>
            <w:tcBorders>
              <w:top w:val="single" w:sz="4" w:space="0" w:color="auto"/>
              <w:left w:val="single" w:sz="4" w:space="0" w:color="auto"/>
              <w:bottom w:val="single" w:sz="4" w:space="0" w:color="auto"/>
              <w:right w:val="single" w:sz="4" w:space="0" w:color="auto"/>
            </w:tcBorders>
            <w:vAlign w:val="center"/>
            <w:hideMark/>
          </w:tcPr>
          <w:p w14:paraId="35392DC6" w14:textId="77777777" w:rsidR="009639B4" w:rsidRDefault="009639B4">
            <w:pPr>
              <w:spacing w:after="0"/>
              <w:rPr>
                <w:lang w:eastAsia="ru-RU"/>
              </w:rPr>
            </w:pPr>
            <w:r>
              <w:rPr>
                <w:lang w:eastAsia="ru-RU"/>
              </w:rPr>
              <w:t>Скасування державної реєстрації речових прав на нерухоме майно та їх обтяжень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9DD6C0"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446B13" w14:textId="77777777" w:rsidR="009639B4" w:rsidRDefault="009639B4">
            <w:pPr>
              <w:spacing w:after="0"/>
            </w:pPr>
          </w:p>
        </w:tc>
      </w:tr>
      <w:tr w:rsidR="009639B4" w14:paraId="15D92C80"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47C8D79F" w14:textId="77777777" w:rsidR="009639B4" w:rsidRDefault="009639B4">
            <w:pPr>
              <w:spacing w:after="0"/>
              <w:rPr>
                <w:lang w:eastAsia="ru-RU"/>
              </w:rPr>
            </w:pPr>
            <w:r>
              <w:rPr>
                <w:lang w:eastAsia="ru-RU"/>
              </w:rPr>
              <w:t>26</w:t>
            </w:r>
          </w:p>
        </w:tc>
        <w:tc>
          <w:tcPr>
            <w:tcW w:w="1012" w:type="dxa"/>
            <w:tcBorders>
              <w:top w:val="single" w:sz="4" w:space="0" w:color="auto"/>
              <w:left w:val="single" w:sz="4" w:space="0" w:color="auto"/>
              <w:bottom w:val="single" w:sz="4" w:space="0" w:color="auto"/>
              <w:right w:val="single" w:sz="4" w:space="0" w:color="auto"/>
            </w:tcBorders>
            <w:hideMark/>
          </w:tcPr>
          <w:p w14:paraId="7F04D616" w14:textId="77777777" w:rsidR="009639B4" w:rsidRDefault="009639B4">
            <w:pPr>
              <w:spacing w:after="0"/>
              <w:rPr>
                <w:lang w:eastAsia="ru-RU"/>
              </w:rPr>
            </w:pPr>
            <w:r>
              <w:rPr>
                <w:lang w:eastAsia="ru-RU"/>
              </w:rPr>
              <w:t>03-07</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795F656" w14:textId="77777777" w:rsidR="009639B4" w:rsidRDefault="009639B4">
            <w:pPr>
              <w:spacing w:after="0"/>
              <w:rPr>
                <w:lang w:eastAsia="ru-RU"/>
              </w:rPr>
            </w:pPr>
            <w:r>
              <w:rPr>
                <w:lang w:eastAsia="ru-RU"/>
              </w:rPr>
              <w:t>Скасування запису Державного реєстру речових прав на нерухоме майно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18344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999AEB" w14:textId="77777777" w:rsidR="009639B4" w:rsidRDefault="009639B4">
            <w:pPr>
              <w:spacing w:after="0"/>
            </w:pPr>
          </w:p>
        </w:tc>
      </w:tr>
      <w:tr w:rsidR="009639B4" w14:paraId="4FDEFF85"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478CD92E" w14:textId="77777777" w:rsidR="009639B4" w:rsidRDefault="009639B4">
            <w:pPr>
              <w:spacing w:after="0"/>
              <w:rPr>
                <w:lang w:eastAsia="ru-RU"/>
              </w:rPr>
            </w:pPr>
            <w:r>
              <w:rPr>
                <w:lang w:eastAsia="ru-RU"/>
              </w:rPr>
              <w:t>27</w:t>
            </w:r>
          </w:p>
        </w:tc>
        <w:tc>
          <w:tcPr>
            <w:tcW w:w="1012" w:type="dxa"/>
            <w:tcBorders>
              <w:top w:val="single" w:sz="4" w:space="0" w:color="auto"/>
              <w:left w:val="single" w:sz="4" w:space="0" w:color="auto"/>
              <w:bottom w:val="single" w:sz="4" w:space="0" w:color="auto"/>
              <w:right w:val="single" w:sz="4" w:space="0" w:color="auto"/>
            </w:tcBorders>
            <w:hideMark/>
          </w:tcPr>
          <w:p w14:paraId="017499C6" w14:textId="77777777" w:rsidR="009639B4" w:rsidRDefault="009639B4">
            <w:pPr>
              <w:spacing w:after="0"/>
              <w:rPr>
                <w:lang w:eastAsia="ru-RU"/>
              </w:rPr>
            </w:pPr>
            <w:r>
              <w:rPr>
                <w:lang w:eastAsia="ru-RU"/>
              </w:rPr>
              <w:t>03-08</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13BEF28" w14:textId="77777777" w:rsidR="009639B4" w:rsidRDefault="009639B4">
            <w:pPr>
              <w:spacing w:after="0"/>
              <w:rPr>
                <w:lang w:eastAsia="ru-RU"/>
              </w:rPr>
            </w:pPr>
            <w:r>
              <w:rPr>
                <w:lang w:eastAsia="ru-RU"/>
              </w:rPr>
              <w:t>Скасування рішення державного реєстратора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52D48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AF51B9" w14:textId="77777777" w:rsidR="009639B4" w:rsidRDefault="009639B4">
            <w:pPr>
              <w:spacing w:after="0"/>
            </w:pPr>
          </w:p>
        </w:tc>
      </w:tr>
      <w:tr w:rsidR="009639B4" w14:paraId="4F94F23A"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38FD7EF0" w14:textId="77777777" w:rsidR="009639B4" w:rsidRDefault="009639B4">
            <w:pPr>
              <w:spacing w:after="0"/>
              <w:rPr>
                <w:lang w:eastAsia="ru-RU"/>
              </w:rPr>
            </w:pPr>
            <w:r>
              <w:rPr>
                <w:lang w:eastAsia="ru-RU"/>
              </w:rPr>
              <w:t>28</w:t>
            </w:r>
          </w:p>
        </w:tc>
        <w:tc>
          <w:tcPr>
            <w:tcW w:w="1012" w:type="dxa"/>
            <w:tcBorders>
              <w:top w:val="single" w:sz="4" w:space="0" w:color="auto"/>
              <w:left w:val="single" w:sz="4" w:space="0" w:color="auto"/>
              <w:bottom w:val="single" w:sz="4" w:space="0" w:color="auto"/>
              <w:right w:val="single" w:sz="4" w:space="0" w:color="auto"/>
            </w:tcBorders>
            <w:hideMark/>
          </w:tcPr>
          <w:p w14:paraId="6FFB8D0F" w14:textId="77777777" w:rsidR="009639B4" w:rsidRDefault="009639B4">
            <w:pPr>
              <w:spacing w:after="0"/>
              <w:rPr>
                <w:lang w:eastAsia="ru-RU"/>
              </w:rPr>
            </w:pPr>
            <w:r>
              <w:rPr>
                <w:lang w:eastAsia="ru-RU"/>
              </w:rPr>
              <w:t>03-09</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05F6A6B" w14:textId="77777777" w:rsidR="009639B4" w:rsidRDefault="009639B4">
            <w:pPr>
              <w:spacing w:after="0"/>
              <w:rPr>
                <w:lang w:eastAsia="ru-RU"/>
              </w:rPr>
            </w:pPr>
            <w:r>
              <w:rPr>
                <w:lang w:eastAsia="ru-RU"/>
              </w:rPr>
              <w:t>Надання інформації з Державного реєстру речових прав на нерухоме майно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8248FE"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36DBA4" w14:textId="77777777" w:rsidR="009639B4" w:rsidRDefault="009639B4">
            <w:pPr>
              <w:spacing w:after="0"/>
            </w:pPr>
          </w:p>
        </w:tc>
      </w:tr>
      <w:tr w:rsidR="009639B4" w14:paraId="25967AC2" w14:textId="77777777" w:rsidTr="009639B4">
        <w:tc>
          <w:tcPr>
            <w:tcW w:w="15945" w:type="dxa"/>
            <w:gridSpan w:val="5"/>
            <w:tcBorders>
              <w:top w:val="single" w:sz="4" w:space="0" w:color="auto"/>
              <w:left w:val="single" w:sz="4" w:space="0" w:color="auto"/>
              <w:bottom w:val="single" w:sz="4" w:space="0" w:color="auto"/>
              <w:right w:val="single" w:sz="4" w:space="0" w:color="auto"/>
            </w:tcBorders>
            <w:hideMark/>
          </w:tcPr>
          <w:p w14:paraId="201D7822" w14:textId="77777777" w:rsidR="009639B4" w:rsidRDefault="009639B4">
            <w:pPr>
              <w:spacing w:after="0"/>
              <w:rPr>
                <w:lang w:eastAsia="ru-RU"/>
              </w:rPr>
            </w:pPr>
            <w:r>
              <w:rPr>
                <w:lang w:eastAsia="ru-RU"/>
              </w:rPr>
              <w:t xml:space="preserve">04 ПАСПОРТНІ ПОСЛУГИ </w:t>
            </w:r>
            <w:r>
              <w:rPr>
                <w:vertAlign w:val="superscript"/>
                <w:lang w:eastAsia="ru-RU"/>
              </w:rPr>
              <w:t>2</w:t>
            </w:r>
          </w:p>
        </w:tc>
      </w:tr>
      <w:tr w:rsidR="009639B4" w14:paraId="7490B736"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8F0261E" w14:textId="77777777" w:rsidR="009639B4" w:rsidRDefault="009639B4">
            <w:pPr>
              <w:spacing w:after="0"/>
              <w:rPr>
                <w:lang w:eastAsia="ru-RU"/>
              </w:rPr>
            </w:pPr>
            <w:r>
              <w:rPr>
                <w:lang w:eastAsia="ru-RU"/>
              </w:rPr>
              <w:t>29</w:t>
            </w:r>
          </w:p>
        </w:tc>
        <w:tc>
          <w:tcPr>
            <w:tcW w:w="1012" w:type="dxa"/>
            <w:tcBorders>
              <w:top w:val="single" w:sz="4" w:space="0" w:color="auto"/>
              <w:left w:val="single" w:sz="4" w:space="0" w:color="auto"/>
              <w:bottom w:val="single" w:sz="4" w:space="0" w:color="auto"/>
              <w:right w:val="single" w:sz="4" w:space="0" w:color="auto"/>
            </w:tcBorders>
            <w:hideMark/>
          </w:tcPr>
          <w:p w14:paraId="4FF304DF" w14:textId="77777777" w:rsidR="009639B4" w:rsidRDefault="009639B4">
            <w:pPr>
              <w:spacing w:after="0"/>
              <w:rPr>
                <w:lang w:eastAsia="ru-RU"/>
              </w:rPr>
            </w:pPr>
            <w:r>
              <w:rPr>
                <w:lang w:eastAsia="ru-RU"/>
              </w:rPr>
              <w:t>04-01</w:t>
            </w:r>
          </w:p>
        </w:tc>
        <w:tc>
          <w:tcPr>
            <w:tcW w:w="8071" w:type="dxa"/>
            <w:tcBorders>
              <w:top w:val="single" w:sz="4" w:space="0" w:color="auto"/>
              <w:left w:val="single" w:sz="4" w:space="0" w:color="auto"/>
              <w:bottom w:val="single" w:sz="4" w:space="0" w:color="auto"/>
              <w:right w:val="single" w:sz="4" w:space="0" w:color="auto"/>
            </w:tcBorders>
            <w:hideMark/>
          </w:tcPr>
          <w:p w14:paraId="390EACCA" w14:textId="77777777" w:rsidR="009639B4" w:rsidRDefault="009639B4">
            <w:pPr>
              <w:spacing w:after="0"/>
              <w:rPr>
                <w:lang w:eastAsia="ru-RU"/>
              </w:rPr>
            </w:pPr>
            <w:r>
              <w:t>Оформлення та видача або обмін паспорта громадянина України для виїзду за кордон (у тому числі термінове оформлення)</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030789B1" w14:textId="77777777" w:rsidR="009639B4" w:rsidRDefault="009639B4">
            <w:pPr>
              <w:spacing w:after="0"/>
            </w:pPr>
            <w:r>
              <w:t xml:space="preserve">Відділ надання адміністративних послуг виконкому міської ради </w:t>
            </w:r>
            <w:r>
              <w:rPr>
                <w:vertAlign w:val="superscript"/>
              </w:rPr>
              <w:t>2</w:t>
            </w:r>
          </w:p>
        </w:tc>
        <w:tc>
          <w:tcPr>
            <w:tcW w:w="4202" w:type="dxa"/>
            <w:vMerge w:val="restart"/>
            <w:tcBorders>
              <w:top w:val="single" w:sz="4" w:space="0" w:color="auto"/>
              <w:left w:val="single" w:sz="4" w:space="0" w:color="auto"/>
              <w:bottom w:val="single" w:sz="4" w:space="0" w:color="auto"/>
              <w:right w:val="single" w:sz="4" w:space="0" w:color="auto"/>
            </w:tcBorders>
            <w:hideMark/>
          </w:tcPr>
          <w:p w14:paraId="533A09A4" w14:textId="77777777" w:rsidR="009639B4" w:rsidRDefault="009639B4">
            <w:pPr>
              <w:spacing w:after="0" w:line="216" w:lineRule="auto"/>
            </w:pPr>
            <w:r>
              <w:t xml:space="preserve">Закони України </w:t>
            </w:r>
            <w:hyperlink r:id="rId52" w:tgtFrame="_blank" w:history="1">
              <w:r>
                <w:rPr>
                  <w:rStyle w:val="a4"/>
                  <w:color w:val="auto"/>
                </w:rPr>
                <w:t>“Про порядок виїзду з України і в’їзду в Україну громадян України”</w:t>
              </w:r>
            </w:hyperlink>
            <w:r>
              <w:t>,</w:t>
            </w:r>
            <w:hyperlink r:id="rId53" w:tgtFrame="_blank" w:history="1">
              <w:r>
                <w:rPr>
                  <w:rStyle w:val="a4"/>
                  <w:color w:val="auto"/>
                </w:rPr>
                <w:t xml:space="preserve"> “Про Єдиний державний демографічний реєстр та документи, що підтверджують громадянство України, посвідчують особу чи її спеціальний статус”</w:t>
              </w:r>
            </w:hyperlink>
            <w:r>
              <w:t xml:space="preserve">, постанова Верховної Ради України від 26 червня 1992 р. </w:t>
            </w:r>
            <w:r w:rsidR="00597716">
              <w:fldChar w:fldCharType="begin"/>
            </w:r>
            <w:r w:rsidR="00597716">
              <w:instrText xml:space="preserve"> HYPERLINK "https://zakon.rada.gov.ua/laws/show/2503-12" \t "_blank" </w:instrText>
            </w:r>
            <w:r w:rsidR="00597716">
              <w:fldChar w:fldCharType="separate"/>
            </w:r>
            <w:r>
              <w:rPr>
                <w:rStyle w:val="a4"/>
                <w:color w:val="auto"/>
              </w:rPr>
              <w:t>№ 2503-XII</w:t>
            </w:r>
            <w:r w:rsidR="00597716">
              <w:rPr>
                <w:rStyle w:val="a4"/>
                <w:color w:val="auto"/>
              </w:rPr>
              <w:fldChar w:fldCharType="end"/>
            </w:r>
            <w:r>
              <w:t xml:space="preserve"> “Про затвердження положень про паспорт громадянина України та про паспорт громадянина України для виїзду за кордон”</w:t>
            </w:r>
          </w:p>
        </w:tc>
      </w:tr>
      <w:tr w:rsidR="009639B4" w14:paraId="24883C52"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6ED19344" w14:textId="77777777" w:rsidR="009639B4" w:rsidRDefault="009639B4">
            <w:pPr>
              <w:spacing w:after="0"/>
              <w:rPr>
                <w:lang w:eastAsia="ru-RU"/>
              </w:rPr>
            </w:pPr>
            <w:r>
              <w:rPr>
                <w:lang w:eastAsia="ru-RU"/>
              </w:rPr>
              <w:t>30</w:t>
            </w:r>
          </w:p>
        </w:tc>
        <w:tc>
          <w:tcPr>
            <w:tcW w:w="1012" w:type="dxa"/>
            <w:tcBorders>
              <w:top w:val="single" w:sz="4" w:space="0" w:color="auto"/>
              <w:left w:val="single" w:sz="4" w:space="0" w:color="auto"/>
              <w:bottom w:val="single" w:sz="4" w:space="0" w:color="auto"/>
              <w:right w:val="single" w:sz="4" w:space="0" w:color="auto"/>
            </w:tcBorders>
            <w:hideMark/>
          </w:tcPr>
          <w:p w14:paraId="790B9342" w14:textId="77777777" w:rsidR="009639B4" w:rsidRDefault="009639B4">
            <w:pPr>
              <w:spacing w:after="0"/>
              <w:rPr>
                <w:lang w:eastAsia="ru-RU"/>
              </w:rPr>
            </w:pPr>
            <w:r>
              <w:rPr>
                <w:lang w:eastAsia="ru-RU"/>
              </w:rPr>
              <w:t>04-02</w:t>
            </w:r>
          </w:p>
        </w:tc>
        <w:tc>
          <w:tcPr>
            <w:tcW w:w="8071" w:type="dxa"/>
            <w:tcBorders>
              <w:top w:val="single" w:sz="4" w:space="0" w:color="auto"/>
              <w:left w:val="single" w:sz="4" w:space="0" w:color="auto"/>
              <w:bottom w:val="single" w:sz="4" w:space="0" w:color="auto"/>
              <w:right w:val="single" w:sz="4" w:space="0" w:color="auto"/>
            </w:tcBorders>
            <w:hideMark/>
          </w:tcPr>
          <w:p w14:paraId="4C1D390C" w14:textId="77777777" w:rsidR="009639B4" w:rsidRDefault="009639B4">
            <w:pPr>
              <w:spacing w:after="0"/>
              <w:rPr>
                <w:lang w:eastAsia="ru-RU"/>
              </w:rPr>
            </w:pPr>
            <w:r>
              <w:t>Оформлення та видача паспорта громадянина України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2254C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1A5051" w14:textId="77777777" w:rsidR="009639B4" w:rsidRDefault="009639B4">
            <w:pPr>
              <w:spacing w:after="0"/>
            </w:pPr>
          </w:p>
        </w:tc>
      </w:tr>
      <w:tr w:rsidR="009639B4" w14:paraId="138537CB"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97EEA3C" w14:textId="77777777" w:rsidR="009639B4" w:rsidRDefault="009639B4">
            <w:pPr>
              <w:spacing w:after="0"/>
              <w:rPr>
                <w:lang w:eastAsia="ru-RU"/>
              </w:rPr>
            </w:pPr>
            <w:r>
              <w:rPr>
                <w:lang w:eastAsia="ru-RU"/>
              </w:rPr>
              <w:t>31</w:t>
            </w:r>
          </w:p>
        </w:tc>
        <w:tc>
          <w:tcPr>
            <w:tcW w:w="1012" w:type="dxa"/>
            <w:tcBorders>
              <w:top w:val="single" w:sz="4" w:space="0" w:color="auto"/>
              <w:left w:val="single" w:sz="4" w:space="0" w:color="auto"/>
              <w:bottom w:val="single" w:sz="4" w:space="0" w:color="auto"/>
              <w:right w:val="single" w:sz="4" w:space="0" w:color="auto"/>
            </w:tcBorders>
            <w:hideMark/>
          </w:tcPr>
          <w:p w14:paraId="34ECCE79" w14:textId="77777777" w:rsidR="009639B4" w:rsidRDefault="009639B4">
            <w:pPr>
              <w:spacing w:after="0"/>
              <w:rPr>
                <w:lang w:eastAsia="ru-RU"/>
              </w:rPr>
            </w:pPr>
            <w:r>
              <w:rPr>
                <w:lang w:eastAsia="ru-RU"/>
              </w:rPr>
              <w:t>04-03</w:t>
            </w:r>
          </w:p>
        </w:tc>
        <w:tc>
          <w:tcPr>
            <w:tcW w:w="8071" w:type="dxa"/>
            <w:tcBorders>
              <w:top w:val="single" w:sz="4" w:space="0" w:color="auto"/>
              <w:left w:val="single" w:sz="4" w:space="0" w:color="auto"/>
              <w:bottom w:val="single" w:sz="4" w:space="0" w:color="auto"/>
              <w:right w:val="single" w:sz="4" w:space="0" w:color="auto"/>
            </w:tcBorders>
            <w:hideMark/>
          </w:tcPr>
          <w:p w14:paraId="7BB9C727" w14:textId="77777777" w:rsidR="009639B4" w:rsidRDefault="009639B4">
            <w:pPr>
              <w:spacing w:after="0"/>
              <w:rPr>
                <w:lang w:eastAsia="ru-RU"/>
              </w:rPr>
            </w:pPr>
            <w:r>
              <w:t>Оформлення та видача паспорта громадянина України у разі обміну замість пошкодженого, втраченого або викраденого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1A2326"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02C32593" w14:textId="77777777" w:rsidR="009639B4" w:rsidRDefault="00597716">
            <w:pPr>
              <w:spacing w:after="0" w:line="216" w:lineRule="auto"/>
            </w:pPr>
            <w:hyperlink r:id="rId54" w:tgtFrame="_blank" w:history="1">
              <w:r w:rsidR="009639B4">
                <w:rPr>
                  <w:rStyle w:val="a4"/>
                  <w:color w:val="auto"/>
                </w:rPr>
                <w:t>Закон України</w:t>
              </w:r>
            </w:hyperlink>
            <w:r w:rsidR="009639B4">
              <w:t xml:space="preserve"> “Про Єдиний державний демографічний реєстр та документи, що підтверджують громадянство України, посвідчують особу чи її спеціальний статус”, постанова Верховної Ради України від 26 червня 1992 р. </w:t>
            </w:r>
            <w:r>
              <w:fldChar w:fldCharType="begin"/>
            </w:r>
            <w:r>
              <w:instrText xml:space="preserve"> HYPERLINK "https://zakon.rada.gov.ua/laws/show/2503-12" \t "_blank" </w:instrText>
            </w:r>
            <w:r>
              <w:fldChar w:fldCharType="separate"/>
            </w:r>
            <w:r w:rsidR="009639B4">
              <w:rPr>
                <w:rStyle w:val="a4"/>
                <w:color w:val="auto"/>
              </w:rPr>
              <w:t>№ 2503-XII</w:t>
            </w:r>
            <w:r>
              <w:rPr>
                <w:rStyle w:val="a4"/>
                <w:color w:val="auto"/>
              </w:rPr>
              <w:fldChar w:fldCharType="end"/>
            </w:r>
            <w:r w:rsidR="009639B4">
              <w:t xml:space="preserve"> “Про затвердження положень про паспорт громадянина України та про паспорт громадянина України для виїзду за кордон”</w:t>
            </w:r>
          </w:p>
        </w:tc>
      </w:tr>
      <w:tr w:rsidR="009639B4" w14:paraId="1A63F928" w14:textId="77777777" w:rsidTr="009639B4">
        <w:tc>
          <w:tcPr>
            <w:tcW w:w="15945" w:type="dxa"/>
            <w:gridSpan w:val="5"/>
            <w:tcBorders>
              <w:top w:val="single" w:sz="4" w:space="0" w:color="auto"/>
              <w:left w:val="single" w:sz="4" w:space="0" w:color="auto"/>
              <w:bottom w:val="single" w:sz="4" w:space="0" w:color="auto"/>
              <w:right w:val="single" w:sz="4" w:space="0" w:color="auto"/>
            </w:tcBorders>
            <w:hideMark/>
          </w:tcPr>
          <w:p w14:paraId="78BA33D9" w14:textId="77777777" w:rsidR="009639B4" w:rsidRDefault="009639B4">
            <w:pPr>
              <w:spacing w:after="0"/>
              <w:rPr>
                <w:lang w:eastAsia="ru-RU"/>
              </w:rPr>
            </w:pPr>
            <w:r>
              <w:rPr>
                <w:lang w:eastAsia="ru-RU"/>
              </w:rPr>
              <w:t xml:space="preserve">05 ПОСЛУГИ ГОЛОВНОГО УПРАВЛІННЯ ДЕРЖГЕОКАДАСТРУ У ДОНЕЦЬКІЙ ОБЛАСТІ </w:t>
            </w:r>
            <w:r>
              <w:rPr>
                <w:vertAlign w:val="superscript"/>
                <w:lang w:eastAsia="ru-RU"/>
              </w:rPr>
              <w:t>3</w:t>
            </w:r>
          </w:p>
        </w:tc>
      </w:tr>
      <w:tr w:rsidR="009639B4" w14:paraId="1605A11C"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085A279C" w14:textId="77777777" w:rsidR="009639B4" w:rsidRDefault="009639B4">
            <w:pPr>
              <w:spacing w:after="0"/>
              <w:rPr>
                <w:lang w:eastAsia="ru-RU"/>
              </w:rPr>
            </w:pPr>
            <w:r>
              <w:rPr>
                <w:lang w:eastAsia="ru-RU"/>
              </w:rPr>
              <w:lastRenderedPageBreak/>
              <w:t>32</w:t>
            </w:r>
          </w:p>
        </w:tc>
        <w:tc>
          <w:tcPr>
            <w:tcW w:w="1012" w:type="dxa"/>
            <w:tcBorders>
              <w:top w:val="single" w:sz="4" w:space="0" w:color="auto"/>
              <w:left w:val="single" w:sz="4" w:space="0" w:color="auto"/>
              <w:bottom w:val="single" w:sz="4" w:space="0" w:color="auto"/>
              <w:right w:val="single" w:sz="4" w:space="0" w:color="auto"/>
            </w:tcBorders>
            <w:hideMark/>
          </w:tcPr>
          <w:p w14:paraId="05AE485E" w14:textId="77777777" w:rsidR="009639B4" w:rsidRDefault="009639B4">
            <w:pPr>
              <w:spacing w:after="0"/>
              <w:rPr>
                <w:lang w:eastAsia="ru-RU"/>
              </w:rPr>
            </w:pPr>
            <w:r>
              <w:rPr>
                <w:lang w:eastAsia="ru-RU"/>
              </w:rPr>
              <w:t>05-01</w:t>
            </w:r>
          </w:p>
        </w:tc>
        <w:tc>
          <w:tcPr>
            <w:tcW w:w="8071" w:type="dxa"/>
            <w:tcBorders>
              <w:top w:val="single" w:sz="4" w:space="0" w:color="auto"/>
              <w:left w:val="single" w:sz="4" w:space="0" w:color="auto"/>
              <w:bottom w:val="single" w:sz="4" w:space="0" w:color="auto"/>
              <w:right w:val="single" w:sz="4" w:space="0" w:color="auto"/>
            </w:tcBorders>
            <w:hideMark/>
          </w:tcPr>
          <w:p w14:paraId="0A1AF693" w14:textId="77777777" w:rsidR="009639B4" w:rsidRDefault="009639B4">
            <w:pPr>
              <w:spacing w:after="0"/>
              <w:rPr>
                <w:lang w:eastAsia="ru-RU"/>
              </w:rPr>
            </w:pPr>
            <w:r>
              <w:t xml:space="preserve">Державна реєстрація земельної ділянки з </w:t>
            </w:r>
            <w:proofErr w:type="spellStart"/>
            <w:r>
              <w:t>видачею</w:t>
            </w:r>
            <w:proofErr w:type="spellEnd"/>
            <w:r>
              <w:t xml:space="preserve"> витягу з Державного земельного кадастру</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47721043" w14:textId="77777777" w:rsidR="009639B4" w:rsidRDefault="009639B4">
            <w:pPr>
              <w:spacing w:after="0"/>
            </w:pPr>
            <w:r>
              <w:t xml:space="preserve">Головне управління </w:t>
            </w:r>
            <w:proofErr w:type="spellStart"/>
            <w:r>
              <w:t>Держгеокадастру</w:t>
            </w:r>
            <w:proofErr w:type="spellEnd"/>
            <w:r>
              <w:t xml:space="preserve"> у Донецькій області </w:t>
            </w:r>
            <w:r>
              <w:rPr>
                <w:vertAlign w:val="superscript"/>
              </w:rPr>
              <w:t>3</w:t>
            </w:r>
          </w:p>
        </w:tc>
        <w:tc>
          <w:tcPr>
            <w:tcW w:w="4202" w:type="dxa"/>
            <w:vMerge w:val="restart"/>
            <w:tcBorders>
              <w:top w:val="single" w:sz="4" w:space="0" w:color="auto"/>
              <w:left w:val="single" w:sz="4" w:space="0" w:color="auto"/>
              <w:bottom w:val="single" w:sz="4" w:space="0" w:color="auto"/>
              <w:right w:val="single" w:sz="4" w:space="0" w:color="auto"/>
            </w:tcBorders>
            <w:hideMark/>
          </w:tcPr>
          <w:p w14:paraId="7DE6B047" w14:textId="77777777" w:rsidR="009639B4" w:rsidRDefault="00597716">
            <w:pPr>
              <w:spacing w:after="0" w:line="216" w:lineRule="auto"/>
            </w:pPr>
            <w:hyperlink r:id="rId55" w:tgtFrame="_blank" w:history="1">
              <w:r w:rsidR="009639B4">
                <w:rPr>
                  <w:rStyle w:val="a4"/>
                  <w:color w:val="auto"/>
                </w:rPr>
                <w:t>Закон України</w:t>
              </w:r>
            </w:hyperlink>
            <w:r w:rsidR="009639B4">
              <w:t xml:space="preserve"> “Про Державний земельний кадастр”</w:t>
            </w:r>
          </w:p>
        </w:tc>
      </w:tr>
      <w:tr w:rsidR="009639B4" w14:paraId="2CAD2D66"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710278D3" w14:textId="77777777" w:rsidR="009639B4" w:rsidRDefault="009639B4">
            <w:pPr>
              <w:spacing w:after="0"/>
              <w:rPr>
                <w:lang w:eastAsia="ru-RU"/>
              </w:rPr>
            </w:pPr>
            <w:r>
              <w:rPr>
                <w:lang w:eastAsia="ru-RU"/>
              </w:rPr>
              <w:t>33</w:t>
            </w:r>
          </w:p>
        </w:tc>
        <w:tc>
          <w:tcPr>
            <w:tcW w:w="1012" w:type="dxa"/>
            <w:tcBorders>
              <w:top w:val="single" w:sz="4" w:space="0" w:color="auto"/>
              <w:left w:val="single" w:sz="4" w:space="0" w:color="auto"/>
              <w:bottom w:val="single" w:sz="4" w:space="0" w:color="auto"/>
              <w:right w:val="single" w:sz="4" w:space="0" w:color="auto"/>
            </w:tcBorders>
            <w:hideMark/>
          </w:tcPr>
          <w:p w14:paraId="06E225B3" w14:textId="77777777" w:rsidR="009639B4" w:rsidRDefault="009639B4">
            <w:pPr>
              <w:spacing w:after="0"/>
              <w:rPr>
                <w:lang w:eastAsia="ru-RU"/>
              </w:rPr>
            </w:pPr>
            <w:r>
              <w:rPr>
                <w:lang w:eastAsia="ru-RU"/>
              </w:rPr>
              <w:t>05-02</w:t>
            </w:r>
          </w:p>
        </w:tc>
        <w:tc>
          <w:tcPr>
            <w:tcW w:w="8071" w:type="dxa"/>
            <w:tcBorders>
              <w:top w:val="single" w:sz="4" w:space="0" w:color="auto"/>
              <w:left w:val="single" w:sz="4" w:space="0" w:color="auto"/>
              <w:bottom w:val="single" w:sz="4" w:space="0" w:color="auto"/>
              <w:right w:val="single" w:sz="4" w:space="0" w:color="auto"/>
            </w:tcBorders>
            <w:hideMark/>
          </w:tcPr>
          <w:p w14:paraId="2CCCFEFF" w14:textId="77777777" w:rsidR="009639B4" w:rsidRDefault="009639B4">
            <w:pPr>
              <w:spacing w:after="0"/>
              <w:rPr>
                <w:lang w:eastAsia="ru-RU"/>
              </w:rPr>
            </w:pPr>
            <w:r>
              <w:t xml:space="preserve">Внесення до Державного земельного кадастру відомостей (змін до них) про земельну ділянку з </w:t>
            </w:r>
            <w:proofErr w:type="spellStart"/>
            <w:r>
              <w:t>видачею</w:t>
            </w:r>
            <w:proofErr w:type="spellEnd"/>
            <w:r>
              <w:t xml:space="preserve"> витягу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5F549A"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3D7B3A" w14:textId="77777777" w:rsidR="009639B4" w:rsidRDefault="009639B4">
            <w:pPr>
              <w:spacing w:after="0"/>
            </w:pPr>
          </w:p>
        </w:tc>
      </w:tr>
      <w:tr w:rsidR="009639B4" w14:paraId="3F4EA635"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0AB366EB" w14:textId="77777777" w:rsidR="009639B4" w:rsidRDefault="009639B4">
            <w:pPr>
              <w:spacing w:after="0"/>
              <w:rPr>
                <w:lang w:eastAsia="ru-RU"/>
              </w:rPr>
            </w:pPr>
            <w:r>
              <w:rPr>
                <w:lang w:eastAsia="ru-RU"/>
              </w:rPr>
              <w:t>34</w:t>
            </w:r>
          </w:p>
        </w:tc>
        <w:tc>
          <w:tcPr>
            <w:tcW w:w="1012" w:type="dxa"/>
            <w:tcBorders>
              <w:top w:val="single" w:sz="4" w:space="0" w:color="auto"/>
              <w:left w:val="single" w:sz="4" w:space="0" w:color="auto"/>
              <w:bottom w:val="single" w:sz="4" w:space="0" w:color="auto"/>
              <w:right w:val="single" w:sz="4" w:space="0" w:color="auto"/>
            </w:tcBorders>
            <w:hideMark/>
          </w:tcPr>
          <w:p w14:paraId="1F7FF614" w14:textId="77777777" w:rsidR="009639B4" w:rsidRDefault="009639B4">
            <w:pPr>
              <w:spacing w:after="0"/>
              <w:rPr>
                <w:lang w:eastAsia="ru-RU"/>
              </w:rPr>
            </w:pPr>
            <w:r>
              <w:rPr>
                <w:lang w:eastAsia="ru-RU"/>
              </w:rPr>
              <w:t>05-03</w:t>
            </w:r>
          </w:p>
        </w:tc>
        <w:tc>
          <w:tcPr>
            <w:tcW w:w="8071" w:type="dxa"/>
            <w:tcBorders>
              <w:top w:val="single" w:sz="4" w:space="0" w:color="auto"/>
              <w:left w:val="single" w:sz="4" w:space="0" w:color="auto"/>
              <w:bottom w:val="single" w:sz="4" w:space="0" w:color="auto"/>
              <w:right w:val="single" w:sz="4" w:space="0" w:color="auto"/>
            </w:tcBorders>
            <w:hideMark/>
          </w:tcPr>
          <w:p w14:paraId="0B10134B" w14:textId="77777777" w:rsidR="009639B4" w:rsidRDefault="009639B4">
            <w:pPr>
              <w:spacing w:after="0"/>
              <w:rPr>
                <w:lang w:eastAsia="ru-RU"/>
              </w:rPr>
            </w:pPr>
            <w: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t>видачею</w:t>
            </w:r>
            <w:proofErr w:type="spellEnd"/>
            <w:r>
              <w:t xml:space="preserve"> витягу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C0D64D"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EA0856" w14:textId="77777777" w:rsidR="009639B4" w:rsidRDefault="009639B4">
            <w:pPr>
              <w:spacing w:after="0"/>
            </w:pPr>
          </w:p>
        </w:tc>
      </w:tr>
      <w:tr w:rsidR="009639B4" w14:paraId="496795D6"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474B1D5D" w14:textId="77777777" w:rsidR="009639B4" w:rsidRDefault="009639B4">
            <w:pPr>
              <w:spacing w:after="0"/>
              <w:rPr>
                <w:lang w:eastAsia="ru-RU"/>
              </w:rPr>
            </w:pPr>
            <w:r>
              <w:rPr>
                <w:lang w:eastAsia="ru-RU"/>
              </w:rPr>
              <w:t>35</w:t>
            </w:r>
          </w:p>
        </w:tc>
        <w:tc>
          <w:tcPr>
            <w:tcW w:w="1012" w:type="dxa"/>
            <w:tcBorders>
              <w:top w:val="single" w:sz="4" w:space="0" w:color="auto"/>
              <w:left w:val="single" w:sz="4" w:space="0" w:color="auto"/>
              <w:bottom w:val="single" w:sz="4" w:space="0" w:color="auto"/>
              <w:right w:val="single" w:sz="4" w:space="0" w:color="auto"/>
            </w:tcBorders>
            <w:hideMark/>
          </w:tcPr>
          <w:p w14:paraId="27B25805" w14:textId="77777777" w:rsidR="009639B4" w:rsidRDefault="009639B4">
            <w:pPr>
              <w:spacing w:after="0"/>
              <w:rPr>
                <w:lang w:eastAsia="ru-RU"/>
              </w:rPr>
            </w:pPr>
            <w:r>
              <w:rPr>
                <w:lang w:eastAsia="ru-RU"/>
              </w:rPr>
              <w:t>05-04</w:t>
            </w:r>
          </w:p>
        </w:tc>
        <w:tc>
          <w:tcPr>
            <w:tcW w:w="8071" w:type="dxa"/>
            <w:tcBorders>
              <w:top w:val="single" w:sz="4" w:space="0" w:color="auto"/>
              <w:left w:val="single" w:sz="4" w:space="0" w:color="auto"/>
              <w:bottom w:val="single" w:sz="4" w:space="0" w:color="auto"/>
              <w:right w:val="single" w:sz="4" w:space="0" w:color="auto"/>
            </w:tcBorders>
            <w:hideMark/>
          </w:tcPr>
          <w:p w14:paraId="7FE78C7B" w14:textId="77777777" w:rsidR="009639B4" w:rsidRDefault="009639B4">
            <w:pPr>
              <w:spacing w:after="0"/>
              <w:rPr>
                <w:lang w:eastAsia="ru-RU"/>
              </w:rPr>
            </w:pPr>
            <w:r>
              <w:t xml:space="preserve">Внесення до Державного земельного кадастру відомостей (змін до них) про землі в межах територій адміністративно-територіальних одиниць з </w:t>
            </w:r>
            <w:proofErr w:type="spellStart"/>
            <w:r>
              <w:t>видачею</w:t>
            </w:r>
            <w:proofErr w:type="spellEnd"/>
            <w:r>
              <w:t xml:space="preserve"> витягу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0554A0"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hideMark/>
          </w:tcPr>
          <w:p w14:paraId="748C6765" w14:textId="77777777" w:rsidR="009639B4" w:rsidRDefault="00597716">
            <w:pPr>
              <w:spacing w:after="0" w:line="216" w:lineRule="auto"/>
            </w:pPr>
            <w:hyperlink r:id="rId56" w:tgtFrame="_blank" w:history="1">
              <w:r w:rsidR="009639B4">
                <w:rPr>
                  <w:rStyle w:val="a4"/>
                  <w:color w:val="auto"/>
                </w:rPr>
                <w:t>Закон України</w:t>
              </w:r>
            </w:hyperlink>
            <w:r w:rsidR="009639B4">
              <w:t xml:space="preserve"> “Про Державний земельний кадастр”</w:t>
            </w:r>
          </w:p>
        </w:tc>
      </w:tr>
      <w:tr w:rsidR="009639B4" w14:paraId="5B7730C7"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25EC0E3B" w14:textId="77777777" w:rsidR="009639B4" w:rsidRDefault="009639B4">
            <w:pPr>
              <w:spacing w:after="0"/>
              <w:rPr>
                <w:lang w:eastAsia="ru-RU"/>
              </w:rPr>
            </w:pPr>
            <w:r>
              <w:rPr>
                <w:lang w:eastAsia="ru-RU"/>
              </w:rPr>
              <w:t>36</w:t>
            </w:r>
          </w:p>
        </w:tc>
        <w:tc>
          <w:tcPr>
            <w:tcW w:w="1012" w:type="dxa"/>
            <w:tcBorders>
              <w:top w:val="single" w:sz="4" w:space="0" w:color="auto"/>
              <w:left w:val="single" w:sz="4" w:space="0" w:color="auto"/>
              <w:bottom w:val="single" w:sz="4" w:space="0" w:color="auto"/>
              <w:right w:val="single" w:sz="4" w:space="0" w:color="auto"/>
            </w:tcBorders>
            <w:hideMark/>
          </w:tcPr>
          <w:p w14:paraId="6BEABEF4" w14:textId="77777777" w:rsidR="009639B4" w:rsidRDefault="009639B4">
            <w:pPr>
              <w:spacing w:after="0"/>
              <w:rPr>
                <w:lang w:eastAsia="ru-RU"/>
              </w:rPr>
            </w:pPr>
            <w:r>
              <w:rPr>
                <w:lang w:eastAsia="ru-RU"/>
              </w:rPr>
              <w:t>05-05</w:t>
            </w:r>
          </w:p>
        </w:tc>
        <w:tc>
          <w:tcPr>
            <w:tcW w:w="8071" w:type="dxa"/>
            <w:tcBorders>
              <w:top w:val="single" w:sz="4" w:space="0" w:color="auto"/>
              <w:left w:val="single" w:sz="4" w:space="0" w:color="auto"/>
              <w:bottom w:val="single" w:sz="4" w:space="0" w:color="auto"/>
              <w:right w:val="single" w:sz="4" w:space="0" w:color="auto"/>
            </w:tcBorders>
            <w:hideMark/>
          </w:tcPr>
          <w:p w14:paraId="27AC8875" w14:textId="77777777" w:rsidR="009639B4" w:rsidRDefault="009639B4">
            <w:pPr>
              <w:spacing w:after="0"/>
              <w:rPr>
                <w:lang w:eastAsia="ru-RU"/>
              </w:rPr>
            </w:pPr>
            <w:r>
              <w:t xml:space="preserve">Державна реєстрація обмежень у використанні земель з </w:t>
            </w:r>
            <w:proofErr w:type="spellStart"/>
            <w:r>
              <w:t>видачею</w:t>
            </w:r>
            <w:proofErr w:type="spellEnd"/>
            <w:r>
              <w:t xml:space="preserve"> витягу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FBC70C"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0FE954" w14:textId="77777777" w:rsidR="009639B4" w:rsidRDefault="009639B4">
            <w:pPr>
              <w:spacing w:after="0"/>
            </w:pPr>
          </w:p>
        </w:tc>
      </w:tr>
      <w:tr w:rsidR="009639B4" w14:paraId="266C7376"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0697267A" w14:textId="77777777" w:rsidR="009639B4" w:rsidRDefault="009639B4">
            <w:pPr>
              <w:spacing w:after="0"/>
              <w:rPr>
                <w:lang w:eastAsia="ru-RU"/>
              </w:rPr>
            </w:pPr>
            <w:r>
              <w:rPr>
                <w:lang w:eastAsia="ru-RU"/>
              </w:rPr>
              <w:t>37</w:t>
            </w:r>
          </w:p>
        </w:tc>
        <w:tc>
          <w:tcPr>
            <w:tcW w:w="1012" w:type="dxa"/>
            <w:tcBorders>
              <w:top w:val="single" w:sz="4" w:space="0" w:color="auto"/>
              <w:left w:val="single" w:sz="4" w:space="0" w:color="auto"/>
              <w:bottom w:val="single" w:sz="4" w:space="0" w:color="auto"/>
              <w:right w:val="single" w:sz="4" w:space="0" w:color="auto"/>
            </w:tcBorders>
            <w:hideMark/>
          </w:tcPr>
          <w:p w14:paraId="6FABC42D" w14:textId="77777777" w:rsidR="009639B4" w:rsidRDefault="009639B4">
            <w:pPr>
              <w:spacing w:after="0"/>
              <w:rPr>
                <w:lang w:eastAsia="ru-RU"/>
              </w:rPr>
            </w:pPr>
            <w:r>
              <w:rPr>
                <w:lang w:eastAsia="ru-RU"/>
              </w:rPr>
              <w:t>05-06</w:t>
            </w:r>
          </w:p>
        </w:tc>
        <w:tc>
          <w:tcPr>
            <w:tcW w:w="8071" w:type="dxa"/>
            <w:tcBorders>
              <w:top w:val="single" w:sz="4" w:space="0" w:color="auto"/>
              <w:left w:val="single" w:sz="4" w:space="0" w:color="auto"/>
              <w:bottom w:val="single" w:sz="4" w:space="0" w:color="auto"/>
              <w:right w:val="single" w:sz="4" w:space="0" w:color="auto"/>
            </w:tcBorders>
            <w:hideMark/>
          </w:tcPr>
          <w:p w14:paraId="2B91D27B" w14:textId="77777777" w:rsidR="009639B4" w:rsidRDefault="009639B4">
            <w:pPr>
              <w:spacing w:after="0"/>
              <w:rPr>
                <w:lang w:eastAsia="ru-RU"/>
              </w:rPr>
            </w:pPr>
            <w:r>
              <w:t xml:space="preserve">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w:t>
            </w:r>
            <w:proofErr w:type="spellStart"/>
            <w:r>
              <w:t>видачею</w:t>
            </w:r>
            <w:proofErr w:type="spellEnd"/>
            <w:r>
              <w:t xml:space="preserve"> витягу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449453"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FAED40" w14:textId="77777777" w:rsidR="009639B4" w:rsidRDefault="009639B4">
            <w:pPr>
              <w:spacing w:after="0"/>
            </w:pPr>
          </w:p>
        </w:tc>
      </w:tr>
      <w:tr w:rsidR="009639B4" w14:paraId="7C1785D8"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29964D16" w14:textId="77777777" w:rsidR="009639B4" w:rsidRDefault="009639B4">
            <w:pPr>
              <w:spacing w:after="0"/>
              <w:rPr>
                <w:lang w:eastAsia="ru-RU"/>
              </w:rPr>
            </w:pPr>
            <w:r>
              <w:rPr>
                <w:lang w:eastAsia="ru-RU"/>
              </w:rPr>
              <w:t>38</w:t>
            </w:r>
          </w:p>
        </w:tc>
        <w:tc>
          <w:tcPr>
            <w:tcW w:w="1012" w:type="dxa"/>
            <w:tcBorders>
              <w:top w:val="single" w:sz="4" w:space="0" w:color="auto"/>
              <w:left w:val="single" w:sz="4" w:space="0" w:color="auto"/>
              <w:bottom w:val="single" w:sz="4" w:space="0" w:color="auto"/>
              <w:right w:val="single" w:sz="4" w:space="0" w:color="auto"/>
            </w:tcBorders>
            <w:hideMark/>
          </w:tcPr>
          <w:p w14:paraId="061808F5" w14:textId="77777777" w:rsidR="009639B4" w:rsidRDefault="009639B4">
            <w:pPr>
              <w:spacing w:after="0"/>
              <w:rPr>
                <w:lang w:eastAsia="ru-RU"/>
              </w:rPr>
            </w:pPr>
            <w:r>
              <w:rPr>
                <w:lang w:eastAsia="ru-RU"/>
              </w:rPr>
              <w:t>05-07</w:t>
            </w:r>
          </w:p>
        </w:tc>
        <w:tc>
          <w:tcPr>
            <w:tcW w:w="8071" w:type="dxa"/>
            <w:tcBorders>
              <w:top w:val="single" w:sz="4" w:space="0" w:color="auto"/>
              <w:left w:val="single" w:sz="4" w:space="0" w:color="auto"/>
              <w:bottom w:val="single" w:sz="4" w:space="0" w:color="auto"/>
              <w:right w:val="single" w:sz="4" w:space="0" w:color="auto"/>
            </w:tcBorders>
            <w:hideMark/>
          </w:tcPr>
          <w:p w14:paraId="631C48D0" w14:textId="77777777" w:rsidR="009639B4" w:rsidRDefault="009639B4">
            <w:pPr>
              <w:spacing w:after="0"/>
              <w:rPr>
                <w:lang w:eastAsia="ru-RU"/>
              </w:rPr>
            </w:pPr>
            <w:r>
              <w:t xml:space="preserve">Виправлення технічної помилки у відомостях з Державного земельного кадастру, допущеної органом, що здійснює його ведення, з </w:t>
            </w:r>
            <w:proofErr w:type="spellStart"/>
            <w:r>
              <w:t>видачею</w:t>
            </w:r>
            <w:proofErr w:type="spellEnd"/>
            <w:r>
              <w:t xml:space="preserve"> витягу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223B0A"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3FC28D" w14:textId="77777777" w:rsidR="009639B4" w:rsidRDefault="009639B4">
            <w:pPr>
              <w:spacing w:after="0"/>
            </w:pPr>
          </w:p>
        </w:tc>
      </w:tr>
      <w:tr w:rsidR="009639B4" w14:paraId="6BB9B3AE" w14:textId="77777777" w:rsidTr="009639B4">
        <w:tc>
          <w:tcPr>
            <w:tcW w:w="551" w:type="dxa"/>
            <w:tcBorders>
              <w:top w:val="single" w:sz="4" w:space="0" w:color="auto"/>
              <w:left w:val="single" w:sz="4" w:space="0" w:color="auto"/>
              <w:bottom w:val="single" w:sz="4" w:space="0" w:color="auto"/>
              <w:right w:val="single" w:sz="4" w:space="0" w:color="auto"/>
            </w:tcBorders>
          </w:tcPr>
          <w:p w14:paraId="2D769B97" w14:textId="77777777" w:rsidR="009639B4" w:rsidRDefault="009639B4">
            <w:pPr>
              <w:spacing w:after="0"/>
              <w:rPr>
                <w:lang w:eastAsia="ru-RU"/>
              </w:rPr>
            </w:pPr>
          </w:p>
        </w:tc>
        <w:tc>
          <w:tcPr>
            <w:tcW w:w="1012" w:type="dxa"/>
            <w:tcBorders>
              <w:top w:val="single" w:sz="4" w:space="0" w:color="auto"/>
              <w:left w:val="single" w:sz="4" w:space="0" w:color="auto"/>
              <w:bottom w:val="single" w:sz="4" w:space="0" w:color="auto"/>
              <w:right w:val="single" w:sz="4" w:space="0" w:color="auto"/>
            </w:tcBorders>
          </w:tcPr>
          <w:p w14:paraId="3A3BCDE4"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23567C19" w14:textId="77777777" w:rsidR="009639B4" w:rsidRDefault="009639B4">
            <w:pPr>
              <w:spacing w:after="0"/>
              <w:rPr>
                <w:lang w:eastAsia="ru-RU"/>
              </w:rPr>
            </w:pPr>
            <w:r>
              <w:t>Надання відомостей з Державного земельного кадастру у формі: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E37D8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2C76E" w14:textId="77777777" w:rsidR="009639B4" w:rsidRDefault="009639B4">
            <w:pPr>
              <w:spacing w:after="0"/>
            </w:pPr>
          </w:p>
        </w:tc>
      </w:tr>
      <w:tr w:rsidR="009639B4" w14:paraId="3E1C6165" w14:textId="77777777" w:rsidTr="009639B4">
        <w:tc>
          <w:tcPr>
            <w:tcW w:w="551" w:type="dxa"/>
            <w:vMerge w:val="restart"/>
            <w:tcBorders>
              <w:top w:val="single" w:sz="4" w:space="0" w:color="auto"/>
              <w:left w:val="single" w:sz="4" w:space="0" w:color="auto"/>
              <w:bottom w:val="single" w:sz="4" w:space="0" w:color="auto"/>
              <w:right w:val="single" w:sz="4" w:space="0" w:color="auto"/>
            </w:tcBorders>
            <w:hideMark/>
          </w:tcPr>
          <w:p w14:paraId="4E2F09A1" w14:textId="77777777" w:rsidR="009639B4" w:rsidRDefault="009639B4">
            <w:pPr>
              <w:spacing w:after="0"/>
              <w:rPr>
                <w:lang w:eastAsia="ru-RU"/>
              </w:rPr>
            </w:pPr>
            <w:r>
              <w:rPr>
                <w:lang w:eastAsia="ru-RU"/>
              </w:rPr>
              <w:t>39</w:t>
            </w:r>
          </w:p>
        </w:tc>
        <w:tc>
          <w:tcPr>
            <w:tcW w:w="1012" w:type="dxa"/>
            <w:vMerge w:val="restart"/>
            <w:tcBorders>
              <w:top w:val="single" w:sz="4" w:space="0" w:color="auto"/>
              <w:left w:val="single" w:sz="4" w:space="0" w:color="auto"/>
              <w:bottom w:val="single" w:sz="4" w:space="0" w:color="auto"/>
              <w:right w:val="single" w:sz="4" w:space="0" w:color="auto"/>
            </w:tcBorders>
            <w:hideMark/>
          </w:tcPr>
          <w:p w14:paraId="7D914338" w14:textId="77777777" w:rsidR="009639B4" w:rsidRDefault="009639B4">
            <w:pPr>
              <w:spacing w:after="0"/>
              <w:rPr>
                <w:lang w:eastAsia="ru-RU"/>
              </w:rPr>
            </w:pPr>
            <w:r>
              <w:rPr>
                <w:lang w:eastAsia="ru-RU"/>
              </w:rPr>
              <w:t>05-08</w:t>
            </w:r>
          </w:p>
        </w:tc>
        <w:tc>
          <w:tcPr>
            <w:tcW w:w="8071" w:type="dxa"/>
            <w:tcBorders>
              <w:top w:val="single" w:sz="4" w:space="0" w:color="auto"/>
              <w:left w:val="single" w:sz="4" w:space="0" w:color="auto"/>
              <w:bottom w:val="single" w:sz="4" w:space="0" w:color="auto"/>
              <w:right w:val="single" w:sz="4" w:space="0" w:color="auto"/>
            </w:tcBorders>
            <w:hideMark/>
          </w:tcPr>
          <w:p w14:paraId="48CCC476" w14:textId="77777777" w:rsidR="009639B4" w:rsidRDefault="009639B4">
            <w:pPr>
              <w:spacing w:after="0"/>
              <w:rPr>
                <w:lang w:eastAsia="ru-RU"/>
              </w:rPr>
            </w:pPr>
            <w:r>
              <w:t>1) витягу з Державного земельного кадастру про: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99CC4A"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3F2287" w14:textId="77777777" w:rsidR="009639B4" w:rsidRDefault="009639B4">
            <w:pPr>
              <w:spacing w:after="0"/>
            </w:pPr>
          </w:p>
        </w:tc>
      </w:tr>
      <w:tr w:rsidR="009639B4" w14:paraId="7F874061" w14:textId="77777777" w:rsidTr="009639B4">
        <w:tc>
          <w:tcPr>
            <w:tcW w:w="0" w:type="auto"/>
            <w:vMerge/>
            <w:tcBorders>
              <w:top w:val="single" w:sz="4" w:space="0" w:color="auto"/>
              <w:left w:val="single" w:sz="4" w:space="0" w:color="auto"/>
              <w:bottom w:val="single" w:sz="4" w:space="0" w:color="auto"/>
              <w:right w:val="single" w:sz="4" w:space="0" w:color="auto"/>
            </w:tcBorders>
            <w:vAlign w:val="center"/>
            <w:hideMark/>
          </w:tcPr>
          <w:p w14:paraId="61D13D0D" w14:textId="77777777" w:rsidR="009639B4" w:rsidRDefault="009639B4">
            <w:pPr>
              <w:spacing w:after="0"/>
              <w:rPr>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200200"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6DF99184" w14:textId="77777777" w:rsidR="009639B4" w:rsidRDefault="009639B4">
            <w:pPr>
              <w:spacing w:after="0"/>
              <w:rPr>
                <w:lang w:eastAsia="ru-RU"/>
              </w:rPr>
            </w:pPr>
            <w:r>
              <w:t>землі в межах території адміністративно-територіальних одиниць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5054CA"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D18926" w14:textId="77777777" w:rsidR="009639B4" w:rsidRDefault="009639B4">
            <w:pPr>
              <w:spacing w:after="0"/>
            </w:pPr>
          </w:p>
        </w:tc>
      </w:tr>
      <w:tr w:rsidR="009639B4" w14:paraId="63C9AA62" w14:textId="77777777" w:rsidTr="009639B4">
        <w:tc>
          <w:tcPr>
            <w:tcW w:w="0" w:type="auto"/>
            <w:vMerge/>
            <w:tcBorders>
              <w:top w:val="single" w:sz="4" w:space="0" w:color="auto"/>
              <w:left w:val="single" w:sz="4" w:space="0" w:color="auto"/>
              <w:bottom w:val="single" w:sz="4" w:space="0" w:color="auto"/>
              <w:right w:val="single" w:sz="4" w:space="0" w:color="auto"/>
            </w:tcBorders>
            <w:vAlign w:val="center"/>
            <w:hideMark/>
          </w:tcPr>
          <w:p w14:paraId="02BDD7AE" w14:textId="77777777" w:rsidR="009639B4" w:rsidRDefault="009639B4">
            <w:pPr>
              <w:spacing w:after="0"/>
              <w:rPr>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07ED3A"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73249AB1" w14:textId="77777777" w:rsidR="009639B4" w:rsidRDefault="009639B4">
            <w:pPr>
              <w:spacing w:after="0"/>
              <w:rPr>
                <w:lang w:eastAsia="ru-RU"/>
              </w:rPr>
            </w:pPr>
            <w:r>
              <w:t>обмеження у використанні земель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4F7A3A"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10DBB6" w14:textId="77777777" w:rsidR="009639B4" w:rsidRDefault="009639B4">
            <w:pPr>
              <w:spacing w:after="0"/>
            </w:pPr>
          </w:p>
        </w:tc>
      </w:tr>
      <w:tr w:rsidR="009639B4" w14:paraId="160364D4" w14:textId="77777777" w:rsidTr="009639B4">
        <w:tc>
          <w:tcPr>
            <w:tcW w:w="0" w:type="auto"/>
            <w:vMerge/>
            <w:tcBorders>
              <w:top w:val="single" w:sz="4" w:space="0" w:color="auto"/>
              <w:left w:val="single" w:sz="4" w:space="0" w:color="auto"/>
              <w:bottom w:val="single" w:sz="4" w:space="0" w:color="auto"/>
              <w:right w:val="single" w:sz="4" w:space="0" w:color="auto"/>
            </w:tcBorders>
            <w:vAlign w:val="center"/>
            <w:hideMark/>
          </w:tcPr>
          <w:p w14:paraId="4A9A6690" w14:textId="77777777" w:rsidR="009639B4" w:rsidRDefault="009639B4">
            <w:pPr>
              <w:spacing w:after="0"/>
              <w:rPr>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5D90E9"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408CF204" w14:textId="77777777" w:rsidR="009639B4" w:rsidRDefault="009639B4">
            <w:pPr>
              <w:spacing w:after="0"/>
              <w:rPr>
                <w:lang w:eastAsia="ru-RU"/>
              </w:rPr>
            </w:pPr>
            <w:r>
              <w:t>земельну ділянку з:</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2D6635"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B6E887" w14:textId="77777777" w:rsidR="009639B4" w:rsidRDefault="009639B4">
            <w:pPr>
              <w:spacing w:after="0"/>
            </w:pPr>
          </w:p>
        </w:tc>
      </w:tr>
      <w:tr w:rsidR="009639B4" w14:paraId="3A2D1E9F" w14:textId="77777777" w:rsidTr="009639B4">
        <w:tc>
          <w:tcPr>
            <w:tcW w:w="0" w:type="auto"/>
            <w:vMerge/>
            <w:tcBorders>
              <w:top w:val="single" w:sz="4" w:space="0" w:color="auto"/>
              <w:left w:val="single" w:sz="4" w:space="0" w:color="auto"/>
              <w:bottom w:val="single" w:sz="4" w:space="0" w:color="auto"/>
              <w:right w:val="single" w:sz="4" w:space="0" w:color="auto"/>
            </w:tcBorders>
            <w:vAlign w:val="center"/>
            <w:hideMark/>
          </w:tcPr>
          <w:p w14:paraId="1B3FCE11" w14:textId="77777777" w:rsidR="009639B4" w:rsidRDefault="009639B4">
            <w:pPr>
              <w:spacing w:after="0"/>
              <w:rPr>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D12CBA"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68ADD181" w14:textId="77777777" w:rsidR="009639B4" w:rsidRDefault="009639B4">
            <w:pPr>
              <w:spacing w:after="0"/>
              <w:rPr>
                <w:lang w:eastAsia="ru-RU"/>
              </w:rPr>
            </w:pPr>
            <w: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4B3E77"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34A85E0E" w14:textId="77777777" w:rsidR="009639B4" w:rsidRDefault="00597716">
            <w:pPr>
              <w:spacing w:after="0" w:line="216" w:lineRule="auto"/>
            </w:pPr>
            <w:hyperlink r:id="rId57" w:tgtFrame="_blank" w:history="1">
              <w:r w:rsidR="009639B4">
                <w:rPr>
                  <w:rStyle w:val="a4"/>
                  <w:color w:val="auto"/>
                </w:rPr>
                <w:t>Закон України</w:t>
              </w:r>
            </w:hyperlink>
            <w:r w:rsidR="009639B4">
              <w:t xml:space="preserve"> “Про Державний земельний кадастр” та </w:t>
            </w:r>
            <w:hyperlink r:id="rId58" w:tgtFrame="_blank" w:history="1">
              <w:r w:rsidR="009639B4">
                <w:rPr>
                  <w:rStyle w:val="a4"/>
                  <w:color w:val="auto"/>
                </w:rPr>
                <w:t>Закон України</w:t>
              </w:r>
            </w:hyperlink>
            <w:r w:rsidR="009639B4">
              <w:t xml:space="preserve"> “Про державну реєстрацію речових прав на нерухоме майно та їх обтяжень”</w:t>
            </w:r>
          </w:p>
        </w:tc>
      </w:tr>
      <w:tr w:rsidR="009639B4" w14:paraId="5B116355" w14:textId="77777777" w:rsidTr="009639B4">
        <w:tc>
          <w:tcPr>
            <w:tcW w:w="0" w:type="auto"/>
            <w:vMerge/>
            <w:tcBorders>
              <w:top w:val="single" w:sz="4" w:space="0" w:color="auto"/>
              <w:left w:val="single" w:sz="4" w:space="0" w:color="auto"/>
              <w:bottom w:val="single" w:sz="4" w:space="0" w:color="auto"/>
              <w:right w:val="single" w:sz="4" w:space="0" w:color="auto"/>
            </w:tcBorders>
            <w:vAlign w:val="center"/>
            <w:hideMark/>
          </w:tcPr>
          <w:p w14:paraId="6FFC83F0" w14:textId="77777777" w:rsidR="009639B4" w:rsidRDefault="009639B4">
            <w:pPr>
              <w:spacing w:after="0"/>
              <w:rPr>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5E87A5"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5686AFB7" w14:textId="77777777" w:rsidR="009639B4" w:rsidRDefault="009639B4">
            <w:pPr>
              <w:spacing w:after="0"/>
              <w:rPr>
                <w:lang w:eastAsia="ru-RU"/>
              </w:rPr>
            </w:pPr>
            <w:r>
              <w:t>усіма відомостями, внесеними до Поземельної книги, крім відомостей про речові права на земельну ділянку, що виникли після 1 січня 2013 р.</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0FD31B"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hideMark/>
          </w:tcPr>
          <w:p w14:paraId="62225B31" w14:textId="77777777" w:rsidR="009639B4" w:rsidRDefault="00597716">
            <w:pPr>
              <w:spacing w:after="0" w:line="216" w:lineRule="auto"/>
            </w:pPr>
            <w:hyperlink r:id="rId59" w:tgtFrame="_blank" w:history="1">
              <w:r w:rsidR="009639B4">
                <w:rPr>
                  <w:rStyle w:val="a4"/>
                  <w:color w:val="auto"/>
                </w:rPr>
                <w:t>Закон України</w:t>
              </w:r>
            </w:hyperlink>
            <w:r w:rsidR="009639B4">
              <w:t xml:space="preserve"> “Про Державний земельний кадастр”</w:t>
            </w:r>
          </w:p>
        </w:tc>
      </w:tr>
      <w:tr w:rsidR="009639B4" w14:paraId="630989AA"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451C895F" w14:textId="77777777" w:rsidR="009639B4" w:rsidRDefault="009639B4">
            <w:pPr>
              <w:spacing w:after="0"/>
              <w:rPr>
                <w:lang w:eastAsia="ru-RU"/>
              </w:rPr>
            </w:pPr>
            <w:r>
              <w:rPr>
                <w:lang w:eastAsia="ru-RU"/>
              </w:rPr>
              <w:t>40</w:t>
            </w:r>
          </w:p>
        </w:tc>
        <w:tc>
          <w:tcPr>
            <w:tcW w:w="1012" w:type="dxa"/>
            <w:tcBorders>
              <w:top w:val="single" w:sz="4" w:space="0" w:color="auto"/>
              <w:left w:val="single" w:sz="4" w:space="0" w:color="auto"/>
              <w:bottom w:val="single" w:sz="4" w:space="0" w:color="auto"/>
              <w:right w:val="single" w:sz="4" w:space="0" w:color="auto"/>
            </w:tcBorders>
            <w:hideMark/>
          </w:tcPr>
          <w:p w14:paraId="72CEE504" w14:textId="77777777" w:rsidR="009639B4" w:rsidRDefault="009639B4">
            <w:pPr>
              <w:spacing w:after="0"/>
              <w:rPr>
                <w:lang w:eastAsia="ru-RU"/>
              </w:rPr>
            </w:pPr>
            <w:r>
              <w:rPr>
                <w:lang w:eastAsia="ru-RU"/>
              </w:rPr>
              <w:t>05-09</w:t>
            </w:r>
          </w:p>
        </w:tc>
        <w:tc>
          <w:tcPr>
            <w:tcW w:w="8071" w:type="dxa"/>
            <w:tcBorders>
              <w:top w:val="single" w:sz="4" w:space="0" w:color="auto"/>
              <w:left w:val="single" w:sz="4" w:space="0" w:color="auto"/>
              <w:bottom w:val="single" w:sz="4" w:space="0" w:color="auto"/>
              <w:right w:val="single" w:sz="4" w:space="0" w:color="auto"/>
            </w:tcBorders>
            <w:hideMark/>
          </w:tcPr>
          <w:p w14:paraId="0634ACB0" w14:textId="77777777" w:rsidR="009639B4" w:rsidRDefault="009639B4">
            <w:pPr>
              <w:spacing w:after="0"/>
              <w:rPr>
                <w:lang w:eastAsia="ru-RU"/>
              </w:rPr>
            </w:pPr>
            <w:r>
              <w:t>2) довідок, що містять узагальнену інформацію про землі (території)</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D19483"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3B1E62" w14:textId="77777777" w:rsidR="009639B4" w:rsidRDefault="009639B4">
            <w:pPr>
              <w:spacing w:after="0"/>
            </w:pPr>
          </w:p>
        </w:tc>
      </w:tr>
      <w:tr w:rsidR="009639B4" w14:paraId="3DAAC08B"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7FF32674" w14:textId="77777777" w:rsidR="009639B4" w:rsidRDefault="009639B4">
            <w:pPr>
              <w:spacing w:after="0"/>
              <w:rPr>
                <w:lang w:eastAsia="ru-RU"/>
              </w:rPr>
            </w:pPr>
            <w:r>
              <w:rPr>
                <w:lang w:eastAsia="ru-RU"/>
              </w:rPr>
              <w:t>41</w:t>
            </w:r>
          </w:p>
        </w:tc>
        <w:tc>
          <w:tcPr>
            <w:tcW w:w="1012" w:type="dxa"/>
            <w:tcBorders>
              <w:top w:val="single" w:sz="4" w:space="0" w:color="auto"/>
              <w:left w:val="single" w:sz="4" w:space="0" w:color="auto"/>
              <w:bottom w:val="single" w:sz="4" w:space="0" w:color="auto"/>
              <w:right w:val="single" w:sz="4" w:space="0" w:color="auto"/>
            </w:tcBorders>
            <w:hideMark/>
          </w:tcPr>
          <w:p w14:paraId="2E173F54" w14:textId="77777777" w:rsidR="009639B4" w:rsidRDefault="009639B4">
            <w:pPr>
              <w:spacing w:after="0"/>
              <w:rPr>
                <w:lang w:eastAsia="ru-RU"/>
              </w:rPr>
            </w:pPr>
            <w:r>
              <w:rPr>
                <w:lang w:eastAsia="ru-RU"/>
              </w:rPr>
              <w:t>05-10</w:t>
            </w:r>
          </w:p>
        </w:tc>
        <w:tc>
          <w:tcPr>
            <w:tcW w:w="8071" w:type="dxa"/>
            <w:tcBorders>
              <w:top w:val="single" w:sz="4" w:space="0" w:color="auto"/>
              <w:left w:val="single" w:sz="4" w:space="0" w:color="auto"/>
              <w:bottom w:val="single" w:sz="4" w:space="0" w:color="auto"/>
              <w:right w:val="single" w:sz="4" w:space="0" w:color="auto"/>
            </w:tcBorders>
            <w:hideMark/>
          </w:tcPr>
          <w:p w14:paraId="4CE557DA" w14:textId="77777777" w:rsidR="009639B4" w:rsidRDefault="009639B4">
            <w:pPr>
              <w:spacing w:after="0"/>
              <w:rPr>
                <w:lang w:eastAsia="ru-RU"/>
              </w:rPr>
            </w:pPr>
            <w:r>
              <w:t xml:space="preserve">3) </w:t>
            </w:r>
            <w:proofErr w:type="spellStart"/>
            <w:r>
              <w:t>викопіювань</w:t>
            </w:r>
            <w:proofErr w:type="spellEnd"/>
            <w:r>
              <w:t xml:space="preserve"> з картографічної основи Державного земельного кадастру, кадастрової карти (плану)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6813F9"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D2FFC3" w14:textId="77777777" w:rsidR="009639B4" w:rsidRDefault="009639B4">
            <w:pPr>
              <w:spacing w:after="0"/>
            </w:pPr>
          </w:p>
        </w:tc>
      </w:tr>
      <w:tr w:rsidR="009639B4" w14:paraId="2742FCA3"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5AA97321" w14:textId="77777777" w:rsidR="009639B4" w:rsidRDefault="009639B4">
            <w:pPr>
              <w:spacing w:after="0"/>
              <w:rPr>
                <w:lang w:eastAsia="ru-RU"/>
              </w:rPr>
            </w:pPr>
            <w:r>
              <w:rPr>
                <w:lang w:eastAsia="ru-RU"/>
              </w:rPr>
              <w:t>42</w:t>
            </w:r>
          </w:p>
        </w:tc>
        <w:tc>
          <w:tcPr>
            <w:tcW w:w="1012" w:type="dxa"/>
            <w:tcBorders>
              <w:top w:val="single" w:sz="4" w:space="0" w:color="auto"/>
              <w:left w:val="single" w:sz="4" w:space="0" w:color="auto"/>
              <w:bottom w:val="single" w:sz="4" w:space="0" w:color="auto"/>
              <w:right w:val="single" w:sz="4" w:space="0" w:color="auto"/>
            </w:tcBorders>
            <w:hideMark/>
          </w:tcPr>
          <w:p w14:paraId="31B2A2A3" w14:textId="77777777" w:rsidR="009639B4" w:rsidRDefault="009639B4">
            <w:pPr>
              <w:spacing w:after="0"/>
              <w:rPr>
                <w:lang w:eastAsia="ru-RU"/>
              </w:rPr>
            </w:pPr>
            <w:r>
              <w:rPr>
                <w:lang w:eastAsia="ru-RU"/>
              </w:rPr>
              <w:t>05-11</w:t>
            </w:r>
          </w:p>
        </w:tc>
        <w:tc>
          <w:tcPr>
            <w:tcW w:w="8071" w:type="dxa"/>
            <w:tcBorders>
              <w:top w:val="single" w:sz="4" w:space="0" w:color="auto"/>
              <w:left w:val="single" w:sz="4" w:space="0" w:color="auto"/>
              <w:bottom w:val="single" w:sz="4" w:space="0" w:color="auto"/>
              <w:right w:val="single" w:sz="4" w:space="0" w:color="auto"/>
            </w:tcBorders>
            <w:hideMark/>
          </w:tcPr>
          <w:p w14:paraId="2D162567" w14:textId="77777777" w:rsidR="009639B4" w:rsidRDefault="009639B4">
            <w:pPr>
              <w:spacing w:after="0"/>
              <w:rPr>
                <w:lang w:eastAsia="ru-RU"/>
              </w:rPr>
            </w:pPr>
            <w:r>
              <w:t>4) копій документів, що створюються під час ведення Державного земельного кадастру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A5A04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01D485" w14:textId="77777777" w:rsidR="009639B4" w:rsidRDefault="009639B4">
            <w:pPr>
              <w:spacing w:after="0"/>
            </w:pPr>
          </w:p>
        </w:tc>
      </w:tr>
      <w:tr w:rsidR="009639B4" w14:paraId="5A3FA1E6" w14:textId="77777777" w:rsidTr="009639B4">
        <w:trPr>
          <w:trHeight w:val="125"/>
        </w:trPr>
        <w:tc>
          <w:tcPr>
            <w:tcW w:w="551" w:type="dxa"/>
            <w:tcBorders>
              <w:top w:val="single" w:sz="4" w:space="0" w:color="auto"/>
              <w:left w:val="single" w:sz="4" w:space="0" w:color="auto"/>
              <w:bottom w:val="single" w:sz="4" w:space="0" w:color="auto"/>
              <w:right w:val="single" w:sz="4" w:space="0" w:color="auto"/>
            </w:tcBorders>
          </w:tcPr>
          <w:p w14:paraId="4FE2B8AE" w14:textId="77777777" w:rsidR="009639B4" w:rsidRDefault="009639B4">
            <w:pPr>
              <w:spacing w:after="0"/>
              <w:rPr>
                <w:lang w:eastAsia="ru-RU"/>
              </w:rPr>
            </w:pPr>
          </w:p>
        </w:tc>
        <w:tc>
          <w:tcPr>
            <w:tcW w:w="1012" w:type="dxa"/>
            <w:tcBorders>
              <w:top w:val="single" w:sz="4" w:space="0" w:color="auto"/>
              <w:left w:val="single" w:sz="4" w:space="0" w:color="auto"/>
              <w:bottom w:val="single" w:sz="4" w:space="0" w:color="auto"/>
              <w:right w:val="single" w:sz="4" w:space="0" w:color="auto"/>
            </w:tcBorders>
          </w:tcPr>
          <w:p w14:paraId="47D3BF48"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215DFF5B" w14:textId="77777777" w:rsidR="009639B4" w:rsidRDefault="009639B4">
            <w:pPr>
              <w:spacing w:after="0"/>
              <w:rPr>
                <w:lang w:eastAsia="ru-RU"/>
              </w:rPr>
            </w:pPr>
            <w:r>
              <w:t xml:space="preserve">Видача довідки про: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1A0380"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hideMark/>
          </w:tcPr>
          <w:p w14:paraId="37051D3E" w14:textId="77777777" w:rsidR="009639B4" w:rsidRDefault="00597716">
            <w:pPr>
              <w:spacing w:after="0" w:line="216" w:lineRule="auto"/>
            </w:pPr>
            <w:hyperlink r:id="rId60" w:tgtFrame="_blank" w:history="1">
              <w:r w:rsidR="009639B4">
                <w:rPr>
                  <w:rStyle w:val="a4"/>
                  <w:color w:val="auto"/>
                </w:rPr>
                <w:t>Земельний кодекс України</w:t>
              </w:r>
            </w:hyperlink>
          </w:p>
        </w:tc>
      </w:tr>
      <w:tr w:rsidR="009639B4" w14:paraId="45171896" w14:textId="77777777" w:rsidTr="009639B4">
        <w:trPr>
          <w:trHeight w:val="60"/>
        </w:trPr>
        <w:tc>
          <w:tcPr>
            <w:tcW w:w="551" w:type="dxa"/>
            <w:tcBorders>
              <w:top w:val="single" w:sz="4" w:space="0" w:color="auto"/>
              <w:left w:val="single" w:sz="4" w:space="0" w:color="auto"/>
              <w:bottom w:val="single" w:sz="4" w:space="0" w:color="auto"/>
              <w:right w:val="single" w:sz="4" w:space="0" w:color="auto"/>
            </w:tcBorders>
            <w:hideMark/>
          </w:tcPr>
          <w:p w14:paraId="5632CE3E" w14:textId="77777777" w:rsidR="009639B4" w:rsidRDefault="009639B4">
            <w:pPr>
              <w:spacing w:after="0"/>
              <w:rPr>
                <w:lang w:eastAsia="ru-RU"/>
              </w:rPr>
            </w:pPr>
            <w:r>
              <w:rPr>
                <w:lang w:eastAsia="ru-RU"/>
              </w:rPr>
              <w:lastRenderedPageBreak/>
              <w:t>43</w:t>
            </w:r>
          </w:p>
        </w:tc>
        <w:tc>
          <w:tcPr>
            <w:tcW w:w="1012" w:type="dxa"/>
            <w:tcBorders>
              <w:top w:val="single" w:sz="4" w:space="0" w:color="auto"/>
              <w:left w:val="single" w:sz="4" w:space="0" w:color="auto"/>
              <w:bottom w:val="single" w:sz="4" w:space="0" w:color="auto"/>
              <w:right w:val="single" w:sz="4" w:space="0" w:color="auto"/>
            </w:tcBorders>
            <w:hideMark/>
          </w:tcPr>
          <w:p w14:paraId="761F0A9E" w14:textId="77777777" w:rsidR="009639B4" w:rsidRDefault="009639B4">
            <w:pPr>
              <w:spacing w:after="0"/>
              <w:rPr>
                <w:lang w:eastAsia="ru-RU"/>
              </w:rPr>
            </w:pPr>
            <w:r>
              <w:rPr>
                <w:lang w:eastAsia="ru-RU"/>
              </w:rPr>
              <w:t>05-12</w:t>
            </w:r>
          </w:p>
        </w:tc>
        <w:tc>
          <w:tcPr>
            <w:tcW w:w="8071" w:type="dxa"/>
            <w:tcBorders>
              <w:top w:val="single" w:sz="4" w:space="0" w:color="auto"/>
              <w:left w:val="single" w:sz="4" w:space="0" w:color="auto"/>
              <w:bottom w:val="single" w:sz="4" w:space="0" w:color="auto"/>
              <w:right w:val="single" w:sz="4" w:space="0" w:color="auto"/>
            </w:tcBorders>
            <w:hideMark/>
          </w:tcPr>
          <w:p w14:paraId="1FE75765" w14:textId="77777777" w:rsidR="009639B4" w:rsidRDefault="009639B4">
            <w:pPr>
              <w:spacing w:after="0"/>
            </w:pPr>
            <w:r>
              <w:t xml:space="preserve">1) наявність та розмір земельної частки (паю)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108B3F"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BAA349" w14:textId="77777777" w:rsidR="009639B4" w:rsidRDefault="009639B4">
            <w:pPr>
              <w:spacing w:after="0"/>
            </w:pPr>
          </w:p>
        </w:tc>
      </w:tr>
      <w:tr w:rsidR="009639B4" w14:paraId="2C199A1D" w14:textId="77777777" w:rsidTr="009639B4">
        <w:trPr>
          <w:trHeight w:val="739"/>
        </w:trPr>
        <w:tc>
          <w:tcPr>
            <w:tcW w:w="551" w:type="dxa"/>
            <w:tcBorders>
              <w:top w:val="single" w:sz="4" w:space="0" w:color="auto"/>
              <w:left w:val="single" w:sz="4" w:space="0" w:color="auto"/>
              <w:bottom w:val="single" w:sz="4" w:space="0" w:color="auto"/>
              <w:right w:val="single" w:sz="4" w:space="0" w:color="auto"/>
            </w:tcBorders>
            <w:hideMark/>
          </w:tcPr>
          <w:p w14:paraId="22171001" w14:textId="77777777" w:rsidR="009639B4" w:rsidRDefault="009639B4">
            <w:pPr>
              <w:spacing w:after="0"/>
              <w:rPr>
                <w:lang w:eastAsia="ru-RU"/>
              </w:rPr>
            </w:pPr>
            <w:r>
              <w:rPr>
                <w:lang w:eastAsia="ru-RU"/>
              </w:rPr>
              <w:t>44</w:t>
            </w:r>
          </w:p>
        </w:tc>
        <w:tc>
          <w:tcPr>
            <w:tcW w:w="1012" w:type="dxa"/>
            <w:tcBorders>
              <w:top w:val="single" w:sz="4" w:space="0" w:color="auto"/>
              <w:left w:val="single" w:sz="4" w:space="0" w:color="auto"/>
              <w:bottom w:val="single" w:sz="4" w:space="0" w:color="auto"/>
              <w:right w:val="single" w:sz="4" w:space="0" w:color="auto"/>
            </w:tcBorders>
            <w:hideMark/>
          </w:tcPr>
          <w:p w14:paraId="69CDC436" w14:textId="77777777" w:rsidR="009639B4" w:rsidRDefault="009639B4">
            <w:pPr>
              <w:spacing w:after="0"/>
              <w:rPr>
                <w:lang w:eastAsia="ru-RU"/>
              </w:rPr>
            </w:pPr>
            <w:r>
              <w:rPr>
                <w:lang w:eastAsia="ru-RU"/>
              </w:rPr>
              <w:t>05-13</w:t>
            </w:r>
          </w:p>
        </w:tc>
        <w:tc>
          <w:tcPr>
            <w:tcW w:w="8071" w:type="dxa"/>
            <w:tcBorders>
              <w:top w:val="single" w:sz="4" w:space="0" w:color="auto"/>
              <w:left w:val="single" w:sz="4" w:space="0" w:color="auto"/>
              <w:bottom w:val="single" w:sz="4" w:space="0" w:color="auto"/>
              <w:right w:val="single" w:sz="4" w:space="0" w:color="auto"/>
            </w:tcBorders>
            <w:hideMark/>
          </w:tcPr>
          <w:p w14:paraId="15ED4142" w14:textId="77777777" w:rsidR="009639B4" w:rsidRDefault="009639B4">
            <w:pPr>
              <w:spacing w:after="0"/>
            </w:pPr>
            <w:r>
              <w:t>2)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ED3B3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04CC2D" w14:textId="77777777" w:rsidR="009639B4" w:rsidRDefault="009639B4">
            <w:pPr>
              <w:spacing w:after="0"/>
            </w:pPr>
          </w:p>
        </w:tc>
      </w:tr>
      <w:tr w:rsidR="009639B4" w14:paraId="6CC3BB62"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6D3A141D" w14:textId="77777777" w:rsidR="009639B4" w:rsidRDefault="009639B4">
            <w:pPr>
              <w:spacing w:after="0"/>
              <w:rPr>
                <w:lang w:eastAsia="ru-RU"/>
              </w:rPr>
            </w:pPr>
            <w:r>
              <w:rPr>
                <w:lang w:eastAsia="ru-RU"/>
              </w:rPr>
              <w:t>45</w:t>
            </w:r>
          </w:p>
        </w:tc>
        <w:tc>
          <w:tcPr>
            <w:tcW w:w="1012" w:type="dxa"/>
            <w:tcBorders>
              <w:top w:val="single" w:sz="4" w:space="0" w:color="auto"/>
              <w:left w:val="single" w:sz="4" w:space="0" w:color="auto"/>
              <w:bottom w:val="single" w:sz="4" w:space="0" w:color="auto"/>
              <w:right w:val="single" w:sz="4" w:space="0" w:color="auto"/>
            </w:tcBorders>
            <w:hideMark/>
          </w:tcPr>
          <w:p w14:paraId="6822849C" w14:textId="77777777" w:rsidR="009639B4" w:rsidRDefault="009639B4">
            <w:pPr>
              <w:spacing w:after="0"/>
              <w:rPr>
                <w:lang w:eastAsia="ru-RU"/>
              </w:rPr>
            </w:pPr>
            <w:r>
              <w:rPr>
                <w:lang w:eastAsia="ru-RU"/>
              </w:rPr>
              <w:t>05-14</w:t>
            </w:r>
          </w:p>
        </w:tc>
        <w:tc>
          <w:tcPr>
            <w:tcW w:w="8071" w:type="dxa"/>
            <w:tcBorders>
              <w:top w:val="single" w:sz="4" w:space="0" w:color="auto"/>
              <w:left w:val="single" w:sz="4" w:space="0" w:color="auto"/>
              <w:bottom w:val="single" w:sz="4" w:space="0" w:color="auto"/>
              <w:right w:val="single" w:sz="4" w:space="0" w:color="auto"/>
            </w:tcBorders>
            <w:hideMark/>
          </w:tcPr>
          <w:p w14:paraId="0F463A0E" w14:textId="77777777" w:rsidR="009639B4" w:rsidRDefault="009639B4">
            <w:pPr>
              <w:spacing w:after="0"/>
              <w:rPr>
                <w:lang w:eastAsia="ru-RU"/>
              </w:rPr>
            </w:pPr>
            <w:r>
              <w:t>Видача відомостей з документації із землеустрою, що включена до Державного фонду документації із землеустрою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2DD559"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3D5E7BE4" w14:textId="77777777" w:rsidR="009639B4" w:rsidRDefault="00597716">
            <w:pPr>
              <w:spacing w:after="0" w:line="216" w:lineRule="auto"/>
            </w:pPr>
            <w:hyperlink r:id="rId61" w:tgtFrame="_blank" w:history="1">
              <w:r w:rsidR="009639B4">
                <w:rPr>
                  <w:rStyle w:val="a4"/>
                  <w:color w:val="auto"/>
                </w:rPr>
                <w:t>Закон України</w:t>
              </w:r>
            </w:hyperlink>
            <w:r w:rsidR="009639B4">
              <w:t xml:space="preserve"> “Про землеустрій”</w:t>
            </w:r>
          </w:p>
        </w:tc>
      </w:tr>
      <w:tr w:rsidR="009639B4" w14:paraId="74BBAB38"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2BF88B79" w14:textId="77777777" w:rsidR="009639B4" w:rsidRDefault="009639B4">
            <w:pPr>
              <w:spacing w:after="0"/>
              <w:rPr>
                <w:lang w:eastAsia="ru-RU"/>
              </w:rPr>
            </w:pPr>
            <w:r>
              <w:rPr>
                <w:lang w:eastAsia="ru-RU"/>
              </w:rPr>
              <w:t>46</w:t>
            </w:r>
          </w:p>
        </w:tc>
        <w:tc>
          <w:tcPr>
            <w:tcW w:w="1012" w:type="dxa"/>
            <w:tcBorders>
              <w:top w:val="single" w:sz="4" w:space="0" w:color="auto"/>
              <w:left w:val="single" w:sz="4" w:space="0" w:color="auto"/>
              <w:bottom w:val="single" w:sz="4" w:space="0" w:color="auto"/>
              <w:right w:val="single" w:sz="4" w:space="0" w:color="auto"/>
            </w:tcBorders>
            <w:hideMark/>
          </w:tcPr>
          <w:p w14:paraId="790B77F2" w14:textId="77777777" w:rsidR="009639B4" w:rsidRDefault="009639B4">
            <w:pPr>
              <w:spacing w:after="0"/>
              <w:rPr>
                <w:lang w:eastAsia="ru-RU"/>
              </w:rPr>
            </w:pPr>
            <w:r>
              <w:rPr>
                <w:lang w:eastAsia="ru-RU"/>
              </w:rPr>
              <w:t>05-15</w:t>
            </w:r>
          </w:p>
        </w:tc>
        <w:tc>
          <w:tcPr>
            <w:tcW w:w="8071" w:type="dxa"/>
            <w:tcBorders>
              <w:top w:val="single" w:sz="4" w:space="0" w:color="auto"/>
              <w:left w:val="single" w:sz="4" w:space="0" w:color="auto"/>
              <w:bottom w:val="single" w:sz="4" w:space="0" w:color="auto"/>
              <w:right w:val="single" w:sz="4" w:space="0" w:color="auto"/>
            </w:tcBorders>
            <w:hideMark/>
          </w:tcPr>
          <w:p w14:paraId="48057AB2" w14:textId="77777777" w:rsidR="009639B4" w:rsidRDefault="009639B4">
            <w:pPr>
              <w:spacing w:after="0"/>
              <w:rPr>
                <w:lang w:eastAsia="ru-RU"/>
              </w:rPr>
            </w:pPr>
            <w:r>
              <w:t>Видача витягу з технічної документації про нормативну грошову оцінку земельної ділянки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40DB34"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742619E0" w14:textId="77777777" w:rsidR="009639B4" w:rsidRDefault="00597716">
            <w:pPr>
              <w:spacing w:after="0" w:line="216" w:lineRule="auto"/>
            </w:pPr>
            <w:hyperlink r:id="rId62" w:tgtFrame="_blank" w:history="1">
              <w:r w:rsidR="009639B4">
                <w:rPr>
                  <w:rStyle w:val="a4"/>
                  <w:color w:val="auto"/>
                </w:rPr>
                <w:t>Закон України</w:t>
              </w:r>
            </w:hyperlink>
            <w:r w:rsidR="009639B4">
              <w:t xml:space="preserve"> “Про оцінку земель”</w:t>
            </w:r>
          </w:p>
        </w:tc>
      </w:tr>
      <w:tr w:rsidR="009639B4" w14:paraId="227030B4"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5EA4857E" w14:textId="77777777" w:rsidR="009639B4" w:rsidRDefault="009639B4">
            <w:pPr>
              <w:spacing w:after="0"/>
              <w:rPr>
                <w:lang w:eastAsia="ru-RU"/>
              </w:rPr>
            </w:pPr>
            <w:r>
              <w:rPr>
                <w:lang w:eastAsia="ru-RU"/>
              </w:rPr>
              <w:t>47</w:t>
            </w:r>
          </w:p>
        </w:tc>
        <w:tc>
          <w:tcPr>
            <w:tcW w:w="1012" w:type="dxa"/>
            <w:tcBorders>
              <w:top w:val="single" w:sz="4" w:space="0" w:color="auto"/>
              <w:left w:val="single" w:sz="4" w:space="0" w:color="auto"/>
              <w:bottom w:val="single" w:sz="4" w:space="0" w:color="auto"/>
              <w:right w:val="single" w:sz="4" w:space="0" w:color="auto"/>
            </w:tcBorders>
            <w:hideMark/>
          </w:tcPr>
          <w:p w14:paraId="68A2203E" w14:textId="77777777" w:rsidR="009639B4" w:rsidRDefault="009639B4">
            <w:pPr>
              <w:spacing w:after="0"/>
              <w:rPr>
                <w:lang w:eastAsia="ru-RU"/>
              </w:rPr>
            </w:pPr>
            <w:r>
              <w:rPr>
                <w:lang w:eastAsia="ru-RU"/>
              </w:rPr>
              <w:t>05-16</w:t>
            </w:r>
          </w:p>
        </w:tc>
        <w:tc>
          <w:tcPr>
            <w:tcW w:w="8071" w:type="dxa"/>
            <w:tcBorders>
              <w:top w:val="single" w:sz="4" w:space="0" w:color="auto"/>
              <w:left w:val="single" w:sz="4" w:space="0" w:color="auto"/>
              <w:bottom w:val="single" w:sz="4" w:space="0" w:color="auto"/>
              <w:right w:val="single" w:sz="4" w:space="0" w:color="auto"/>
            </w:tcBorders>
            <w:hideMark/>
          </w:tcPr>
          <w:p w14:paraId="2EBBD2D3" w14:textId="77777777" w:rsidR="009639B4" w:rsidRDefault="009639B4">
            <w:pPr>
              <w:spacing w:after="0"/>
              <w:rPr>
                <w:lang w:eastAsia="ru-RU"/>
              </w:rPr>
            </w:pPr>
            <w:r>
              <w:t>Проведення обов’язкової державної експертизи землевпорядної документації</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93BC7E"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1CB337CB" w14:textId="77777777" w:rsidR="009639B4" w:rsidRDefault="00597716">
            <w:pPr>
              <w:spacing w:after="0" w:line="216" w:lineRule="auto"/>
            </w:pPr>
            <w:hyperlink r:id="rId63" w:tgtFrame="_blank" w:history="1">
              <w:r w:rsidR="009639B4">
                <w:rPr>
                  <w:rStyle w:val="a4"/>
                  <w:color w:val="auto"/>
                </w:rPr>
                <w:t>Земельний кодекс України</w:t>
              </w:r>
            </w:hyperlink>
            <w:r w:rsidR="009639B4">
              <w:t xml:space="preserve"> та </w:t>
            </w:r>
            <w:hyperlink r:id="rId64" w:tgtFrame="_blank" w:history="1">
              <w:r w:rsidR="009639B4">
                <w:rPr>
                  <w:rStyle w:val="a4"/>
                  <w:color w:val="auto"/>
                </w:rPr>
                <w:t>Закон України</w:t>
              </w:r>
            </w:hyperlink>
            <w:r w:rsidR="009639B4">
              <w:t xml:space="preserve"> “Про державну експертизу землевпорядної документації”</w:t>
            </w:r>
          </w:p>
        </w:tc>
      </w:tr>
      <w:tr w:rsidR="009639B4" w14:paraId="66021626"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45092795" w14:textId="77777777" w:rsidR="009639B4" w:rsidRDefault="009639B4">
            <w:pPr>
              <w:spacing w:after="0"/>
              <w:rPr>
                <w:lang w:eastAsia="ru-RU"/>
              </w:rPr>
            </w:pPr>
            <w:r>
              <w:rPr>
                <w:lang w:eastAsia="ru-RU"/>
              </w:rPr>
              <w:t>48</w:t>
            </w:r>
          </w:p>
        </w:tc>
        <w:tc>
          <w:tcPr>
            <w:tcW w:w="1012" w:type="dxa"/>
            <w:tcBorders>
              <w:top w:val="single" w:sz="4" w:space="0" w:color="auto"/>
              <w:left w:val="single" w:sz="4" w:space="0" w:color="auto"/>
              <w:bottom w:val="single" w:sz="4" w:space="0" w:color="auto"/>
              <w:right w:val="single" w:sz="4" w:space="0" w:color="auto"/>
            </w:tcBorders>
            <w:hideMark/>
          </w:tcPr>
          <w:p w14:paraId="0B404FD5" w14:textId="77777777" w:rsidR="009639B4" w:rsidRDefault="009639B4">
            <w:pPr>
              <w:spacing w:after="0"/>
              <w:rPr>
                <w:lang w:eastAsia="ru-RU"/>
              </w:rPr>
            </w:pPr>
            <w:r>
              <w:rPr>
                <w:lang w:eastAsia="ru-RU"/>
              </w:rPr>
              <w:t>05-17</w:t>
            </w:r>
          </w:p>
        </w:tc>
        <w:tc>
          <w:tcPr>
            <w:tcW w:w="8071" w:type="dxa"/>
            <w:tcBorders>
              <w:top w:val="single" w:sz="4" w:space="0" w:color="auto"/>
              <w:left w:val="single" w:sz="4" w:space="0" w:color="auto"/>
              <w:bottom w:val="single" w:sz="4" w:space="0" w:color="auto"/>
              <w:right w:val="single" w:sz="4" w:space="0" w:color="auto"/>
            </w:tcBorders>
            <w:hideMark/>
          </w:tcPr>
          <w:p w14:paraId="3D43438B" w14:textId="77777777" w:rsidR="009639B4" w:rsidRDefault="009639B4">
            <w:pPr>
              <w:spacing w:after="0"/>
              <w:rPr>
                <w:lang w:eastAsia="ru-RU"/>
              </w:rPr>
            </w:pPr>
            <w:r>
              <w:t>Видача висновку про погодження документації із землеустрою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8308EE"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hideMark/>
          </w:tcPr>
          <w:p w14:paraId="35FA7FB5" w14:textId="77777777" w:rsidR="009639B4" w:rsidRDefault="00597716">
            <w:pPr>
              <w:spacing w:after="0" w:line="216" w:lineRule="auto"/>
            </w:pPr>
            <w:hyperlink r:id="rId65" w:tgtFrame="_blank" w:history="1">
              <w:r w:rsidR="009639B4">
                <w:rPr>
                  <w:rStyle w:val="a4"/>
                  <w:color w:val="auto"/>
                </w:rPr>
                <w:t>Земельний кодекс України</w:t>
              </w:r>
            </w:hyperlink>
          </w:p>
        </w:tc>
      </w:tr>
      <w:tr w:rsidR="009639B4" w14:paraId="7E8F1601"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79189002" w14:textId="77777777" w:rsidR="009639B4" w:rsidRDefault="009639B4">
            <w:pPr>
              <w:spacing w:after="0"/>
              <w:rPr>
                <w:lang w:eastAsia="ru-RU"/>
              </w:rPr>
            </w:pPr>
            <w:r>
              <w:rPr>
                <w:lang w:eastAsia="ru-RU"/>
              </w:rPr>
              <w:t>49</w:t>
            </w:r>
          </w:p>
        </w:tc>
        <w:tc>
          <w:tcPr>
            <w:tcW w:w="1012" w:type="dxa"/>
            <w:tcBorders>
              <w:top w:val="single" w:sz="4" w:space="0" w:color="auto"/>
              <w:left w:val="single" w:sz="4" w:space="0" w:color="auto"/>
              <w:bottom w:val="single" w:sz="4" w:space="0" w:color="auto"/>
              <w:right w:val="single" w:sz="4" w:space="0" w:color="auto"/>
            </w:tcBorders>
            <w:hideMark/>
          </w:tcPr>
          <w:p w14:paraId="3E59A59F" w14:textId="77777777" w:rsidR="009639B4" w:rsidRDefault="009639B4">
            <w:pPr>
              <w:spacing w:after="0"/>
              <w:rPr>
                <w:lang w:eastAsia="ru-RU"/>
              </w:rPr>
            </w:pPr>
            <w:r>
              <w:rPr>
                <w:lang w:eastAsia="ru-RU"/>
              </w:rPr>
              <w:t>05-18</w:t>
            </w:r>
          </w:p>
        </w:tc>
        <w:tc>
          <w:tcPr>
            <w:tcW w:w="8071" w:type="dxa"/>
            <w:tcBorders>
              <w:top w:val="single" w:sz="4" w:space="0" w:color="auto"/>
              <w:left w:val="single" w:sz="4" w:space="0" w:color="auto"/>
              <w:bottom w:val="single" w:sz="4" w:space="0" w:color="auto"/>
              <w:right w:val="single" w:sz="4" w:space="0" w:color="auto"/>
            </w:tcBorders>
            <w:hideMark/>
          </w:tcPr>
          <w:p w14:paraId="10339936" w14:textId="77777777" w:rsidR="009639B4" w:rsidRDefault="009639B4">
            <w:pPr>
              <w:spacing w:after="0"/>
              <w:rPr>
                <w:lang w:eastAsia="ru-RU"/>
              </w:rPr>
            </w:pPr>
            <w:r>
              <w:t>Видача рішення про передачу у власність, надання у користування земельних ділянок, що перебувають у державній власності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8954EE"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8BFDA8" w14:textId="77777777" w:rsidR="009639B4" w:rsidRDefault="009639B4">
            <w:pPr>
              <w:spacing w:after="0"/>
            </w:pPr>
          </w:p>
        </w:tc>
      </w:tr>
      <w:tr w:rsidR="009639B4" w14:paraId="3C6B8B03"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524C2DDB" w14:textId="77777777" w:rsidR="009639B4" w:rsidRDefault="009639B4">
            <w:pPr>
              <w:spacing w:after="0"/>
              <w:rPr>
                <w:lang w:eastAsia="ru-RU"/>
              </w:rPr>
            </w:pPr>
            <w:r>
              <w:rPr>
                <w:lang w:eastAsia="ru-RU"/>
              </w:rPr>
              <w:t>50</w:t>
            </w:r>
          </w:p>
        </w:tc>
        <w:tc>
          <w:tcPr>
            <w:tcW w:w="1012" w:type="dxa"/>
            <w:tcBorders>
              <w:top w:val="single" w:sz="4" w:space="0" w:color="auto"/>
              <w:left w:val="single" w:sz="4" w:space="0" w:color="auto"/>
              <w:bottom w:val="single" w:sz="4" w:space="0" w:color="auto"/>
              <w:right w:val="single" w:sz="4" w:space="0" w:color="auto"/>
            </w:tcBorders>
            <w:hideMark/>
          </w:tcPr>
          <w:p w14:paraId="4F881063" w14:textId="77777777" w:rsidR="009639B4" w:rsidRDefault="009639B4">
            <w:pPr>
              <w:spacing w:after="0"/>
              <w:rPr>
                <w:lang w:eastAsia="ru-RU"/>
              </w:rPr>
            </w:pPr>
            <w:r>
              <w:rPr>
                <w:lang w:eastAsia="ru-RU"/>
              </w:rPr>
              <w:t>05-19</w:t>
            </w:r>
          </w:p>
        </w:tc>
        <w:tc>
          <w:tcPr>
            <w:tcW w:w="8071" w:type="dxa"/>
            <w:tcBorders>
              <w:top w:val="single" w:sz="4" w:space="0" w:color="auto"/>
              <w:left w:val="single" w:sz="4" w:space="0" w:color="auto"/>
              <w:bottom w:val="single" w:sz="4" w:space="0" w:color="auto"/>
              <w:right w:val="single" w:sz="4" w:space="0" w:color="auto"/>
            </w:tcBorders>
            <w:hideMark/>
          </w:tcPr>
          <w:p w14:paraId="31E97A09" w14:textId="77777777" w:rsidR="009639B4" w:rsidRDefault="009639B4">
            <w:pPr>
              <w:spacing w:after="0"/>
              <w:rPr>
                <w:lang w:eastAsia="ru-RU"/>
              </w:rPr>
            </w:pPr>
            <w:r>
              <w:t>Видача рішення про продаж земельних ділянок державної та комунальної власності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FB7D77"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09220A" w14:textId="77777777" w:rsidR="009639B4" w:rsidRDefault="009639B4">
            <w:pPr>
              <w:spacing w:after="0"/>
            </w:pPr>
          </w:p>
        </w:tc>
      </w:tr>
      <w:tr w:rsidR="009639B4" w14:paraId="1E418BA8"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04C0C078" w14:textId="77777777" w:rsidR="009639B4" w:rsidRDefault="009639B4">
            <w:pPr>
              <w:spacing w:after="0"/>
              <w:rPr>
                <w:lang w:eastAsia="ru-RU"/>
              </w:rPr>
            </w:pPr>
            <w:r>
              <w:rPr>
                <w:lang w:eastAsia="ru-RU"/>
              </w:rPr>
              <w:t>51</w:t>
            </w:r>
          </w:p>
        </w:tc>
        <w:tc>
          <w:tcPr>
            <w:tcW w:w="1012" w:type="dxa"/>
            <w:tcBorders>
              <w:top w:val="single" w:sz="4" w:space="0" w:color="auto"/>
              <w:left w:val="single" w:sz="4" w:space="0" w:color="auto"/>
              <w:bottom w:val="single" w:sz="4" w:space="0" w:color="auto"/>
              <w:right w:val="single" w:sz="4" w:space="0" w:color="auto"/>
            </w:tcBorders>
            <w:hideMark/>
          </w:tcPr>
          <w:p w14:paraId="71A46EEB" w14:textId="77777777" w:rsidR="009639B4" w:rsidRDefault="009639B4">
            <w:pPr>
              <w:spacing w:after="0"/>
              <w:rPr>
                <w:lang w:eastAsia="ru-RU"/>
              </w:rPr>
            </w:pPr>
            <w:r>
              <w:rPr>
                <w:lang w:eastAsia="ru-RU"/>
              </w:rPr>
              <w:t>05-20</w:t>
            </w:r>
          </w:p>
        </w:tc>
        <w:tc>
          <w:tcPr>
            <w:tcW w:w="8071" w:type="dxa"/>
            <w:tcBorders>
              <w:top w:val="single" w:sz="4" w:space="0" w:color="auto"/>
              <w:left w:val="single" w:sz="4" w:space="0" w:color="auto"/>
              <w:bottom w:val="single" w:sz="4" w:space="0" w:color="auto"/>
              <w:right w:val="single" w:sz="4" w:space="0" w:color="auto"/>
            </w:tcBorders>
            <w:hideMark/>
          </w:tcPr>
          <w:p w14:paraId="4C401778" w14:textId="77777777" w:rsidR="009639B4" w:rsidRDefault="009639B4">
            <w:pPr>
              <w:spacing w:after="0"/>
              <w:rPr>
                <w:lang w:eastAsia="ru-RU"/>
              </w:rPr>
            </w:pPr>
            <w:r>
              <w:t>Видача дозволу на зняття та перенесення ґрунтового покриву земельних ділянок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D13839"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66D68B" w14:textId="77777777" w:rsidR="009639B4" w:rsidRDefault="009639B4">
            <w:pPr>
              <w:spacing w:after="0"/>
            </w:pPr>
          </w:p>
        </w:tc>
      </w:tr>
      <w:tr w:rsidR="009639B4" w14:paraId="755100B1" w14:textId="77777777" w:rsidTr="009639B4">
        <w:tc>
          <w:tcPr>
            <w:tcW w:w="15945" w:type="dxa"/>
            <w:gridSpan w:val="5"/>
            <w:tcBorders>
              <w:top w:val="single" w:sz="4" w:space="0" w:color="auto"/>
              <w:left w:val="single" w:sz="4" w:space="0" w:color="auto"/>
              <w:bottom w:val="single" w:sz="4" w:space="0" w:color="auto"/>
              <w:right w:val="single" w:sz="4" w:space="0" w:color="auto"/>
            </w:tcBorders>
            <w:hideMark/>
          </w:tcPr>
          <w:p w14:paraId="53977ADB" w14:textId="77777777" w:rsidR="009639B4" w:rsidRDefault="009639B4">
            <w:pPr>
              <w:spacing w:after="0"/>
              <w:rPr>
                <w:lang w:eastAsia="ru-RU"/>
              </w:rPr>
            </w:pPr>
            <w:r>
              <w:rPr>
                <w:lang w:eastAsia="ru-RU"/>
              </w:rPr>
              <w:t>06 ПОСЛУГИ З РЕЄСТРАЦІЇ ЗОВНІШНЬОЇ РЕКЛАМИ</w:t>
            </w:r>
          </w:p>
        </w:tc>
      </w:tr>
      <w:tr w:rsidR="009639B4" w14:paraId="116F5CBE"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3F947E09" w14:textId="77777777" w:rsidR="009639B4" w:rsidRDefault="009639B4">
            <w:pPr>
              <w:spacing w:after="0"/>
              <w:rPr>
                <w:lang w:eastAsia="ru-RU"/>
              </w:rPr>
            </w:pPr>
            <w:r>
              <w:rPr>
                <w:lang w:eastAsia="ru-RU"/>
              </w:rPr>
              <w:t>52</w:t>
            </w:r>
          </w:p>
        </w:tc>
        <w:tc>
          <w:tcPr>
            <w:tcW w:w="1012" w:type="dxa"/>
            <w:tcBorders>
              <w:top w:val="single" w:sz="4" w:space="0" w:color="auto"/>
              <w:left w:val="single" w:sz="4" w:space="0" w:color="auto"/>
              <w:bottom w:val="single" w:sz="4" w:space="0" w:color="auto"/>
              <w:right w:val="single" w:sz="4" w:space="0" w:color="auto"/>
            </w:tcBorders>
            <w:hideMark/>
          </w:tcPr>
          <w:p w14:paraId="3EB4034D" w14:textId="77777777" w:rsidR="009639B4" w:rsidRDefault="009639B4">
            <w:pPr>
              <w:spacing w:after="0"/>
              <w:rPr>
                <w:lang w:eastAsia="ru-RU"/>
              </w:rPr>
            </w:pPr>
            <w:r>
              <w:rPr>
                <w:lang w:eastAsia="ru-RU"/>
              </w:rPr>
              <w:t>06-01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1AEF6742" w14:textId="77777777" w:rsidR="009639B4" w:rsidRDefault="009639B4">
            <w:pPr>
              <w:spacing w:after="0"/>
            </w:pPr>
            <w:r>
              <w:t>Видача дозволу на розміщення зовнішньої реклами</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6D5910FC" w14:textId="77777777" w:rsidR="009639B4" w:rsidRDefault="009639B4">
            <w:pPr>
              <w:spacing w:after="0"/>
            </w:pPr>
            <w:r>
              <w:t>Відділ житлово-комунального господарства, благоустрою та розвитку інфраструктури виконкому міської ради</w:t>
            </w:r>
          </w:p>
        </w:tc>
        <w:tc>
          <w:tcPr>
            <w:tcW w:w="4202" w:type="dxa"/>
            <w:vMerge w:val="restart"/>
            <w:tcBorders>
              <w:top w:val="single" w:sz="4" w:space="0" w:color="auto"/>
              <w:left w:val="single" w:sz="4" w:space="0" w:color="auto"/>
              <w:bottom w:val="single" w:sz="4" w:space="0" w:color="auto"/>
              <w:right w:val="single" w:sz="4" w:space="0" w:color="auto"/>
            </w:tcBorders>
            <w:hideMark/>
          </w:tcPr>
          <w:p w14:paraId="0CED94BA" w14:textId="77777777" w:rsidR="009639B4" w:rsidRDefault="009639B4">
            <w:pPr>
              <w:spacing w:after="0" w:line="216" w:lineRule="auto"/>
            </w:pPr>
            <w:r>
              <w:t>Закон України “Про рекламу”</w:t>
            </w:r>
          </w:p>
        </w:tc>
      </w:tr>
      <w:tr w:rsidR="009639B4" w14:paraId="2D1DA45C"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7845AF33" w14:textId="77777777" w:rsidR="009639B4" w:rsidRDefault="009639B4">
            <w:pPr>
              <w:spacing w:after="0"/>
              <w:rPr>
                <w:lang w:eastAsia="ru-RU"/>
              </w:rPr>
            </w:pPr>
            <w:r>
              <w:rPr>
                <w:lang w:eastAsia="ru-RU"/>
              </w:rPr>
              <w:t>53</w:t>
            </w:r>
          </w:p>
        </w:tc>
        <w:tc>
          <w:tcPr>
            <w:tcW w:w="1012" w:type="dxa"/>
            <w:tcBorders>
              <w:top w:val="single" w:sz="4" w:space="0" w:color="auto"/>
              <w:left w:val="single" w:sz="4" w:space="0" w:color="auto"/>
              <w:bottom w:val="single" w:sz="4" w:space="0" w:color="auto"/>
              <w:right w:val="single" w:sz="4" w:space="0" w:color="auto"/>
            </w:tcBorders>
            <w:hideMark/>
          </w:tcPr>
          <w:p w14:paraId="245F30FD" w14:textId="77777777" w:rsidR="009639B4" w:rsidRDefault="009639B4">
            <w:pPr>
              <w:spacing w:after="0"/>
              <w:rPr>
                <w:lang w:eastAsia="ru-RU"/>
              </w:rPr>
            </w:pPr>
            <w:r>
              <w:rPr>
                <w:lang w:eastAsia="ru-RU"/>
              </w:rPr>
              <w:t>06-02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2E71E51" w14:textId="77777777" w:rsidR="009639B4" w:rsidRDefault="009639B4">
            <w:pPr>
              <w:spacing w:after="0"/>
            </w:pPr>
            <w:r>
              <w:t>Переоформлення дозволу на зовнішньої реклами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830369"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26A1E4" w14:textId="77777777" w:rsidR="009639B4" w:rsidRDefault="009639B4">
            <w:pPr>
              <w:spacing w:after="0"/>
            </w:pPr>
          </w:p>
        </w:tc>
      </w:tr>
      <w:tr w:rsidR="009639B4" w14:paraId="496E2975"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653732EA" w14:textId="77777777" w:rsidR="009639B4" w:rsidRDefault="009639B4">
            <w:pPr>
              <w:spacing w:after="0"/>
              <w:rPr>
                <w:lang w:eastAsia="ru-RU"/>
              </w:rPr>
            </w:pPr>
            <w:r>
              <w:rPr>
                <w:lang w:eastAsia="ru-RU"/>
              </w:rPr>
              <w:t>54</w:t>
            </w:r>
          </w:p>
        </w:tc>
        <w:tc>
          <w:tcPr>
            <w:tcW w:w="1012" w:type="dxa"/>
            <w:tcBorders>
              <w:top w:val="single" w:sz="4" w:space="0" w:color="auto"/>
              <w:left w:val="single" w:sz="4" w:space="0" w:color="auto"/>
              <w:bottom w:val="single" w:sz="4" w:space="0" w:color="auto"/>
              <w:right w:val="single" w:sz="4" w:space="0" w:color="auto"/>
            </w:tcBorders>
            <w:hideMark/>
          </w:tcPr>
          <w:p w14:paraId="11A91E84" w14:textId="77777777" w:rsidR="009639B4" w:rsidRDefault="009639B4">
            <w:pPr>
              <w:spacing w:after="0"/>
              <w:rPr>
                <w:lang w:eastAsia="ru-RU"/>
              </w:rPr>
            </w:pPr>
            <w:r>
              <w:rPr>
                <w:lang w:eastAsia="ru-RU"/>
              </w:rPr>
              <w:t>06-03</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00469D3" w14:textId="77777777" w:rsidR="009639B4" w:rsidRDefault="009639B4">
            <w:pPr>
              <w:spacing w:after="0"/>
            </w:pPr>
            <w:r>
              <w:t>Внесення змін у дозвіл на розміщення зовнішньої реклами у разі зміни містобудівної ситуації</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5C7C25"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1395FF" w14:textId="77777777" w:rsidR="009639B4" w:rsidRDefault="009639B4">
            <w:pPr>
              <w:spacing w:after="0"/>
            </w:pPr>
          </w:p>
        </w:tc>
      </w:tr>
      <w:tr w:rsidR="009639B4" w14:paraId="5A7EACA2"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223954D5" w14:textId="77777777" w:rsidR="009639B4" w:rsidRDefault="009639B4">
            <w:pPr>
              <w:spacing w:after="0"/>
              <w:rPr>
                <w:lang w:eastAsia="ru-RU"/>
              </w:rPr>
            </w:pPr>
            <w:r>
              <w:rPr>
                <w:lang w:eastAsia="ru-RU"/>
              </w:rPr>
              <w:t>55</w:t>
            </w:r>
          </w:p>
        </w:tc>
        <w:tc>
          <w:tcPr>
            <w:tcW w:w="1012" w:type="dxa"/>
            <w:tcBorders>
              <w:top w:val="single" w:sz="4" w:space="0" w:color="auto"/>
              <w:left w:val="single" w:sz="4" w:space="0" w:color="auto"/>
              <w:bottom w:val="single" w:sz="4" w:space="0" w:color="auto"/>
              <w:right w:val="single" w:sz="4" w:space="0" w:color="auto"/>
            </w:tcBorders>
            <w:hideMark/>
          </w:tcPr>
          <w:p w14:paraId="0C78355E" w14:textId="77777777" w:rsidR="009639B4" w:rsidRDefault="009639B4">
            <w:pPr>
              <w:spacing w:after="0"/>
              <w:rPr>
                <w:lang w:eastAsia="ru-RU"/>
              </w:rPr>
            </w:pPr>
            <w:r>
              <w:rPr>
                <w:lang w:eastAsia="ru-RU"/>
              </w:rPr>
              <w:t>06-04</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AA3FD49" w14:textId="77777777" w:rsidR="009639B4" w:rsidRDefault="009639B4">
            <w:pPr>
              <w:spacing w:after="0"/>
            </w:pPr>
            <w:r>
              <w:t>Видача дублікату дозволу на розміщення зовнішньої реклами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38C4D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E363F7" w14:textId="77777777" w:rsidR="009639B4" w:rsidRDefault="009639B4">
            <w:pPr>
              <w:spacing w:after="0"/>
            </w:pPr>
          </w:p>
        </w:tc>
      </w:tr>
      <w:tr w:rsidR="009639B4" w14:paraId="61448636"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48B1AA07" w14:textId="77777777" w:rsidR="009639B4" w:rsidRDefault="009639B4">
            <w:pPr>
              <w:spacing w:after="0"/>
              <w:rPr>
                <w:lang w:eastAsia="ru-RU"/>
              </w:rPr>
            </w:pPr>
            <w:r>
              <w:rPr>
                <w:lang w:eastAsia="ru-RU"/>
              </w:rPr>
              <w:t>56</w:t>
            </w:r>
          </w:p>
        </w:tc>
        <w:tc>
          <w:tcPr>
            <w:tcW w:w="1012" w:type="dxa"/>
            <w:tcBorders>
              <w:top w:val="single" w:sz="4" w:space="0" w:color="auto"/>
              <w:left w:val="single" w:sz="4" w:space="0" w:color="auto"/>
              <w:bottom w:val="single" w:sz="4" w:space="0" w:color="auto"/>
              <w:right w:val="single" w:sz="4" w:space="0" w:color="auto"/>
            </w:tcBorders>
            <w:hideMark/>
          </w:tcPr>
          <w:p w14:paraId="62D4ACF3" w14:textId="77777777" w:rsidR="009639B4" w:rsidRDefault="009639B4">
            <w:pPr>
              <w:spacing w:after="0"/>
              <w:rPr>
                <w:lang w:eastAsia="ru-RU"/>
              </w:rPr>
            </w:pPr>
            <w:r>
              <w:rPr>
                <w:lang w:eastAsia="ru-RU"/>
              </w:rPr>
              <w:t>06-05</w:t>
            </w:r>
          </w:p>
        </w:tc>
        <w:tc>
          <w:tcPr>
            <w:tcW w:w="8071" w:type="dxa"/>
            <w:tcBorders>
              <w:top w:val="single" w:sz="4" w:space="0" w:color="auto"/>
              <w:left w:val="single" w:sz="4" w:space="0" w:color="auto"/>
              <w:bottom w:val="single" w:sz="4" w:space="0" w:color="auto"/>
              <w:right w:val="single" w:sz="4" w:space="0" w:color="auto"/>
            </w:tcBorders>
            <w:vAlign w:val="center"/>
            <w:hideMark/>
          </w:tcPr>
          <w:p w14:paraId="13FBE163" w14:textId="77777777" w:rsidR="009639B4" w:rsidRDefault="009639B4">
            <w:pPr>
              <w:spacing w:after="0"/>
            </w:pPr>
            <w:r>
              <w:t>Анулювання дозволу на розміщення зовнішньої реклами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025726"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D631E3" w14:textId="77777777" w:rsidR="009639B4" w:rsidRDefault="009639B4">
            <w:pPr>
              <w:spacing w:after="0"/>
            </w:pPr>
          </w:p>
        </w:tc>
      </w:tr>
      <w:tr w:rsidR="009639B4" w14:paraId="24900EB5"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CDDC107" w14:textId="77777777" w:rsidR="009639B4" w:rsidRDefault="009639B4">
            <w:pPr>
              <w:spacing w:after="0"/>
              <w:rPr>
                <w:lang w:eastAsia="ru-RU"/>
              </w:rPr>
            </w:pPr>
            <w:r>
              <w:rPr>
                <w:lang w:eastAsia="ru-RU"/>
              </w:rPr>
              <w:t>57</w:t>
            </w:r>
          </w:p>
        </w:tc>
        <w:tc>
          <w:tcPr>
            <w:tcW w:w="1012" w:type="dxa"/>
            <w:tcBorders>
              <w:top w:val="single" w:sz="4" w:space="0" w:color="auto"/>
              <w:left w:val="single" w:sz="4" w:space="0" w:color="auto"/>
              <w:bottom w:val="single" w:sz="4" w:space="0" w:color="auto"/>
              <w:right w:val="single" w:sz="4" w:space="0" w:color="auto"/>
            </w:tcBorders>
            <w:hideMark/>
          </w:tcPr>
          <w:p w14:paraId="0242E33E" w14:textId="77777777" w:rsidR="009639B4" w:rsidRDefault="009639B4">
            <w:pPr>
              <w:spacing w:after="0"/>
              <w:rPr>
                <w:lang w:eastAsia="ru-RU"/>
              </w:rPr>
            </w:pPr>
            <w:r>
              <w:rPr>
                <w:lang w:eastAsia="ru-RU"/>
              </w:rPr>
              <w:t>06-06</w:t>
            </w:r>
          </w:p>
        </w:tc>
        <w:tc>
          <w:tcPr>
            <w:tcW w:w="8071" w:type="dxa"/>
            <w:tcBorders>
              <w:top w:val="single" w:sz="4" w:space="0" w:color="auto"/>
              <w:left w:val="single" w:sz="4" w:space="0" w:color="auto"/>
              <w:bottom w:val="single" w:sz="4" w:space="0" w:color="auto"/>
              <w:right w:val="single" w:sz="4" w:space="0" w:color="auto"/>
            </w:tcBorders>
            <w:vAlign w:val="center"/>
            <w:hideMark/>
          </w:tcPr>
          <w:p w14:paraId="5B146FC1" w14:textId="77777777" w:rsidR="009639B4" w:rsidRDefault="009639B4">
            <w:pPr>
              <w:spacing w:after="0"/>
            </w:pPr>
            <w:r>
              <w:t>Продовження строку дії дозволу на розміщення зовнішньої реклами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101BBA"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048C89" w14:textId="77777777" w:rsidR="009639B4" w:rsidRDefault="009639B4">
            <w:pPr>
              <w:spacing w:after="0"/>
            </w:pPr>
          </w:p>
        </w:tc>
      </w:tr>
      <w:tr w:rsidR="009639B4" w14:paraId="63C628CD" w14:textId="77777777" w:rsidTr="009639B4">
        <w:tc>
          <w:tcPr>
            <w:tcW w:w="15945" w:type="dxa"/>
            <w:gridSpan w:val="5"/>
            <w:tcBorders>
              <w:top w:val="single" w:sz="4" w:space="0" w:color="auto"/>
              <w:left w:val="single" w:sz="4" w:space="0" w:color="auto"/>
              <w:bottom w:val="single" w:sz="4" w:space="0" w:color="auto"/>
              <w:right w:val="single" w:sz="4" w:space="0" w:color="auto"/>
            </w:tcBorders>
            <w:hideMark/>
          </w:tcPr>
          <w:p w14:paraId="4590EC4D" w14:textId="77777777" w:rsidR="009639B4" w:rsidRDefault="009639B4">
            <w:pPr>
              <w:spacing w:after="0"/>
              <w:rPr>
                <w:lang w:eastAsia="ru-RU"/>
              </w:rPr>
            </w:pPr>
            <w:r>
              <w:rPr>
                <w:lang w:eastAsia="ru-RU"/>
              </w:rPr>
              <w:t xml:space="preserve">07 ПОСЛУГИ З ОФОРМЛЕННЯ ВОДІЙСЬКИХ ПРАВ </w:t>
            </w:r>
            <w:r>
              <w:rPr>
                <w:vertAlign w:val="superscript"/>
                <w:lang w:eastAsia="ru-RU"/>
              </w:rPr>
              <w:t>4</w:t>
            </w:r>
          </w:p>
        </w:tc>
      </w:tr>
      <w:tr w:rsidR="009639B4" w14:paraId="5CCF3617"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441830B7" w14:textId="77777777" w:rsidR="009639B4" w:rsidRDefault="009639B4">
            <w:pPr>
              <w:spacing w:after="0"/>
              <w:rPr>
                <w:lang w:eastAsia="ru-RU"/>
              </w:rPr>
            </w:pPr>
            <w:r>
              <w:rPr>
                <w:lang w:eastAsia="ru-RU"/>
              </w:rPr>
              <w:t>58</w:t>
            </w:r>
          </w:p>
        </w:tc>
        <w:tc>
          <w:tcPr>
            <w:tcW w:w="1012" w:type="dxa"/>
            <w:tcBorders>
              <w:top w:val="single" w:sz="4" w:space="0" w:color="auto"/>
              <w:left w:val="single" w:sz="4" w:space="0" w:color="auto"/>
              <w:bottom w:val="single" w:sz="4" w:space="0" w:color="auto"/>
              <w:right w:val="single" w:sz="4" w:space="0" w:color="auto"/>
            </w:tcBorders>
            <w:hideMark/>
          </w:tcPr>
          <w:p w14:paraId="6F11BA10" w14:textId="77777777" w:rsidR="009639B4" w:rsidRDefault="009639B4">
            <w:pPr>
              <w:spacing w:after="0"/>
              <w:rPr>
                <w:lang w:eastAsia="ru-RU"/>
              </w:rPr>
            </w:pPr>
            <w:r>
              <w:rPr>
                <w:lang w:eastAsia="ru-RU"/>
              </w:rPr>
              <w:t>07-01</w:t>
            </w:r>
          </w:p>
        </w:tc>
        <w:tc>
          <w:tcPr>
            <w:tcW w:w="8071" w:type="dxa"/>
            <w:tcBorders>
              <w:top w:val="single" w:sz="4" w:space="0" w:color="auto"/>
              <w:left w:val="single" w:sz="4" w:space="0" w:color="auto"/>
              <w:bottom w:val="single" w:sz="4" w:space="0" w:color="auto"/>
              <w:right w:val="single" w:sz="4" w:space="0" w:color="auto"/>
            </w:tcBorders>
            <w:hideMark/>
          </w:tcPr>
          <w:p w14:paraId="161BF2FF" w14:textId="77777777" w:rsidR="009639B4" w:rsidRDefault="009639B4">
            <w:pPr>
              <w:spacing w:after="0"/>
            </w:pPr>
            <w:r>
              <w:t>Державна реєстрація (перереєстрація, зняття з обліку) транспортних засобів</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4945EBCA" w14:textId="77777777" w:rsidR="009639B4" w:rsidRDefault="009639B4">
            <w:pPr>
              <w:spacing w:after="0"/>
            </w:pPr>
            <w:r>
              <w:t xml:space="preserve">Регіональний    сервісний    центр  МВС </w:t>
            </w:r>
            <w:r>
              <w:rPr>
                <w:vertAlign w:val="superscript"/>
              </w:rPr>
              <w:t>4</w:t>
            </w:r>
          </w:p>
        </w:tc>
        <w:tc>
          <w:tcPr>
            <w:tcW w:w="4202" w:type="dxa"/>
            <w:vMerge w:val="restart"/>
            <w:tcBorders>
              <w:top w:val="single" w:sz="4" w:space="0" w:color="auto"/>
              <w:left w:val="single" w:sz="4" w:space="0" w:color="auto"/>
              <w:bottom w:val="single" w:sz="4" w:space="0" w:color="auto"/>
              <w:right w:val="single" w:sz="4" w:space="0" w:color="auto"/>
            </w:tcBorders>
            <w:hideMark/>
          </w:tcPr>
          <w:p w14:paraId="1A738558" w14:textId="77777777" w:rsidR="009639B4" w:rsidRDefault="009639B4">
            <w:pPr>
              <w:spacing w:after="0" w:line="216" w:lineRule="auto"/>
            </w:pPr>
            <w:r>
              <w:t>Закони України</w:t>
            </w:r>
            <w:hyperlink r:id="rId66" w:tgtFrame="_blank" w:history="1">
              <w:r>
                <w:rPr>
                  <w:rStyle w:val="a4"/>
                  <w:color w:val="auto"/>
                </w:rPr>
                <w:t xml:space="preserve"> “Про автомобільний транспорт”</w:t>
              </w:r>
            </w:hyperlink>
            <w:r>
              <w:t xml:space="preserve">, </w:t>
            </w:r>
            <w:hyperlink r:id="rId67" w:tgtFrame="_blank" w:history="1">
              <w:r>
                <w:rPr>
                  <w:rStyle w:val="a4"/>
                  <w:color w:val="auto"/>
                </w:rPr>
                <w:t>“Про дорожній рух”</w:t>
              </w:r>
            </w:hyperlink>
          </w:p>
        </w:tc>
      </w:tr>
      <w:tr w:rsidR="009639B4" w14:paraId="41AE4AC7"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45B083E" w14:textId="77777777" w:rsidR="009639B4" w:rsidRDefault="009639B4">
            <w:pPr>
              <w:spacing w:after="0"/>
              <w:rPr>
                <w:lang w:eastAsia="ru-RU"/>
              </w:rPr>
            </w:pPr>
            <w:r>
              <w:rPr>
                <w:lang w:eastAsia="ru-RU"/>
              </w:rPr>
              <w:t>59</w:t>
            </w:r>
          </w:p>
        </w:tc>
        <w:tc>
          <w:tcPr>
            <w:tcW w:w="1012" w:type="dxa"/>
            <w:tcBorders>
              <w:top w:val="single" w:sz="4" w:space="0" w:color="auto"/>
              <w:left w:val="single" w:sz="4" w:space="0" w:color="auto"/>
              <w:bottom w:val="single" w:sz="4" w:space="0" w:color="auto"/>
              <w:right w:val="single" w:sz="4" w:space="0" w:color="auto"/>
            </w:tcBorders>
            <w:hideMark/>
          </w:tcPr>
          <w:p w14:paraId="0357FDFB" w14:textId="77777777" w:rsidR="009639B4" w:rsidRDefault="009639B4">
            <w:pPr>
              <w:spacing w:after="0"/>
              <w:rPr>
                <w:lang w:eastAsia="ru-RU"/>
              </w:rPr>
            </w:pPr>
            <w:r>
              <w:rPr>
                <w:lang w:eastAsia="ru-RU"/>
              </w:rPr>
              <w:t>07-02</w:t>
            </w:r>
          </w:p>
        </w:tc>
        <w:tc>
          <w:tcPr>
            <w:tcW w:w="8071" w:type="dxa"/>
            <w:tcBorders>
              <w:top w:val="single" w:sz="4" w:space="0" w:color="auto"/>
              <w:left w:val="single" w:sz="4" w:space="0" w:color="auto"/>
              <w:bottom w:val="single" w:sz="4" w:space="0" w:color="auto"/>
              <w:right w:val="single" w:sz="4" w:space="0" w:color="auto"/>
            </w:tcBorders>
            <w:hideMark/>
          </w:tcPr>
          <w:p w14:paraId="61B73649" w14:textId="77777777" w:rsidR="009639B4" w:rsidRDefault="009639B4">
            <w:pPr>
              <w:spacing w:after="0"/>
            </w:pPr>
            <w:r>
              <w:t>Видача (обмін) посвідчень водія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AA7FE3"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F8FA7C" w14:textId="77777777" w:rsidR="009639B4" w:rsidRDefault="009639B4">
            <w:pPr>
              <w:spacing w:after="0"/>
            </w:pPr>
          </w:p>
        </w:tc>
      </w:tr>
      <w:tr w:rsidR="009639B4" w14:paraId="4238AFAC" w14:textId="77777777" w:rsidTr="009639B4">
        <w:tc>
          <w:tcPr>
            <w:tcW w:w="15945" w:type="dxa"/>
            <w:gridSpan w:val="5"/>
            <w:tcBorders>
              <w:top w:val="single" w:sz="4" w:space="0" w:color="auto"/>
              <w:left w:val="single" w:sz="4" w:space="0" w:color="auto"/>
              <w:bottom w:val="single" w:sz="4" w:space="0" w:color="auto"/>
              <w:right w:val="single" w:sz="4" w:space="0" w:color="auto"/>
            </w:tcBorders>
            <w:hideMark/>
          </w:tcPr>
          <w:p w14:paraId="56778511" w14:textId="77777777" w:rsidR="009639B4" w:rsidRDefault="009639B4">
            <w:pPr>
              <w:spacing w:after="0"/>
              <w:rPr>
                <w:lang w:eastAsia="ru-RU"/>
              </w:rPr>
            </w:pPr>
            <w:r>
              <w:rPr>
                <w:lang w:eastAsia="ru-RU"/>
              </w:rPr>
              <w:t xml:space="preserve">08 ПОСЛУГИ З РЕЄСТРАЦІЇ АКТІВ ЦИВІЛЬНОГО СТАНУ ГРОМАДЯН </w:t>
            </w:r>
            <w:r>
              <w:rPr>
                <w:vertAlign w:val="superscript"/>
                <w:lang w:eastAsia="ru-RU"/>
              </w:rPr>
              <w:t>5</w:t>
            </w:r>
          </w:p>
        </w:tc>
      </w:tr>
      <w:tr w:rsidR="009639B4" w14:paraId="5F32987F"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3B832CD" w14:textId="77777777" w:rsidR="009639B4" w:rsidRDefault="009639B4">
            <w:pPr>
              <w:spacing w:after="0"/>
              <w:rPr>
                <w:lang w:eastAsia="ru-RU"/>
              </w:rPr>
            </w:pPr>
            <w:r>
              <w:rPr>
                <w:lang w:eastAsia="ru-RU"/>
              </w:rPr>
              <w:lastRenderedPageBreak/>
              <w:t>60</w:t>
            </w:r>
          </w:p>
        </w:tc>
        <w:tc>
          <w:tcPr>
            <w:tcW w:w="1012" w:type="dxa"/>
            <w:tcBorders>
              <w:top w:val="single" w:sz="4" w:space="0" w:color="auto"/>
              <w:left w:val="single" w:sz="4" w:space="0" w:color="auto"/>
              <w:bottom w:val="single" w:sz="4" w:space="0" w:color="auto"/>
              <w:right w:val="single" w:sz="4" w:space="0" w:color="auto"/>
            </w:tcBorders>
            <w:hideMark/>
          </w:tcPr>
          <w:p w14:paraId="1C81A9BB" w14:textId="77777777" w:rsidR="009639B4" w:rsidRDefault="009639B4">
            <w:pPr>
              <w:spacing w:after="0"/>
              <w:rPr>
                <w:lang w:eastAsia="ru-RU"/>
              </w:rPr>
            </w:pPr>
            <w:r>
              <w:rPr>
                <w:lang w:eastAsia="ru-RU"/>
              </w:rPr>
              <w:t>08-01</w:t>
            </w:r>
          </w:p>
        </w:tc>
        <w:tc>
          <w:tcPr>
            <w:tcW w:w="8071" w:type="dxa"/>
            <w:tcBorders>
              <w:top w:val="single" w:sz="4" w:space="0" w:color="auto"/>
              <w:left w:val="single" w:sz="4" w:space="0" w:color="auto"/>
              <w:bottom w:val="single" w:sz="4" w:space="0" w:color="auto"/>
              <w:right w:val="single" w:sz="4" w:space="0" w:color="auto"/>
            </w:tcBorders>
            <w:hideMark/>
          </w:tcPr>
          <w:p w14:paraId="35593ACF" w14:textId="77777777" w:rsidR="009639B4" w:rsidRDefault="009639B4">
            <w:pPr>
              <w:spacing w:after="0"/>
            </w:pPr>
            <w:r>
              <w:t>Державна реєстрація народження фізичної особи з одночасним визначенням її походження</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3B31E2CD" w14:textId="77777777" w:rsidR="009639B4" w:rsidRDefault="009639B4">
            <w:pPr>
              <w:spacing w:after="0"/>
              <w:rPr>
                <w:lang w:eastAsia="ru-RU"/>
              </w:rPr>
            </w:pPr>
            <w:r>
              <w:t>Провідний спеціаліст з питань Державної реєстрації актів цивільного стану</w:t>
            </w:r>
            <w:r>
              <w:rPr>
                <w:lang w:eastAsia="ru-RU"/>
              </w:rPr>
              <w:t xml:space="preserve"> </w:t>
            </w:r>
            <w:r>
              <w:rPr>
                <w:vertAlign w:val="superscript"/>
                <w:lang w:eastAsia="ru-RU"/>
              </w:rPr>
              <w:t>5</w:t>
            </w:r>
          </w:p>
        </w:tc>
        <w:tc>
          <w:tcPr>
            <w:tcW w:w="4202" w:type="dxa"/>
            <w:vMerge w:val="restart"/>
            <w:tcBorders>
              <w:top w:val="single" w:sz="4" w:space="0" w:color="auto"/>
              <w:left w:val="single" w:sz="4" w:space="0" w:color="auto"/>
              <w:bottom w:val="single" w:sz="4" w:space="0" w:color="auto"/>
              <w:right w:val="single" w:sz="4" w:space="0" w:color="auto"/>
            </w:tcBorders>
            <w:hideMark/>
          </w:tcPr>
          <w:p w14:paraId="03D6B6E1" w14:textId="77777777" w:rsidR="009639B4" w:rsidRDefault="009639B4">
            <w:pPr>
              <w:spacing w:after="0" w:line="216" w:lineRule="auto"/>
            </w:pPr>
            <w:r>
              <w:t>Закон України “Про державну реєстрацію актів цивільного стану”</w:t>
            </w:r>
          </w:p>
        </w:tc>
      </w:tr>
      <w:tr w:rsidR="009639B4" w14:paraId="395E1DFF"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33113A45" w14:textId="77777777" w:rsidR="009639B4" w:rsidRDefault="009639B4">
            <w:pPr>
              <w:spacing w:after="0"/>
              <w:rPr>
                <w:lang w:eastAsia="ru-RU"/>
              </w:rPr>
            </w:pPr>
            <w:r>
              <w:rPr>
                <w:lang w:eastAsia="ru-RU"/>
              </w:rPr>
              <w:t>61</w:t>
            </w:r>
          </w:p>
        </w:tc>
        <w:tc>
          <w:tcPr>
            <w:tcW w:w="1012" w:type="dxa"/>
            <w:tcBorders>
              <w:top w:val="single" w:sz="4" w:space="0" w:color="auto"/>
              <w:left w:val="single" w:sz="4" w:space="0" w:color="auto"/>
              <w:bottom w:val="single" w:sz="4" w:space="0" w:color="auto"/>
              <w:right w:val="single" w:sz="4" w:space="0" w:color="auto"/>
            </w:tcBorders>
            <w:hideMark/>
          </w:tcPr>
          <w:p w14:paraId="36F545C1" w14:textId="77777777" w:rsidR="009639B4" w:rsidRDefault="009639B4">
            <w:pPr>
              <w:spacing w:after="0"/>
              <w:rPr>
                <w:lang w:eastAsia="ru-RU"/>
              </w:rPr>
            </w:pPr>
            <w:r>
              <w:rPr>
                <w:lang w:eastAsia="ru-RU"/>
              </w:rPr>
              <w:t>08-02</w:t>
            </w:r>
          </w:p>
        </w:tc>
        <w:tc>
          <w:tcPr>
            <w:tcW w:w="8071" w:type="dxa"/>
            <w:tcBorders>
              <w:top w:val="single" w:sz="4" w:space="0" w:color="auto"/>
              <w:left w:val="single" w:sz="4" w:space="0" w:color="auto"/>
              <w:bottom w:val="single" w:sz="4" w:space="0" w:color="auto"/>
              <w:right w:val="single" w:sz="4" w:space="0" w:color="auto"/>
            </w:tcBorders>
            <w:hideMark/>
          </w:tcPr>
          <w:p w14:paraId="7A81CB09" w14:textId="77777777" w:rsidR="009639B4" w:rsidRDefault="009639B4">
            <w:pPr>
              <w:spacing w:after="0"/>
            </w:pPr>
            <w:r>
              <w:t>Державна реєстрація смерті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714E0" w14:textId="77777777" w:rsidR="009639B4" w:rsidRDefault="009639B4">
            <w:pPr>
              <w:spacing w:after="0"/>
              <w:rPr>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C8B1EA" w14:textId="77777777" w:rsidR="009639B4" w:rsidRDefault="009639B4">
            <w:pPr>
              <w:spacing w:after="0"/>
            </w:pPr>
          </w:p>
        </w:tc>
      </w:tr>
      <w:tr w:rsidR="009639B4" w14:paraId="642CD726"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6AB19E1E" w14:textId="77777777" w:rsidR="009639B4" w:rsidRDefault="009639B4">
            <w:pPr>
              <w:spacing w:after="0"/>
              <w:rPr>
                <w:lang w:eastAsia="ru-RU"/>
              </w:rPr>
            </w:pPr>
            <w:r>
              <w:rPr>
                <w:lang w:eastAsia="ru-RU"/>
              </w:rPr>
              <w:t>62</w:t>
            </w:r>
          </w:p>
        </w:tc>
        <w:tc>
          <w:tcPr>
            <w:tcW w:w="1012" w:type="dxa"/>
            <w:tcBorders>
              <w:top w:val="single" w:sz="4" w:space="0" w:color="auto"/>
              <w:left w:val="single" w:sz="4" w:space="0" w:color="auto"/>
              <w:bottom w:val="single" w:sz="4" w:space="0" w:color="auto"/>
              <w:right w:val="single" w:sz="4" w:space="0" w:color="auto"/>
            </w:tcBorders>
            <w:hideMark/>
          </w:tcPr>
          <w:p w14:paraId="3B0BE6F9" w14:textId="77777777" w:rsidR="009639B4" w:rsidRDefault="009639B4">
            <w:pPr>
              <w:spacing w:after="0"/>
              <w:rPr>
                <w:lang w:eastAsia="ru-RU"/>
              </w:rPr>
            </w:pPr>
            <w:r>
              <w:rPr>
                <w:lang w:eastAsia="ru-RU"/>
              </w:rPr>
              <w:t>08-03</w:t>
            </w:r>
          </w:p>
        </w:tc>
        <w:tc>
          <w:tcPr>
            <w:tcW w:w="8071" w:type="dxa"/>
            <w:tcBorders>
              <w:top w:val="single" w:sz="4" w:space="0" w:color="auto"/>
              <w:left w:val="single" w:sz="4" w:space="0" w:color="auto"/>
              <w:bottom w:val="single" w:sz="4" w:space="0" w:color="auto"/>
              <w:right w:val="single" w:sz="4" w:space="0" w:color="auto"/>
            </w:tcBorders>
            <w:hideMark/>
          </w:tcPr>
          <w:p w14:paraId="52A8C4E2" w14:textId="77777777" w:rsidR="009639B4" w:rsidRDefault="009639B4">
            <w:pPr>
              <w:spacing w:after="0"/>
            </w:pPr>
            <w:r>
              <w:t>Державна реєстрація шлюбу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95F78E" w14:textId="77777777" w:rsidR="009639B4" w:rsidRDefault="009639B4">
            <w:pPr>
              <w:spacing w:after="0"/>
              <w:rPr>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46DA2E" w14:textId="77777777" w:rsidR="009639B4" w:rsidRDefault="009639B4">
            <w:pPr>
              <w:spacing w:after="0"/>
            </w:pPr>
          </w:p>
        </w:tc>
      </w:tr>
      <w:tr w:rsidR="009639B4" w14:paraId="5DAA4BA5" w14:textId="77777777" w:rsidTr="009639B4">
        <w:tc>
          <w:tcPr>
            <w:tcW w:w="15945" w:type="dxa"/>
            <w:gridSpan w:val="5"/>
            <w:tcBorders>
              <w:top w:val="single" w:sz="4" w:space="0" w:color="auto"/>
              <w:left w:val="single" w:sz="4" w:space="0" w:color="auto"/>
              <w:bottom w:val="single" w:sz="4" w:space="0" w:color="auto"/>
              <w:right w:val="single" w:sz="4" w:space="0" w:color="auto"/>
            </w:tcBorders>
            <w:hideMark/>
          </w:tcPr>
          <w:p w14:paraId="2746AEBD" w14:textId="77777777" w:rsidR="009639B4" w:rsidRDefault="009639B4">
            <w:pPr>
              <w:spacing w:after="0"/>
              <w:rPr>
                <w:lang w:eastAsia="ru-RU"/>
              </w:rPr>
            </w:pPr>
            <w:r>
              <w:rPr>
                <w:lang w:eastAsia="ru-RU"/>
              </w:rPr>
              <w:t xml:space="preserve">09 ПОСЛУГИ СОЦІАЛЬНОГО ХАРАКТЕРУ </w:t>
            </w:r>
            <w:r>
              <w:rPr>
                <w:vertAlign w:val="superscript"/>
                <w:lang w:eastAsia="ru-RU"/>
              </w:rPr>
              <w:t>6</w:t>
            </w:r>
          </w:p>
        </w:tc>
      </w:tr>
      <w:tr w:rsidR="009639B4" w14:paraId="4A45B7A3"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6924E19D" w14:textId="77777777" w:rsidR="009639B4" w:rsidRDefault="009639B4">
            <w:pPr>
              <w:spacing w:after="0"/>
              <w:rPr>
                <w:lang w:eastAsia="ru-RU"/>
              </w:rPr>
            </w:pPr>
            <w:r>
              <w:rPr>
                <w:lang w:eastAsia="ru-RU"/>
              </w:rPr>
              <w:t>63</w:t>
            </w:r>
          </w:p>
        </w:tc>
        <w:tc>
          <w:tcPr>
            <w:tcW w:w="1012" w:type="dxa"/>
            <w:tcBorders>
              <w:top w:val="single" w:sz="4" w:space="0" w:color="auto"/>
              <w:left w:val="single" w:sz="4" w:space="0" w:color="auto"/>
              <w:bottom w:val="single" w:sz="4" w:space="0" w:color="auto"/>
              <w:right w:val="single" w:sz="4" w:space="0" w:color="auto"/>
            </w:tcBorders>
            <w:hideMark/>
          </w:tcPr>
          <w:p w14:paraId="46F03AB9" w14:textId="77777777" w:rsidR="009639B4" w:rsidRDefault="009639B4">
            <w:pPr>
              <w:spacing w:after="0"/>
              <w:rPr>
                <w:lang w:eastAsia="ru-RU"/>
              </w:rPr>
            </w:pPr>
            <w:r>
              <w:rPr>
                <w:lang w:eastAsia="ru-RU"/>
              </w:rPr>
              <w:t>0</w:t>
            </w:r>
            <w:ins w:id="107" w:author="User" w:date="2021-03-09T15:54:00Z">
              <w:r>
                <w:rPr>
                  <w:lang w:eastAsia="ru-RU"/>
                </w:rPr>
                <w:t>2</w:t>
              </w:r>
            </w:ins>
            <w:del w:id="108" w:author="User" w:date="2021-03-09T15:54:00Z">
              <w:r>
                <w:rPr>
                  <w:lang w:eastAsia="ru-RU"/>
                </w:rPr>
                <w:delText>8</w:delText>
              </w:r>
            </w:del>
            <w:r>
              <w:rPr>
                <w:lang w:eastAsia="ru-RU"/>
              </w:rPr>
              <w:t>-01</w:t>
            </w:r>
          </w:p>
        </w:tc>
        <w:tc>
          <w:tcPr>
            <w:tcW w:w="8071" w:type="dxa"/>
            <w:tcBorders>
              <w:top w:val="single" w:sz="4" w:space="0" w:color="auto"/>
              <w:left w:val="single" w:sz="4" w:space="0" w:color="auto"/>
              <w:bottom w:val="single" w:sz="4" w:space="0" w:color="auto"/>
              <w:right w:val="single" w:sz="4" w:space="0" w:color="auto"/>
            </w:tcBorders>
            <w:hideMark/>
          </w:tcPr>
          <w:p w14:paraId="09099A43" w14:textId="77777777" w:rsidR="009639B4" w:rsidRDefault="009639B4">
            <w:pPr>
              <w:spacing w:after="0"/>
            </w:pPr>
            <w:r>
              <w:t>Надання субсидії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506FA1A7" w14:textId="77777777" w:rsidR="009639B4" w:rsidRDefault="009639B4">
            <w:pPr>
              <w:spacing w:after="0"/>
            </w:pPr>
            <w:r>
              <w:rPr>
                <w:highlight w:val="red"/>
              </w:rPr>
              <w:t>Відділ з питань соціального захисту населення виконкому міської ради</w:t>
            </w:r>
            <w:r>
              <w:t xml:space="preserve"> </w:t>
            </w:r>
          </w:p>
        </w:tc>
        <w:tc>
          <w:tcPr>
            <w:tcW w:w="4202" w:type="dxa"/>
            <w:tcBorders>
              <w:top w:val="single" w:sz="4" w:space="0" w:color="auto"/>
              <w:left w:val="single" w:sz="4" w:space="0" w:color="auto"/>
              <w:bottom w:val="single" w:sz="4" w:space="0" w:color="auto"/>
              <w:right w:val="single" w:sz="4" w:space="0" w:color="auto"/>
            </w:tcBorders>
            <w:hideMark/>
          </w:tcPr>
          <w:p w14:paraId="65996F0A" w14:textId="77777777" w:rsidR="009639B4" w:rsidRDefault="00597716">
            <w:pPr>
              <w:spacing w:after="0" w:line="216" w:lineRule="auto"/>
            </w:pPr>
            <w:hyperlink r:id="rId68" w:tgtFrame="_blank" w:history="1">
              <w:r w:rsidR="009639B4">
                <w:rPr>
                  <w:rStyle w:val="a4"/>
                  <w:color w:val="auto"/>
                </w:rPr>
                <w:t>Закон України</w:t>
              </w:r>
            </w:hyperlink>
            <w:r w:rsidR="009639B4">
              <w:t xml:space="preserve"> “Про житлово-комунальні послуги”</w:t>
            </w:r>
          </w:p>
        </w:tc>
      </w:tr>
      <w:tr w:rsidR="009639B4" w14:paraId="39526739"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6FA2BC5B" w14:textId="77777777" w:rsidR="009639B4" w:rsidRDefault="009639B4">
            <w:pPr>
              <w:spacing w:after="0"/>
              <w:rPr>
                <w:lang w:eastAsia="ru-RU"/>
              </w:rPr>
            </w:pPr>
            <w:r>
              <w:rPr>
                <w:lang w:eastAsia="ru-RU"/>
              </w:rPr>
              <w:t>64</w:t>
            </w:r>
          </w:p>
        </w:tc>
        <w:tc>
          <w:tcPr>
            <w:tcW w:w="1012" w:type="dxa"/>
            <w:tcBorders>
              <w:top w:val="single" w:sz="4" w:space="0" w:color="auto"/>
              <w:left w:val="single" w:sz="4" w:space="0" w:color="auto"/>
              <w:bottom w:val="single" w:sz="4" w:space="0" w:color="auto"/>
              <w:right w:val="single" w:sz="4" w:space="0" w:color="auto"/>
            </w:tcBorders>
            <w:hideMark/>
          </w:tcPr>
          <w:p w14:paraId="5120EE96" w14:textId="77777777" w:rsidR="009639B4" w:rsidRDefault="009639B4">
            <w:pPr>
              <w:spacing w:after="0"/>
              <w:rPr>
                <w:lang w:eastAsia="ru-RU"/>
              </w:rPr>
            </w:pPr>
            <w:r>
              <w:rPr>
                <w:lang w:eastAsia="ru-RU"/>
              </w:rPr>
              <w:t>0</w:t>
            </w:r>
            <w:ins w:id="109" w:author="User" w:date="2021-03-09T15:54:00Z">
              <w:r>
                <w:rPr>
                  <w:lang w:eastAsia="ru-RU"/>
                </w:rPr>
                <w:t>2</w:t>
              </w:r>
            </w:ins>
            <w:del w:id="110" w:author="User" w:date="2021-03-09T15:54:00Z">
              <w:r>
                <w:rPr>
                  <w:lang w:eastAsia="ru-RU"/>
                </w:rPr>
                <w:delText>8</w:delText>
              </w:r>
            </w:del>
            <w:r>
              <w:rPr>
                <w:lang w:eastAsia="ru-RU"/>
              </w:rPr>
              <w:t>-02</w:t>
            </w:r>
          </w:p>
        </w:tc>
        <w:tc>
          <w:tcPr>
            <w:tcW w:w="8071" w:type="dxa"/>
            <w:tcBorders>
              <w:top w:val="single" w:sz="4" w:space="0" w:color="auto"/>
              <w:left w:val="single" w:sz="4" w:space="0" w:color="auto"/>
              <w:bottom w:val="single" w:sz="4" w:space="0" w:color="auto"/>
              <w:right w:val="single" w:sz="4" w:space="0" w:color="auto"/>
            </w:tcBorders>
            <w:hideMark/>
          </w:tcPr>
          <w:p w14:paraId="776DD053" w14:textId="77777777" w:rsidR="009639B4" w:rsidRDefault="009639B4">
            <w:pPr>
              <w:spacing w:after="0"/>
            </w:pPr>
            <w:r>
              <w:t>Призначення пільги на придбання палива, у тому числі рідкого, скрапленого балонного газу для побутових потреб</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DDE634"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3DD54204" w14:textId="77777777" w:rsidR="009639B4" w:rsidRDefault="00597716">
            <w:pPr>
              <w:spacing w:after="0" w:line="216" w:lineRule="auto"/>
            </w:pPr>
            <w:hyperlink r:id="rId69" w:tgtFrame="_blank" w:history="1">
              <w:r w:rsidR="009639B4">
                <w:rPr>
                  <w:rStyle w:val="a4"/>
                  <w:color w:val="auto"/>
                </w:rPr>
                <w:t>Закон України</w:t>
              </w:r>
            </w:hyperlink>
            <w:r w:rsidR="009639B4">
              <w:t xml:space="preserve"> “Про статус ветеранів війни, гарантії їх соціального захисту” </w:t>
            </w:r>
            <w:r w:rsidR="009639B4">
              <w:br/>
            </w:r>
            <w:hyperlink r:id="rId70" w:anchor="n3" w:tgtFrame="_blank" w:history="1">
              <w:r w:rsidR="009639B4">
                <w:rPr>
                  <w:rStyle w:val="a4"/>
                  <w:color w:val="auto"/>
                </w:rPr>
                <w:t>Закон України</w:t>
              </w:r>
            </w:hyperlink>
            <w:r w:rsidR="009639B4">
              <w:t xml:space="preserve"> “Про охорону дитинства”</w:t>
            </w:r>
          </w:p>
        </w:tc>
      </w:tr>
      <w:tr w:rsidR="009639B4" w:rsidRPr="009639B4" w14:paraId="5812D80F"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294ED265" w14:textId="77777777" w:rsidR="009639B4" w:rsidRDefault="009639B4">
            <w:pPr>
              <w:spacing w:after="0"/>
              <w:rPr>
                <w:lang w:eastAsia="ru-RU"/>
              </w:rPr>
            </w:pPr>
            <w:r>
              <w:rPr>
                <w:lang w:eastAsia="ru-RU"/>
              </w:rPr>
              <w:t>65</w:t>
            </w:r>
          </w:p>
        </w:tc>
        <w:tc>
          <w:tcPr>
            <w:tcW w:w="1012" w:type="dxa"/>
            <w:tcBorders>
              <w:top w:val="single" w:sz="4" w:space="0" w:color="auto"/>
              <w:left w:val="single" w:sz="4" w:space="0" w:color="auto"/>
              <w:bottom w:val="single" w:sz="4" w:space="0" w:color="auto"/>
              <w:right w:val="single" w:sz="4" w:space="0" w:color="auto"/>
            </w:tcBorders>
            <w:hideMark/>
          </w:tcPr>
          <w:p w14:paraId="4FEA3A9E" w14:textId="77777777" w:rsidR="009639B4" w:rsidRDefault="009639B4">
            <w:pPr>
              <w:spacing w:after="0"/>
              <w:rPr>
                <w:lang w:eastAsia="ru-RU"/>
              </w:rPr>
            </w:pPr>
            <w:r>
              <w:rPr>
                <w:lang w:eastAsia="ru-RU"/>
              </w:rPr>
              <w:t>0</w:t>
            </w:r>
            <w:ins w:id="111" w:author="User" w:date="2021-03-09T15:54:00Z">
              <w:r>
                <w:rPr>
                  <w:lang w:eastAsia="ru-RU"/>
                </w:rPr>
                <w:t>2</w:t>
              </w:r>
            </w:ins>
            <w:del w:id="112" w:author="User" w:date="2021-03-09T15:54:00Z">
              <w:r>
                <w:rPr>
                  <w:lang w:eastAsia="ru-RU"/>
                </w:rPr>
                <w:delText>8</w:delText>
              </w:r>
            </w:del>
            <w:r>
              <w:rPr>
                <w:lang w:eastAsia="ru-RU"/>
              </w:rPr>
              <w:t>-03</w:t>
            </w:r>
          </w:p>
        </w:tc>
        <w:tc>
          <w:tcPr>
            <w:tcW w:w="8071" w:type="dxa"/>
            <w:tcBorders>
              <w:top w:val="single" w:sz="4" w:space="0" w:color="auto"/>
              <w:left w:val="single" w:sz="4" w:space="0" w:color="auto"/>
              <w:bottom w:val="single" w:sz="4" w:space="0" w:color="auto"/>
              <w:right w:val="single" w:sz="4" w:space="0" w:color="auto"/>
            </w:tcBorders>
            <w:hideMark/>
          </w:tcPr>
          <w:p w14:paraId="67D795A4" w14:textId="77777777" w:rsidR="009639B4" w:rsidRDefault="009639B4">
            <w:pPr>
              <w:spacing w:after="0"/>
            </w:pPr>
            <w:r>
              <w:t>Призначення пільги на оплату житла, комунальних послуг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94910A"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628D0C04" w14:textId="77777777" w:rsidR="009639B4" w:rsidRPr="009639B4" w:rsidRDefault="00597716">
            <w:pPr>
              <w:spacing w:after="0" w:line="216" w:lineRule="auto"/>
            </w:pPr>
            <w:hyperlink r:id="rId71" w:tgtFrame="_blank" w:history="1">
              <w:r w:rsidR="009639B4" w:rsidRPr="009639B4">
                <w:rPr>
                  <w:rStyle w:val="a4"/>
                  <w:color w:val="auto"/>
                </w:rPr>
                <w:t>Закон України</w:t>
              </w:r>
            </w:hyperlink>
            <w:r w:rsidR="009639B4" w:rsidRPr="009639B4">
              <w:t xml:space="preserve"> “Про статус ветеранів війни, гарантії їх соціального захисту” </w:t>
            </w:r>
            <w:r w:rsidR="009639B4" w:rsidRPr="009639B4">
              <w:br/>
            </w:r>
            <w:hyperlink r:id="rId72" w:anchor="n3" w:tgtFrame="_blank" w:history="1">
              <w:r w:rsidR="009639B4" w:rsidRPr="009639B4">
                <w:rPr>
                  <w:rStyle w:val="a4"/>
                  <w:color w:val="auto"/>
                </w:rPr>
                <w:t>Закон України</w:t>
              </w:r>
            </w:hyperlink>
            <w:r w:rsidR="009639B4" w:rsidRPr="009639B4">
              <w:t xml:space="preserve"> “Про охорону дитинства” </w:t>
            </w:r>
            <w:r w:rsidR="009639B4" w:rsidRPr="009639B4">
              <w:br/>
            </w:r>
            <w:hyperlink r:id="rId73" w:anchor="n2" w:tgtFrame="_blank" w:history="1">
              <w:r w:rsidR="009639B4" w:rsidRPr="009639B4">
                <w:rPr>
                  <w:rStyle w:val="a4"/>
                  <w:color w:val="auto"/>
                </w:rPr>
                <w:t>Закон України</w:t>
              </w:r>
            </w:hyperlink>
            <w:r w:rsidR="009639B4" w:rsidRPr="009639B4">
              <w:t xml:space="preserve"> “Про основні засади соціального захисту ветеранів праці та інших громадян похилого віку в Україні” </w:t>
            </w:r>
            <w:r w:rsidR="009639B4" w:rsidRPr="009639B4">
              <w:br/>
            </w:r>
            <w:hyperlink r:id="rId74" w:anchor="n2" w:tgtFrame="_blank" w:history="1">
              <w:r w:rsidR="009639B4" w:rsidRPr="009639B4">
                <w:rPr>
                  <w:rStyle w:val="a4"/>
                  <w:color w:val="auto"/>
                </w:rPr>
                <w:t>Закон України</w:t>
              </w:r>
            </w:hyperlink>
            <w:r w:rsidR="009639B4" w:rsidRPr="009639B4">
              <w:t xml:space="preserve"> “Про соціальний захист дітей війни" </w:t>
            </w:r>
            <w:r w:rsidR="009639B4" w:rsidRPr="009639B4">
              <w:br/>
            </w:r>
            <w:hyperlink r:id="rId75" w:anchor="n3" w:tgtFrame="_blank" w:history="1">
              <w:r w:rsidR="009639B4" w:rsidRPr="009639B4">
                <w:rPr>
                  <w:rStyle w:val="a4"/>
                  <w:color w:val="auto"/>
                </w:rPr>
                <w:t>Закон України</w:t>
              </w:r>
            </w:hyperlink>
            <w:r w:rsidR="009639B4" w:rsidRPr="009639B4">
              <w:t xml:space="preserve"> “Про жертви нацистських переслідувань” </w:t>
            </w:r>
            <w:r w:rsidR="009639B4" w:rsidRPr="009639B4">
              <w:br/>
            </w:r>
            <w:hyperlink r:id="rId76" w:tgtFrame="_blank" w:history="1">
              <w:r w:rsidR="009639B4" w:rsidRPr="009639B4">
                <w:rPr>
                  <w:rStyle w:val="a4"/>
                  <w:color w:val="auto"/>
                </w:rPr>
                <w:t>Закон України</w:t>
              </w:r>
            </w:hyperlink>
            <w:r w:rsidR="009639B4" w:rsidRPr="009639B4">
              <w:t xml:space="preserve"> “Про статус і соціальний захист громадян, які постраждали внаслідок Чорнобильської катастрофи”</w:t>
            </w:r>
          </w:p>
        </w:tc>
      </w:tr>
      <w:tr w:rsidR="009639B4" w14:paraId="448908A4"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65F792C9" w14:textId="77777777" w:rsidR="009639B4" w:rsidRDefault="009639B4">
            <w:pPr>
              <w:spacing w:after="0"/>
              <w:rPr>
                <w:lang w:eastAsia="ru-RU"/>
              </w:rPr>
            </w:pPr>
            <w:r>
              <w:rPr>
                <w:lang w:eastAsia="ru-RU"/>
              </w:rPr>
              <w:t>66</w:t>
            </w:r>
          </w:p>
        </w:tc>
        <w:tc>
          <w:tcPr>
            <w:tcW w:w="1012" w:type="dxa"/>
            <w:tcBorders>
              <w:top w:val="single" w:sz="4" w:space="0" w:color="auto"/>
              <w:left w:val="single" w:sz="4" w:space="0" w:color="auto"/>
              <w:bottom w:val="single" w:sz="4" w:space="0" w:color="auto"/>
              <w:right w:val="single" w:sz="4" w:space="0" w:color="auto"/>
            </w:tcBorders>
            <w:hideMark/>
          </w:tcPr>
          <w:p w14:paraId="65C712F7" w14:textId="77777777" w:rsidR="009639B4" w:rsidRDefault="009639B4">
            <w:pPr>
              <w:spacing w:after="0"/>
              <w:rPr>
                <w:lang w:eastAsia="ru-RU"/>
              </w:rPr>
            </w:pPr>
            <w:r>
              <w:rPr>
                <w:lang w:eastAsia="ru-RU"/>
              </w:rPr>
              <w:t>0</w:t>
            </w:r>
            <w:ins w:id="113" w:author="User" w:date="2021-03-09T15:54:00Z">
              <w:r>
                <w:rPr>
                  <w:lang w:eastAsia="ru-RU"/>
                </w:rPr>
                <w:t>2</w:t>
              </w:r>
            </w:ins>
            <w:del w:id="114" w:author="User" w:date="2021-03-09T15:54:00Z">
              <w:r>
                <w:rPr>
                  <w:lang w:eastAsia="ru-RU"/>
                </w:rPr>
                <w:delText>8</w:delText>
              </w:r>
            </w:del>
            <w:r>
              <w:rPr>
                <w:lang w:eastAsia="ru-RU"/>
              </w:rPr>
              <w:t>-04</w:t>
            </w:r>
          </w:p>
        </w:tc>
        <w:tc>
          <w:tcPr>
            <w:tcW w:w="8071" w:type="dxa"/>
            <w:tcBorders>
              <w:top w:val="single" w:sz="4" w:space="0" w:color="auto"/>
              <w:left w:val="single" w:sz="4" w:space="0" w:color="auto"/>
              <w:bottom w:val="single" w:sz="4" w:space="0" w:color="auto"/>
              <w:right w:val="single" w:sz="4" w:space="0" w:color="auto"/>
            </w:tcBorders>
            <w:hideMark/>
          </w:tcPr>
          <w:p w14:paraId="212F87CA" w14:textId="77777777" w:rsidR="009639B4" w:rsidRDefault="009639B4">
            <w:pPr>
              <w:spacing w:after="0"/>
            </w:pPr>
            <w: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79261A"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3DB7857E" w14:textId="77777777" w:rsidR="009639B4" w:rsidRDefault="00597716">
            <w:pPr>
              <w:spacing w:after="0" w:line="216" w:lineRule="auto"/>
            </w:pPr>
            <w:hyperlink r:id="rId77" w:anchor="n1500" w:tgtFrame="_blank" w:history="1">
              <w:r w:rsidR="009639B4">
                <w:rPr>
                  <w:rStyle w:val="a4"/>
                  <w:color w:val="auto"/>
                </w:rPr>
                <w:t>Сімейний кодекс України</w:t>
              </w:r>
            </w:hyperlink>
          </w:p>
        </w:tc>
      </w:tr>
      <w:tr w:rsidR="009639B4" w14:paraId="5400756E"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581D5B8F" w14:textId="77777777" w:rsidR="009639B4" w:rsidRDefault="009639B4">
            <w:pPr>
              <w:spacing w:after="0"/>
              <w:rPr>
                <w:lang w:eastAsia="ru-RU"/>
              </w:rPr>
            </w:pPr>
            <w:r>
              <w:rPr>
                <w:lang w:eastAsia="ru-RU"/>
              </w:rPr>
              <w:t>67</w:t>
            </w:r>
          </w:p>
        </w:tc>
        <w:tc>
          <w:tcPr>
            <w:tcW w:w="1012" w:type="dxa"/>
            <w:tcBorders>
              <w:top w:val="single" w:sz="4" w:space="0" w:color="auto"/>
              <w:left w:val="single" w:sz="4" w:space="0" w:color="auto"/>
              <w:bottom w:val="single" w:sz="4" w:space="0" w:color="auto"/>
              <w:right w:val="single" w:sz="4" w:space="0" w:color="auto"/>
            </w:tcBorders>
            <w:hideMark/>
          </w:tcPr>
          <w:p w14:paraId="794E70EF" w14:textId="77777777" w:rsidR="009639B4" w:rsidRDefault="009639B4">
            <w:pPr>
              <w:spacing w:after="0"/>
              <w:rPr>
                <w:lang w:eastAsia="ru-RU"/>
              </w:rPr>
            </w:pPr>
            <w:r>
              <w:rPr>
                <w:lang w:eastAsia="ru-RU"/>
              </w:rPr>
              <w:t>0</w:t>
            </w:r>
            <w:ins w:id="115" w:author="User" w:date="2021-03-09T15:54:00Z">
              <w:r>
                <w:rPr>
                  <w:lang w:eastAsia="ru-RU"/>
                </w:rPr>
                <w:t>2</w:t>
              </w:r>
            </w:ins>
            <w:del w:id="116" w:author="User" w:date="2021-03-09T15:54:00Z">
              <w:r>
                <w:rPr>
                  <w:lang w:eastAsia="ru-RU"/>
                </w:rPr>
                <w:delText>8</w:delText>
              </w:r>
            </w:del>
            <w:r>
              <w:rPr>
                <w:lang w:eastAsia="ru-RU"/>
              </w:rPr>
              <w:t>-05</w:t>
            </w:r>
          </w:p>
        </w:tc>
        <w:tc>
          <w:tcPr>
            <w:tcW w:w="8071" w:type="dxa"/>
            <w:tcBorders>
              <w:top w:val="single" w:sz="4" w:space="0" w:color="auto"/>
              <w:left w:val="single" w:sz="4" w:space="0" w:color="auto"/>
              <w:bottom w:val="single" w:sz="4" w:space="0" w:color="auto"/>
              <w:right w:val="single" w:sz="4" w:space="0" w:color="auto"/>
            </w:tcBorders>
            <w:hideMark/>
          </w:tcPr>
          <w:p w14:paraId="514F87EB" w14:textId="77777777" w:rsidR="009639B4" w:rsidRDefault="009639B4">
            <w:pPr>
              <w:spacing w:after="0"/>
            </w:pPr>
            <w:r>
              <w:t>Призначення одноразової винагороди жінкам, яким присвоєно почесне звання України “Мати-героїня”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1E2F64"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680CF42E" w14:textId="77777777" w:rsidR="009639B4" w:rsidRDefault="00597716">
            <w:pPr>
              <w:spacing w:after="0" w:line="216" w:lineRule="auto"/>
            </w:pPr>
            <w:hyperlink r:id="rId78" w:anchor="n2" w:tgtFrame="_blank" w:history="1">
              <w:r w:rsidR="009639B4">
                <w:rPr>
                  <w:rStyle w:val="a4"/>
                  <w:color w:val="auto"/>
                </w:rPr>
                <w:t>Закон України</w:t>
              </w:r>
            </w:hyperlink>
            <w:r w:rsidR="009639B4">
              <w:t xml:space="preserve"> “Про державні нагороди України”</w:t>
            </w:r>
          </w:p>
        </w:tc>
      </w:tr>
      <w:tr w:rsidR="009639B4" w14:paraId="679D5EF0"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30A5EC4E" w14:textId="77777777" w:rsidR="009639B4" w:rsidRDefault="009639B4">
            <w:pPr>
              <w:spacing w:after="0"/>
              <w:rPr>
                <w:lang w:eastAsia="ru-RU"/>
              </w:rPr>
            </w:pPr>
            <w:r>
              <w:rPr>
                <w:lang w:eastAsia="ru-RU"/>
              </w:rPr>
              <w:t>68</w:t>
            </w:r>
          </w:p>
        </w:tc>
        <w:tc>
          <w:tcPr>
            <w:tcW w:w="1012" w:type="dxa"/>
            <w:tcBorders>
              <w:top w:val="single" w:sz="4" w:space="0" w:color="auto"/>
              <w:left w:val="single" w:sz="4" w:space="0" w:color="auto"/>
              <w:bottom w:val="single" w:sz="4" w:space="0" w:color="auto"/>
              <w:right w:val="single" w:sz="4" w:space="0" w:color="auto"/>
            </w:tcBorders>
            <w:hideMark/>
          </w:tcPr>
          <w:p w14:paraId="68674307" w14:textId="77777777" w:rsidR="009639B4" w:rsidRDefault="009639B4">
            <w:pPr>
              <w:spacing w:after="0"/>
              <w:rPr>
                <w:lang w:eastAsia="ru-RU"/>
              </w:rPr>
            </w:pPr>
            <w:r>
              <w:rPr>
                <w:lang w:eastAsia="ru-RU"/>
              </w:rPr>
              <w:t>0</w:t>
            </w:r>
            <w:ins w:id="117" w:author="User" w:date="2021-03-09T15:54:00Z">
              <w:r>
                <w:rPr>
                  <w:lang w:eastAsia="ru-RU"/>
                </w:rPr>
                <w:t>2</w:t>
              </w:r>
            </w:ins>
            <w:del w:id="118" w:author="User" w:date="2021-03-09T15:54:00Z">
              <w:r>
                <w:rPr>
                  <w:lang w:eastAsia="ru-RU"/>
                </w:rPr>
                <w:delText>8</w:delText>
              </w:r>
            </w:del>
            <w:r>
              <w:rPr>
                <w:lang w:eastAsia="ru-RU"/>
              </w:rPr>
              <w:t>-06</w:t>
            </w:r>
          </w:p>
        </w:tc>
        <w:tc>
          <w:tcPr>
            <w:tcW w:w="8071" w:type="dxa"/>
            <w:tcBorders>
              <w:top w:val="single" w:sz="4" w:space="0" w:color="auto"/>
              <w:left w:val="single" w:sz="4" w:space="0" w:color="auto"/>
              <w:bottom w:val="single" w:sz="4" w:space="0" w:color="auto"/>
              <w:right w:val="single" w:sz="4" w:space="0" w:color="auto"/>
            </w:tcBorders>
            <w:hideMark/>
          </w:tcPr>
          <w:p w14:paraId="5C834373" w14:textId="77777777" w:rsidR="009639B4" w:rsidRDefault="009639B4">
            <w:pPr>
              <w:spacing w:after="0"/>
            </w:pPr>
            <w:r>
              <w:t>Прийняття рішення щодо надання соціальних послуг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BF7FCD"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779699F6" w14:textId="77777777" w:rsidR="009639B4" w:rsidRDefault="00597716">
            <w:pPr>
              <w:spacing w:after="0" w:line="216" w:lineRule="auto"/>
            </w:pPr>
            <w:hyperlink r:id="rId79" w:anchor="n3" w:tgtFrame="_blank" w:history="1">
              <w:r w:rsidR="009639B4">
                <w:rPr>
                  <w:rStyle w:val="a4"/>
                  <w:color w:val="auto"/>
                </w:rPr>
                <w:t>Закон України</w:t>
              </w:r>
            </w:hyperlink>
            <w:r w:rsidR="009639B4">
              <w:t xml:space="preserve"> “Про соціальні послуги”</w:t>
            </w:r>
          </w:p>
        </w:tc>
      </w:tr>
      <w:tr w:rsidR="009639B4" w14:paraId="443F67AF"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B4FFEAC" w14:textId="77777777" w:rsidR="009639B4" w:rsidRDefault="009639B4">
            <w:pPr>
              <w:spacing w:after="0"/>
              <w:rPr>
                <w:lang w:eastAsia="ru-RU"/>
              </w:rPr>
            </w:pPr>
            <w:r>
              <w:rPr>
                <w:lang w:eastAsia="ru-RU"/>
              </w:rPr>
              <w:t>69</w:t>
            </w:r>
          </w:p>
        </w:tc>
        <w:tc>
          <w:tcPr>
            <w:tcW w:w="1012" w:type="dxa"/>
            <w:tcBorders>
              <w:top w:val="single" w:sz="4" w:space="0" w:color="auto"/>
              <w:left w:val="single" w:sz="4" w:space="0" w:color="auto"/>
              <w:bottom w:val="single" w:sz="4" w:space="0" w:color="auto"/>
              <w:right w:val="single" w:sz="4" w:space="0" w:color="auto"/>
            </w:tcBorders>
            <w:hideMark/>
          </w:tcPr>
          <w:p w14:paraId="66E9CC06" w14:textId="77777777" w:rsidR="009639B4" w:rsidRDefault="009639B4">
            <w:pPr>
              <w:spacing w:after="0"/>
              <w:rPr>
                <w:lang w:eastAsia="ru-RU"/>
              </w:rPr>
            </w:pPr>
            <w:r>
              <w:rPr>
                <w:lang w:eastAsia="ru-RU"/>
              </w:rPr>
              <w:t>0</w:t>
            </w:r>
            <w:ins w:id="119" w:author="User" w:date="2021-03-09T15:55:00Z">
              <w:r>
                <w:rPr>
                  <w:lang w:eastAsia="ru-RU"/>
                </w:rPr>
                <w:t>2</w:t>
              </w:r>
            </w:ins>
            <w:del w:id="120" w:author="User" w:date="2021-03-09T15:55:00Z">
              <w:r>
                <w:rPr>
                  <w:lang w:eastAsia="ru-RU"/>
                </w:rPr>
                <w:delText>8</w:delText>
              </w:r>
            </w:del>
            <w:r>
              <w:rPr>
                <w:lang w:eastAsia="ru-RU"/>
              </w:rPr>
              <w:t>-07</w:t>
            </w:r>
          </w:p>
        </w:tc>
        <w:tc>
          <w:tcPr>
            <w:tcW w:w="8071" w:type="dxa"/>
            <w:tcBorders>
              <w:top w:val="single" w:sz="4" w:space="0" w:color="auto"/>
              <w:left w:val="single" w:sz="4" w:space="0" w:color="auto"/>
              <w:bottom w:val="single" w:sz="4" w:space="0" w:color="auto"/>
              <w:right w:val="single" w:sz="4" w:space="0" w:color="auto"/>
            </w:tcBorders>
            <w:hideMark/>
          </w:tcPr>
          <w:p w14:paraId="3244DD38" w14:textId="77777777" w:rsidR="009639B4" w:rsidRDefault="009639B4">
            <w:pPr>
              <w:spacing w:after="0"/>
            </w:pPr>
            <w: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E77B6C"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tcPr>
          <w:p w14:paraId="49769C0D" w14:textId="77777777" w:rsidR="009639B4" w:rsidRDefault="00597716">
            <w:pPr>
              <w:spacing w:after="0" w:line="216" w:lineRule="auto"/>
            </w:pPr>
            <w:hyperlink r:id="rId80" w:anchor="n2" w:tgtFrame="_blank" w:history="1">
              <w:r w:rsidR="009639B4">
                <w:rPr>
                  <w:rStyle w:val="a4"/>
                  <w:color w:val="auto"/>
                </w:rPr>
                <w:t>Цивільний кодекс України</w:t>
              </w:r>
            </w:hyperlink>
          </w:p>
          <w:p w14:paraId="664D72F1" w14:textId="77777777" w:rsidR="009639B4" w:rsidRDefault="009639B4">
            <w:pPr>
              <w:spacing w:after="0" w:line="216" w:lineRule="auto"/>
            </w:pPr>
          </w:p>
        </w:tc>
      </w:tr>
      <w:tr w:rsidR="009639B4" w14:paraId="045A5049" w14:textId="77777777" w:rsidTr="009639B4">
        <w:tc>
          <w:tcPr>
            <w:tcW w:w="551" w:type="dxa"/>
            <w:tcBorders>
              <w:top w:val="single" w:sz="4" w:space="0" w:color="auto"/>
              <w:left w:val="single" w:sz="4" w:space="0" w:color="auto"/>
              <w:bottom w:val="single" w:sz="4" w:space="0" w:color="auto"/>
              <w:right w:val="single" w:sz="4" w:space="0" w:color="auto"/>
            </w:tcBorders>
          </w:tcPr>
          <w:p w14:paraId="4F798023" w14:textId="77777777" w:rsidR="009639B4" w:rsidRDefault="009639B4">
            <w:pPr>
              <w:spacing w:after="0"/>
              <w:rPr>
                <w:lang w:eastAsia="ru-RU"/>
              </w:rPr>
            </w:pPr>
          </w:p>
        </w:tc>
        <w:tc>
          <w:tcPr>
            <w:tcW w:w="1012" w:type="dxa"/>
            <w:tcBorders>
              <w:top w:val="single" w:sz="4" w:space="0" w:color="auto"/>
              <w:left w:val="single" w:sz="4" w:space="0" w:color="auto"/>
              <w:bottom w:val="single" w:sz="4" w:space="0" w:color="auto"/>
              <w:right w:val="single" w:sz="4" w:space="0" w:color="auto"/>
            </w:tcBorders>
          </w:tcPr>
          <w:p w14:paraId="03359736"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39F69396" w14:textId="77777777" w:rsidR="009639B4" w:rsidRDefault="009639B4">
            <w:pPr>
              <w:spacing w:after="0"/>
            </w:pPr>
            <w:r>
              <w:t>Видача дозволу опікуну на вчинення правочинів щодо: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88B856"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1499B9" w14:textId="77777777" w:rsidR="009639B4" w:rsidRDefault="009639B4">
            <w:pPr>
              <w:spacing w:after="0"/>
            </w:pPr>
          </w:p>
        </w:tc>
      </w:tr>
      <w:tr w:rsidR="009639B4" w14:paraId="65EDC45C"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7C6C096" w14:textId="77777777" w:rsidR="009639B4" w:rsidRDefault="009639B4">
            <w:pPr>
              <w:spacing w:after="0"/>
              <w:rPr>
                <w:lang w:eastAsia="ru-RU"/>
              </w:rPr>
            </w:pPr>
            <w:r>
              <w:rPr>
                <w:lang w:eastAsia="ru-RU"/>
              </w:rPr>
              <w:lastRenderedPageBreak/>
              <w:t>70</w:t>
            </w:r>
          </w:p>
        </w:tc>
        <w:tc>
          <w:tcPr>
            <w:tcW w:w="1012" w:type="dxa"/>
            <w:tcBorders>
              <w:top w:val="single" w:sz="4" w:space="0" w:color="auto"/>
              <w:left w:val="single" w:sz="4" w:space="0" w:color="auto"/>
              <w:bottom w:val="single" w:sz="4" w:space="0" w:color="auto"/>
              <w:right w:val="single" w:sz="4" w:space="0" w:color="auto"/>
            </w:tcBorders>
            <w:hideMark/>
          </w:tcPr>
          <w:p w14:paraId="3ED6F995" w14:textId="77777777" w:rsidR="009639B4" w:rsidRDefault="009639B4">
            <w:pPr>
              <w:spacing w:after="0"/>
              <w:rPr>
                <w:lang w:eastAsia="ru-RU"/>
              </w:rPr>
            </w:pPr>
            <w:r>
              <w:rPr>
                <w:lang w:eastAsia="ru-RU"/>
              </w:rPr>
              <w:t>0</w:t>
            </w:r>
            <w:ins w:id="121" w:author="User" w:date="2021-03-09T15:55:00Z">
              <w:r>
                <w:rPr>
                  <w:lang w:eastAsia="ru-RU"/>
                </w:rPr>
                <w:t>2</w:t>
              </w:r>
            </w:ins>
            <w:del w:id="122" w:author="User" w:date="2021-03-09T15:55:00Z">
              <w:r>
                <w:rPr>
                  <w:lang w:eastAsia="ru-RU"/>
                </w:rPr>
                <w:delText>8</w:delText>
              </w:r>
            </w:del>
            <w:r>
              <w:rPr>
                <w:lang w:eastAsia="ru-RU"/>
              </w:rPr>
              <w:t>-08</w:t>
            </w:r>
          </w:p>
        </w:tc>
        <w:tc>
          <w:tcPr>
            <w:tcW w:w="8071" w:type="dxa"/>
            <w:tcBorders>
              <w:top w:val="single" w:sz="4" w:space="0" w:color="auto"/>
              <w:left w:val="single" w:sz="4" w:space="0" w:color="auto"/>
              <w:bottom w:val="single" w:sz="4" w:space="0" w:color="auto"/>
              <w:right w:val="single" w:sz="4" w:space="0" w:color="auto"/>
            </w:tcBorders>
            <w:hideMark/>
          </w:tcPr>
          <w:p w14:paraId="5831A0B8" w14:textId="77777777" w:rsidR="009639B4" w:rsidRDefault="009639B4">
            <w:pPr>
              <w:spacing w:after="0"/>
            </w:pPr>
            <w:r>
              <w:t>1) відмови від майнових прав підопічного;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EF99A6"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E630E0" w14:textId="77777777" w:rsidR="009639B4" w:rsidRDefault="009639B4">
            <w:pPr>
              <w:spacing w:after="0"/>
            </w:pPr>
          </w:p>
        </w:tc>
      </w:tr>
      <w:tr w:rsidR="009639B4" w14:paraId="4BF2BDFD"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6D92FD19" w14:textId="77777777" w:rsidR="009639B4" w:rsidRDefault="009639B4">
            <w:pPr>
              <w:spacing w:after="0"/>
              <w:rPr>
                <w:lang w:eastAsia="ru-RU"/>
              </w:rPr>
            </w:pPr>
            <w:r>
              <w:rPr>
                <w:lang w:eastAsia="ru-RU"/>
              </w:rPr>
              <w:t>71</w:t>
            </w:r>
          </w:p>
        </w:tc>
        <w:tc>
          <w:tcPr>
            <w:tcW w:w="1012" w:type="dxa"/>
            <w:tcBorders>
              <w:top w:val="single" w:sz="4" w:space="0" w:color="auto"/>
              <w:left w:val="single" w:sz="4" w:space="0" w:color="auto"/>
              <w:bottom w:val="single" w:sz="4" w:space="0" w:color="auto"/>
              <w:right w:val="single" w:sz="4" w:space="0" w:color="auto"/>
            </w:tcBorders>
            <w:hideMark/>
          </w:tcPr>
          <w:p w14:paraId="3B0495B4" w14:textId="77777777" w:rsidR="009639B4" w:rsidRDefault="009639B4">
            <w:pPr>
              <w:spacing w:after="0"/>
              <w:rPr>
                <w:lang w:eastAsia="ru-RU"/>
              </w:rPr>
            </w:pPr>
            <w:r>
              <w:rPr>
                <w:lang w:eastAsia="ru-RU"/>
              </w:rPr>
              <w:t>0</w:t>
            </w:r>
            <w:ins w:id="123" w:author="User" w:date="2021-03-09T15:55:00Z">
              <w:r>
                <w:rPr>
                  <w:lang w:eastAsia="ru-RU"/>
                </w:rPr>
                <w:t>2</w:t>
              </w:r>
            </w:ins>
            <w:del w:id="124" w:author="User" w:date="2021-03-09T15:55:00Z">
              <w:r>
                <w:rPr>
                  <w:lang w:eastAsia="ru-RU"/>
                </w:rPr>
                <w:delText>8</w:delText>
              </w:r>
            </w:del>
            <w:r>
              <w:rPr>
                <w:lang w:eastAsia="ru-RU"/>
              </w:rPr>
              <w:t>-09</w:t>
            </w:r>
          </w:p>
        </w:tc>
        <w:tc>
          <w:tcPr>
            <w:tcW w:w="8071" w:type="dxa"/>
            <w:tcBorders>
              <w:top w:val="single" w:sz="4" w:space="0" w:color="auto"/>
              <w:left w:val="single" w:sz="4" w:space="0" w:color="auto"/>
              <w:bottom w:val="single" w:sz="4" w:space="0" w:color="auto"/>
              <w:right w:val="single" w:sz="4" w:space="0" w:color="auto"/>
            </w:tcBorders>
            <w:hideMark/>
          </w:tcPr>
          <w:p w14:paraId="39EFEA57" w14:textId="77777777" w:rsidR="009639B4" w:rsidRDefault="009639B4">
            <w:pPr>
              <w:spacing w:after="0"/>
            </w:pPr>
            <w:r>
              <w:t>2) видання письмових зобов’язань від імені підопічного;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FDDE2D"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4144A1" w14:textId="77777777" w:rsidR="009639B4" w:rsidRDefault="009639B4">
            <w:pPr>
              <w:spacing w:after="0"/>
            </w:pPr>
          </w:p>
        </w:tc>
      </w:tr>
      <w:tr w:rsidR="009639B4" w14:paraId="41BF2EBB"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3A6F6329" w14:textId="77777777" w:rsidR="009639B4" w:rsidRDefault="009639B4">
            <w:pPr>
              <w:spacing w:after="0"/>
              <w:rPr>
                <w:lang w:eastAsia="ru-RU"/>
              </w:rPr>
            </w:pPr>
            <w:r>
              <w:rPr>
                <w:lang w:eastAsia="ru-RU"/>
              </w:rPr>
              <w:t>72</w:t>
            </w:r>
          </w:p>
        </w:tc>
        <w:tc>
          <w:tcPr>
            <w:tcW w:w="1012" w:type="dxa"/>
            <w:tcBorders>
              <w:top w:val="single" w:sz="4" w:space="0" w:color="auto"/>
              <w:left w:val="single" w:sz="4" w:space="0" w:color="auto"/>
              <w:bottom w:val="single" w:sz="4" w:space="0" w:color="auto"/>
              <w:right w:val="single" w:sz="4" w:space="0" w:color="auto"/>
            </w:tcBorders>
            <w:hideMark/>
          </w:tcPr>
          <w:p w14:paraId="5E3BE3F9" w14:textId="77777777" w:rsidR="009639B4" w:rsidRDefault="009639B4">
            <w:pPr>
              <w:spacing w:after="0"/>
              <w:rPr>
                <w:lang w:eastAsia="ru-RU"/>
              </w:rPr>
            </w:pPr>
            <w:r>
              <w:rPr>
                <w:lang w:eastAsia="ru-RU"/>
              </w:rPr>
              <w:t>0</w:t>
            </w:r>
            <w:ins w:id="125" w:author="User" w:date="2021-03-09T15:55:00Z">
              <w:r>
                <w:rPr>
                  <w:lang w:eastAsia="ru-RU"/>
                </w:rPr>
                <w:t>2</w:t>
              </w:r>
            </w:ins>
            <w:del w:id="126" w:author="User" w:date="2021-03-09T15:55:00Z">
              <w:r>
                <w:rPr>
                  <w:lang w:eastAsia="ru-RU"/>
                </w:rPr>
                <w:delText>8</w:delText>
              </w:r>
            </w:del>
            <w:r>
              <w:rPr>
                <w:lang w:eastAsia="ru-RU"/>
              </w:rPr>
              <w:t>-10</w:t>
            </w:r>
          </w:p>
        </w:tc>
        <w:tc>
          <w:tcPr>
            <w:tcW w:w="8071" w:type="dxa"/>
            <w:tcBorders>
              <w:top w:val="single" w:sz="4" w:space="0" w:color="auto"/>
              <w:left w:val="single" w:sz="4" w:space="0" w:color="auto"/>
              <w:bottom w:val="single" w:sz="4" w:space="0" w:color="auto"/>
              <w:right w:val="single" w:sz="4" w:space="0" w:color="auto"/>
            </w:tcBorders>
            <w:hideMark/>
          </w:tcPr>
          <w:p w14:paraId="3AA5BD9F" w14:textId="77777777" w:rsidR="009639B4" w:rsidRDefault="009639B4">
            <w:pPr>
              <w:spacing w:after="0"/>
            </w:pPr>
            <w:r>
              <w:t>3)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84166"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A1A837" w14:textId="77777777" w:rsidR="009639B4" w:rsidRDefault="009639B4">
            <w:pPr>
              <w:spacing w:after="0"/>
            </w:pPr>
          </w:p>
        </w:tc>
      </w:tr>
      <w:tr w:rsidR="009639B4" w14:paraId="6E932290"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5E709339" w14:textId="77777777" w:rsidR="009639B4" w:rsidRDefault="009639B4">
            <w:pPr>
              <w:spacing w:after="0"/>
              <w:rPr>
                <w:lang w:eastAsia="ru-RU"/>
              </w:rPr>
            </w:pPr>
            <w:r>
              <w:rPr>
                <w:lang w:eastAsia="ru-RU"/>
              </w:rPr>
              <w:t>73</w:t>
            </w:r>
          </w:p>
        </w:tc>
        <w:tc>
          <w:tcPr>
            <w:tcW w:w="1012" w:type="dxa"/>
            <w:tcBorders>
              <w:top w:val="single" w:sz="4" w:space="0" w:color="auto"/>
              <w:left w:val="single" w:sz="4" w:space="0" w:color="auto"/>
              <w:bottom w:val="single" w:sz="4" w:space="0" w:color="auto"/>
              <w:right w:val="single" w:sz="4" w:space="0" w:color="auto"/>
            </w:tcBorders>
            <w:hideMark/>
          </w:tcPr>
          <w:p w14:paraId="1FCCE300" w14:textId="77777777" w:rsidR="009639B4" w:rsidRDefault="009639B4">
            <w:pPr>
              <w:spacing w:after="0"/>
              <w:rPr>
                <w:lang w:eastAsia="ru-RU"/>
              </w:rPr>
            </w:pPr>
            <w:r>
              <w:rPr>
                <w:lang w:eastAsia="ru-RU"/>
              </w:rPr>
              <w:t>0</w:t>
            </w:r>
            <w:ins w:id="127" w:author="User" w:date="2021-03-09T15:55:00Z">
              <w:r>
                <w:rPr>
                  <w:lang w:eastAsia="ru-RU"/>
                </w:rPr>
                <w:t>2</w:t>
              </w:r>
            </w:ins>
            <w:del w:id="128" w:author="User" w:date="2021-03-09T15:55:00Z">
              <w:r>
                <w:rPr>
                  <w:lang w:eastAsia="ru-RU"/>
                </w:rPr>
                <w:delText>8</w:delText>
              </w:r>
            </w:del>
            <w:r>
              <w:rPr>
                <w:lang w:eastAsia="ru-RU"/>
              </w:rPr>
              <w:t>-11</w:t>
            </w:r>
          </w:p>
        </w:tc>
        <w:tc>
          <w:tcPr>
            <w:tcW w:w="8071" w:type="dxa"/>
            <w:tcBorders>
              <w:top w:val="single" w:sz="4" w:space="0" w:color="auto"/>
              <w:left w:val="single" w:sz="4" w:space="0" w:color="auto"/>
              <w:bottom w:val="single" w:sz="4" w:space="0" w:color="auto"/>
              <w:right w:val="single" w:sz="4" w:space="0" w:color="auto"/>
            </w:tcBorders>
            <w:hideMark/>
          </w:tcPr>
          <w:p w14:paraId="122D430E" w14:textId="77777777" w:rsidR="009639B4" w:rsidRDefault="009639B4">
            <w:pPr>
              <w:spacing w:after="0"/>
            </w:pPr>
            <w:r>
              <w:t>4) укладення договорів щодо іншого цінного майна;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2319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E4A4CD" w14:textId="77777777" w:rsidR="009639B4" w:rsidRDefault="009639B4">
            <w:pPr>
              <w:spacing w:after="0"/>
            </w:pPr>
          </w:p>
        </w:tc>
      </w:tr>
      <w:tr w:rsidR="009639B4" w14:paraId="24D53E56"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DA1E334" w14:textId="77777777" w:rsidR="009639B4" w:rsidRDefault="009639B4">
            <w:pPr>
              <w:spacing w:after="0"/>
              <w:rPr>
                <w:lang w:eastAsia="ru-RU"/>
              </w:rPr>
            </w:pPr>
            <w:r>
              <w:rPr>
                <w:lang w:eastAsia="ru-RU"/>
              </w:rPr>
              <w:t>74</w:t>
            </w:r>
          </w:p>
        </w:tc>
        <w:tc>
          <w:tcPr>
            <w:tcW w:w="1012" w:type="dxa"/>
            <w:tcBorders>
              <w:top w:val="single" w:sz="4" w:space="0" w:color="auto"/>
              <w:left w:val="single" w:sz="4" w:space="0" w:color="auto"/>
              <w:bottom w:val="single" w:sz="4" w:space="0" w:color="auto"/>
              <w:right w:val="single" w:sz="4" w:space="0" w:color="auto"/>
            </w:tcBorders>
            <w:hideMark/>
          </w:tcPr>
          <w:p w14:paraId="66960327" w14:textId="77777777" w:rsidR="009639B4" w:rsidRDefault="009639B4">
            <w:pPr>
              <w:spacing w:after="0"/>
              <w:rPr>
                <w:lang w:eastAsia="ru-RU"/>
              </w:rPr>
            </w:pPr>
            <w:r>
              <w:rPr>
                <w:lang w:eastAsia="ru-RU"/>
              </w:rPr>
              <w:t>0</w:t>
            </w:r>
            <w:ins w:id="129" w:author="User" w:date="2021-03-09T15:55:00Z">
              <w:r>
                <w:rPr>
                  <w:lang w:eastAsia="ru-RU"/>
                </w:rPr>
                <w:t>2</w:t>
              </w:r>
            </w:ins>
            <w:del w:id="130" w:author="User" w:date="2021-03-09T15:55:00Z">
              <w:r>
                <w:rPr>
                  <w:lang w:eastAsia="ru-RU"/>
                </w:rPr>
                <w:delText>8</w:delText>
              </w:r>
            </w:del>
            <w:r>
              <w:rPr>
                <w:lang w:eastAsia="ru-RU"/>
              </w:rPr>
              <w:t>-12</w:t>
            </w:r>
          </w:p>
        </w:tc>
        <w:tc>
          <w:tcPr>
            <w:tcW w:w="8071" w:type="dxa"/>
            <w:tcBorders>
              <w:top w:val="single" w:sz="4" w:space="0" w:color="auto"/>
              <w:left w:val="single" w:sz="4" w:space="0" w:color="auto"/>
              <w:bottom w:val="single" w:sz="4" w:space="0" w:color="auto"/>
              <w:right w:val="single" w:sz="4" w:space="0" w:color="auto"/>
            </w:tcBorders>
            <w:hideMark/>
          </w:tcPr>
          <w:p w14:paraId="2403D107" w14:textId="77777777" w:rsidR="009639B4" w:rsidRDefault="009639B4">
            <w:pPr>
              <w:spacing w:after="0"/>
            </w:pPr>
            <w:r>
              <w:t>5) управління нерухомим майном або майном, яке потребує постійного управління, власником якого є підопічна недієздатна особа;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76B590"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tcPr>
          <w:p w14:paraId="02201BC0" w14:textId="77777777" w:rsidR="009639B4" w:rsidRDefault="009639B4">
            <w:pPr>
              <w:spacing w:after="0" w:line="216" w:lineRule="auto"/>
            </w:pPr>
          </w:p>
        </w:tc>
      </w:tr>
      <w:tr w:rsidR="009639B4" w14:paraId="49A767CD"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23C53BD1" w14:textId="77777777" w:rsidR="009639B4" w:rsidRDefault="009639B4">
            <w:pPr>
              <w:spacing w:after="0"/>
              <w:rPr>
                <w:lang w:eastAsia="ru-RU"/>
              </w:rPr>
            </w:pPr>
            <w:r>
              <w:rPr>
                <w:lang w:eastAsia="ru-RU"/>
              </w:rPr>
              <w:t>75</w:t>
            </w:r>
          </w:p>
        </w:tc>
        <w:tc>
          <w:tcPr>
            <w:tcW w:w="1012" w:type="dxa"/>
            <w:tcBorders>
              <w:top w:val="single" w:sz="4" w:space="0" w:color="auto"/>
              <w:left w:val="single" w:sz="4" w:space="0" w:color="auto"/>
              <w:bottom w:val="single" w:sz="4" w:space="0" w:color="auto"/>
              <w:right w:val="single" w:sz="4" w:space="0" w:color="auto"/>
            </w:tcBorders>
            <w:hideMark/>
          </w:tcPr>
          <w:p w14:paraId="609491D9" w14:textId="77777777" w:rsidR="009639B4" w:rsidRDefault="009639B4">
            <w:pPr>
              <w:spacing w:after="0"/>
              <w:rPr>
                <w:lang w:eastAsia="ru-RU"/>
              </w:rPr>
            </w:pPr>
            <w:r>
              <w:rPr>
                <w:lang w:eastAsia="ru-RU"/>
              </w:rPr>
              <w:t>0</w:t>
            </w:r>
            <w:ins w:id="131" w:author="User" w:date="2021-03-09T15:55:00Z">
              <w:r>
                <w:rPr>
                  <w:lang w:eastAsia="ru-RU"/>
                </w:rPr>
                <w:t>2</w:t>
              </w:r>
            </w:ins>
            <w:del w:id="132" w:author="User" w:date="2021-03-09T15:55:00Z">
              <w:r>
                <w:rPr>
                  <w:lang w:eastAsia="ru-RU"/>
                </w:rPr>
                <w:delText>8</w:delText>
              </w:r>
            </w:del>
            <w:r>
              <w:rPr>
                <w:lang w:eastAsia="ru-RU"/>
              </w:rPr>
              <w:t>-13</w:t>
            </w:r>
          </w:p>
        </w:tc>
        <w:tc>
          <w:tcPr>
            <w:tcW w:w="8071" w:type="dxa"/>
            <w:tcBorders>
              <w:top w:val="single" w:sz="4" w:space="0" w:color="auto"/>
              <w:left w:val="single" w:sz="4" w:space="0" w:color="auto"/>
              <w:bottom w:val="single" w:sz="4" w:space="0" w:color="auto"/>
              <w:right w:val="single" w:sz="4" w:space="0" w:color="auto"/>
            </w:tcBorders>
            <w:hideMark/>
          </w:tcPr>
          <w:p w14:paraId="3EAC1244" w14:textId="77777777" w:rsidR="009639B4" w:rsidRDefault="009639B4">
            <w:pPr>
              <w:spacing w:after="0"/>
            </w:pPr>
            <w:r>
              <w:t>6)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458BC6"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10194E" w14:textId="77777777" w:rsidR="009639B4" w:rsidRDefault="009639B4">
            <w:pPr>
              <w:spacing w:after="0"/>
            </w:pPr>
          </w:p>
        </w:tc>
      </w:tr>
      <w:tr w:rsidR="009639B4" w14:paraId="5000717F" w14:textId="77777777" w:rsidTr="009639B4">
        <w:tc>
          <w:tcPr>
            <w:tcW w:w="551" w:type="dxa"/>
            <w:tcBorders>
              <w:top w:val="single" w:sz="4" w:space="0" w:color="auto"/>
              <w:left w:val="single" w:sz="4" w:space="0" w:color="auto"/>
              <w:bottom w:val="single" w:sz="4" w:space="0" w:color="auto"/>
              <w:right w:val="single" w:sz="4" w:space="0" w:color="auto"/>
            </w:tcBorders>
          </w:tcPr>
          <w:p w14:paraId="36461298" w14:textId="77777777" w:rsidR="009639B4" w:rsidRDefault="009639B4">
            <w:pPr>
              <w:spacing w:after="0"/>
              <w:rPr>
                <w:lang w:eastAsia="ru-RU"/>
              </w:rPr>
            </w:pPr>
          </w:p>
        </w:tc>
        <w:tc>
          <w:tcPr>
            <w:tcW w:w="1012" w:type="dxa"/>
            <w:tcBorders>
              <w:top w:val="single" w:sz="4" w:space="0" w:color="auto"/>
              <w:left w:val="single" w:sz="4" w:space="0" w:color="auto"/>
              <w:bottom w:val="single" w:sz="4" w:space="0" w:color="auto"/>
              <w:right w:val="single" w:sz="4" w:space="0" w:color="auto"/>
            </w:tcBorders>
          </w:tcPr>
          <w:p w14:paraId="39441302"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0399F9A4" w14:textId="77777777" w:rsidR="009639B4" w:rsidRDefault="009639B4">
            <w:pPr>
              <w:spacing w:after="0"/>
            </w:pPr>
            <w:r>
              <w:t>Видача піклувальнику дозволу на надання згоди особі, дієздатність якої обмежена, на вчинення правочинів щодо: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0AA7C0"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D239CE" w14:textId="77777777" w:rsidR="009639B4" w:rsidRDefault="009639B4">
            <w:pPr>
              <w:spacing w:after="0"/>
            </w:pPr>
          </w:p>
        </w:tc>
      </w:tr>
      <w:tr w:rsidR="009639B4" w14:paraId="30FD9605"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3C0EF0ED" w14:textId="77777777" w:rsidR="009639B4" w:rsidRDefault="009639B4">
            <w:pPr>
              <w:spacing w:after="0"/>
              <w:rPr>
                <w:lang w:eastAsia="ru-RU"/>
              </w:rPr>
            </w:pPr>
            <w:r>
              <w:rPr>
                <w:lang w:eastAsia="ru-RU"/>
              </w:rPr>
              <w:t>76</w:t>
            </w:r>
          </w:p>
        </w:tc>
        <w:tc>
          <w:tcPr>
            <w:tcW w:w="1012" w:type="dxa"/>
            <w:tcBorders>
              <w:top w:val="single" w:sz="4" w:space="0" w:color="auto"/>
              <w:left w:val="single" w:sz="4" w:space="0" w:color="auto"/>
              <w:bottom w:val="single" w:sz="4" w:space="0" w:color="auto"/>
              <w:right w:val="single" w:sz="4" w:space="0" w:color="auto"/>
            </w:tcBorders>
            <w:hideMark/>
          </w:tcPr>
          <w:p w14:paraId="243D7B22" w14:textId="77777777" w:rsidR="009639B4" w:rsidRDefault="009639B4">
            <w:pPr>
              <w:spacing w:after="0"/>
              <w:rPr>
                <w:lang w:eastAsia="ru-RU"/>
              </w:rPr>
            </w:pPr>
            <w:r>
              <w:rPr>
                <w:lang w:eastAsia="ru-RU"/>
              </w:rPr>
              <w:t>0</w:t>
            </w:r>
            <w:ins w:id="133" w:author="User" w:date="2021-03-09T15:55:00Z">
              <w:r>
                <w:rPr>
                  <w:lang w:eastAsia="ru-RU"/>
                </w:rPr>
                <w:t>2</w:t>
              </w:r>
            </w:ins>
            <w:del w:id="134" w:author="User" w:date="2021-03-09T15:55:00Z">
              <w:r>
                <w:rPr>
                  <w:lang w:eastAsia="ru-RU"/>
                </w:rPr>
                <w:delText>8</w:delText>
              </w:r>
            </w:del>
            <w:r>
              <w:rPr>
                <w:lang w:eastAsia="ru-RU"/>
              </w:rPr>
              <w:t>-14</w:t>
            </w:r>
          </w:p>
        </w:tc>
        <w:tc>
          <w:tcPr>
            <w:tcW w:w="8071" w:type="dxa"/>
            <w:tcBorders>
              <w:top w:val="single" w:sz="4" w:space="0" w:color="auto"/>
              <w:left w:val="single" w:sz="4" w:space="0" w:color="auto"/>
              <w:bottom w:val="single" w:sz="4" w:space="0" w:color="auto"/>
              <w:right w:val="single" w:sz="4" w:space="0" w:color="auto"/>
            </w:tcBorders>
            <w:hideMark/>
          </w:tcPr>
          <w:p w14:paraId="65A98251" w14:textId="77777777" w:rsidR="009639B4" w:rsidRDefault="009639B4">
            <w:pPr>
              <w:spacing w:after="0"/>
            </w:pPr>
            <w:r>
              <w:t>1) відмови від майнових прав підопічного;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F95BC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41DE65" w14:textId="77777777" w:rsidR="009639B4" w:rsidRDefault="009639B4">
            <w:pPr>
              <w:spacing w:after="0"/>
            </w:pPr>
          </w:p>
        </w:tc>
      </w:tr>
      <w:tr w:rsidR="009639B4" w14:paraId="0EC50DBC"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0B7102AE" w14:textId="77777777" w:rsidR="009639B4" w:rsidRDefault="009639B4">
            <w:pPr>
              <w:spacing w:after="0"/>
              <w:rPr>
                <w:lang w:eastAsia="ru-RU"/>
              </w:rPr>
            </w:pPr>
            <w:r>
              <w:rPr>
                <w:lang w:eastAsia="ru-RU"/>
              </w:rPr>
              <w:t>77</w:t>
            </w:r>
          </w:p>
        </w:tc>
        <w:tc>
          <w:tcPr>
            <w:tcW w:w="1012" w:type="dxa"/>
            <w:tcBorders>
              <w:top w:val="single" w:sz="4" w:space="0" w:color="auto"/>
              <w:left w:val="single" w:sz="4" w:space="0" w:color="auto"/>
              <w:bottom w:val="single" w:sz="4" w:space="0" w:color="auto"/>
              <w:right w:val="single" w:sz="4" w:space="0" w:color="auto"/>
            </w:tcBorders>
            <w:hideMark/>
          </w:tcPr>
          <w:p w14:paraId="09807DEB" w14:textId="77777777" w:rsidR="009639B4" w:rsidRDefault="009639B4">
            <w:pPr>
              <w:spacing w:after="0"/>
              <w:rPr>
                <w:lang w:eastAsia="ru-RU"/>
              </w:rPr>
            </w:pPr>
            <w:r>
              <w:rPr>
                <w:lang w:eastAsia="ru-RU"/>
              </w:rPr>
              <w:t>0</w:t>
            </w:r>
            <w:ins w:id="135" w:author="User" w:date="2021-03-09T15:55:00Z">
              <w:r>
                <w:rPr>
                  <w:lang w:eastAsia="ru-RU"/>
                </w:rPr>
                <w:t>2</w:t>
              </w:r>
            </w:ins>
            <w:del w:id="136" w:author="User" w:date="2021-03-09T15:55:00Z">
              <w:r>
                <w:rPr>
                  <w:lang w:eastAsia="ru-RU"/>
                </w:rPr>
                <w:delText>8</w:delText>
              </w:r>
            </w:del>
            <w:r>
              <w:rPr>
                <w:lang w:eastAsia="ru-RU"/>
              </w:rPr>
              <w:t>-15</w:t>
            </w:r>
          </w:p>
        </w:tc>
        <w:tc>
          <w:tcPr>
            <w:tcW w:w="8071" w:type="dxa"/>
            <w:tcBorders>
              <w:top w:val="single" w:sz="4" w:space="0" w:color="auto"/>
              <w:left w:val="single" w:sz="4" w:space="0" w:color="auto"/>
              <w:bottom w:val="single" w:sz="4" w:space="0" w:color="auto"/>
              <w:right w:val="single" w:sz="4" w:space="0" w:color="auto"/>
            </w:tcBorders>
            <w:hideMark/>
          </w:tcPr>
          <w:p w14:paraId="216B5666" w14:textId="77777777" w:rsidR="009639B4" w:rsidRDefault="009639B4">
            <w:pPr>
              <w:spacing w:after="0"/>
            </w:pPr>
            <w:r>
              <w:t>2) видання письмових зобов’язань від імені підопічного;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DE391C"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41A789" w14:textId="77777777" w:rsidR="009639B4" w:rsidRDefault="009639B4">
            <w:pPr>
              <w:spacing w:after="0"/>
            </w:pPr>
          </w:p>
        </w:tc>
      </w:tr>
      <w:tr w:rsidR="009639B4" w14:paraId="4A99058A"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38ACAC68" w14:textId="77777777" w:rsidR="009639B4" w:rsidRDefault="009639B4">
            <w:pPr>
              <w:spacing w:after="0"/>
              <w:rPr>
                <w:lang w:eastAsia="ru-RU"/>
              </w:rPr>
            </w:pPr>
            <w:r>
              <w:rPr>
                <w:lang w:eastAsia="ru-RU"/>
              </w:rPr>
              <w:t>78</w:t>
            </w:r>
          </w:p>
        </w:tc>
        <w:tc>
          <w:tcPr>
            <w:tcW w:w="1012" w:type="dxa"/>
            <w:tcBorders>
              <w:top w:val="single" w:sz="4" w:space="0" w:color="auto"/>
              <w:left w:val="single" w:sz="4" w:space="0" w:color="auto"/>
              <w:bottom w:val="single" w:sz="4" w:space="0" w:color="auto"/>
              <w:right w:val="single" w:sz="4" w:space="0" w:color="auto"/>
            </w:tcBorders>
            <w:hideMark/>
          </w:tcPr>
          <w:p w14:paraId="535ED3B8" w14:textId="77777777" w:rsidR="009639B4" w:rsidRDefault="009639B4">
            <w:pPr>
              <w:spacing w:after="0"/>
              <w:rPr>
                <w:lang w:eastAsia="ru-RU"/>
              </w:rPr>
            </w:pPr>
            <w:r>
              <w:rPr>
                <w:lang w:eastAsia="ru-RU"/>
              </w:rPr>
              <w:t>0</w:t>
            </w:r>
            <w:ins w:id="137" w:author="User" w:date="2021-03-09T15:55:00Z">
              <w:r>
                <w:rPr>
                  <w:lang w:eastAsia="ru-RU"/>
                </w:rPr>
                <w:t>2</w:t>
              </w:r>
            </w:ins>
            <w:del w:id="138" w:author="User" w:date="2021-03-09T15:55:00Z">
              <w:r>
                <w:rPr>
                  <w:lang w:eastAsia="ru-RU"/>
                </w:rPr>
                <w:delText>8</w:delText>
              </w:r>
            </w:del>
            <w:r>
              <w:rPr>
                <w:lang w:eastAsia="ru-RU"/>
              </w:rPr>
              <w:t>-16</w:t>
            </w:r>
          </w:p>
        </w:tc>
        <w:tc>
          <w:tcPr>
            <w:tcW w:w="8071" w:type="dxa"/>
            <w:tcBorders>
              <w:top w:val="single" w:sz="4" w:space="0" w:color="auto"/>
              <w:left w:val="single" w:sz="4" w:space="0" w:color="auto"/>
              <w:bottom w:val="single" w:sz="4" w:space="0" w:color="auto"/>
              <w:right w:val="single" w:sz="4" w:space="0" w:color="auto"/>
            </w:tcBorders>
            <w:hideMark/>
          </w:tcPr>
          <w:p w14:paraId="77ED0DAF" w14:textId="77777777" w:rsidR="009639B4" w:rsidRDefault="009639B4">
            <w:pPr>
              <w:spacing w:after="0"/>
            </w:pPr>
            <w:r>
              <w:t>3)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32FC97"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111D2D" w14:textId="77777777" w:rsidR="009639B4" w:rsidRDefault="009639B4">
            <w:pPr>
              <w:spacing w:after="0"/>
            </w:pPr>
          </w:p>
        </w:tc>
      </w:tr>
      <w:tr w:rsidR="009639B4" w14:paraId="74C54CEF"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6B764FD4" w14:textId="77777777" w:rsidR="009639B4" w:rsidRDefault="009639B4">
            <w:pPr>
              <w:spacing w:after="0"/>
              <w:rPr>
                <w:lang w:eastAsia="ru-RU"/>
              </w:rPr>
            </w:pPr>
            <w:r>
              <w:rPr>
                <w:lang w:eastAsia="ru-RU"/>
              </w:rPr>
              <w:t>79</w:t>
            </w:r>
          </w:p>
        </w:tc>
        <w:tc>
          <w:tcPr>
            <w:tcW w:w="1012" w:type="dxa"/>
            <w:tcBorders>
              <w:top w:val="single" w:sz="4" w:space="0" w:color="auto"/>
              <w:left w:val="single" w:sz="4" w:space="0" w:color="auto"/>
              <w:bottom w:val="single" w:sz="4" w:space="0" w:color="auto"/>
              <w:right w:val="single" w:sz="4" w:space="0" w:color="auto"/>
            </w:tcBorders>
            <w:hideMark/>
          </w:tcPr>
          <w:p w14:paraId="34E169E8" w14:textId="77777777" w:rsidR="009639B4" w:rsidRDefault="009639B4">
            <w:pPr>
              <w:spacing w:after="0"/>
              <w:rPr>
                <w:lang w:eastAsia="ru-RU"/>
              </w:rPr>
            </w:pPr>
            <w:r>
              <w:rPr>
                <w:lang w:eastAsia="ru-RU"/>
              </w:rPr>
              <w:t>0</w:t>
            </w:r>
            <w:ins w:id="139" w:author="User" w:date="2021-03-09T15:57:00Z">
              <w:r>
                <w:rPr>
                  <w:lang w:eastAsia="ru-RU"/>
                </w:rPr>
                <w:t>2</w:t>
              </w:r>
            </w:ins>
            <w:del w:id="140" w:author="User" w:date="2021-03-09T15:57:00Z">
              <w:r>
                <w:rPr>
                  <w:lang w:eastAsia="ru-RU"/>
                </w:rPr>
                <w:delText>8</w:delText>
              </w:r>
            </w:del>
            <w:r>
              <w:rPr>
                <w:lang w:eastAsia="ru-RU"/>
              </w:rPr>
              <w:t>-17</w:t>
            </w:r>
          </w:p>
        </w:tc>
        <w:tc>
          <w:tcPr>
            <w:tcW w:w="8071" w:type="dxa"/>
            <w:tcBorders>
              <w:top w:val="single" w:sz="4" w:space="0" w:color="auto"/>
              <w:left w:val="single" w:sz="4" w:space="0" w:color="auto"/>
              <w:bottom w:val="single" w:sz="4" w:space="0" w:color="auto"/>
              <w:right w:val="single" w:sz="4" w:space="0" w:color="auto"/>
            </w:tcBorders>
            <w:hideMark/>
          </w:tcPr>
          <w:p w14:paraId="46A8C6B7" w14:textId="77777777" w:rsidR="009639B4" w:rsidRDefault="009639B4">
            <w:pPr>
              <w:spacing w:after="0"/>
            </w:pPr>
            <w:r>
              <w:t>4) укладення договорів щодо іншого цінного майна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DC47BA"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B87DF7" w14:textId="77777777" w:rsidR="009639B4" w:rsidRDefault="009639B4">
            <w:pPr>
              <w:spacing w:after="0"/>
            </w:pPr>
          </w:p>
        </w:tc>
      </w:tr>
      <w:tr w:rsidR="009639B4" w14:paraId="42CC3100"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502575B8" w14:textId="77777777" w:rsidR="009639B4" w:rsidRDefault="009639B4">
            <w:pPr>
              <w:spacing w:after="0"/>
              <w:rPr>
                <w:lang w:eastAsia="ru-RU"/>
              </w:rPr>
            </w:pPr>
            <w:r>
              <w:rPr>
                <w:lang w:eastAsia="ru-RU"/>
              </w:rPr>
              <w:t>80</w:t>
            </w:r>
          </w:p>
        </w:tc>
        <w:tc>
          <w:tcPr>
            <w:tcW w:w="1012" w:type="dxa"/>
            <w:tcBorders>
              <w:top w:val="single" w:sz="4" w:space="0" w:color="auto"/>
              <w:left w:val="single" w:sz="4" w:space="0" w:color="auto"/>
              <w:bottom w:val="single" w:sz="4" w:space="0" w:color="auto"/>
              <w:right w:val="single" w:sz="4" w:space="0" w:color="auto"/>
            </w:tcBorders>
            <w:hideMark/>
          </w:tcPr>
          <w:p w14:paraId="4821E84A" w14:textId="77777777" w:rsidR="009639B4" w:rsidRDefault="009639B4">
            <w:pPr>
              <w:spacing w:after="0"/>
              <w:rPr>
                <w:lang w:eastAsia="ru-RU"/>
              </w:rPr>
            </w:pPr>
            <w:r>
              <w:rPr>
                <w:lang w:eastAsia="ru-RU"/>
              </w:rPr>
              <w:t>0</w:t>
            </w:r>
            <w:ins w:id="141" w:author="User" w:date="2021-03-09T15:57:00Z">
              <w:r>
                <w:rPr>
                  <w:lang w:eastAsia="ru-RU"/>
                </w:rPr>
                <w:t>2</w:t>
              </w:r>
            </w:ins>
            <w:del w:id="142" w:author="User" w:date="2021-03-09T15:57:00Z">
              <w:r>
                <w:rPr>
                  <w:lang w:eastAsia="ru-RU"/>
                </w:rPr>
                <w:delText>8</w:delText>
              </w:r>
            </w:del>
            <w:r>
              <w:rPr>
                <w:lang w:eastAsia="ru-RU"/>
              </w:rPr>
              <w:t>-18</w:t>
            </w:r>
          </w:p>
        </w:tc>
        <w:tc>
          <w:tcPr>
            <w:tcW w:w="8071" w:type="dxa"/>
            <w:tcBorders>
              <w:top w:val="single" w:sz="4" w:space="0" w:color="auto"/>
              <w:left w:val="single" w:sz="4" w:space="0" w:color="auto"/>
              <w:bottom w:val="single" w:sz="4" w:space="0" w:color="auto"/>
              <w:right w:val="single" w:sz="4" w:space="0" w:color="auto"/>
            </w:tcBorders>
            <w:hideMark/>
          </w:tcPr>
          <w:p w14:paraId="57D92D8E" w14:textId="77777777" w:rsidR="009639B4" w:rsidRDefault="009639B4">
            <w:pPr>
              <w:spacing w:after="0"/>
            </w:pPr>
            <w:r>
              <w:t>Призначення державної соціальної допомоги малозабезпеченим сім’ям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B59626"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6E4E096B" w14:textId="77777777" w:rsidR="009639B4" w:rsidRDefault="00597716">
            <w:pPr>
              <w:spacing w:after="0" w:line="216" w:lineRule="auto"/>
            </w:pPr>
            <w:hyperlink r:id="rId81" w:anchor="n3" w:tgtFrame="_blank" w:history="1">
              <w:r w:rsidR="009639B4">
                <w:rPr>
                  <w:rStyle w:val="a4"/>
                  <w:color w:val="auto"/>
                </w:rPr>
                <w:t>Закон України</w:t>
              </w:r>
            </w:hyperlink>
            <w:r w:rsidR="009639B4">
              <w:t xml:space="preserve"> “Про державну соціальну допомогу малозабезпеченим сім’ям”</w:t>
            </w:r>
          </w:p>
        </w:tc>
      </w:tr>
      <w:tr w:rsidR="009639B4" w14:paraId="22081F15" w14:textId="77777777" w:rsidTr="009639B4">
        <w:tc>
          <w:tcPr>
            <w:tcW w:w="551" w:type="dxa"/>
            <w:tcBorders>
              <w:top w:val="single" w:sz="4" w:space="0" w:color="auto"/>
              <w:left w:val="single" w:sz="4" w:space="0" w:color="auto"/>
              <w:bottom w:val="single" w:sz="4" w:space="0" w:color="auto"/>
              <w:right w:val="single" w:sz="4" w:space="0" w:color="auto"/>
            </w:tcBorders>
          </w:tcPr>
          <w:p w14:paraId="2E80B2D4" w14:textId="77777777" w:rsidR="009639B4" w:rsidRDefault="009639B4">
            <w:pPr>
              <w:spacing w:after="0"/>
              <w:rPr>
                <w:lang w:eastAsia="ru-RU"/>
              </w:rPr>
            </w:pPr>
          </w:p>
        </w:tc>
        <w:tc>
          <w:tcPr>
            <w:tcW w:w="1012" w:type="dxa"/>
            <w:tcBorders>
              <w:top w:val="single" w:sz="4" w:space="0" w:color="auto"/>
              <w:left w:val="single" w:sz="4" w:space="0" w:color="auto"/>
              <w:bottom w:val="single" w:sz="4" w:space="0" w:color="auto"/>
              <w:right w:val="single" w:sz="4" w:space="0" w:color="auto"/>
            </w:tcBorders>
          </w:tcPr>
          <w:p w14:paraId="1A594316"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6D6F7530" w14:textId="77777777" w:rsidR="009639B4" w:rsidRDefault="009639B4">
            <w:pPr>
              <w:spacing w:after="0"/>
            </w:pPr>
            <w:r>
              <w:t>Призначення державної допомоги: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EF963D"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hideMark/>
          </w:tcPr>
          <w:p w14:paraId="6D63A043" w14:textId="77777777" w:rsidR="009639B4" w:rsidRDefault="00597716">
            <w:pPr>
              <w:spacing w:after="0" w:line="216" w:lineRule="auto"/>
            </w:pPr>
            <w:hyperlink r:id="rId82" w:anchor="n2" w:tgtFrame="_blank" w:history="1">
              <w:r w:rsidR="009639B4">
                <w:rPr>
                  <w:rStyle w:val="a4"/>
                  <w:color w:val="auto"/>
                </w:rPr>
                <w:t>Закон України</w:t>
              </w:r>
            </w:hyperlink>
            <w:r w:rsidR="009639B4">
              <w:t xml:space="preserve"> “Про державну допомогу сім’ям з дітьми”</w:t>
            </w:r>
          </w:p>
        </w:tc>
      </w:tr>
      <w:tr w:rsidR="009639B4" w14:paraId="00CCCE01"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2C9D1C1B" w14:textId="77777777" w:rsidR="009639B4" w:rsidRDefault="009639B4">
            <w:pPr>
              <w:spacing w:after="0"/>
              <w:rPr>
                <w:lang w:eastAsia="ru-RU"/>
              </w:rPr>
            </w:pPr>
            <w:r>
              <w:rPr>
                <w:lang w:eastAsia="ru-RU"/>
              </w:rPr>
              <w:t>81</w:t>
            </w:r>
          </w:p>
        </w:tc>
        <w:tc>
          <w:tcPr>
            <w:tcW w:w="1012" w:type="dxa"/>
            <w:tcBorders>
              <w:top w:val="single" w:sz="4" w:space="0" w:color="auto"/>
              <w:left w:val="single" w:sz="4" w:space="0" w:color="auto"/>
              <w:bottom w:val="single" w:sz="4" w:space="0" w:color="auto"/>
              <w:right w:val="single" w:sz="4" w:space="0" w:color="auto"/>
            </w:tcBorders>
            <w:hideMark/>
          </w:tcPr>
          <w:p w14:paraId="224C097C" w14:textId="77777777" w:rsidR="009639B4" w:rsidRDefault="009639B4">
            <w:pPr>
              <w:spacing w:after="0"/>
              <w:rPr>
                <w:lang w:eastAsia="ru-RU"/>
              </w:rPr>
            </w:pPr>
            <w:r>
              <w:rPr>
                <w:lang w:eastAsia="ru-RU"/>
              </w:rPr>
              <w:t>0</w:t>
            </w:r>
            <w:ins w:id="143" w:author="User" w:date="2021-03-09T15:57:00Z">
              <w:r>
                <w:rPr>
                  <w:lang w:eastAsia="ru-RU"/>
                </w:rPr>
                <w:t>2</w:t>
              </w:r>
            </w:ins>
            <w:del w:id="144" w:author="User" w:date="2021-03-09T15:57:00Z">
              <w:r>
                <w:rPr>
                  <w:lang w:eastAsia="ru-RU"/>
                </w:rPr>
                <w:delText>8</w:delText>
              </w:r>
            </w:del>
            <w:r>
              <w:rPr>
                <w:lang w:eastAsia="ru-RU"/>
              </w:rPr>
              <w:t>-19</w:t>
            </w:r>
          </w:p>
        </w:tc>
        <w:tc>
          <w:tcPr>
            <w:tcW w:w="8071" w:type="dxa"/>
            <w:tcBorders>
              <w:top w:val="single" w:sz="4" w:space="0" w:color="auto"/>
              <w:left w:val="single" w:sz="4" w:space="0" w:color="auto"/>
              <w:bottom w:val="single" w:sz="4" w:space="0" w:color="auto"/>
              <w:right w:val="single" w:sz="4" w:space="0" w:color="auto"/>
            </w:tcBorders>
            <w:hideMark/>
          </w:tcPr>
          <w:p w14:paraId="5A148D12" w14:textId="77777777" w:rsidR="009639B4" w:rsidRDefault="009639B4">
            <w:pPr>
              <w:spacing w:after="0"/>
            </w:pPr>
            <w:r>
              <w:t>1) у зв’язку з вагітністю та пологами жінкам, які не застраховані в системі загальнообов’язкового державного соціального страхування;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74E020"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C71DBD" w14:textId="77777777" w:rsidR="009639B4" w:rsidRDefault="009639B4">
            <w:pPr>
              <w:spacing w:after="0"/>
            </w:pPr>
          </w:p>
        </w:tc>
      </w:tr>
      <w:tr w:rsidR="009639B4" w14:paraId="0EE62348"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4C07B6E2" w14:textId="77777777" w:rsidR="009639B4" w:rsidRDefault="009639B4">
            <w:pPr>
              <w:spacing w:after="0"/>
              <w:rPr>
                <w:lang w:eastAsia="ru-RU"/>
              </w:rPr>
            </w:pPr>
            <w:r>
              <w:rPr>
                <w:lang w:eastAsia="ru-RU"/>
              </w:rPr>
              <w:t>82</w:t>
            </w:r>
          </w:p>
        </w:tc>
        <w:tc>
          <w:tcPr>
            <w:tcW w:w="1012" w:type="dxa"/>
            <w:tcBorders>
              <w:top w:val="single" w:sz="4" w:space="0" w:color="auto"/>
              <w:left w:val="single" w:sz="4" w:space="0" w:color="auto"/>
              <w:bottom w:val="single" w:sz="4" w:space="0" w:color="auto"/>
              <w:right w:val="single" w:sz="4" w:space="0" w:color="auto"/>
            </w:tcBorders>
            <w:hideMark/>
          </w:tcPr>
          <w:p w14:paraId="5EFFD09F" w14:textId="77777777" w:rsidR="009639B4" w:rsidRDefault="009639B4">
            <w:pPr>
              <w:spacing w:after="0"/>
              <w:rPr>
                <w:lang w:eastAsia="ru-RU"/>
              </w:rPr>
            </w:pPr>
            <w:r>
              <w:rPr>
                <w:lang w:eastAsia="ru-RU"/>
              </w:rPr>
              <w:t>0</w:t>
            </w:r>
            <w:ins w:id="145" w:author="User" w:date="2021-03-09T15:57:00Z">
              <w:r>
                <w:rPr>
                  <w:lang w:eastAsia="ru-RU"/>
                </w:rPr>
                <w:t>2</w:t>
              </w:r>
            </w:ins>
            <w:del w:id="146" w:author="User" w:date="2021-03-09T15:57:00Z">
              <w:r>
                <w:rPr>
                  <w:lang w:eastAsia="ru-RU"/>
                </w:rPr>
                <w:delText>8</w:delText>
              </w:r>
            </w:del>
            <w:r>
              <w:rPr>
                <w:lang w:eastAsia="ru-RU"/>
              </w:rPr>
              <w:t>-20</w:t>
            </w:r>
          </w:p>
        </w:tc>
        <w:tc>
          <w:tcPr>
            <w:tcW w:w="8071" w:type="dxa"/>
            <w:tcBorders>
              <w:top w:val="single" w:sz="4" w:space="0" w:color="auto"/>
              <w:left w:val="single" w:sz="4" w:space="0" w:color="auto"/>
              <w:bottom w:val="single" w:sz="4" w:space="0" w:color="auto"/>
              <w:right w:val="single" w:sz="4" w:space="0" w:color="auto"/>
            </w:tcBorders>
            <w:hideMark/>
          </w:tcPr>
          <w:p w14:paraId="16F344DF" w14:textId="77777777" w:rsidR="009639B4" w:rsidRDefault="009639B4">
            <w:pPr>
              <w:spacing w:after="0"/>
            </w:pPr>
            <w:r>
              <w:t>2) при народженні дитини, одноразової натуральної допомоги “пакунок малюка”;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A5E213"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DEBC2F" w14:textId="77777777" w:rsidR="009639B4" w:rsidRDefault="009639B4">
            <w:pPr>
              <w:spacing w:after="0"/>
            </w:pPr>
          </w:p>
        </w:tc>
      </w:tr>
      <w:tr w:rsidR="009639B4" w14:paraId="08DD52FD"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2DE42A38" w14:textId="77777777" w:rsidR="009639B4" w:rsidRDefault="009639B4">
            <w:pPr>
              <w:spacing w:after="0"/>
              <w:rPr>
                <w:lang w:eastAsia="ru-RU"/>
              </w:rPr>
            </w:pPr>
            <w:r>
              <w:rPr>
                <w:lang w:eastAsia="ru-RU"/>
              </w:rPr>
              <w:t>83</w:t>
            </w:r>
          </w:p>
        </w:tc>
        <w:tc>
          <w:tcPr>
            <w:tcW w:w="1012" w:type="dxa"/>
            <w:tcBorders>
              <w:top w:val="single" w:sz="4" w:space="0" w:color="auto"/>
              <w:left w:val="single" w:sz="4" w:space="0" w:color="auto"/>
              <w:bottom w:val="single" w:sz="4" w:space="0" w:color="auto"/>
              <w:right w:val="single" w:sz="4" w:space="0" w:color="auto"/>
            </w:tcBorders>
            <w:hideMark/>
          </w:tcPr>
          <w:p w14:paraId="25346E80" w14:textId="77777777" w:rsidR="009639B4" w:rsidRDefault="009639B4">
            <w:pPr>
              <w:spacing w:after="0"/>
              <w:rPr>
                <w:lang w:eastAsia="ru-RU"/>
              </w:rPr>
            </w:pPr>
            <w:r>
              <w:rPr>
                <w:lang w:eastAsia="ru-RU"/>
              </w:rPr>
              <w:t>0</w:t>
            </w:r>
            <w:ins w:id="147" w:author="User" w:date="2021-03-09T15:57:00Z">
              <w:r>
                <w:rPr>
                  <w:lang w:eastAsia="ru-RU"/>
                </w:rPr>
                <w:t>2</w:t>
              </w:r>
            </w:ins>
            <w:del w:id="148" w:author="User" w:date="2021-03-09T15:57:00Z">
              <w:r>
                <w:rPr>
                  <w:lang w:eastAsia="ru-RU"/>
                </w:rPr>
                <w:delText>8</w:delText>
              </w:r>
            </w:del>
            <w:r>
              <w:rPr>
                <w:lang w:eastAsia="ru-RU"/>
              </w:rPr>
              <w:t>-21</w:t>
            </w:r>
          </w:p>
        </w:tc>
        <w:tc>
          <w:tcPr>
            <w:tcW w:w="8071" w:type="dxa"/>
            <w:tcBorders>
              <w:top w:val="single" w:sz="4" w:space="0" w:color="auto"/>
              <w:left w:val="single" w:sz="4" w:space="0" w:color="auto"/>
              <w:bottom w:val="single" w:sz="4" w:space="0" w:color="auto"/>
              <w:right w:val="single" w:sz="4" w:space="0" w:color="auto"/>
            </w:tcBorders>
            <w:hideMark/>
          </w:tcPr>
          <w:p w14:paraId="677FFB44" w14:textId="77777777" w:rsidR="009639B4" w:rsidRDefault="009639B4">
            <w:pPr>
              <w:spacing w:after="0"/>
            </w:pPr>
            <w:r>
              <w:t>3) при усиновленні дитини;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D74695"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BB84AA" w14:textId="77777777" w:rsidR="009639B4" w:rsidRDefault="009639B4">
            <w:pPr>
              <w:spacing w:after="0"/>
            </w:pPr>
          </w:p>
        </w:tc>
      </w:tr>
      <w:tr w:rsidR="009639B4" w14:paraId="066A6DD1"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2DC57699" w14:textId="77777777" w:rsidR="009639B4" w:rsidRDefault="009639B4">
            <w:pPr>
              <w:spacing w:after="0"/>
              <w:rPr>
                <w:lang w:eastAsia="ru-RU"/>
              </w:rPr>
            </w:pPr>
            <w:r>
              <w:rPr>
                <w:lang w:eastAsia="ru-RU"/>
              </w:rPr>
              <w:t>84</w:t>
            </w:r>
          </w:p>
        </w:tc>
        <w:tc>
          <w:tcPr>
            <w:tcW w:w="1012" w:type="dxa"/>
            <w:tcBorders>
              <w:top w:val="single" w:sz="4" w:space="0" w:color="auto"/>
              <w:left w:val="single" w:sz="4" w:space="0" w:color="auto"/>
              <w:bottom w:val="single" w:sz="4" w:space="0" w:color="auto"/>
              <w:right w:val="single" w:sz="4" w:space="0" w:color="auto"/>
            </w:tcBorders>
            <w:hideMark/>
          </w:tcPr>
          <w:p w14:paraId="0B639863" w14:textId="77777777" w:rsidR="009639B4" w:rsidRDefault="009639B4">
            <w:pPr>
              <w:spacing w:after="0"/>
              <w:rPr>
                <w:lang w:eastAsia="ru-RU"/>
              </w:rPr>
            </w:pPr>
            <w:r>
              <w:rPr>
                <w:lang w:eastAsia="ru-RU"/>
              </w:rPr>
              <w:t>0</w:t>
            </w:r>
            <w:ins w:id="149" w:author="User" w:date="2021-03-09T15:57:00Z">
              <w:r>
                <w:rPr>
                  <w:lang w:eastAsia="ru-RU"/>
                </w:rPr>
                <w:t>2</w:t>
              </w:r>
            </w:ins>
            <w:del w:id="150" w:author="User" w:date="2021-03-09T15:57:00Z">
              <w:r>
                <w:rPr>
                  <w:lang w:eastAsia="ru-RU"/>
                </w:rPr>
                <w:delText>8</w:delText>
              </w:r>
            </w:del>
            <w:r>
              <w:rPr>
                <w:lang w:eastAsia="ru-RU"/>
              </w:rPr>
              <w:t>-22</w:t>
            </w:r>
          </w:p>
        </w:tc>
        <w:tc>
          <w:tcPr>
            <w:tcW w:w="8071" w:type="dxa"/>
            <w:tcBorders>
              <w:top w:val="single" w:sz="4" w:space="0" w:color="auto"/>
              <w:left w:val="single" w:sz="4" w:space="0" w:color="auto"/>
              <w:bottom w:val="single" w:sz="4" w:space="0" w:color="auto"/>
              <w:right w:val="single" w:sz="4" w:space="0" w:color="auto"/>
            </w:tcBorders>
            <w:hideMark/>
          </w:tcPr>
          <w:p w14:paraId="06D9C86A" w14:textId="77777777" w:rsidR="009639B4" w:rsidRDefault="009639B4">
            <w:pPr>
              <w:spacing w:after="0"/>
            </w:pPr>
            <w:r>
              <w:t>4) на дітей, над якими встановлено опіку чи піклування;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EA31B1"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81536E" w14:textId="77777777" w:rsidR="009639B4" w:rsidRDefault="009639B4">
            <w:pPr>
              <w:spacing w:after="0"/>
            </w:pPr>
          </w:p>
        </w:tc>
      </w:tr>
      <w:tr w:rsidR="009639B4" w14:paraId="5BEAA95F"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3C03B003" w14:textId="77777777" w:rsidR="009639B4" w:rsidRDefault="009639B4">
            <w:pPr>
              <w:spacing w:after="0"/>
              <w:rPr>
                <w:lang w:eastAsia="ru-RU"/>
              </w:rPr>
            </w:pPr>
            <w:r>
              <w:rPr>
                <w:lang w:eastAsia="ru-RU"/>
              </w:rPr>
              <w:t>85</w:t>
            </w:r>
          </w:p>
        </w:tc>
        <w:tc>
          <w:tcPr>
            <w:tcW w:w="1012" w:type="dxa"/>
            <w:tcBorders>
              <w:top w:val="single" w:sz="4" w:space="0" w:color="auto"/>
              <w:left w:val="single" w:sz="4" w:space="0" w:color="auto"/>
              <w:bottom w:val="single" w:sz="4" w:space="0" w:color="auto"/>
              <w:right w:val="single" w:sz="4" w:space="0" w:color="auto"/>
            </w:tcBorders>
            <w:hideMark/>
          </w:tcPr>
          <w:p w14:paraId="748428B2" w14:textId="77777777" w:rsidR="009639B4" w:rsidRDefault="009639B4">
            <w:pPr>
              <w:spacing w:after="0"/>
              <w:rPr>
                <w:lang w:eastAsia="ru-RU"/>
              </w:rPr>
            </w:pPr>
            <w:r>
              <w:rPr>
                <w:lang w:eastAsia="ru-RU"/>
              </w:rPr>
              <w:t>0</w:t>
            </w:r>
            <w:ins w:id="151" w:author="User" w:date="2021-03-09T15:57:00Z">
              <w:r>
                <w:rPr>
                  <w:lang w:eastAsia="ru-RU"/>
                </w:rPr>
                <w:t>2</w:t>
              </w:r>
            </w:ins>
            <w:del w:id="152" w:author="User" w:date="2021-03-09T15:57:00Z">
              <w:r>
                <w:rPr>
                  <w:lang w:eastAsia="ru-RU"/>
                </w:rPr>
                <w:delText>8</w:delText>
              </w:r>
            </w:del>
            <w:r>
              <w:rPr>
                <w:lang w:eastAsia="ru-RU"/>
              </w:rPr>
              <w:t>-23</w:t>
            </w:r>
          </w:p>
        </w:tc>
        <w:tc>
          <w:tcPr>
            <w:tcW w:w="8071" w:type="dxa"/>
            <w:tcBorders>
              <w:top w:val="single" w:sz="4" w:space="0" w:color="auto"/>
              <w:left w:val="single" w:sz="4" w:space="0" w:color="auto"/>
              <w:bottom w:val="single" w:sz="4" w:space="0" w:color="auto"/>
              <w:right w:val="single" w:sz="4" w:space="0" w:color="auto"/>
            </w:tcBorders>
            <w:hideMark/>
          </w:tcPr>
          <w:p w14:paraId="0D1A2B0E" w14:textId="77777777" w:rsidR="009639B4" w:rsidRDefault="009639B4">
            <w:pPr>
              <w:spacing w:after="0"/>
            </w:pPr>
            <w:r>
              <w:t>5) на дітей одиноким матерям;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F26B43"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tcPr>
          <w:p w14:paraId="5209C580" w14:textId="77777777" w:rsidR="009639B4" w:rsidRDefault="009639B4">
            <w:pPr>
              <w:spacing w:after="0" w:line="216" w:lineRule="auto"/>
            </w:pPr>
          </w:p>
        </w:tc>
      </w:tr>
      <w:tr w:rsidR="009639B4" w14:paraId="29B3C87E"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5470949A" w14:textId="77777777" w:rsidR="009639B4" w:rsidRDefault="009639B4">
            <w:pPr>
              <w:spacing w:after="0"/>
              <w:rPr>
                <w:lang w:eastAsia="ru-RU"/>
              </w:rPr>
            </w:pPr>
            <w:r>
              <w:rPr>
                <w:lang w:eastAsia="ru-RU"/>
              </w:rPr>
              <w:t>86</w:t>
            </w:r>
          </w:p>
        </w:tc>
        <w:tc>
          <w:tcPr>
            <w:tcW w:w="1012" w:type="dxa"/>
            <w:tcBorders>
              <w:top w:val="single" w:sz="4" w:space="0" w:color="auto"/>
              <w:left w:val="single" w:sz="4" w:space="0" w:color="auto"/>
              <w:bottom w:val="single" w:sz="4" w:space="0" w:color="auto"/>
              <w:right w:val="single" w:sz="4" w:space="0" w:color="auto"/>
            </w:tcBorders>
            <w:hideMark/>
          </w:tcPr>
          <w:p w14:paraId="7E01B1C8" w14:textId="77777777" w:rsidR="009639B4" w:rsidRDefault="009639B4">
            <w:pPr>
              <w:spacing w:after="0"/>
              <w:rPr>
                <w:lang w:eastAsia="ru-RU"/>
              </w:rPr>
            </w:pPr>
            <w:r>
              <w:rPr>
                <w:lang w:eastAsia="ru-RU"/>
              </w:rPr>
              <w:t>0</w:t>
            </w:r>
            <w:ins w:id="153" w:author="User" w:date="2021-03-09T15:58:00Z">
              <w:r>
                <w:rPr>
                  <w:lang w:eastAsia="ru-RU"/>
                </w:rPr>
                <w:t>2</w:t>
              </w:r>
            </w:ins>
            <w:del w:id="154" w:author="User" w:date="2021-03-09T15:58:00Z">
              <w:r>
                <w:rPr>
                  <w:lang w:eastAsia="ru-RU"/>
                </w:rPr>
                <w:delText>8</w:delText>
              </w:r>
            </w:del>
            <w:r>
              <w:rPr>
                <w:lang w:eastAsia="ru-RU"/>
              </w:rPr>
              <w:t>-24</w:t>
            </w:r>
          </w:p>
        </w:tc>
        <w:tc>
          <w:tcPr>
            <w:tcW w:w="8071" w:type="dxa"/>
            <w:tcBorders>
              <w:top w:val="single" w:sz="4" w:space="0" w:color="auto"/>
              <w:left w:val="single" w:sz="4" w:space="0" w:color="auto"/>
              <w:bottom w:val="single" w:sz="4" w:space="0" w:color="auto"/>
              <w:right w:val="single" w:sz="4" w:space="0" w:color="auto"/>
            </w:tcBorders>
            <w:hideMark/>
          </w:tcPr>
          <w:p w14:paraId="220E3DB2" w14:textId="77777777" w:rsidR="009639B4" w:rsidRDefault="009639B4">
            <w:pPr>
              <w:spacing w:after="0"/>
            </w:pPr>
            <w:r>
              <w:t xml:space="preserve">6) одному з батьків, </w:t>
            </w:r>
            <w:proofErr w:type="spellStart"/>
            <w:r>
              <w:t>усиновлювачам</w:t>
            </w:r>
            <w:proofErr w:type="spellEnd"/>
            <w: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6188D8"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tcPr>
          <w:p w14:paraId="13CB7C45" w14:textId="77777777" w:rsidR="009639B4" w:rsidRDefault="009639B4">
            <w:pPr>
              <w:spacing w:after="0" w:line="216" w:lineRule="auto"/>
            </w:pPr>
          </w:p>
          <w:p w14:paraId="006B2695" w14:textId="77777777" w:rsidR="009639B4" w:rsidRDefault="00597716">
            <w:pPr>
              <w:spacing w:after="0" w:line="216" w:lineRule="auto"/>
            </w:pPr>
            <w:hyperlink r:id="rId83" w:anchor="n2" w:tgtFrame="_blank" w:history="1">
              <w:r w:rsidR="009639B4">
                <w:rPr>
                  <w:rStyle w:val="a4"/>
                  <w:color w:val="auto"/>
                </w:rPr>
                <w:t>Закон України</w:t>
              </w:r>
            </w:hyperlink>
            <w:r w:rsidR="009639B4">
              <w:t xml:space="preserve"> “Про охорону дитинства”</w:t>
            </w:r>
          </w:p>
        </w:tc>
      </w:tr>
      <w:tr w:rsidR="009639B4" w14:paraId="715FC498"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711F639C" w14:textId="77777777" w:rsidR="009639B4" w:rsidRDefault="009639B4">
            <w:pPr>
              <w:spacing w:after="0"/>
              <w:rPr>
                <w:lang w:eastAsia="ru-RU"/>
              </w:rPr>
            </w:pPr>
            <w:r>
              <w:rPr>
                <w:lang w:eastAsia="ru-RU"/>
              </w:rPr>
              <w:t>87</w:t>
            </w:r>
          </w:p>
        </w:tc>
        <w:tc>
          <w:tcPr>
            <w:tcW w:w="1012" w:type="dxa"/>
            <w:tcBorders>
              <w:top w:val="single" w:sz="4" w:space="0" w:color="auto"/>
              <w:left w:val="single" w:sz="4" w:space="0" w:color="auto"/>
              <w:bottom w:val="single" w:sz="4" w:space="0" w:color="auto"/>
              <w:right w:val="single" w:sz="4" w:space="0" w:color="auto"/>
            </w:tcBorders>
            <w:hideMark/>
          </w:tcPr>
          <w:p w14:paraId="5C3D5B35" w14:textId="77777777" w:rsidR="009639B4" w:rsidRDefault="009639B4">
            <w:pPr>
              <w:spacing w:after="0"/>
              <w:rPr>
                <w:lang w:eastAsia="ru-RU"/>
              </w:rPr>
            </w:pPr>
            <w:r>
              <w:rPr>
                <w:lang w:eastAsia="ru-RU"/>
              </w:rPr>
              <w:t>0</w:t>
            </w:r>
            <w:ins w:id="155" w:author="User" w:date="2021-03-09T15:58:00Z">
              <w:r>
                <w:rPr>
                  <w:lang w:eastAsia="ru-RU"/>
                </w:rPr>
                <w:t>2</w:t>
              </w:r>
            </w:ins>
            <w:del w:id="156" w:author="User" w:date="2021-03-09T15:58:00Z">
              <w:r>
                <w:rPr>
                  <w:lang w:eastAsia="ru-RU"/>
                </w:rPr>
                <w:delText>8</w:delText>
              </w:r>
            </w:del>
            <w:r>
              <w:rPr>
                <w:lang w:eastAsia="ru-RU"/>
              </w:rPr>
              <w:t>-25</w:t>
            </w:r>
          </w:p>
        </w:tc>
        <w:tc>
          <w:tcPr>
            <w:tcW w:w="8071" w:type="dxa"/>
            <w:tcBorders>
              <w:top w:val="single" w:sz="4" w:space="0" w:color="auto"/>
              <w:left w:val="single" w:sz="4" w:space="0" w:color="auto"/>
              <w:bottom w:val="single" w:sz="4" w:space="0" w:color="auto"/>
              <w:right w:val="single" w:sz="4" w:space="0" w:color="auto"/>
            </w:tcBorders>
            <w:hideMark/>
          </w:tcPr>
          <w:p w14:paraId="38E0E854" w14:textId="77777777" w:rsidR="009639B4" w:rsidRDefault="009639B4">
            <w:pPr>
              <w:spacing w:after="0"/>
            </w:pPr>
            <w:r>
              <w:t>7) на дітей, які виховуються у багатодітних сім’ях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3DC3D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8E18F3" w14:textId="77777777" w:rsidR="009639B4" w:rsidRDefault="009639B4">
            <w:pPr>
              <w:spacing w:after="0"/>
            </w:pPr>
          </w:p>
        </w:tc>
      </w:tr>
      <w:tr w:rsidR="009639B4" w14:paraId="1B2AE6E0"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0205DC68" w14:textId="77777777" w:rsidR="009639B4" w:rsidRDefault="009639B4">
            <w:pPr>
              <w:spacing w:after="0"/>
              <w:rPr>
                <w:lang w:eastAsia="ru-RU"/>
              </w:rPr>
            </w:pPr>
            <w:r>
              <w:rPr>
                <w:lang w:eastAsia="ru-RU"/>
              </w:rPr>
              <w:lastRenderedPageBreak/>
              <w:t>88</w:t>
            </w:r>
          </w:p>
        </w:tc>
        <w:tc>
          <w:tcPr>
            <w:tcW w:w="1012" w:type="dxa"/>
            <w:tcBorders>
              <w:top w:val="single" w:sz="4" w:space="0" w:color="auto"/>
              <w:left w:val="single" w:sz="4" w:space="0" w:color="auto"/>
              <w:bottom w:val="single" w:sz="4" w:space="0" w:color="auto"/>
              <w:right w:val="single" w:sz="4" w:space="0" w:color="auto"/>
            </w:tcBorders>
            <w:hideMark/>
          </w:tcPr>
          <w:p w14:paraId="35E52586" w14:textId="77777777" w:rsidR="009639B4" w:rsidRDefault="009639B4">
            <w:pPr>
              <w:spacing w:after="0"/>
              <w:rPr>
                <w:lang w:eastAsia="ru-RU"/>
              </w:rPr>
            </w:pPr>
            <w:r>
              <w:rPr>
                <w:lang w:eastAsia="ru-RU"/>
              </w:rPr>
              <w:t>0</w:t>
            </w:r>
            <w:ins w:id="157" w:author="User" w:date="2021-03-09T15:58:00Z">
              <w:r>
                <w:rPr>
                  <w:lang w:eastAsia="ru-RU"/>
                </w:rPr>
                <w:t>2</w:t>
              </w:r>
            </w:ins>
            <w:del w:id="158" w:author="User" w:date="2021-03-09T15:58:00Z">
              <w:r>
                <w:rPr>
                  <w:lang w:eastAsia="ru-RU"/>
                </w:rPr>
                <w:delText>8</w:delText>
              </w:r>
            </w:del>
            <w:r>
              <w:rPr>
                <w:lang w:eastAsia="ru-RU"/>
              </w:rPr>
              <w:t>-26</w:t>
            </w:r>
          </w:p>
        </w:tc>
        <w:tc>
          <w:tcPr>
            <w:tcW w:w="8071" w:type="dxa"/>
            <w:tcBorders>
              <w:top w:val="single" w:sz="4" w:space="0" w:color="auto"/>
              <w:left w:val="single" w:sz="4" w:space="0" w:color="auto"/>
              <w:bottom w:val="single" w:sz="4" w:space="0" w:color="auto"/>
              <w:right w:val="single" w:sz="4" w:space="0" w:color="auto"/>
            </w:tcBorders>
            <w:hideMark/>
          </w:tcPr>
          <w:p w14:paraId="32DD51CF" w14:textId="77777777" w:rsidR="009639B4" w:rsidRDefault="009639B4">
            <w:pPr>
              <w:spacing w:after="0"/>
            </w:pPr>
            <w:r>
              <w:t>Призначення державної соціальної допомоги особам з інвалідністю з дитинства та дітям з інвалідністю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9851A8"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hideMark/>
          </w:tcPr>
          <w:p w14:paraId="4181839B" w14:textId="77777777" w:rsidR="009639B4" w:rsidRDefault="00597716">
            <w:pPr>
              <w:spacing w:after="0" w:line="216" w:lineRule="auto"/>
            </w:pPr>
            <w:hyperlink r:id="rId84" w:anchor="n3" w:tgtFrame="_blank" w:history="1">
              <w:r w:rsidR="009639B4">
                <w:rPr>
                  <w:rStyle w:val="a4"/>
                  <w:color w:val="auto"/>
                </w:rPr>
                <w:t>Закон України</w:t>
              </w:r>
            </w:hyperlink>
            <w:r w:rsidR="009639B4">
              <w:t xml:space="preserve"> “Про державну соціальну допомогу особам з інвалідністю з дитинства та дітям з інвалідністю”</w:t>
            </w:r>
          </w:p>
          <w:p w14:paraId="20A2A89A" w14:textId="77777777" w:rsidR="009639B4" w:rsidRDefault="00597716">
            <w:pPr>
              <w:spacing w:after="0" w:line="216" w:lineRule="auto"/>
            </w:pPr>
            <w:hyperlink r:id="rId85" w:anchor="n3" w:tgtFrame="_blank" w:history="1">
              <w:r w:rsidR="009639B4">
                <w:rPr>
                  <w:rStyle w:val="a4"/>
                  <w:color w:val="auto"/>
                </w:rPr>
                <w:t>Закон України</w:t>
              </w:r>
            </w:hyperlink>
            <w:r w:rsidR="009639B4">
              <w:t xml:space="preserve"> “Про державну соціальну допомогу особам з інвалідністю з дитинства та дітям з інвалідністю”</w:t>
            </w:r>
          </w:p>
        </w:tc>
      </w:tr>
      <w:tr w:rsidR="009639B4" w14:paraId="594A6407"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57E7EB6D" w14:textId="77777777" w:rsidR="009639B4" w:rsidRDefault="009639B4">
            <w:pPr>
              <w:spacing w:after="0"/>
              <w:rPr>
                <w:lang w:eastAsia="ru-RU"/>
              </w:rPr>
            </w:pPr>
            <w:r>
              <w:rPr>
                <w:lang w:eastAsia="ru-RU"/>
              </w:rPr>
              <w:t>89</w:t>
            </w:r>
          </w:p>
        </w:tc>
        <w:tc>
          <w:tcPr>
            <w:tcW w:w="1012" w:type="dxa"/>
            <w:tcBorders>
              <w:top w:val="single" w:sz="4" w:space="0" w:color="auto"/>
              <w:left w:val="single" w:sz="4" w:space="0" w:color="auto"/>
              <w:bottom w:val="single" w:sz="4" w:space="0" w:color="auto"/>
              <w:right w:val="single" w:sz="4" w:space="0" w:color="auto"/>
            </w:tcBorders>
            <w:hideMark/>
          </w:tcPr>
          <w:p w14:paraId="773F9C72" w14:textId="77777777" w:rsidR="009639B4" w:rsidRDefault="009639B4">
            <w:pPr>
              <w:spacing w:after="0"/>
              <w:rPr>
                <w:lang w:eastAsia="ru-RU"/>
              </w:rPr>
            </w:pPr>
            <w:r>
              <w:rPr>
                <w:lang w:eastAsia="ru-RU"/>
              </w:rPr>
              <w:t>0</w:t>
            </w:r>
            <w:ins w:id="159" w:author="User" w:date="2021-03-09T15:58:00Z">
              <w:r>
                <w:rPr>
                  <w:lang w:eastAsia="ru-RU"/>
                </w:rPr>
                <w:t>2</w:t>
              </w:r>
            </w:ins>
            <w:del w:id="160" w:author="User" w:date="2021-03-09T15:58:00Z">
              <w:r>
                <w:rPr>
                  <w:lang w:eastAsia="ru-RU"/>
                </w:rPr>
                <w:delText>8</w:delText>
              </w:r>
            </w:del>
            <w:r>
              <w:rPr>
                <w:lang w:eastAsia="ru-RU"/>
              </w:rPr>
              <w:t>-27</w:t>
            </w:r>
          </w:p>
        </w:tc>
        <w:tc>
          <w:tcPr>
            <w:tcW w:w="8071" w:type="dxa"/>
            <w:tcBorders>
              <w:top w:val="single" w:sz="4" w:space="0" w:color="auto"/>
              <w:left w:val="single" w:sz="4" w:space="0" w:color="auto"/>
              <w:bottom w:val="single" w:sz="4" w:space="0" w:color="auto"/>
              <w:right w:val="single" w:sz="4" w:space="0" w:color="auto"/>
            </w:tcBorders>
            <w:hideMark/>
          </w:tcPr>
          <w:p w14:paraId="5E61B82D" w14:textId="77777777" w:rsidR="009639B4" w:rsidRDefault="009639B4">
            <w:pPr>
              <w:spacing w:after="0"/>
            </w:pPr>
            <w:r>
              <w:t>Призначення надбавки на догляд за особами з інвалідністю з дитинства та дітьми з інвалідністю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E36C70"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C3F993" w14:textId="77777777" w:rsidR="009639B4" w:rsidRDefault="009639B4">
            <w:pPr>
              <w:spacing w:after="0"/>
            </w:pPr>
          </w:p>
        </w:tc>
      </w:tr>
      <w:tr w:rsidR="009639B4" w14:paraId="7747F0B8"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5EC4267" w14:textId="77777777" w:rsidR="009639B4" w:rsidRDefault="009639B4">
            <w:pPr>
              <w:spacing w:after="0"/>
              <w:rPr>
                <w:lang w:eastAsia="ru-RU"/>
              </w:rPr>
            </w:pPr>
            <w:r>
              <w:rPr>
                <w:lang w:eastAsia="ru-RU"/>
              </w:rPr>
              <w:t>90</w:t>
            </w:r>
          </w:p>
        </w:tc>
        <w:tc>
          <w:tcPr>
            <w:tcW w:w="1012" w:type="dxa"/>
            <w:tcBorders>
              <w:top w:val="single" w:sz="4" w:space="0" w:color="auto"/>
              <w:left w:val="single" w:sz="4" w:space="0" w:color="auto"/>
              <w:bottom w:val="single" w:sz="4" w:space="0" w:color="auto"/>
              <w:right w:val="single" w:sz="4" w:space="0" w:color="auto"/>
            </w:tcBorders>
            <w:hideMark/>
          </w:tcPr>
          <w:p w14:paraId="23BC2570" w14:textId="77777777" w:rsidR="009639B4" w:rsidRDefault="009639B4">
            <w:pPr>
              <w:spacing w:after="0"/>
              <w:rPr>
                <w:lang w:eastAsia="ru-RU"/>
              </w:rPr>
            </w:pPr>
            <w:r>
              <w:rPr>
                <w:lang w:eastAsia="ru-RU"/>
              </w:rPr>
              <w:t>0</w:t>
            </w:r>
            <w:ins w:id="161" w:author="User" w:date="2021-03-09T15:58:00Z">
              <w:r>
                <w:rPr>
                  <w:lang w:eastAsia="ru-RU"/>
                </w:rPr>
                <w:t>2</w:t>
              </w:r>
            </w:ins>
            <w:del w:id="162" w:author="User" w:date="2021-03-09T15:58:00Z">
              <w:r>
                <w:rPr>
                  <w:lang w:eastAsia="ru-RU"/>
                </w:rPr>
                <w:delText>8</w:delText>
              </w:r>
            </w:del>
            <w:r>
              <w:rPr>
                <w:lang w:eastAsia="ru-RU"/>
              </w:rPr>
              <w:t>-28</w:t>
            </w:r>
          </w:p>
        </w:tc>
        <w:tc>
          <w:tcPr>
            <w:tcW w:w="8071" w:type="dxa"/>
            <w:tcBorders>
              <w:top w:val="single" w:sz="4" w:space="0" w:color="auto"/>
              <w:left w:val="single" w:sz="4" w:space="0" w:color="auto"/>
              <w:bottom w:val="single" w:sz="4" w:space="0" w:color="auto"/>
              <w:right w:val="single" w:sz="4" w:space="0" w:color="auto"/>
            </w:tcBorders>
            <w:hideMark/>
          </w:tcPr>
          <w:p w14:paraId="03F50020" w14:textId="77777777" w:rsidR="009639B4" w:rsidRDefault="009639B4">
            <w:pPr>
              <w:spacing w:after="0"/>
            </w:pPr>
            <w:r>
              <w:t>Призначення державної соціальної допомоги особам, які не мають права на пенсію, та особам з інвалідністю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127535"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04276B31" w14:textId="77777777" w:rsidR="009639B4" w:rsidRDefault="00597716">
            <w:pPr>
              <w:spacing w:after="0" w:line="216" w:lineRule="auto"/>
            </w:pPr>
            <w:hyperlink r:id="rId86" w:anchor="n2" w:tgtFrame="_blank" w:history="1">
              <w:r w:rsidR="009639B4">
                <w:rPr>
                  <w:rStyle w:val="a4"/>
                  <w:color w:val="auto"/>
                </w:rPr>
                <w:t>Закон України</w:t>
              </w:r>
            </w:hyperlink>
            <w:r w:rsidR="009639B4">
              <w:t xml:space="preserve"> “Про державну соціальну допомогу особам, які не мають права на пенсію, та особам з інвалідністю”</w:t>
            </w:r>
          </w:p>
        </w:tc>
      </w:tr>
      <w:tr w:rsidR="009639B4" w14:paraId="640E2676"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DEAAC58" w14:textId="77777777" w:rsidR="009639B4" w:rsidRDefault="009639B4">
            <w:pPr>
              <w:spacing w:after="0"/>
              <w:rPr>
                <w:lang w:eastAsia="ru-RU"/>
              </w:rPr>
            </w:pPr>
            <w:r>
              <w:rPr>
                <w:lang w:eastAsia="ru-RU"/>
              </w:rPr>
              <w:t>91</w:t>
            </w:r>
          </w:p>
        </w:tc>
        <w:tc>
          <w:tcPr>
            <w:tcW w:w="1012" w:type="dxa"/>
            <w:tcBorders>
              <w:top w:val="single" w:sz="4" w:space="0" w:color="auto"/>
              <w:left w:val="single" w:sz="4" w:space="0" w:color="auto"/>
              <w:bottom w:val="single" w:sz="4" w:space="0" w:color="auto"/>
              <w:right w:val="single" w:sz="4" w:space="0" w:color="auto"/>
            </w:tcBorders>
            <w:hideMark/>
          </w:tcPr>
          <w:p w14:paraId="4EE27C37" w14:textId="77777777" w:rsidR="009639B4" w:rsidRDefault="009639B4">
            <w:pPr>
              <w:spacing w:after="0"/>
              <w:rPr>
                <w:lang w:eastAsia="ru-RU"/>
              </w:rPr>
            </w:pPr>
            <w:r>
              <w:rPr>
                <w:lang w:eastAsia="ru-RU"/>
              </w:rPr>
              <w:t>0</w:t>
            </w:r>
            <w:ins w:id="163" w:author="User" w:date="2021-03-09T15:58:00Z">
              <w:r>
                <w:rPr>
                  <w:lang w:eastAsia="ru-RU"/>
                </w:rPr>
                <w:t>2</w:t>
              </w:r>
            </w:ins>
            <w:del w:id="164" w:author="User" w:date="2021-03-09T15:58:00Z">
              <w:r>
                <w:rPr>
                  <w:lang w:eastAsia="ru-RU"/>
                </w:rPr>
                <w:delText>8</w:delText>
              </w:r>
            </w:del>
            <w:r>
              <w:rPr>
                <w:lang w:eastAsia="ru-RU"/>
              </w:rPr>
              <w:t>-29</w:t>
            </w:r>
          </w:p>
        </w:tc>
        <w:tc>
          <w:tcPr>
            <w:tcW w:w="8071" w:type="dxa"/>
            <w:tcBorders>
              <w:top w:val="single" w:sz="4" w:space="0" w:color="auto"/>
              <w:left w:val="single" w:sz="4" w:space="0" w:color="auto"/>
              <w:bottom w:val="single" w:sz="4" w:space="0" w:color="auto"/>
              <w:right w:val="single" w:sz="4" w:space="0" w:color="auto"/>
            </w:tcBorders>
            <w:hideMark/>
          </w:tcPr>
          <w:p w14:paraId="61C4386C" w14:textId="77777777" w:rsidR="009639B4" w:rsidRDefault="009639B4">
            <w:pPr>
              <w:spacing w:after="0"/>
            </w:pPr>
            <w:r>
              <w:t>Призначення державної соціальної допомоги на догляд</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B57D66"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tcPr>
          <w:p w14:paraId="309876B1" w14:textId="77777777" w:rsidR="009639B4" w:rsidRDefault="009639B4">
            <w:pPr>
              <w:spacing w:after="0" w:line="216" w:lineRule="auto"/>
            </w:pPr>
          </w:p>
        </w:tc>
      </w:tr>
      <w:tr w:rsidR="009639B4" w14:paraId="0ECB28F5"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0DE6659F" w14:textId="77777777" w:rsidR="009639B4" w:rsidRDefault="009639B4">
            <w:pPr>
              <w:spacing w:after="0"/>
              <w:rPr>
                <w:lang w:eastAsia="ru-RU"/>
              </w:rPr>
            </w:pPr>
            <w:r>
              <w:rPr>
                <w:lang w:eastAsia="ru-RU"/>
              </w:rPr>
              <w:t>92</w:t>
            </w:r>
          </w:p>
        </w:tc>
        <w:tc>
          <w:tcPr>
            <w:tcW w:w="1012" w:type="dxa"/>
            <w:tcBorders>
              <w:top w:val="single" w:sz="4" w:space="0" w:color="auto"/>
              <w:left w:val="single" w:sz="4" w:space="0" w:color="auto"/>
              <w:bottom w:val="single" w:sz="4" w:space="0" w:color="auto"/>
              <w:right w:val="single" w:sz="4" w:space="0" w:color="auto"/>
            </w:tcBorders>
            <w:hideMark/>
          </w:tcPr>
          <w:p w14:paraId="5AD535B0" w14:textId="77777777" w:rsidR="009639B4" w:rsidRDefault="009639B4">
            <w:pPr>
              <w:spacing w:after="0"/>
              <w:rPr>
                <w:lang w:eastAsia="ru-RU"/>
              </w:rPr>
            </w:pPr>
            <w:r>
              <w:rPr>
                <w:lang w:eastAsia="ru-RU"/>
              </w:rPr>
              <w:t>0</w:t>
            </w:r>
            <w:ins w:id="165" w:author="User" w:date="2021-03-09T15:58:00Z">
              <w:r>
                <w:rPr>
                  <w:lang w:eastAsia="ru-RU"/>
                </w:rPr>
                <w:t>2</w:t>
              </w:r>
            </w:ins>
            <w:del w:id="166" w:author="User" w:date="2021-03-09T15:58:00Z">
              <w:r>
                <w:rPr>
                  <w:lang w:eastAsia="ru-RU"/>
                </w:rPr>
                <w:delText>8</w:delText>
              </w:r>
            </w:del>
            <w:r>
              <w:rPr>
                <w:lang w:eastAsia="ru-RU"/>
              </w:rPr>
              <w:t>-30</w:t>
            </w:r>
          </w:p>
        </w:tc>
        <w:tc>
          <w:tcPr>
            <w:tcW w:w="8071" w:type="dxa"/>
            <w:tcBorders>
              <w:top w:val="single" w:sz="4" w:space="0" w:color="auto"/>
              <w:left w:val="single" w:sz="4" w:space="0" w:color="auto"/>
              <w:bottom w:val="single" w:sz="4" w:space="0" w:color="auto"/>
              <w:right w:val="single" w:sz="4" w:space="0" w:color="auto"/>
            </w:tcBorders>
            <w:hideMark/>
          </w:tcPr>
          <w:p w14:paraId="4079923B" w14:textId="77777777" w:rsidR="009639B4" w:rsidRDefault="009639B4">
            <w:pPr>
              <w:spacing w:after="0"/>
            </w:pPr>
            <w: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EBAD7D"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766B55E5" w14:textId="77777777" w:rsidR="009639B4" w:rsidRDefault="00597716">
            <w:pPr>
              <w:spacing w:after="0" w:line="216" w:lineRule="auto"/>
            </w:pPr>
            <w:hyperlink r:id="rId87" w:anchor="n2" w:tgtFrame="_blank" w:history="1">
              <w:r w:rsidR="009639B4">
                <w:rPr>
                  <w:rStyle w:val="a4"/>
                  <w:color w:val="auto"/>
                </w:rPr>
                <w:t>Закон України</w:t>
              </w:r>
            </w:hyperlink>
            <w:r w:rsidR="009639B4">
              <w:t xml:space="preserve"> “Про соціальні послуги”</w:t>
            </w:r>
          </w:p>
        </w:tc>
      </w:tr>
      <w:tr w:rsidR="009639B4" w14:paraId="154B734C"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22EEEEBC" w14:textId="77777777" w:rsidR="009639B4" w:rsidRDefault="009639B4">
            <w:pPr>
              <w:spacing w:after="0"/>
              <w:rPr>
                <w:lang w:eastAsia="ru-RU"/>
              </w:rPr>
            </w:pPr>
            <w:r>
              <w:rPr>
                <w:lang w:eastAsia="ru-RU"/>
              </w:rPr>
              <w:t>93</w:t>
            </w:r>
          </w:p>
        </w:tc>
        <w:tc>
          <w:tcPr>
            <w:tcW w:w="1012" w:type="dxa"/>
            <w:tcBorders>
              <w:top w:val="single" w:sz="4" w:space="0" w:color="auto"/>
              <w:left w:val="single" w:sz="4" w:space="0" w:color="auto"/>
              <w:bottom w:val="single" w:sz="4" w:space="0" w:color="auto"/>
              <w:right w:val="single" w:sz="4" w:space="0" w:color="auto"/>
            </w:tcBorders>
            <w:hideMark/>
          </w:tcPr>
          <w:p w14:paraId="434970D2" w14:textId="77777777" w:rsidR="009639B4" w:rsidRDefault="009639B4">
            <w:pPr>
              <w:spacing w:after="0"/>
              <w:rPr>
                <w:lang w:eastAsia="ru-RU"/>
              </w:rPr>
            </w:pPr>
            <w:r>
              <w:rPr>
                <w:lang w:eastAsia="ru-RU"/>
              </w:rPr>
              <w:t>0</w:t>
            </w:r>
            <w:ins w:id="167" w:author="User" w:date="2021-03-09T16:00:00Z">
              <w:r>
                <w:rPr>
                  <w:lang w:eastAsia="ru-RU"/>
                </w:rPr>
                <w:t>2</w:t>
              </w:r>
            </w:ins>
            <w:del w:id="168" w:author="User" w:date="2021-03-09T16:00:00Z">
              <w:r>
                <w:rPr>
                  <w:lang w:eastAsia="ru-RU"/>
                </w:rPr>
                <w:delText>8</w:delText>
              </w:r>
            </w:del>
            <w:r>
              <w:rPr>
                <w:lang w:eastAsia="ru-RU"/>
              </w:rPr>
              <w:t>-31</w:t>
            </w:r>
          </w:p>
        </w:tc>
        <w:tc>
          <w:tcPr>
            <w:tcW w:w="8071" w:type="dxa"/>
            <w:tcBorders>
              <w:top w:val="single" w:sz="4" w:space="0" w:color="auto"/>
              <w:left w:val="single" w:sz="4" w:space="0" w:color="auto"/>
              <w:bottom w:val="single" w:sz="4" w:space="0" w:color="auto"/>
              <w:right w:val="single" w:sz="4" w:space="0" w:color="auto"/>
            </w:tcBorders>
            <w:hideMark/>
          </w:tcPr>
          <w:p w14:paraId="737A0FE9" w14:textId="77777777" w:rsidR="009639B4" w:rsidRDefault="009639B4">
            <w:pPr>
              <w:spacing w:after="0"/>
            </w:pPr>
            <w: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C165DE"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tcPr>
          <w:p w14:paraId="126DB1D2" w14:textId="77777777" w:rsidR="009639B4" w:rsidRDefault="009639B4">
            <w:pPr>
              <w:spacing w:after="0" w:line="216" w:lineRule="auto"/>
            </w:pPr>
          </w:p>
        </w:tc>
      </w:tr>
      <w:tr w:rsidR="009639B4" w14:paraId="674007DA"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0A92F252" w14:textId="77777777" w:rsidR="009639B4" w:rsidRDefault="009639B4">
            <w:pPr>
              <w:spacing w:after="0"/>
              <w:rPr>
                <w:lang w:eastAsia="ru-RU"/>
              </w:rPr>
            </w:pPr>
            <w:r>
              <w:rPr>
                <w:lang w:eastAsia="ru-RU"/>
              </w:rPr>
              <w:t>94</w:t>
            </w:r>
          </w:p>
        </w:tc>
        <w:tc>
          <w:tcPr>
            <w:tcW w:w="1012" w:type="dxa"/>
            <w:tcBorders>
              <w:top w:val="single" w:sz="4" w:space="0" w:color="auto"/>
              <w:left w:val="single" w:sz="4" w:space="0" w:color="auto"/>
              <w:bottom w:val="single" w:sz="4" w:space="0" w:color="auto"/>
              <w:right w:val="single" w:sz="4" w:space="0" w:color="auto"/>
            </w:tcBorders>
            <w:hideMark/>
          </w:tcPr>
          <w:p w14:paraId="4266E0BF" w14:textId="77777777" w:rsidR="009639B4" w:rsidRDefault="009639B4">
            <w:pPr>
              <w:spacing w:after="0"/>
              <w:rPr>
                <w:lang w:eastAsia="ru-RU"/>
              </w:rPr>
            </w:pPr>
            <w:r>
              <w:rPr>
                <w:lang w:eastAsia="ru-RU"/>
              </w:rPr>
              <w:t>0</w:t>
            </w:r>
            <w:ins w:id="169" w:author="User" w:date="2021-03-09T16:00:00Z">
              <w:r>
                <w:rPr>
                  <w:lang w:eastAsia="ru-RU"/>
                </w:rPr>
                <w:t>2</w:t>
              </w:r>
            </w:ins>
            <w:del w:id="170" w:author="User" w:date="2021-03-09T16:00:00Z">
              <w:r>
                <w:rPr>
                  <w:lang w:eastAsia="ru-RU"/>
                </w:rPr>
                <w:delText>8</w:delText>
              </w:r>
            </w:del>
            <w:r>
              <w:rPr>
                <w:lang w:eastAsia="ru-RU"/>
              </w:rPr>
              <w:t>-32</w:t>
            </w:r>
          </w:p>
        </w:tc>
        <w:tc>
          <w:tcPr>
            <w:tcW w:w="8071" w:type="dxa"/>
            <w:tcBorders>
              <w:top w:val="single" w:sz="4" w:space="0" w:color="auto"/>
              <w:left w:val="single" w:sz="4" w:space="0" w:color="auto"/>
              <w:bottom w:val="single" w:sz="4" w:space="0" w:color="auto"/>
              <w:right w:val="single" w:sz="4" w:space="0" w:color="auto"/>
            </w:tcBorders>
            <w:hideMark/>
          </w:tcPr>
          <w:p w14:paraId="7FC8D89F" w14:textId="77777777" w:rsidR="009639B4" w:rsidRDefault="009639B4">
            <w:pPr>
              <w:spacing w:after="0"/>
            </w:pPr>
            <w:r>
              <w:t>Призначення одноразової грошової допомоги у разі загибелі (смерті) або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антитерористичних операцій, бойових дій та збройних конфліктів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2B58C7"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34F99E70" w14:textId="77777777" w:rsidR="009639B4" w:rsidRDefault="00597716">
            <w:pPr>
              <w:spacing w:after="0" w:line="216" w:lineRule="auto"/>
            </w:pPr>
            <w:hyperlink r:id="rId88" w:tgtFrame="_blank" w:history="1">
              <w:r w:rsidR="009639B4">
                <w:rPr>
                  <w:rStyle w:val="a4"/>
                  <w:color w:val="auto"/>
                </w:rPr>
                <w:t>Закон України</w:t>
              </w:r>
            </w:hyperlink>
            <w:r w:rsidR="009639B4">
              <w:t xml:space="preserve"> “Про волонтерську діяльність”</w:t>
            </w:r>
          </w:p>
        </w:tc>
      </w:tr>
      <w:tr w:rsidR="009639B4" w:rsidRPr="009639B4" w14:paraId="7669CC1C"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E7A15E2" w14:textId="77777777" w:rsidR="009639B4" w:rsidRDefault="009639B4">
            <w:pPr>
              <w:spacing w:after="0"/>
              <w:rPr>
                <w:lang w:eastAsia="ru-RU"/>
              </w:rPr>
            </w:pPr>
            <w:r>
              <w:rPr>
                <w:lang w:eastAsia="ru-RU"/>
              </w:rPr>
              <w:t>95</w:t>
            </w:r>
          </w:p>
        </w:tc>
        <w:tc>
          <w:tcPr>
            <w:tcW w:w="1012" w:type="dxa"/>
            <w:tcBorders>
              <w:top w:val="single" w:sz="4" w:space="0" w:color="auto"/>
              <w:left w:val="single" w:sz="4" w:space="0" w:color="auto"/>
              <w:bottom w:val="single" w:sz="4" w:space="0" w:color="auto"/>
              <w:right w:val="single" w:sz="4" w:space="0" w:color="auto"/>
            </w:tcBorders>
            <w:hideMark/>
          </w:tcPr>
          <w:p w14:paraId="4CA630DA" w14:textId="77777777" w:rsidR="009639B4" w:rsidRDefault="009639B4">
            <w:pPr>
              <w:spacing w:after="0"/>
              <w:rPr>
                <w:lang w:eastAsia="ru-RU"/>
              </w:rPr>
            </w:pPr>
            <w:r>
              <w:rPr>
                <w:lang w:eastAsia="ru-RU"/>
              </w:rPr>
              <w:t>0</w:t>
            </w:r>
            <w:ins w:id="171" w:author="User" w:date="2021-03-09T16:00:00Z">
              <w:r>
                <w:rPr>
                  <w:lang w:eastAsia="ru-RU"/>
                </w:rPr>
                <w:t>2</w:t>
              </w:r>
            </w:ins>
            <w:del w:id="172" w:author="User" w:date="2021-03-09T16:00:00Z">
              <w:r>
                <w:rPr>
                  <w:lang w:eastAsia="ru-RU"/>
                </w:rPr>
                <w:delText>8</w:delText>
              </w:r>
            </w:del>
            <w:r>
              <w:rPr>
                <w:lang w:eastAsia="ru-RU"/>
              </w:rPr>
              <w:t>-33</w:t>
            </w:r>
          </w:p>
        </w:tc>
        <w:tc>
          <w:tcPr>
            <w:tcW w:w="8071" w:type="dxa"/>
            <w:tcBorders>
              <w:top w:val="single" w:sz="4" w:space="0" w:color="auto"/>
              <w:left w:val="single" w:sz="4" w:space="0" w:color="auto"/>
              <w:bottom w:val="single" w:sz="4" w:space="0" w:color="auto"/>
              <w:right w:val="single" w:sz="4" w:space="0" w:color="auto"/>
            </w:tcBorders>
            <w:hideMark/>
          </w:tcPr>
          <w:p w14:paraId="1EAD0C6A" w14:textId="77777777" w:rsidR="009639B4" w:rsidRDefault="009639B4">
            <w:pPr>
              <w:spacing w:after="0"/>
            </w:pPr>
            <w: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C20397"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0110A3D5" w14:textId="77777777" w:rsidR="009639B4" w:rsidRPr="009639B4" w:rsidRDefault="00597716">
            <w:pPr>
              <w:spacing w:after="0" w:line="216" w:lineRule="auto"/>
            </w:pPr>
            <w:hyperlink r:id="rId89" w:anchor="n797" w:tgtFrame="_blank" w:history="1">
              <w:r w:rsidR="009639B4" w:rsidRPr="009639B4">
                <w:rPr>
                  <w:rStyle w:val="a4"/>
                  <w:color w:val="auto"/>
                </w:rPr>
                <w:t>пункт 5</w:t>
              </w:r>
            </w:hyperlink>
            <w:r w:rsidR="009639B4" w:rsidRPr="009639B4">
              <w:t xml:space="preserve"> розділу </w:t>
            </w:r>
            <w:r w:rsidR="009639B4">
              <w:t>II</w:t>
            </w:r>
            <w:r w:rsidR="009639B4" w:rsidRPr="009639B4">
              <w:t xml:space="preserve"> “Прикінцеві та перехідні положення” Закону України “Про внесення змін до деяких законодавчих актів України щодо підвищення пенсій”</w:t>
            </w:r>
          </w:p>
        </w:tc>
      </w:tr>
      <w:tr w:rsidR="009639B4" w14:paraId="203EF8F7"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53C8550B" w14:textId="77777777" w:rsidR="009639B4" w:rsidRDefault="009639B4">
            <w:pPr>
              <w:spacing w:after="0"/>
              <w:rPr>
                <w:lang w:eastAsia="ru-RU"/>
              </w:rPr>
            </w:pPr>
            <w:r>
              <w:rPr>
                <w:lang w:eastAsia="ru-RU"/>
              </w:rPr>
              <w:t>96</w:t>
            </w:r>
          </w:p>
        </w:tc>
        <w:tc>
          <w:tcPr>
            <w:tcW w:w="1012" w:type="dxa"/>
            <w:tcBorders>
              <w:top w:val="single" w:sz="4" w:space="0" w:color="auto"/>
              <w:left w:val="single" w:sz="4" w:space="0" w:color="auto"/>
              <w:bottom w:val="single" w:sz="4" w:space="0" w:color="auto"/>
              <w:right w:val="single" w:sz="4" w:space="0" w:color="auto"/>
            </w:tcBorders>
            <w:hideMark/>
          </w:tcPr>
          <w:p w14:paraId="47736A93" w14:textId="77777777" w:rsidR="009639B4" w:rsidRDefault="009639B4">
            <w:pPr>
              <w:spacing w:after="0"/>
              <w:rPr>
                <w:lang w:eastAsia="ru-RU"/>
              </w:rPr>
            </w:pPr>
            <w:r>
              <w:rPr>
                <w:lang w:eastAsia="ru-RU"/>
              </w:rPr>
              <w:t>0</w:t>
            </w:r>
            <w:ins w:id="173" w:author="User" w:date="2021-03-09T16:00:00Z">
              <w:r>
                <w:rPr>
                  <w:lang w:eastAsia="ru-RU"/>
                </w:rPr>
                <w:t>2</w:t>
              </w:r>
            </w:ins>
            <w:del w:id="174" w:author="User" w:date="2021-03-09T16:00:00Z">
              <w:r>
                <w:rPr>
                  <w:lang w:eastAsia="ru-RU"/>
                </w:rPr>
                <w:delText>8</w:delText>
              </w:r>
            </w:del>
            <w:r>
              <w:rPr>
                <w:lang w:eastAsia="ru-RU"/>
              </w:rPr>
              <w:t>-34</w:t>
            </w:r>
          </w:p>
        </w:tc>
        <w:tc>
          <w:tcPr>
            <w:tcW w:w="8071" w:type="dxa"/>
            <w:tcBorders>
              <w:top w:val="single" w:sz="4" w:space="0" w:color="auto"/>
              <w:left w:val="single" w:sz="4" w:space="0" w:color="auto"/>
              <w:bottom w:val="single" w:sz="4" w:space="0" w:color="auto"/>
              <w:right w:val="single" w:sz="4" w:space="0" w:color="auto"/>
            </w:tcBorders>
            <w:hideMark/>
          </w:tcPr>
          <w:p w14:paraId="31CC729A" w14:textId="77777777" w:rsidR="009639B4" w:rsidRDefault="009639B4">
            <w:pPr>
              <w:spacing w:after="0"/>
            </w:pPr>
            <w:r>
              <w:t>Призначення грошової допомоги особі, яка проживає разом з особою з інвалідністю I або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5558B0"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tcPr>
          <w:p w14:paraId="64380A23" w14:textId="77777777" w:rsidR="009639B4" w:rsidRDefault="00597716">
            <w:pPr>
              <w:spacing w:after="0" w:line="216" w:lineRule="auto"/>
            </w:pPr>
            <w:hyperlink r:id="rId90" w:anchor="n3" w:tgtFrame="_blank" w:history="1">
              <w:r w:rsidR="009639B4">
                <w:rPr>
                  <w:rStyle w:val="a4"/>
                  <w:color w:val="auto"/>
                </w:rPr>
                <w:t>Закон України</w:t>
              </w:r>
            </w:hyperlink>
            <w:r w:rsidR="009639B4">
              <w:t xml:space="preserve"> “Про психіатричну допомогу”</w:t>
            </w:r>
          </w:p>
          <w:p w14:paraId="54E9D561" w14:textId="77777777" w:rsidR="009639B4" w:rsidRDefault="00597716">
            <w:pPr>
              <w:spacing w:after="0" w:line="216" w:lineRule="auto"/>
            </w:pPr>
            <w:hyperlink r:id="rId91" w:anchor="n2" w:tgtFrame="_blank" w:history="1">
              <w:r w:rsidR="009639B4">
                <w:rPr>
                  <w:rStyle w:val="a4"/>
                  <w:color w:val="auto"/>
                </w:rPr>
                <w:t>Закон України</w:t>
              </w:r>
            </w:hyperlink>
            <w:r w:rsidR="009639B4">
              <w:t xml:space="preserve"> “Про основи соціальної захищеності осіб з інвалідністю в Україні”</w:t>
            </w:r>
          </w:p>
          <w:p w14:paraId="29ABBCF6" w14:textId="77777777" w:rsidR="009639B4" w:rsidRDefault="00597716">
            <w:pPr>
              <w:spacing w:after="0" w:line="216" w:lineRule="auto"/>
            </w:pPr>
            <w:hyperlink r:id="rId92" w:tgtFrame="_blank" w:history="1">
              <w:r w:rsidR="009639B4">
                <w:rPr>
                  <w:rStyle w:val="a4"/>
                  <w:color w:val="auto"/>
                </w:rPr>
                <w:t>Закон України</w:t>
              </w:r>
            </w:hyperlink>
            <w:r w:rsidR="009639B4">
              <w:t xml:space="preserve"> “Про статус і соціальний захист громадян, які постраждали внаслідок Чорнобильської катастрофи”</w:t>
            </w:r>
          </w:p>
          <w:p w14:paraId="3C7CF139" w14:textId="77777777" w:rsidR="009639B4" w:rsidRDefault="009639B4">
            <w:pPr>
              <w:spacing w:after="0" w:line="216" w:lineRule="auto"/>
            </w:pPr>
          </w:p>
        </w:tc>
      </w:tr>
      <w:tr w:rsidR="009639B4" w14:paraId="1CFCAE49"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2AE1ECBB" w14:textId="77777777" w:rsidR="009639B4" w:rsidRDefault="009639B4">
            <w:pPr>
              <w:spacing w:after="0"/>
              <w:rPr>
                <w:lang w:eastAsia="ru-RU"/>
              </w:rPr>
            </w:pPr>
            <w:r>
              <w:rPr>
                <w:lang w:eastAsia="ru-RU"/>
              </w:rPr>
              <w:t>97</w:t>
            </w:r>
          </w:p>
        </w:tc>
        <w:tc>
          <w:tcPr>
            <w:tcW w:w="1012" w:type="dxa"/>
            <w:tcBorders>
              <w:top w:val="single" w:sz="4" w:space="0" w:color="auto"/>
              <w:left w:val="single" w:sz="4" w:space="0" w:color="auto"/>
              <w:bottom w:val="single" w:sz="4" w:space="0" w:color="auto"/>
              <w:right w:val="single" w:sz="4" w:space="0" w:color="auto"/>
            </w:tcBorders>
            <w:hideMark/>
          </w:tcPr>
          <w:p w14:paraId="384382F9" w14:textId="77777777" w:rsidR="009639B4" w:rsidRDefault="009639B4">
            <w:pPr>
              <w:spacing w:after="0"/>
              <w:rPr>
                <w:lang w:eastAsia="ru-RU"/>
              </w:rPr>
            </w:pPr>
            <w:r>
              <w:rPr>
                <w:lang w:eastAsia="ru-RU"/>
              </w:rPr>
              <w:t>0</w:t>
            </w:r>
            <w:ins w:id="175" w:author="User" w:date="2021-03-09T16:00:00Z">
              <w:r>
                <w:rPr>
                  <w:lang w:eastAsia="ru-RU"/>
                </w:rPr>
                <w:t>2</w:t>
              </w:r>
            </w:ins>
            <w:del w:id="176" w:author="User" w:date="2021-03-09T16:00:00Z">
              <w:r>
                <w:rPr>
                  <w:lang w:eastAsia="ru-RU"/>
                </w:rPr>
                <w:delText>8</w:delText>
              </w:r>
            </w:del>
            <w:r>
              <w:rPr>
                <w:lang w:eastAsia="ru-RU"/>
              </w:rPr>
              <w:t>-35</w:t>
            </w:r>
          </w:p>
        </w:tc>
        <w:tc>
          <w:tcPr>
            <w:tcW w:w="8071" w:type="dxa"/>
            <w:tcBorders>
              <w:top w:val="single" w:sz="4" w:space="0" w:color="auto"/>
              <w:left w:val="single" w:sz="4" w:space="0" w:color="auto"/>
              <w:bottom w:val="single" w:sz="4" w:space="0" w:color="auto"/>
              <w:right w:val="single" w:sz="4" w:space="0" w:color="auto"/>
            </w:tcBorders>
            <w:hideMark/>
          </w:tcPr>
          <w:p w14:paraId="11045769" w14:textId="77777777" w:rsidR="009639B4" w:rsidRDefault="009639B4">
            <w:pPr>
              <w:spacing w:after="0"/>
            </w:pPr>
            <w:r>
              <w:t>Призначення одноразової грошової/матеріальної допомоги особам з інвалідністю та дітям з інвалідністю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9A1F86"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B8435A" w14:textId="77777777" w:rsidR="009639B4" w:rsidRDefault="009639B4">
            <w:pPr>
              <w:spacing w:after="0"/>
            </w:pPr>
          </w:p>
        </w:tc>
      </w:tr>
      <w:tr w:rsidR="009639B4" w14:paraId="707BCC2B" w14:textId="77777777" w:rsidTr="009639B4">
        <w:tc>
          <w:tcPr>
            <w:tcW w:w="551" w:type="dxa"/>
            <w:tcBorders>
              <w:top w:val="single" w:sz="4" w:space="0" w:color="auto"/>
              <w:left w:val="single" w:sz="4" w:space="0" w:color="auto"/>
              <w:bottom w:val="single" w:sz="4" w:space="0" w:color="auto"/>
              <w:right w:val="single" w:sz="4" w:space="0" w:color="auto"/>
            </w:tcBorders>
          </w:tcPr>
          <w:p w14:paraId="24B6F126" w14:textId="77777777" w:rsidR="009639B4" w:rsidRDefault="009639B4">
            <w:pPr>
              <w:spacing w:after="0"/>
              <w:rPr>
                <w:lang w:eastAsia="ru-RU"/>
              </w:rPr>
            </w:pPr>
          </w:p>
        </w:tc>
        <w:tc>
          <w:tcPr>
            <w:tcW w:w="1012" w:type="dxa"/>
            <w:tcBorders>
              <w:top w:val="single" w:sz="4" w:space="0" w:color="auto"/>
              <w:left w:val="single" w:sz="4" w:space="0" w:color="auto"/>
              <w:bottom w:val="single" w:sz="4" w:space="0" w:color="auto"/>
              <w:right w:val="single" w:sz="4" w:space="0" w:color="auto"/>
            </w:tcBorders>
          </w:tcPr>
          <w:p w14:paraId="194E1559"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6395C94D" w14:textId="77777777" w:rsidR="009639B4" w:rsidRDefault="009639B4">
            <w:pPr>
              <w:spacing w:after="0"/>
            </w:pPr>
            <w:r>
              <w:t>Призначення одноразової компенсації:</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58843D"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D5D5E6" w14:textId="77777777" w:rsidR="009639B4" w:rsidRDefault="009639B4">
            <w:pPr>
              <w:spacing w:after="0"/>
            </w:pPr>
          </w:p>
        </w:tc>
      </w:tr>
      <w:tr w:rsidR="009639B4" w14:paraId="447667FB"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585471E0" w14:textId="77777777" w:rsidR="009639B4" w:rsidRDefault="009639B4">
            <w:pPr>
              <w:spacing w:after="0"/>
              <w:rPr>
                <w:lang w:eastAsia="ru-RU"/>
              </w:rPr>
            </w:pPr>
            <w:r>
              <w:rPr>
                <w:lang w:eastAsia="ru-RU"/>
              </w:rPr>
              <w:t>98</w:t>
            </w:r>
          </w:p>
        </w:tc>
        <w:tc>
          <w:tcPr>
            <w:tcW w:w="1012" w:type="dxa"/>
            <w:tcBorders>
              <w:top w:val="single" w:sz="4" w:space="0" w:color="auto"/>
              <w:left w:val="single" w:sz="4" w:space="0" w:color="auto"/>
              <w:bottom w:val="single" w:sz="4" w:space="0" w:color="auto"/>
              <w:right w:val="single" w:sz="4" w:space="0" w:color="auto"/>
            </w:tcBorders>
            <w:hideMark/>
          </w:tcPr>
          <w:p w14:paraId="3AA179B7" w14:textId="77777777" w:rsidR="009639B4" w:rsidRDefault="009639B4">
            <w:pPr>
              <w:spacing w:after="0"/>
              <w:rPr>
                <w:lang w:eastAsia="ru-RU"/>
              </w:rPr>
            </w:pPr>
            <w:r>
              <w:rPr>
                <w:lang w:eastAsia="ru-RU"/>
              </w:rPr>
              <w:t>0</w:t>
            </w:r>
            <w:ins w:id="177" w:author="User" w:date="2021-03-09T16:00:00Z">
              <w:r>
                <w:rPr>
                  <w:lang w:eastAsia="ru-RU"/>
                </w:rPr>
                <w:t>2</w:t>
              </w:r>
            </w:ins>
            <w:del w:id="178" w:author="User" w:date="2021-03-09T16:00:00Z">
              <w:r>
                <w:rPr>
                  <w:lang w:eastAsia="ru-RU"/>
                </w:rPr>
                <w:delText>8</w:delText>
              </w:r>
            </w:del>
            <w:r>
              <w:rPr>
                <w:lang w:eastAsia="ru-RU"/>
              </w:rPr>
              <w:t>-36</w:t>
            </w:r>
          </w:p>
        </w:tc>
        <w:tc>
          <w:tcPr>
            <w:tcW w:w="8071" w:type="dxa"/>
            <w:tcBorders>
              <w:top w:val="single" w:sz="4" w:space="0" w:color="auto"/>
              <w:left w:val="single" w:sz="4" w:space="0" w:color="auto"/>
              <w:bottom w:val="single" w:sz="4" w:space="0" w:color="auto"/>
              <w:right w:val="single" w:sz="4" w:space="0" w:color="auto"/>
            </w:tcBorders>
            <w:hideMark/>
          </w:tcPr>
          <w:p w14:paraId="5FC72510" w14:textId="77777777" w:rsidR="009639B4" w:rsidRDefault="009639B4">
            <w:pPr>
              <w:spacing w:after="0"/>
            </w:pPr>
            <w:r>
              <w:t>1)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E5D0DE"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8AD0BC" w14:textId="77777777" w:rsidR="009639B4" w:rsidRDefault="009639B4">
            <w:pPr>
              <w:spacing w:after="0"/>
            </w:pPr>
          </w:p>
        </w:tc>
      </w:tr>
      <w:tr w:rsidR="009639B4" w14:paraId="6FA4C284"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0D7FDE0E" w14:textId="77777777" w:rsidR="009639B4" w:rsidRDefault="009639B4">
            <w:pPr>
              <w:spacing w:after="0"/>
              <w:rPr>
                <w:lang w:eastAsia="ru-RU"/>
              </w:rPr>
            </w:pPr>
            <w:r>
              <w:rPr>
                <w:lang w:eastAsia="ru-RU"/>
              </w:rPr>
              <w:t>99</w:t>
            </w:r>
          </w:p>
        </w:tc>
        <w:tc>
          <w:tcPr>
            <w:tcW w:w="1012" w:type="dxa"/>
            <w:tcBorders>
              <w:top w:val="single" w:sz="4" w:space="0" w:color="auto"/>
              <w:left w:val="single" w:sz="4" w:space="0" w:color="auto"/>
              <w:bottom w:val="single" w:sz="4" w:space="0" w:color="auto"/>
              <w:right w:val="single" w:sz="4" w:space="0" w:color="auto"/>
            </w:tcBorders>
            <w:hideMark/>
          </w:tcPr>
          <w:p w14:paraId="7D7678B4" w14:textId="77777777" w:rsidR="009639B4" w:rsidRDefault="009639B4">
            <w:pPr>
              <w:spacing w:after="0"/>
              <w:rPr>
                <w:lang w:eastAsia="ru-RU"/>
              </w:rPr>
            </w:pPr>
            <w:r>
              <w:rPr>
                <w:lang w:eastAsia="ru-RU"/>
              </w:rPr>
              <w:t>0</w:t>
            </w:r>
            <w:ins w:id="179" w:author="User" w:date="2021-03-09T16:00:00Z">
              <w:r>
                <w:rPr>
                  <w:lang w:eastAsia="ru-RU"/>
                </w:rPr>
                <w:t>2</w:t>
              </w:r>
            </w:ins>
            <w:del w:id="180" w:author="User" w:date="2021-03-09T16:00:00Z">
              <w:r>
                <w:rPr>
                  <w:lang w:eastAsia="ru-RU"/>
                </w:rPr>
                <w:delText>8</w:delText>
              </w:r>
            </w:del>
            <w:r>
              <w:rPr>
                <w:lang w:eastAsia="ru-RU"/>
              </w:rPr>
              <w:t>-37</w:t>
            </w:r>
          </w:p>
        </w:tc>
        <w:tc>
          <w:tcPr>
            <w:tcW w:w="8071" w:type="dxa"/>
            <w:tcBorders>
              <w:top w:val="single" w:sz="4" w:space="0" w:color="auto"/>
              <w:left w:val="single" w:sz="4" w:space="0" w:color="auto"/>
              <w:bottom w:val="single" w:sz="4" w:space="0" w:color="auto"/>
              <w:right w:val="single" w:sz="4" w:space="0" w:color="auto"/>
            </w:tcBorders>
            <w:hideMark/>
          </w:tcPr>
          <w:p w14:paraId="45018561" w14:textId="77777777" w:rsidR="009639B4" w:rsidRDefault="009639B4">
            <w:pPr>
              <w:spacing w:after="0"/>
            </w:pPr>
            <w:r>
              <w:t xml:space="preserve">2)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w:t>
            </w:r>
            <w:r>
              <w:lastRenderedPageBreak/>
              <w:t>навчаннях із застосуванням ядерної зброї, у складанні ядерних зарядів та здійсненні на них регламентних робіт;</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66BAF8"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tcPr>
          <w:p w14:paraId="0E1FA90B" w14:textId="77777777" w:rsidR="009639B4" w:rsidRDefault="009639B4">
            <w:pPr>
              <w:spacing w:after="0" w:line="216" w:lineRule="auto"/>
            </w:pPr>
          </w:p>
        </w:tc>
      </w:tr>
      <w:tr w:rsidR="009639B4" w14:paraId="44E97A67"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EC732A6" w14:textId="77777777" w:rsidR="009639B4" w:rsidRDefault="009639B4">
            <w:pPr>
              <w:spacing w:after="0"/>
              <w:rPr>
                <w:lang w:eastAsia="ru-RU"/>
              </w:rPr>
            </w:pPr>
            <w:r>
              <w:rPr>
                <w:lang w:eastAsia="ru-RU"/>
              </w:rPr>
              <w:t>100</w:t>
            </w:r>
          </w:p>
        </w:tc>
        <w:tc>
          <w:tcPr>
            <w:tcW w:w="1012" w:type="dxa"/>
            <w:tcBorders>
              <w:top w:val="single" w:sz="4" w:space="0" w:color="auto"/>
              <w:left w:val="single" w:sz="4" w:space="0" w:color="auto"/>
              <w:bottom w:val="single" w:sz="4" w:space="0" w:color="auto"/>
              <w:right w:val="single" w:sz="4" w:space="0" w:color="auto"/>
            </w:tcBorders>
            <w:hideMark/>
          </w:tcPr>
          <w:p w14:paraId="5AEEC4F9" w14:textId="77777777" w:rsidR="009639B4" w:rsidRDefault="009639B4">
            <w:pPr>
              <w:spacing w:after="0"/>
              <w:rPr>
                <w:lang w:eastAsia="ru-RU"/>
              </w:rPr>
            </w:pPr>
            <w:r>
              <w:rPr>
                <w:lang w:eastAsia="ru-RU"/>
              </w:rPr>
              <w:t>0</w:t>
            </w:r>
            <w:ins w:id="181" w:author="User" w:date="2021-03-09T16:00:00Z">
              <w:r>
                <w:rPr>
                  <w:lang w:eastAsia="ru-RU"/>
                </w:rPr>
                <w:t>2</w:t>
              </w:r>
            </w:ins>
            <w:del w:id="182" w:author="User" w:date="2021-03-09T16:00:00Z">
              <w:r>
                <w:rPr>
                  <w:lang w:eastAsia="ru-RU"/>
                </w:rPr>
                <w:delText>8</w:delText>
              </w:r>
            </w:del>
            <w:r>
              <w:rPr>
                <w:lang w:eastAsia="ru-RU"/>
              </w:rPr>
              <w:t>-38</w:t>
            </w:r>
          </w:p>
        </w:tc>
        <w:tc>
          <w:tcPr>
            <w:tcW w:w="8071" w:type="dxa"/>
            <w:tcBorders>
              <w:top w:val="single" w:sz="4" w:space="0" w:color="auto"/>
              <w:left w:val="single" w:sz="4" w:space="0" w:color="auto"/>
              <w:bottom w:val="single" w:sz="4" w:space="0" w:color="auto"/>
              <w:right w:val="single" w:sz="4" w:space="0" w:color="auto"/>
            </w:tcBorders>
            <w:hideMark/>
          </w:tcPr>
          <w:p w14:paraId="150766EA" w14:textId="77777777" w:rsidR="009639B4" w:rsidRDefault="009639B4">
            <w:pPr>
              <w:spacing w:after="0"/>
            </w:pPr>
            <w:r>
              <w:t>3) батькам померлого учасника ліквідації наслідків аварії на Чорнобильській АЕС, смерть якого пов’язана з Чорнобильською катастрофою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03EC68"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9143F9" w14:textId="77777777" w:rsidR="009639B4" w:rsidRDefault="009639B4">
            <w:pPr>
              <w:spacing w:after="0"/>
            </w:pPr>
          </w:p>
        </w:tc>
      </w:tr>
      <w:tr w:rsidR="009639B4" w14:paraId="20B55A76"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4C099E2E" w14:textId="77777777" w:rsidR="009639B4" w:rsidRDefault="009639B4">
            <w:pPr>
              <w:spacing w:after="0"/>
              <w:rPr>
                <w:lang w:eastAsia="ru-RU"/>
              </w:rPr>
            </w:pPr>
            <w:r>
              <w:rPr>
                <w:lang w:eastAsia="ru-RU"/>
              </w:rPr>
              <w:t>101</w:t>
            </w:r>
          </w:p>
        </w:tc>
        <w:tc>
          <w:tcPr>
            <w:tcW w:w="1012" w:type="dxa"/>
            <w:tcBorders>
              <w:top w:val="single" w:sz="4" w:space="0" w:color="auto"/>
              <w:left w:val="single" w:sz="4" w:space="0" w:color="auto"/>
              <w:bottom w:val="single" w:sz="4" w:space="0" w:color="auto"/>
              <w:right w:val="single" w:sz="4" w:space="0" w:color="auto"/>
            </w:tcBorders>
            <w:hideMark/>
          </w:tcPr>
          <w:p w14:paraId="28061F9B" w14:textId="77777777" w:rsidR="009639B4" w:rsidRDefault="009639B4">
            <w:pPr>
              <w:spacing w:after="0"/>
              <w:rPr>
                <w:lang w:eastAsia="ru-RU"/>
              </w:rPr>
            </w:pPr>
            <w:r>
              <w:rPr>
                <w:lang w:eastAsia="ru-RU"/>
              </w:rPr>
              <w:t>0</w:t>
            </w:r>
            <w:ins w:id="183" w:author="User" w:date="2021-03-09T16:00:00Z">
              <w:r>
                <w:rPr>
                  <w:lang w:eastAsia="ru-RU"/>
                </w:rPr>
                <w:t>2</w:t>
              </w:r>
            </w:ins>
            <w:del w:id="184" w:author="User" w:date="2021-03-09T16:00:00Z">
              <w:r>
                <w:rPr>
                  <w:lang w:eastAsia="ru-RU"/>
                </w:rPr>
                <w:delText>8</w:delText>
              </w:r>
            </w:del>
            <w:r>
              <w:rPr>
                <w:lang w:eastAsia="ru-RU"/>
              </w:rPr>
              <w:t>-39</w:t>
            </w:r>
          </w:p>
        </w:tc>
        <w:tc>
          <w:tcPr>
            <w:tcW w:w="8071" w:type="dxa"/>
            <w:tcBorders>
              <w:top w:val="single" w:sz="4" w:space="0" w:color="auto"/>
              <w:left w:val="single" w:sz="4" w:space="0" w:color="auto"/>
              <w:bottom w:val="single" w:sz="4" w:space="0" w:color="auto"/>
              <w:right w:val="single" w:sz="4" w:space="0" w:color="auto"/>
            </w:tcBorders>
            <w:hideMark/>
          </w:tcPr>
          <w:p w14:paraId="0DF74F6F" w14:textId="77777777" w:rsidR="009639B4" w:rsidRDefault="009639B4">
            <w:pPr>
              <w:spacing w:after="0"/>
            </w:pPr>
            <w: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AF0BCC"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hideMark/>
          </w:tcPr>
          <w:p w14:paraId="4D646CF9" w14:textId="77777777" w:rsidR="009639B4" w:rsidRDefault="00597716">
            <w:pPr>
              <w:suppressAutoHyphens/>
              <w:autoSpaceDE w:val="0"/>
              <w:spacing w:after="255" w:line="216" w:lineRule="auto"/>
              <w:contextualSpacing/>
            </w:pPr>
            <w:hyperlink r:id="rId93" w:tgtFrame="_blank" w:history="1">
              <w:r w:rsidR="009639B4">
                <w:rPr>
                  <w:rStyle w:val="a4"/>
                  <w:color w:val="auto"/>
                </w:rPr>
                <w:t>Закон України</w:t>
              </w:r>
            </w:hyperlink>
            <w:r w:rsidR="009639B4">
              <w:t xml:space="preserve"> “Про статус і соціальний захист громадян, які постраждали внаслідок Чорнобильської катастрофи”</w:t>
            </w:r>
          </w:p>
        </w:tc>
      </w:tr>
      <w:tr w:rsidR="009639B4" w14:paraId="7F552D42"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685C17B6" w14:textId="77777777" w:rsidR="009639B4" w:rsidRDefault="009639B4">
            <w:pPr>
              <w:spacing w:after="0"/>
              <w:rPr>
                <w:lang w:eastAsia="ru-RU"/>
              </w:rPr>
            </w:pPr>
            <w:r>
              <w:rPr>
                <w:lang w:eastAsia="ru-RU"/>
              </w:rPr>
              <w:t>102</w:t>
            </w:r>
          </w:p>
        </w:tc>
        <w:tc>
          <w:tcPr>
            <w:tcW w:w="1012" w:type="dxa"/>
            <w:tcBorders>
              <w:top w:val="single" w:sz="4" w:space="0" w:color="auto"/>
              <w:left w:val="single" w:sz="4" w:space="0" w:color="auto"/>
              <w:bottom w:val="single" w:sz="4" w:space="0" w:color="auto"/>
              <w:right w:val="single" w:sz="4" w:space="0" w:color="auto"/>
            </w:tcBorders>
            <w:hideMark/>
          </w:tcPr>
          <w:p w14:paraId="30069FD2" w14:textId="77777777" w:rsidR="009639B4" w:rsidRDefault="009639B4">
            <w:pPr>
              <w:spacing w:after="0"/>
              <w:rPr>
                <w:lang w:eastAsia="ru-RU"/>
              </w:rPr>
            </w:pPr>
            <w:r>
              <w:rPr>
                <w:lang w:eastAsia="ru-RU"/>
              </w:rPr>
              <w:t>0</w:t>
            </w:r>
            <w:ins w:id="185" w:author="User" w:date="2021-03-09T16:00:00Z">
              <w:r>
                <w:rPr>
                  <w:lang w:eastAsia="ru-RU"/>
                </w:rPr>
                <w:t>2</w:t>
              </w:r>
            </w:ins>
            <w:del w:id="186" w:author="User" w:date="2021-03-09T16:00:00Z">
              <w:r>
                <w:rPr>
                  <w:lang w:eastAsia="ru-RU"/>
                </w:rPr>
                <w:delText>8</w:delText>
              </w:r>
            </w:del>
            <w:r>
              <w:rPr>
                <w:lang w:eastAsia="ru-RU"/>
              </w:rPr>
              <w:t>-40</w:t>
            </w:r>
          </w:p>
        </w:tc>
        <w:tc>
          <w:tcPr>
            <w:tcW w:w="8071" w:type="dxa"/>
            <w:tcBorders>
              <w:top w:val="single" w:sz="4" w:space="0" w:color="auto"/>
              <w:left w:val="single" w:sz="4" w:space="0" w:color="auto"/>
              <w:bottom w:val="single" w:sz="4" w:space="0" w:color="auto"/>
              <w:right w:val="single" w:sz="4" w:space="0" w:color="auto"/>
            </w:tcBorders>
            <w:hideMark/>
          </w:tcPr>
          <w:p w14:paraId="092E1B0D" w14:textId="77777777" w:rsidR="009639B4" w:rsidRDefault="009639B4">
            <w:pPr>
              <w:spacing w:after="0"/>
            </w:pPr>
            <w: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D07A71"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F62E27" w14:textId="77777777" w:rsidR="009639B4" w:rsidRDefault="009639B4">
            <w:pPr>
              <w:spacing w:after="0"/>
            </w:pPr>
          </w:p>
        </w:tc>
      </w:tr>
      <w:tr w:rsidR="009639B4" w14:paraId="6C5BE29A" w14:textId="77777777" w:rsidTr="009639B4">
        <w:tc>
          <w:tcPr>
            <w:tcW w:w="551" w:type="dxa"/>
            <w:tcBorders>
              <w:top w:val="single" w:sz="4" w:space="0" w:color="auto"/>
              <w:left w:val="single" w:sz="4" w:space="0" w:color="auto"/>
              <w:bottom w:val="single" w:sz="4" w:space="0" w:color="auto"/>
              <w:right w:val="single" w:sz="4" w:space="0" w:color="auto"/>
            </w:tcBorders>
          </w:tcPr>
          <w:p w14:paraId="01B64BCC" w14:textId="77777777" w:rsidR="009639B4" w:rsidRDefault="009639B4">
            <w:pPr>
              <w:spacing w:after="0"/>
              <w:rPr>
                <w:lang w:eastAsia="ru-RU"/>
              </w:rPr>
            </w:pPr>
          </w:p>
        </w:tc>
        <w:tc>
          <w:tcPr>
            <w:tcW w:w="1012" w:type="dxa"/>
            <w:tcBorders>
              <w:top w:val="single" w:sz="4" w:space="0" w:color="auto"/>
              <w:left w:val="single" w:sz="4" w:space="0" w:color="auto"/>
              <w:bottom w:val="single" w:sz="4" w:space="0" w:color="auto"/>
              <w:right w:val="single" w:sz="4" w:space="0" w:color="auto"/>
            </w:tcBorders>
          </w:tcPr>
          <w:p w14:paraId="498671B4"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45C4E0C2" w14:textId="77777777" w:rsidR="009639B4" w:rsidRDefault="009639B4">
            <w:pPr>
              <w:spacing w:after="0"/>
            </w:pPr>
            <w:r>
              <w:t>Призначення грошової компенсації:</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EF3F34"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tcPr>
          <w:p w14:paraId="715887BA" w14:textId="77777777" w:rsidR="009639B4" w:rsidRDefault="009639B4">
            <w:pPr>
              <w:spacing w:after="0" w:line="216" w:lineRule="auto"/>
            </w:pPr>
          </w:p>
        </w:tc>
      </w:tr>
      <w:tr w:rsidR="009639B4" w14:paraId="60036D6D"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C112DDA" w14:textId="77777777" w:rsidR="009639B4" w:rsidRDefault="009639B4">
            <w:pPr>
              <w:spacing w:after="0"/>
              <w:rPr>
                <w:lang w:eastAsia="ru-RU"/>
              </w:rPr>
            </w:pPr>
            <w:r>
              <w:rPr>
                <w:lang w:eastAsia="ru-RU"/>
              </w:rPr>
              <w:t>103</w:t>
            </w:r>
          </w:p>
        </w:tc>
        <w:tc>
          <w:tcPr>
            <w:tcW w:w="1012" w:type="dxa"/>
            <w:tcBorders>
              <w:top w:val="single" w:sz="4" w:space="0" w:color="auto"/>
              <w:left w:val="single" w:sz="4" w:space="0" w:color="auto"/>
              <w:bottom w:val="single" w:sz="4" w:space="0" w:color="auto"/>
              <w:right w:val="single" w:sz="4" w:space="0" w:color="auto"/>
            </w:tcBorders>
            <w:hideMark/>
          </w:tcPr>
          <w:p w14:paraId="5A18BA11" w14:textId="77777777" w:rsidR="009639B4" w:rsidRDefault="009639B4">
            <w:pPr>
              <w:spacing w:after="0"/>
              <w:rPr>
                <w:lang w:eastAsia="ru-RU"/>
              </w:rPr>
            </w:pPr>
            <w:r>
              <w:rPr>
                <w:lang w:eastAsia="ru-RU"/>
              </w:rPr>
              <w:t>0</w:t>
            </w:r>
            <w:del w:id="187" w:author="User" w:date="2021-03-09T16:00:00Z">
              <w:r>
                <w:rPr>
                  <w:lang w:eastAsia="ru-RU"/>
                </w:rPr>
                <w:delText>8</w:delText>
              </w:r>
            </w:del>
            <w:ins w:id="188" w:author="User" w:date="2021-03-09T16:00:00Z">
              <w:r>
                <w:rPr>
                  <w:lang w:eastAsia="ru-RU"/>
                </w:rPr>
                <w:t>2</w:t>
              </w:r>
            </w:ins>
            <w:r>
              <w:rPr>
                <w:lang w:eastAsia="ru-RU"/>
              </w:rPr>
              <w:t>-41</w:t>
            </w:r>
          </w:p>
        </w:tc>
        <w:tc>
          <w:tcPr>
            <w:tcW w:w="8071" w:type="dxa"/>
            <w:tcBorders>
              <w:top w:val="single" w:sz="4" w:space="0" w:color="auto"/>
              <w:left w:val="single" w:sz="4" w:space="0" w:color="auto"/>
              <w:bottom w:val="single" w:sz="4" w:space="0" w:color="auto"/>
              <w:right w:val="single" w:sz="4" w:space="0" w:color="auto"/>
            </w:tcBorders>
            <w:hideMark/>
          </w:tcPr>
          <w:p w14:paraId="01A70F06" w14:textId="77777777" w:rsidR="009639B4" w:rsidRDefault="009639B4">
            <w:pPr>
              <w:spacing w:after="0"/>
            </w:pPr>
            <w:r>
              <w:t>1) вартості проїзду до санаторно-курортного закладу і назад особам з інвалідністю внаслідок війни та прирівняним до них особам;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F7FB6D"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44753873" w14:textId="77777777" w:rsidR="009639B4" w:rsidRDefault="00597716">
            <w:pPr>
              <w:spacing w:after="0" w:line="216" w:lineRule="auto"/>
            </w:pPr>
            <w:hyperlink r:id="rId94" w:anchor="n2" w:tgtFrame="_blank" w:history="1">
              <w:r w:rsidR="009639B4">
                <w:rPr>
                  <w:rStyle w:val="a4"/>
                  <w:color w:val="auto"/>
                </w:rPr>
                <w:t>Закон України</w:t>
              </w:r>
            </w:hyperlink>
            <w:r w:rsidR="009639B4">
              <w:t xml:space="preserve"> “Про статус ветеранів війни, гарантії їх соціального захисту”</w:t>
            </w:r>
          </w:p>
        </w:tc>
      </w:tr>
      <w:tr w:rsidR="009639B4" w:rsidRPr="009639B4" w14:paraId="54C4C1F2"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7E89D16D" w14:textId="77777777" w:rsidR="009639B4" w:rsidRDefault="009639B4">
            <w:pPr>
              <w:spacing w:after="0"/>
              <w:rPr>
                <w:lang w:eastAsia="ru-RU"/>
              </w:rPr>
            </w:pPr>
            <w:r>
              <w:rPr>
                <w:lang w:eastAsia="ru-RU"/>
              </w:rPr>
              <w:t>104</w:t>
            </w:r>
          </w:p>
        </w:tc>
        <w:tc>
          <w:tcPr>
            <w:tcW w:w="1012" w:type="dxa"/>
            <w:tcBorders>
              <w:top w:val="single" w:sz="4" w:space="0" w:color="auto"/>
              <w:left w:val="single" w:sz="4" w:space="0" w:color="auto"/>
              <w:bottom w:val="single" w:sz="4" w:space="0" w:color="auto"/>
              <w:right w:val="single" w:sz="4" w:space="0" w:color="auto"/>
            </w:tcBorders>
            <w:hideMark/>
          </w:tcPr>
          <w:p w14:paraId="083432D8" w14:textId="77777777" w:rsidR="009639B4" w:rsidRDefault="009639B4">
            <w:pPr>
              <w:spacing w:after="0"/>
              <w:rPr>
                <w:lang w:eastAsia="ru-RU"/>
              </w:rPr>
            </w:pPr>
            <w:r>
              <w:rPr>
                <w:lang w:eastAsia="ru-RU"/>
              </w:rPr>
              <w:t>0</w:t>
            </w:r>
            <w:ins w:id="189" w:author="User" w:date="2021-03-09T16:00:00Z">
              <w:r>
                <w:rPr>
                  <w:lang w:eastAsia="ru-RU"/>
                </w:rPr>
                <w:t>2</w:t>
              </w:r>
            </w:ins>
            <w:del w:id="190" w:author="User" w:date="2021-03-09T16:00:00Z">
              <w:r>
                <w:rPr>
                  <w:lang w:eastAsia="ru-RU"/>
                </w:rPr>
                <w:delText>8</w:delText>
              </w:r>
            </w:del>
            <w:r>
              <w:rPr>
                <w:lang w:eastAsia="ru-RU"/>
              </w:rPr>
              <w:t>-42</w:t>
            </w:r>
          </w:p>
        </w:tc>
        <w:tc>
          <w:tcPr>
            <w:tcW w:w="8071" w:type="dxa"/>
            <w:tcBorders>
              <w:top w:val="single" w:sz="4" w:space="0" w:color="auto"/>
              <w:left w:val="single" w:sz="4" w:space="0" w:color="auto"/>
              <w:bottom w:val="single" w:sz="4" w:space="0" w:color="auto"/>
              <w:right w:val="single" w:sz="4" w:space="0" w:color="auto"/>
            </w:tcBorders>
            <w:hideMark/>
          </w:tcPr>
          <w:p w14:paraId="558F3FD7" w14:textId="77777777" w:rsidR="009639B4" w:rsidRDefault="009639B4">
            <w:pPr>
              <w:spacing w:after="0"/>
            </w:pPr>
            <w:r>
              <w:t>2) особам з інвалідністю замість санаторно-курортної путівки;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90FDDC"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hideMark/>
          </w:tcPr>
          <w:p w14:paraId="1C67CA33" w14:textId="77777777" w:rsidR="009639B4" w:rsidRPr="009639B4" w:rsidRDefault="00597716">
            <w:pPr>
              <w:spacing w:after="0" w:line="216" w:lineRule="auto"/>
            </w:pPr>
            <w:hyperlink r:id="rId95" w:anchor="n2" w:tgtFrame="_blank" w:history="1">
              <w:r w:rsidR="009639B4" w:rsidRPr="009639B4">
                <w:rPr>
                  <w:rStyle w:val="a4"/>
                  <w:color w:val="auto"/>
                </w:rPr>
                <w:t>Закон України</w:t>
              </w:r>
            </w:hyperlink>
            <w:r w:rsidR="009639B4" w:rsidRPr="009639B4">
              <w:t xml:space="preserve"> “Про реабілітацію осіб з інвалідністю в Україні”</w:t>
            </w:r>
          </w:p>
        </w:tc>
      </w:tr>
      <w:tr w:rsidR="009639B4" w14:paraId="2F4692B8"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B513C54" w14:textId="77777777" w:rsidR="009639B4" w:rsidRDefault="009639B4">
            <w:pPr>
              <w:spacing w:after="0"/>
              <w:rPr>
                <w:lang w:eastAsia="ru-RU"/>
              </w:rPr>
            </w:pPr>
            <w:r>
              <w:rPr>
                <w:lang w:eastAsia="ru-RU"/>
              </w:rPr>
              <w:t>105</w:t>
            </w:r>
          </w:p>
        </w:tc>
        <w:tc>
          <w:tcPr>
            <w:tcW w:w="1012" w:type="dxa"/>
            <w:tcBorders>
              <w:top w:val="single" w:sz="4" w:space="0" w:color="auto"/>
              <w:left w:val="single" w:sz="4" w:space="0" w:color="auto"/>
              <w:bottom w:val="single" w:sz="4" w:space="0" w:color="auto"/>
              <w:right w:val="single" w:sz="4" w:space="0" w:color="auto"/>
            </w:tcBorders>
            <w:hideMark/>
          </w:tcPr>
          <w:p w14:paraId="16842D12" w14:textId="77777777" w:rsidR="009639B4" w:rsidRDefault="009639B4">
            <w:pPr>
              <w:spacing w:after="0"/>
              <w:rPr>
                <w:lang w:eastAsia="ru-RU"/>
              </w:rPr>
            </w:pPr>
            <w:r>
              <w:rPr>
                <w:lang w:eastAsia="ru-RU"/>
              </w:rPr>
              <w:t>0</w:t>
            </w:r>
            <w:ins w:id="191" w:author="User" w:date="2021-03-09T16:00:00Z">
              <w:r>
                <w:rPr>
                  <w:lang w:eastAsia="ru-RU"/>
                </w:rPr>
                <w:t>2</w:t>
              </w:r>
            </w:ins>
            <w:del w:id="192" w:author="User" w:date="2021-03-09T16:00:00Z">
              <w:r>
                <w:rPr>
                  <w:lang w:eastAsia="ru-RU"/>
                </w:rPr>
                <w:delText>8</w:delText>
              </w:r>
            </w:del>
            <w:r>
              <w:rPr>
                <w:lang w:eastAsia="ru-RU"/>
              </w:rPr>
              <w:t>-43</w:t>
            </w:r>
          </w:p>
        </w:tc>
        <w:tc>
          <w:tcPr>
            <w:tcW w:w="8071" w:type="dxa"/>
            <w:tcBorders>
              <w:top w:val="single" w:sz="4" w:space="0" w:color="auto"/>
              <w:left w:val="single" w:sz="4" w:space="0" w:color="auto"/>
              <w:bottom w:val="single" w:sz="4" w:space="0" w:color="auto"/>
              <w:right w:val="single" w:sz="4" w:space="0" w:color="auto"/>
            </w:tcBorders>
            <w:hideMark/>
          </w:tcPr>
          <w:p w14:paraId="67C1DB1C" w14:textId="77777777" w:rsidR="009639B4" w:rsidRDefault="009639B4">
            <w:pPr>
              <w:spacing w:after="0"/>
            </w:pPr>
            <w:r>
              <w:t xml:space="preserve">3) вартості проїзду до санаторно-курортного закладу (відділення </w:t>
            </w:r>
            <w:proofErr w:type="spellStart"/>
            <w:r>
              <w:t>спинального</w:t>
            </w:r>
            <w:proofErr w:type="spellEnd"/>
            <w: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FFBDA1"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1A9803" w14:textId="77777777" w:rsidR="009639B4" w:rsidRDefault="009639B4">
            <w:pPr>
              <w:spacing w:after="0"/>
            </w:pPr>
          </w:p>
        </w:tc>
      </w:tr>
      <w:tr w:rsidR="009639B4" w14:paraId="0CADC2D1"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41775869" w14:textId="77777777" w:rsidR="009639B4" w:rsidRDefault="009639B4">
            <w:pPr>
              <w:spacing w:after="0"/>
              <w:rPr>
                <w:lang w:eastAsia="ru-RU"/>
              </w:rPr>
            </w:pPr>
            <w:r>
              <w:rPr>
                <w:lang w:eastAsia="ru-RU"/>
              </w:rPr>
              <w:t>106</w:t>
            </w:r>
          </w:p>
        </w:tc>
        <w:tc>
          <w:tcPr>
            <w:tcW w:w="1012" w:type="dxa"/>
            <w:tcBorders>
              <w:top w:val="single" w:sz="4" w:space="0" w:color="auto"/>
              <w:left w:val="single" w:sz="4" w:space="0" w:color="auto"/>
              <w:bottom w:val="single" w:sz="4" w:space="0" w:color="auto"/>
              <w:right w:val="single" w:sz="4" w:space="0" w:color="auto"/>
            </w:tcBorders>
            <w:hideMark/>
          </w:tcPr>
          <w:p w14:paraId="1A879D7F" w14:textId="77777777" w:rsidR="009639B4" w:rsidRDefault="009639B4">
            <w:pPr>
              <w:spacing w:after="0"/>
              <w:rPr>
                <w:lang w:eastAsia="ru-RU"/>
              </w:rPr>
            </w:pPr>
            <w:r>
              <w:rPr>
                <w:lang w:eastAsia="ru-RU"/>
              </w:rPr>
              <w:t>0</w:t>
            </w:r>
            <w:ins w:id="193" w:author="User" w:date="2021-03-09T16:00:00Z">
              <w:r>
                <w:rPr>
                  <w:lang w:eastAsia="ru-RU"/>
                </w:rPr>
                <w:t>2</w:t>
              </w:r>
            </w:ins>
            <w:del w:id="194" w:author="User" w:date="2021-03-09T16:00:00Z">
              <w:r>
                <w:rPr>
                  <w:lang w:eastAsia="ru-RU"/>
                </w:rPr>
                <w:delText>8</w:delText>
              </w:r>
            </w:del>
            <w:r>
              <w:rPr>
                <w:lang w:eastAsia="ru-RU"/>
              </w:rPr>
              <w:t>-44</w:t>
            </w:r>
          </w:p>
        </w:tc>
        <w:tc>
          <w:tcPr>
            <w:tcW w:w="8071" w:type="dxa"/>
            <w:tcBorders>
              <w:top w:val="single" w:sz="4" w:space="0" w:color="auto"/>
              <w:left w:val="single" w:sz="4" w:space="0" w:color="auto"/>
              <w:bottom w:val="single" w:sz="4" w:space="0" w:color="auto"/>
              <w:right w:val="single" w:sz="4" w:space="0" w:color="auto"/>
            </w:tcBorders>
            <w:hideMark/>
          </w:tcPr>
          <w:p w14:paraId="5FB1D372" w14:textId="77777777" w:rsidR="009639B4" w:rsidRDefault="009639B4">
            <w:pPr>
              <w:spacing w:after="0"/>
            </w:pPr>
            <w:r>
              <w:t>4) вартості самостійного санаторно-курортного лікування осіб з інвалідністю;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09B31A"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28BB7F" w14:textId="77777777" w:rsidR="009639B4" w:rsidRDefault="009639B4">
            <w:pPr>
              <w:spacing w:after="0"/>
            </w:pPr>
          </w:p>
        </w:tc>
      </w:tr>
      <w:tr w:rsidR="009639B4" w14:paraId="2A5C6469"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011790F0" w14:textId="77777777" w:rsidR="009639B4" w:rsidRDefault="009639B4">
            <w:pPr>
              <w:spacing w:after="0"/>
              <w:rPr>
                <w:lang w:eastAsia="ru-RU"/>
              </w:rPr>
            </w:pPr>
            <w:r>
              <w:rPr>
                <w:lang w:eastAsia="ru-RU"/>
              </w:rPr>
              <w:t>107</w:t>
            </w:r>
          </w:p>
        </w:tc>
        <w:tc>
          <w:tcPr>
            <w:tcW w:w="1012" w:type="dxa"/>
            <w:tcBorders>
              <w:top w:val="single" w:sz="4" w:space="0" w:color="auto"/>
              <w:left w:val="single" w:sz="4" w:space="0" w:color="auto"/>
              <w:bottom w:val="single" w:sz="4" w:space="0" w:color="auto"/>
              <w:right w:val="single" w:sz="4" w:space="0" w:color="auto"/>
            </w:tcBorders>
            <w:hideMark/>
          </w:tcPr>
          <w:p w14:paraId="002005D5" w14:textId="77777777" w:rsidR="009639B4" w:rsidRDefault="009639B4">
            <w:pPr>
              <w:spacing w:after="0"/>
              <w:rPr>
                <w:lang w:eastAsia="ru-RU"/>
              </w:rPr>
            </w:pPr>
            <w:r>
              <w:rPr>
                <w:lang w:eastAsia="ru-RU"/>
              </w:rPr>
              <w:t>0</w:t>
            </w:r>
            <w:ins w:id="195" w:author="User" w:date="2021-03-09T16:00:00Z">
              <w:r>
                <w:rPr>
                  <w:lang w:eastAsia="ru-RU"/>
                </w:rPr>
                <w:t>2</w:t>
              </w:r>
            </w:ins>
            <w:del w:id="196" w:author="User" w:date="2021-03-09T16:00:00Z">
              <w:r>
                <w:rPr>
                  <w:lang w:eastAsia="ru-RU"/>
                </w:rPr>
                <w:delText>8</w:delText>
              </w:r>
            </w:del>
            <w:r>
              <w:rPr>
                <w:lang w:eastAsia="ru-RU"/>
              </w:rPr>
              <w:t>-45</w:t>
            </w:r>
          </w:p>
        </w:tc>
        <w:tc>
          <w:tcPr>
            <w:tcW w:w="8071" w:type="dxa"/>
            <w:tcBorders>
              <w:top w:val="single" w:sz="4" w:space="0" w:color="auto"/>
              <w:left w:val="single" w:sz="4" w:space="0" w:color="auto"/>
              <w:bottom w:val="single" w:sz="4" w:space="0" w:color="auto"/>
              <w:right w:val="single" w:sz="4" w:space="0" w:color="auto"/>
            </w:tcBorders>
            <w:hideMark/>
          </w:tcPr>
          <w:p w14:paraId="678C6A29" w14:textId="77777777" w:rsidR="009639B4" w:rsidRDefault="009639B4">
            <w:pPr>
              <w:spacing w:after="0"/>
            </w:pPr>
            <w:r>
              <w:t>5) замість санаторно-курортної путівки громадянам, які постраждали внаслідок Чорнобильської катастрофи;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D18B90"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51E3C72A" w14:textId="77777777" w:rsidR="009639B4" w:rsidRDefault="00597716">
            <w:pPr>
              <w:spacing w:after="0" w:line="216" w:lineRule="auto"/>
            </w:pPr>
            <w:hyperlink r:id="rId96" w:tgtFrame="_blank" w:history="1">
              <w:r w:rsidR="009639B4">
                <w:rPr>
                  <w:rStyle w:val="a4"/>
                  <w:color w:val="auto"/>
                </w:rPr>
                <w:t>Закон України</w:t>
              </w:r>
            </w:hyperlink>
            <w:r w:rsidR="009639B4">
              <w:t xml:space="preserve"> “Про статус і соціальний захист громадян, які постраждали внаслідок Чорнобильської катастрофи”</w:t>
            </w:r>
          </w:p>
        </w:tc>
      </w:tr>
      <w:tr w:rsidR="009639B4" w:rsidRPr="009639B4" w14:paraId="12491277"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3584D4EE" w14:textId="77777777" w:rsidR="009639B4" w:rsidRDefault="009639B4">
            <w:pPr>
              <w:spacing w:after="0"/>
              <w:rPr>
                <w:lang w:eastAsia="ru-RU"/>
              </w:rPr>
            </w:pPr>
            <w:r>
              <w:rPr>
                <w:lang w:eastAsia="ru-RU"/>
              </w:rPr>
              <w:t>108</w:t>
            </w:r>
          </w:p>
        </w:tc>
        <w:tc>
          <w:tcPr>
            <w:tcW w:w="1012" w:type="dxa"/>
            <w:tcBorders>
              <w:top w:val="single" w:sz="4" w:space="0" w:color="auto"/>
              <w:left w:val="single" w:sz="4" w:space="0" w:color="auto"/>
              <w:bottom w:val="single" w:sz="4" w:space="0" w:color="auto"/>
              <w:right w:val="single" w:sz="4" w:space="0" w:color="auto"/>
            </w:tcBorders>
            <w:hideMark/>
          </w:tcPr>
          <w:p w14:paraId="43E97E8F" w14:textId="77777777" w:rsidR="009639B4" w:rsidRDefault="009639B4">
            <w:pPr>
              <w:spacing w:after="0"/>
              <w:rPr>
                <w:lang w:eastAsia="ru-RU"/>
              </w:rPr>
            </w:pPr>
            <w:r>
              <w:rPr>
                <w:lang w:eastAsia="ru-RU"/>
              </w:rPr>
              <w:t>0</w:t>
            </w:r>
            <w:ins w:id="197" w:author="User" w:date="2021-03-09T16:00:00Z">
              <w:r>
                <w:rPr>
                  <w:lang w:eastAsia="ru-RU"/>
                </w:rPr>
                <w:t>2</w:t>
              </w:r>
            </w:ins>
            <w:del w:id="198" w:author="User" w:date="2021-03-09T16:00:00Z">
              <w:r>
                <w:rPr>
                  <w:lang w:eastAsia="ru-RU"/>
                </w:rPr>
                <w:delText>8</w:delText>
              </w:r>
            </w:del>
            <w:r>
              <w:rPr>
                <w:lang w:eastAsia="ru-RU"/>
              </w:rPr>
              <w:t>-46</w:t>
            </w:r>
          </w:p>
        </w:tc>
        <w:tc>
          <w:tcPr>
            <w:tcW w:w="8071" w:type="dxa"/>
            <w:tcBorders>
              <w:top w:val="single" w:sz="4" w:space="0" w:color="auto"/>
              <w:left w:val="single" w:sz="4" w:space="0" w:color="auto"/>
              <w:bottom w:val="single" w:sz="4" w:space="0" w:color="auto"/>
              <w:right w:val="single" w:sz="4" w:space="0" w:color="auto"/>
            </w:tcBorders>
            <w:hideMark/>
          </w:tcPr>
          <w:p w14:paraId="6FA91474" w14:textId="77777777" w:rsidR="009639B4" w:rsidRDefault="009639B4">
            <w:pPr>
              <w:spacing w:after="0"/>
            </w:pPr>
            <w:r>
              <w:t>6) особам з інвалідністю на бензин, ремонт і технічне обслуговування автомобілів та на транспортне обслуговування;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82A48B"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62EF52D1" w14:textId="77777777" w:rsidR="009639B4" w:rsidRPr="009639B4" w:rsidRDefault="00597716">
            <w:pPr>
              <w:spacing w:after="0" w:line="216" w:lineRule="auto"/>
            </w:pPr>
            <w:hyperlink r:id="rId97" w:anchor="n2" w:tgtFrame="_blank" w:history="1">
              <w:r w:rsidR="009639B4" w:rsidRPr="009639B4">
                <w:rPr>
                  <w:rStyle w:val="a4"/>
                  <w:color w:val="auto"/>
                </w:rPr>
                <w:t>Закон України</w:t>
              </w:r>
            </w:hyperlink>
            <w:r w:rsidR="009639B4" w:rsidRPr="009639B4">
              <w:t xml:space="preserve"> “Про реабілітацію осіб з інвалідністю в Україні”</w:t>
            </w:r>
          </w:p>
        </w:tc>
      </w:tr>
      <w:tr w:rsidR="009639B4" w14:paraId="3F81C38B"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8562059" w14:textId="77777777" w:rsidR="009639B4" w:rsidRDefault="009639B4">
            <w:pPr>
              <w:spacing w:after="0"/>
              <w:rPr>
                <w:lang w:eastAsia="ru-RU"/>
              </w:rPr>
            </w:pPr>
            <w:r>
              <w:rPr>
                <w:lang w:eastAsia="ru-RU"/>
              </w:rPr>
              <w:t>109</w:t>
            </w:r>
          </w:p>
        </w:tc>
        <w:tc>
          <w:tcPr>
            <w:tcW w:w="1012" w:type="dxa"/>
            <w:tcBorders>
              <w:top w:val="single" w:sz="4" w:space="0" w:color="auto"/>
              <w:left w:val="single" w:sz="4" w:space="0" w:color="auto"/>
              <w:bottom w:val="single" w:sz="4" w:space="0" w:color="auto"/>
              <w:right w:val="single" w:sz="4" w:space="0" w:color="auto"/>
            </w:tcBorders>
            <w:hideMark/>
          </w:tcPr>
          <w:p w14:paraId="3B23A3E4" w14:textId="77777777" w:rsidR="009639B4" w:rsidRDefault="009639B4">
            <w:pPr>
              <w:spacing w:after="0"/>
              <w:rPr>
                <w:lang w:eastAsia="ru-RU"/>
              </w:rPr>
            </w:pPr>
            <w:r>
              <w:rPr>
                <w:lang w:eastAsia="ru-RU"/>
              </w:rPr>
              <w:t>0</w:t>
            </w:r>
            <w:ins w:id="199" w:author="User" w:date="2021-03-09T16:00:00Z">
              <w:r>
                <w:rPr>
                  <w:lang w:eastAsia="ru-RU"/>
                </w:rPr>
                <w:t>2</w:t>
              </w:r>
            </w:ins>
            <w:del w:id="200" w:author="User" w:date="2021-03-09T16:00:00Z">
              <w:r>
                <w:rPr>
                  <w:lang w:eastAsia="ru-RU"/>
                </w:rPr>
                <w:delText>8</w:delText>
              </w:r>
            </w:del>
            <w:r>
              <w:rPr>
                <w:lang w:eastAsia="ru-RU"/>
              </w:rPr>
              <w:t>-47</w:t>
            </w:r>
          </w:p>
        </w:tc>
        <w:tc>
          <w:tcPr>
            <w:tcW w:w="8071" w:type="dxa"/>
            <w:tcBorders>
              <w:top w:val="single" w:sz="4" w:space="0" w:color="auto"/>
              <w:left w:val="single" w:sz="4" w:space="0" w:color="auto"/>
              <w:bottom w:val="single" w:sz="4" w:space="0" w:color="auto"/>
              <w:right w:val="single" w:sz="4" w:space="0" w:color="auto"/>
            </w:tcBorders>
            <w:hideMark/>
          </w:tcPr>
          <w:p w14:paraId="61532616" w14:textId="77777777" w:rsidR="009639B4" w:rsidRDefault="009639B4">
            <w:pPr>
              <w:spacing w:after="0"/>
            </w:pPr>
            <w:r>
              <w:t>7) замість санаторно-курортної путівки особам з інвалідністю внаслідок війни та прирівняним до них особам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E9060A"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7F99849F" w14:textId="77777777" w:rsidR="009639B4" w:rsidRDefault="00597716">
            <w:pPr>
              <w:spacing w:after="0" w:line="216" w:lineRule="auto"/>
            </w:pPr>
            <w:hyperlink r:id="rId98" w:anchor="n2" w:tgtFrame="_blank" w:history="1">
              <w:r w:rsidR="009639B4">
                <w:rPr>
                  <w:rStyle w:val="a4"/>
                  <w:color w:val="auto"/>
                </w:rPr>
                <w:t>Закон України</w:t>
              </w:r>
            </w:hyperlink>
            <w:r w:rsidR="009639B4">
              <w:t xml:space="preserve"> “Про статус ветеранів війни, гарантії їх соціального захисту”</w:t>
            </w:r>
          </w:p>
        </w:tc>
      </w:tr>
      <w:tr w:rsidR="009639B4" w14:paraId="321B96A9" w14:textId="77777777" w:rsidTr="009639B4">
        <w:tc>
          <w:tcPr>
            <w:tcW w:w="551" w:type="dxa"/>
            <w:tcBorders>
              <w:top w:val="single" w:sz="4" w:space="0" w:color="auto"/>
              <w:left w:val="single" w:sz="4" w:space="0" w:color="auto"/>
              <w:bottom w:val="single" w:sz="4" w:space="0" w:color="auto"/>
              <w:right w:val="single" w:sz="4" w:space="0" w:color="auto"/>
            </w:tcBorders>
          </w:tcPr>
          <w:p w14:paraId="70378808" w14:textId="77777777" w:rsidR="009639B4" w:rsidRDefault="009639B4">
            <w:pPr>
              <w:spacing w:after="0"/>
              <w:rPr>
                <w:lang w:eastAsia="ru-RU"/>
              </w:rPr>
            </w:pPr>
          </w:p>
        </w:tc>
        <w:tc>
          <w:tcPr>
            <w:tcW w:w="1012" w:type="dxa"/>
            <w:tcBorders>
              <w:top w:val="single" w:sz="4" w:space="0" w:color="auto"/>
              <w:left w:val="single" w:sz="4" w:space="0" w:color="auto"/>
              <w:bottom w:val="single" w:sz="4" w:space="0" w:color="auto"/>
              <w:right w:val="single" w:sz="4" w:space="0" w:color="auto"/>
            </w:tcBorders>
          </w:tcPr>
          <w:p w14:paraId="1D6A8143"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19ED9F9D" w14:textId="77777777" w:rsidR="009639B4" w:rsidRDefault="009639B4">
            <w:pPr>
              <w:spacing w:after="0"/>
            </w:pPr>
            <w:r>
              <w:t>Взяття на облік для забезпечення санаторно-курортним лікуванням (путівками):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110D52"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hideMark/>
          </w:tcPr>
          <w:p w14:paraId="4538E0F9" w14:textId="77777777" w:rsidR="009639B4" w:rsidRDefault="00597716">
            <w:pPr>
              <w:spacing w:after="0" w:line="216" w:lineRule="auto"/>
            </w:pPr>
            <w:hyperlink r:id="rId99" w:anchor="n2" w:tgtFrame="_blank" w:history="1">
              <w:r w:rsidR="009639B4">
                <w:rPr>
                  <w:rStyle w:val="a4"/>
                  <w:color w:val="auto"/>
                </w:rPr>
                <w:t>Закон України</w:t>
              </w:r>
            </w:hyperlink>
            <w:r w:rsidR="009639B4">
              <w:t xml:space="preserve"> “Про основи соціальної захищеності осіб з інвалідністю в Україні”</w:t>
            </w:r>
          </w:p>
        </w:tc>
      </w:tr>
      <w:tr w:rsidR="009639B4" w14:paraId="2EBD2EC5"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676FA1F1" w14:textId="77777777" w:rsidR="009639B4" w:rsidRDefault="009639B4">
            <w:pPr>
              <w:spacing w:after="0"/>
              <w:rPr>
                <w:lang w:eastAsia="ru-RU"/>
              </w:rPr>
            </w:pPr>
            <w:r>
              <w:rPr>
                <w:lang w:eastAsia="ru-RU"/>
              </w:rPr>
              <w:t>110</w:t>
            </w:r>
          </w:p>
        </w:tc>
        <w:tc>
          <w:tcPr>
            <w:tcW w:w="1012" w:type="dxa"/>
            <w:tcBorders>
              <w:top w:val="single" w:sz="4" w:space="0" w:color="auto"/>
              <w:left w:val="single" w:sz="4" w:space="0" w:color="auto"/>
              <w:bottom w:val="single" w:sz="4" w:space="0" w:color="auto"/>
              <w:right w:val="single" w:sz="4" w:space="0" w:color="auto"/>
            </w:tcBorders>
            <w:hideMark/>
          </w:tcPr>
          <w:p w14:paraId="40A47E81" w14:textId="77777777" w:rsidR="009639B4" w:rsidRDefault="009639B4">
            <w:pPr>
              <w:spacing w:after="0"/>
              <w:rPr>
                <w:lang w:eastAsia="ru-RU"/>
              </w:rPr>
            </w:pPr>
            <w:r>
              <w:rPr>
                <w:lang w:eastAsia="ru-RU"/>
              </w:rPr>
              <w:t>0</w:t>
            </w:r>
            <w:ins w:id="201" w:author="User" w:date="2021-03-09T16:00:00Z">
              <w:r>
                <w:rPr>
                  <w:lang w:eastAsia="ru-RU"/>
                </w:rPr>
                <w:t>2</w:t>
              </w:r>
            </w:ins>
            <w:del w:id="202" w:author="User" w:date="2021-03-09T16:00:00Z">
              <w:r>
                <w:rPr>
                  <w:lang w:eastAsia="ru-RU"/>
                </w:rPr>
                <w:delText>8</w:delText>
              </w:r>
            </w:del>
            <w:r>
              <w:rPr>
                <w:lang w:eastAsia="ru-RU"/>
              </w:rPr>
              <w:t>-48</w:t>
            </w:r>
          </w:p>
        </w:tc>
        <w:tc>
          <w:tcPr>
            <w:tcW w:w="8071" w:type="dxa"/>
            <w:tcBorders>
              <w:top w:val="single" w:sz="4" w:space="0" w:color="auto"/>
              <w:left w:val="single" w:sz="4" w:space="0" w:color="auto"/>
              <w:bottom w:val="single" w:sz="4" w:space="0" w:color="auto"/>
              <w:right w:val="single" w:sz="4" w:space="0" w:color="auto"/>
            </w:tcBorders>
            <w:hideMark/>
          </w:tcPr>
          <w:p w14:paraId="0196008C" w14:textId="77777777" w:rsidR="009639B4" w:rsidRDefault="009639B4">
            <w:pPr>
              <w:spacing w:after="0"/>
            </w:pPr>
            <w:r>
              <w:t>1) осіб з інвалідністю;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9F9AA0"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FBECED" w14:textId="77777777" w:rsidR="009639B4" w:rsidRDefault="009639B4">
            <w:pPr>
              <w:spacing w:after="0"/>
            </w:pPr>
          </w:p>
        </w:tc>
      </w:tr>
      <w:tr w:rsidR="009639B4" w14:paraId="7A42E86A"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2AB7F9FC" w14:textId="77777777" w:rsidR="009639B4" w:rsidRDefault="009639B4">
            <w:pPr>
              <w:spacing w:after="0"/>
              <w:rPr>
                <w:lang w:eastAsia="ru-RU"/>
              </w:rPr>
            </w:pPr>
            <w:r>
              <w:rPr>
                <w:lang w:eastAsia="ru-RU"/>
              </w:rPr>
              <w:lastRenderedPageBreak/>
              <w:t>111</w:t>
            </w:r>
          </w:p>
        </w:tc>
        <w:tc>
          <w:tcPr>
            <w:tcW w:w="1012" w:type="dxa"/>
            <w:tcBorders>
              <w:top w:val="single" w:sz="4" w:space="0" w:color="auto"/>
              <w:left w:val="single" w:sz="4" w:space="0" w:color="auto"/>
              <w:bottom w:val="single" w:sz="4" w:space="0" w:color="auto"/>
              <w:right w:val="single" w:sz="4" w:space="0" w:color="auto"/>
            </w:tcBorders>
            <w:hideMark/>
          </w:tcPr>
          <w:p w14:paraId="6EFDF7C9" w14:textId="77777777" w:rsidR="009639B4" w:rsidRDefault="009639B4">
            <w:pPr>
              <w:spacing w:after="0"/>
              <w:rPr>
                <w:lang w:eastAsia="ru-RU"/>
              </w:rPr>
            </w:pPr>
            <w:r>
              <w:rPr>
                <w:lang w:eastAsia="ru-RU"/>
              </w:rPr>
              <w:t>0</w:t>
            </w:r>
            <w:ins w:id="203" w:author="User" w:date="2021-03-09T16:00:00Z">
              <w:r>
                <w:rPr>
                  <w:lang w:eastAsia="ru-RU"/>
                </w:rPr>
                <w:t>2</w:t>
              </w:r>
            </w:ins>
            <w:del w:id="204" w:author="User" w:date="2021-03-09T16:00:00Z">
              <w:r>
                <w:rPr>
                  <w:lang w:eastAsia="ru-RU"/>
                </w:rPr>
                <w:delText>8</w:delText>
              </w:r>
            </w:del>
            <w:r>
              <w:rPr>
                <w:lang w:eastAsia="ru-RU"/>
              </w:rPr>
              <w:t>-49</w:t>
            </w:r>
          </w:p>
        </w:tc>
        <w:tc>
          <w:tcPr>
            <w:tcW w:w="8071" w:type="dxa"/>
            <w:tcBorders>
              <w:top w:val="single" w:sz="4" w:space="0" w:color="auto"/>
              <w:left w:val="single" w:sz="4" w:space="0" w:color="auto"/>
              <w:bottom w:val="single" w:sz="4" w:space="0" w:color="auto"/>
              <w:right w:val="single" w:sz="4" w:space="0" w:color="auto"/>
            </w:tcBorders>
            <w:hideMark/>
          </w:tcPr>
          <w:p w14:paraId="2017BF8D" w14:textId="77777777" w:rsidR="009639B4" w:rsidRDefault="009639B4">
            <w:pPr>
              <w:spacing w:after="0"/>
            </w:pPr>
            <w:r>
              <w:t xml:space="preserve">2) ветеранів війни та осіб, на яких поширюється дія Законів України </w:t>
            </w:r>
            <w:hyperlink r:id="rId100" w:tgtFrame="_blank" w:history="1">
              <w:r>
                <w:rPr>
                  <w:rStyle w:val="a4"/>
                  <w:color w:val="auto"/>
                </w:rPr>
                <w:t>“Про статус ветеранів війни, гарантії їх соціального захисту”</w:t>
              </w:r>
            </w:hyperlink>
            <w:r>
              <w:t xml:space="preserve"> та “</w:t>
            </w:r>
            <w:hyperlink r:id="rId101" w:tgtFrame="_blank" w:history="1">
              <w:r>
                <w:rPr>
                  <w:rStyle w:val="a4"/>
                  <w:color w:val="auto"/>
                </w:rPr>
                <w:t>Про жертви нацистських переслідувань”</w:t>
              </w:r>
            </w:hyperlink>
            <w: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1C3C7E"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3849976C" w14:textId="77777777" w:rsidR="009639B4" w:rsidRDefault="00597716">
            <w:pPr>
              <w:spacing w:after="0" w:line="216" w:lineRule="auto"/>
            </w:pPr>
            <w:hyperlink r:id="rId102" w:anchor="n2" w:tgtFrame="_blank" w:history="1">
              <w:r w:rsidR="009639B4">
                <w:rPr>
                  <w:rStyle w:val="a4"/>
                  <w:color w:val="auto"/>
                </w:rPr>
                <w:t>Закон України</w:t>
              </w:r>
            </w:hyperlink>
            <w:r w:rsidR="009639B4">
              <w:t xml:space="preserve"> “Про жертви нацистських переслідувань”, </w:t>
            </w:r>
            <w:hyperlink r:id="rId103" w:anchor="n2" w:tgtFrame="_blank" w:history="1">
              <w:r w:rsidR="009639B4">
                <w:rPr>
                  <w:rStyle w:val="a4"/>
                  <w:color w:val="auto"/>
                </w:rPr>
                <w:t>Закон України</w:t>
              </w:r>
            </w:hyperlink>
            <w:r w:rsidR="009639B4">
              <w:t xml:space="preserve"> “Про статус ветеранів війни, гарантії їх соціального захисту”</w:t>
            </w:r>
          </w:p>
        </w:tc>
      </w:tr>
      <w:tr w:rsidR="009639B4" w14:paraId="7D899742"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73DB3712" w14:textId="77777777" w:rsidR="009639B4" w:rsidRDefault="009639B4">
            <w:pPr>
              <w:spacing w:after="0"/>
              <w:rPr>
                <w:lang w:eastAsia="ru-RU"/>
              </w:rPr>
            </w:pPr>
            <w:r>
              <w:rPr>
                <w:lang w:eastAsia="ru-RU"/>
              </w:rPr>
              <w:t>112</w:t>
            </w:r>
          </w:p>
        </w:tc>
        <w:tc>
          <w:tcPr>
            <w:tcW w:w="1012" w:type="dxa"/>
            <w:tcBorders>
              <w:top w:val="single" w:sz="4" w:space="0" w:color="auto"/>
              <w:left w:val="single" w:sz="4" w:space="0" w:color="auto"/>
              <w:bottom w:val="single" w:sz="4" w:space="0" w:color="auto"/>
              <w:right w:val="single" w:sz="4" w:space="0" w:color="auto"/>
            </w:tcBorders>
            <w:hideMark/>
          </w:tcPr>
          <w:p w14:paraId="3BDCA473" w14:textId="77777777" w:rsidR="009639B4" w:rsidRDefault="009639B4">
            <w:pPr>
              <w:spacing w:after="0"/>
              <w:rPr>
                <w:lang w:eastAsia="ru-RU"/>
              </w:rPr>
            </w:pPr>
            <w:r>
              <w:rPr>
                <w:lang w:eastAsia="ru-RU"/>
              </w:rPr>
              <w:t>0</w:t>
            </w:r>
            <w:ins w:id="205" w:author="User" w:date="2021-03-09T16:00:00Z">
              <w:r>
                <w:rPr>
                  <w:lang w:eastAsia="ru-RU"/>
                </w:rPr>
                <w:t>2</w:t>
              </w:r>
            </w:ins>
            <w:del w:id="206" w:author="User" w:date="2021-03-09T16:00:00Z">
              <w:r>
                <w:rPr>
                  <w:lang w:eastAsia="ru-RU"/>
                </w:rPr>
                <w:delText>8</w:delText>
              </w:r>
            </w:del>
            <w:r>
              <w:rPr>
                <w:lang w:eastAsia="ru-RU"/>
              </w:rPr>
              <w:t>-50</w:t>
            </w:r>
          </w:p>
        </w:tc>
        <w:tc>
          <w:tcPr>
            <w:tcW w:w="8071" w:type="dxa"/>
            <w:tcBorders>
              <w:top w:val="single" w:sz="4" w:space="0" w:color="auto"/>
              <w:left w:val="single" w:sz="4" w:space="0" w:color="auto"/>
              <w:bottom w:val="single" w:sz="4" w:space="0" w:color="auto"/>
              <w:right w:val="single" w:sz="4" w:space="0" w:color="auto"/>
            </w:tcBorders>
            <w:hideMark/>
          </w:tcPr>
          <w:p w14:paraId="1A9DB3CF" w14:textId="77777777" w:rsidR="009639B4" w:rsidRDefault="009639B4">
            <w:pPr>
              <w:spacing w:after="0"/>
            </w:pPr>
            <w:r>
              <w:t>3) громадян, які постраждали внаслідок Чорнобильської катастрофи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07D27C"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5A22A10F" w14:textId="77777777" w:rsidR="009639B4" w:rsidRDefault="00597716">
            <w:pPr>
              <w:spacing w:after="0" w:line="216" w:lineRule="auto"/>
            </w:pPr>
            <w:hyperlink r:id="rId104" w:tgtFrame="_blank" w:history="1">
              <w:r w:rsidR="009639B4">
                <w:rPr>
                  <w:rStyle w:val="a4"/>
                  <w:color w:val="auto"/>
                </w:rPr>
                <w:t>Закон України</w:t>
              </w:r>
            </w:hyperlink>
            <w:r w:rsidR="009639B4">
              <w:t xml:space="preserve"> “Про статус і соціальний захист громадян, які постраждали внаслідок Чорнобильської катастрофи”</w:t>
            </w:r>
          </w:p>
        </w:tc>
      </w:tr>
      <w:tr w:rsidR="009639B4" w14:paraId="0B7F6EDA"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227CC4E0" w14:textId="77777777" w:rsidR="009639B4" w:rsidRDefault="009639B4">
            <w:pPr>
              <w:spacing w:after="0"/>
              <w:rPr>
                <w:lang w:eastAsia="ru-RU"/>
              </w:rPr>
            </w:pPr>
            <w:r>
              <w:rPr>
                <w:lang w:eastAsia="ru-RU"/>
              </w:rPr>
              <w:t>113</w:t>
            </w:r>
          </w:p>
        </w:tc>
        <w:tc>
          <w:tcPr>
            <w:tcW w:w="1012" w:type="dxa"/>
            <w:tcBorders>
              <w:top w:val="single" w:sz="4" w:space="0" w:color="auto"/>
              <w:left w:val="single" w:sz="4" w:space="0" w:color="auto"/>
              <w:bottom w:val="single" w:sz="4" w:space="0" w:color="auto"/>
              <w:right w:val="single" w:sz="4" w:space="0" w:color="auto"/>
            </w:tcBorders>
            <w:hideMark/>
          </w:tcPr>
          <w:p w14:paraId="27998FA1" w14:textId="77777777" w:rsidR="009639B4" w:rsidRDefault="009639B4">
            <w:pPr>
              <w:spacing w:after="0"/>
              <w:rPr>
                <w:lang w:eastAsia="ru-RU"/>
              </w:rPr>
            </w:pPr>
            <w:r>
              <w:rPr>
                <w:lang w:eastAsia="ru-RU"/>
              </w:rPr>
              <w:t>02-51</w:t>
            </w:r>
          </w:p>
        </w:tc>
        <w:tc>
          <w:tcPr>
            <w:tcW w:w="8071" w:type="dxa"/>
            <w:tcBorders>
              <w:top w:val="single" w:sz="4" w:space="0" w:color="auto"/>
              <w:left w:val="single" w:sz="4" w:space="0" w:color="auto"/>
              <w:bottom w:val="single" w:sz="4" w:space="0" w:color="auto"/>
              <w:right w:val="single" w:sz="4" w:space="0" w:color="auto"/>
            </w:tcBorders>
            <w:hideMark/>
          </w:tcPr>
          <w:p w14:paraId="4927ED8D" w14:textId="77777777" w:rsidR="009639B4" w:rsidRDefault="009639B4">
            <w:pPr>
              <w:spacing w:after="0"/>
            </w:pPr>
            <w: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D120CD"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40E42580" w14:textId="77777777" w:rsidR="009639B4" w:rsidRDefault="00597716">
            <w:pPr>
              <w:spacing w:after="0"/>
            </w:pPr>
            <w:hyperlink r:id="rId105" w:anchor="n2" w:tgtFrame="_blank" w:history="1">
              <w:r w:rsidR="009639B4">
                <w:rPr>
                  <w:rStyle w:val="a4"/>
                  <w:color w:val="auto"/>
                </w:rPr>
                <w:t>Закон України</w:t>
              </w:r>
            </w:hyperlink>
            <w:r w:rsidR="009639B4">
              <w:t xml:space="preserve"> “Про забезпечення прав і свобод внутрішньо переміщених осіб”</w:t>
            </w:r>
          </w:p>
        </w:tc>
      </w:tr>
      <w:tr w:rsidR="009639B4" w14:paraId="65E7247D" w14:textId="77777777" w:rsidTr="009639B4">
        <w:tc>
          <w:tcPr>
            <w:tcW w:w="15945" w:type="dxa"/>
            <w:gridSpan w:val="5"/>
            <w:tcBorders>
              <w:top w:val="single" w:sz="4" w:space="0" w:color="auto"/>
              <w:left w:val="single" w:sz="4" w:space="0" w:color="auto"/>
              <w:bottom w:val="single" w:sz="4" w:space="0" w:color="auto"/>
              <w:right w:val="single" w:sz="4" w:space="0" w:color="auto"/>
            </w:tcBorders>
            <w:hideMark/>
          </w:tcPr>
          <w:p w14:paraId="32CC6262" w14:textId="77777777" w:rsidR="009639B4" w:rsidRDefault="009639B4">
            <w:pPr>
              <w:spacing w:after="0"/>
              <w:rPr>
                <w:lang w:eastAsia="ru-RU"/>
              </w:rPr>
            </w:pPr>
            <w:r>
              <w:rPr>
                <w:lang w:eastAsia="ru-RU"/>
              </w:rPr>
              <w:t xml:space="preserve">10 КОМПЛЕКСНА ПОСЛУГА «ЄМАЛЯТКО» </w:t>
            </w:r>
            <w:r>
              <w:rPr>
                <w:vertAlign w:val="superscript"/>
                <w:lang w:eastAsia="ru-RU"/>
              </w:rPr>
              <w:t>7</w:t>
            </w:r>
          </w:p>
        </w:tc>
      </w:tr>
      <w:tr w:rsidR="009639B4" w14:paraId="205520B9" w14:textId="77777777" w:rsidTr="009639B4">
        <w:tc>
          <w:tcPr>
            <w:tcW w:w="551" w:type="dxa"/>
            <w:vMerge w:val="restart"/>
            <w:tcBorders>
              <w:top w:val="single" w:sz="4" w:space="0" w:color="auto"/>
              <w:left w:val="single" w:sz="4" w:space="0" w:color="auto"/>
              <w:bottom w:val="single" w:sz="4" w:space="0" w:color="auto"/>
              <w:right w:val="single" w:sz="4" w:space="0" w:color="auto"/>
            </w:tcBorders>
            <w:hideMark/>
          </w:tcPr>
          <w:p w14:paraId="6F6FB5E9" w14:textId="77777777" w:rsidR="009639B4" w:rsidRDefault="009639B4">
            <w:pPr>
              <w:spacing w:after="0"/>
              <w:rPr>
                <w:lang w:eastAsia="ru-RU"/>
              </w:rPr>
            </w:pPr>
            <w:r>
              <w:rPr>
                <w:lang w:eastAsia="ru-RU"/>
              </w:rPr>
              <w:t>114</w:t>
            </w:r>
          </w:p>
        </w:tc>
        <w:tc>
          <w:tcPr>
            <w:tcW w:w="1012" w:type="dxa"/>
            <w:vMerge w:val="restart"/>
            <w:tcBorders>
              <w:top w:val="single" w:sz="4" w:space="0" w:color="auto"/>
              <w:left w:val="single" w:sz="4" w:space="0" w:color="auto"/>
              <w:bottom w:val="single" w:sz="4" w:space="0" w:color="auto"/>
              <w:right w:val="single" w:sz="4" w:space="0" w:color="auto"/>
            </w:tcBorders>
            <w:hideMark/>
          </w:tcPr>
          <w:p w14:paraId="2BA29811" w14:textId="77777777" w:rsidR="009639B4" w:rsidRDefault="009639B4">
            <w:pPr>
              <w:spacing w:after="0"/>
              <w:rPr>
                <w:lang w:eastAsia="ru-RU"/>
              </w:rPr>
            </w:pPr>
            <w:r>
              <w:rPr>
                <w:lang w:eastAsia="ru-RU"/>
              </w:rPr>
              <w:t>10-01</w:t>
            </w:r>
          </w:p>
        </w:tc>
        <w:tc>
          <w:tcPr>
            <w:tcW w:w="8071" w:type="dxa"/>
            <w:tcBorders>
              <w:top w:val="single" w:sz="4" w:space="0" w:color="auto"/>
              <w:left w:val="single" w:sz="4" w:space="0" w:color="auto"/>
              <w:bottom w:val="single" w:sz="4" w:space="0" w:color="auto"/>
              <w:right w:val="single" w:sz="4" w:space="0" w:color="auto"/>
            </w:tcBorders>
            <w:hideMark/>
          </w:tcPr>
          <w:p w14:paraId="17B097B9" w14:textId="77777777" w:rsidR="009639B4" w:rsidRDefault="009639B4">
            <w:pPr>
              <w:spacing w:after="0"/>
            </w:pPr>
            <w:r>
              <w:t>1) державна реєстрація народження та визначення походження дитини</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6CB95BFC" w14:textId="77777777" w:rsidR="009639B4" w:rsidRDefault="009639B4">
            <w:pPr>
              <w:spacing w:after="0"/>
              <w:rPr>
                <w:lang w:eastAsia="ru-RU"/>
              </w:rPr>
            </w:pPr>
            <w:r>
              <w:t xml:space="preserve">Відділ надання адміністративних послуг виконкому міської ради виконкому міської ради </w:t>
            </w:r>
            <w:r>
              <w:rPr>
                <w:vertAlign w:val="superscript"/>
              </w:rPr>
              <w:t>7</w:t>
            </w:r>
          </w:p>
        </w:tc>
        <w:tc>
          <w:tcPr>
            <w:tcW w:w="4202" w:type="dxa"/>
            <w:tcBorders>
              <w:top w:val="single" w:sz="4" w:space="0" w:color="auto"/>
              <w:left w:val="single" w:sz="4" w:space="0" w:color="auto"/>
              <w:bottom w:val="single" w:sz="4" w:space="0" w:color="auto"/>
              <w:right w:val="single" w:sz="4" w:space="0" w:color="auto"/>
            </w:tcBorders>
            <w:hideMark/>
          </w:tcPr>
          <w:p w14:paraId="1E0AD333" w14:textId="77777777" w:rsidR="009639B4" w:rsidRDefault="00597716">
            <w:pPr>
              <w:spacing w:after="0" w:line="216" w:lineRule="auto"/>
            </w:pPr>
            <w:hyperlink r:id="rId106" w:tgtFrame="_blank" w:history="1">
              <w:r w:rsidR="009639B4">
                <w:rPr>
                  <w:rStyle w:val="a4"/>
                  <w:color w:val="auto"/>
                </w:rPr>
                <w:t>Закон України</w:t>
              </w:r>
            </w:hyperlink>
            <w:r w:rsidR="009639B4">
              <w:t xml:space="preserve"> “Про державну реєстрацію актів цивільного стану”</w:t>
            </w:r>
          </w:p>
        </w:tc>
      </w:tr>
      <w:tr w:rsidR="009639B4" w14:paraId="089BD50E" w14:textId="77777777" w:rsidTr="009639B4">
        <w:tc>
          <w:tcPr>
            <w:tcW w:w="0" w:type="auto"/>
            <w:vMerge/>
            <w:tcBorders>
              <w:top w:val="single" w:sz="4" w:space="0" w:color="auto"/>
              <w:left w:val="single" w:sz="4" w:space="0" w:color="auto"/>
              <w:bottom w:val="single" w:sz="4" w:space="0" w:color="auto"/>
              <w:right w:val="single" w:sz="4" w:space="0" w:color="auto"/>
            </w:tcBorders>
            <w:vAlign w:val="center"/>
            <w:hideMark/>
          </w:tcPr>
          <w:p w14:paraId="7CD520D6" w14:textId="77777777" w:rsidR="009639B4" w:rsidRDefault="009639B4">
            <w:pPr>
              <w:spacing w:after="0"/>
              <w:rPr>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59A476"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6506F9F0" w14:textId="77777777" w:rsidR="009639B4" w:rsidRDefault="009639B4">
            <w:pPr>
              <w:spacing w:after="0"/>
            </w:pPr>
            <w:r>
              <w:t>2) реєстрація місця проживання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AF596F" w14:textId="77777777" w:rsidR="009639B4" w:rsidRDefault="009639B4">
            <w:pPr>
              <w:spacing w:after="0"/>
              <w:rPr>
                <w:lang w:eastAsia="ru-RU"/>
              </w:rPr>
            </w:pPr>
          </w:p>
        </w:tc>
        <w:tc>
          <w:tcPr>
            <w:tcW w:w="4202" w:type="dxa"/>
            <w:tcBorders>
              <w:top w:val="single" w:sz="4" w:space="0" w:color="auto"/>
              <w:left w:val="single" w:sz="4" w:space="0" w:color="auto"/>
              <w:bottom w:val="single" w:sz="4" w:space="0" w:color="auto"/>
              <w:right w:val="single" w:sz="4" w:space="0" w:color="auto"/>
            </w:tcBorders>
            <w:hideMark/>
          </w:tcPr>
          <w:p w14:paraId="7D06CAB7" w14:textId="77777777" w:rsidR="009639B4" w:rsidRDefault="00597716">
            <w:pPr>
              <w:spacing w:after="0" w:line="216" w:lineRule="auto"/>
            </w:pPr>
            <w:hyperlink r:id="rId107" w:tgtFrame="_blank" w:history="1">
              <w:r w:rsidR="009639B4">
                <w:rPr>
                  <w:rStyle w:val="a4"/>
                  <w:color w:val="auto"/>
                </w:rPr>
                <w:t>Закон України</w:t>
              </w:r>
            </w:hyperlink>
            <w:r w:rsidR="009639B4">
              <w:t xml:space="preserve"> “Про свободу пересування та вільний вибір місця проживання в Україні”</w:t>
            </w:r>
          </w:p>
        </w:tc>
      </w:tr>
      <w:tr w:rsidR="009639B4" w14:paraId="4DC73477" w14:textId="77777777" w:rsidTr="009639B4">
        <w:tc>
          <w:tcPr>
            <w:tcW w:w="0" w:type="auto"/>
            <w:vMerge/>
            <w:tcBorders>
              <w:top w:val="single" w:sz="4" w:space="0" w:color="auto"/>
              <w:left w:val="single" w:sz="4" w:space="0" w:color="auto"/>
              <w:bottom w:val="single" w:sz="4" w:space="0" w:color="auto"/>
              <w:right w:val="single" w:sz="4" w:space="0" w:color="auto"/>
            </w:tcBorders>
            <w:vAlign w:val="center"/>
            <w:hideMark/>
          </w:tcPr>
          <w:p w14:paraId="5D493640" w14:textId="77777777" w:rsidR="009639B4" w:rsidRDefault="009639B4">
            <w:pPr>
              <w:spacing w:after="0"/>
              <w:rPr>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32FFB"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61449E40" w14:textId="77777777" w:rsidR="009639B4" w:rsidRDefault="009639B4">
            <w:pPr>
              <w:spacing w:after="0"/>
            </w:pPr>
            <w:r>
              <w:t>3) призначення допомоги при народженні дитини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77F6F0" w14:textId="77777777" w:rsidR="009639B4" w:rsidRDefault="009639B4">
            <w:pPr>
              <w:spacing w:after="0"/>
              <w:rPr>
                <w:lang w:eastAsia="ru-RU"/>
              </w:rPr>
            </w:pPr>
          </w:p>
        </w:tc>
        <w:tc>
          <w:tcPr>
            <w:tcW w:w="4202" w:type="dxa"/>
            <w:tcBorders>
              <w:top w:val="single" w:sz="4" w:space="0" w:color="auto"/>
              <w:left w:val="single" w:sz="4" w:space="0" w:color="auto"/>
              <w:bottom w:val="single" w:sz="4" w:space="0" w:color="auto"/>
              <w:right w:val="single" w:sz="4" w:space="0" w:color="auto"/>
            </w:tcBorders>
            <w:hideMark/>
          </w:tcPr>
          <w:p w14:paraId="35490811" w14:textId="77777777" w:rsidR="009639B4" w:rsidRDefault="00597716">
            <w:pPr>
              <w:spacing w:after="0" w:line="216" w:lineRule="auto"/>
            </w:pPr>
            <w:hyperlink r:id="rId108" w:tgtFrame="_blank" w:history="1">
              <w:r w:rsidR="009639B4">
                <w:rPr>
                  <w:rStyle w:val="a4"/>
                  <w:color w:val="auto"/>
                </w:rPr>
                <w:t>Закон України</w:t>
              </w:r>
            </w:hyperlink>
            <w:r w:rsidR="009639B4">
              <w:t xml:space="preserve"> “Про державну допомогу сім’ям з дітьми”</w:t>
            </w:r>
          </w:p>
        </w:tc>
      </w:tr>
      <w:tr w:rsidR="009639B4" w14:paraId="67635BDB" w14:textId="77777777" w:rsidTr="009639B4">
        <w:tc>
          <w:tcPr>
            <w:tcW w:w="0" w:type="auto"/>
            <w:vMerge/>
            <w:tcBorders>
              <w:top w:val="single" w:sz="4" w:space="0" w:color="auto"/>
              <w:left w:val="single" w:sz="4" w:space="0" w:color="auto"/>
              <w:bottom w:val="single" w:sz="4" w:space="0" w:color="auto"/>
              <w:right w:val="single" w:sz="4" w:space="0" w:color="auto"/>
            </w:tcBorders>
            <w:vAlign w:val="center"/>
            <w:hideMark/>
          </w:tcPr>
          <w:p w14:paraId="6E348D39" w14:textId="77777777" w:rsidR="009639B4" w:rsidRDefault="009639B4">
            <w:pPr>
              <w:spacing w:after="0"/>
              <w:rPr>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1AB54C"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28AA0C89" w14:textId="77777777" w:rsidR="009639B4" w:rsidRDefault="009639B4">
            <w:pPr>
              <w:spacing w:after="0"/>
            </w:pPr>
            <w:r>
              <w:t>4) призначення допомоги на дітей, які виховуються у багатодітних сім’ях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AFBB37" w14:textId="77777777" w:rsidR="009639B4" w:rsidRDefault="009639B4">
            <w:pPr>
              <w:spacing w:after="0"/>
              <w:rPr>
                <w:lang w:eastAsia="ru-RU"/>
              </w:rPr>
            </w:pPr>
          </w:p>
        </w:tc>
        <w:tc>
          <w:tcPr>
            <w:tcW w:w="4202" w:type="dxa"/>
            <w:tcBorders>
              <w:top w:val="single" w:sz="4" w:space="0" w:color="auto"/>
              <w:left w:val="single" w:sz="4" w:space="0" w:color="auto"/>
              <w:bottom w:val="single" w:sz="4" w:space="0" w:color="auto"/>
              <w:right w:val="single" w:sz="4" w:space="0" w:color="auto"/>
            </w:tcBorders>
            <w:hideMark/>
          </w:tcPr>
          <w:p w14:paraId="56ADDF7B" w14:textId="77777777" w:rsidR="009639B4" w:rsidRDefault="00597716">
            <w:pPr>
              <w:spacing w:after="0" w:line="216" w:lineRule="auto"/>
            </w:pPr>
            <w:hyperlink r:id="rId109" w:tgtFrame="_blank" w:history="1">
              <w:r w:rsidR="009639B4">
                <w:rPr>
                  <w:rStyle w:val="a4"/>
                  <w:color w:val="auto"/>
                </w:rPr>
                <w:t>Закон України</w:t>
              </w:r>
            </w:hyperlink>
            <w:r w:rsidR="009639B4">
              <w:t xml:space="preserve"> “Про охорону дитинства”</w:t>
            </w:r>
          </w:p>
        </w:tc>
      </w:tr>
      <w:tr w:rsidR="009639B4" w14:paraId="462BEA01" w14:textId="77777777" w:rsidTr="009639B4">
        <w:tc>
          <w:tcPr>
            <w:tcW w:w="0" w:type="auto"/>
            <w:vMerge/>
            <w:tcBorders>
              <w:top w:val="single" w:sz="4" w:space="0" w:color="auto"/>
              <w:left w:val="single" w:sz="4" w:space="0" w:color="auto"/>
              <w:bottom w:val="single" w:sz="4" w:space="0" w:color="auto"/>
              <w:right w:val="single" w:sz="4" w:space="0" w:color="auto"/>
            </w:tcBorders>
            <w:vAlign w:val="center"/>
            <w:hideMark/>
          </w:tcPr>
          <w:p w14:paraId="69C7C928" w14:textId="77777777" w:rsidR="009639B4" w:rsidRDefault="009639B4">
            <w:pPr>
              <w:spacing w:after="0"/>
              <w:rPr>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7CF340"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448CB16C" w14:textId="77777777" w:rsidR="009639B4" w:rsidRDefault="009639B4">
            <w:pPr>
              <w:spacing w:after="0"/>
            </w:pPr>
            <w:r>
              <w:t>5) внесення відомостей про дитину до Реєстру пацієнтів, що ведеться у центральній базі даних електронної системи охорони здоров’я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7F4789" w14:textId="77777777" w:rsidR="009639B4" w:rsidRDefault="009639B4">
            <w:pPr>
              <w:spacing w:after="0"/>
              <w:rPr>
                <w:lang w:eastAsia="ru-RU"/>
              </w:rPr>
            </w:pPr>
          </w:p>
        </w:tc>
        <w:tc>
          <w:tcPr>
            <w:tcW w:w="4202" w:type="dxa"/>
            <w:tcBorders>
              <w:top w:val="single" w:sz="4" w:space="0" w:color="auto"/>
              <w:left w:val="single" w:sz="4" w:space="0" w:color="auto"/>
              <w:bottom w:val="single" w:sz="4" w:space="0" w:color="auto"/>
              <w:right w:val="single" w:sz="4" w:space="0" w:color="auto"/>
            </w:tcBorders>
            <w:hideMark/>
          </w:tcPr>
          <w:p w14:paraId="01E841AB" w14:textId="77777777" w:rsidR="009639B4" w:rsidRDefault="00597716">
            <w:pPr>
              <w:spacing w:after="0" w:line="216" w:lineRule="auto"/>
            </w:pPr>
            <w:hyperlink r:id="rId110" w:tgtFrame="_blank" w:history="1">
              <w:r w:rsidR="009639B4">
                <w:rPr>
                  <w:rStyle w:val="a4"/>
                  <w:color w:val="auto"/>
                </w:rPr>
                <w:t>Закон України</w:t>
              </w:r>
            </w:hyperlink>
            <w:r w:rsidR="009639B4">
              <w:t xml:space="preserve"> “Про державні фінансові гарантії медичного обслуговування населення”</w:t>
            </w:r>
          </w:p>
        </w:tc>
      </w:tr>
      <w:tr w:rsidR="009639B4" w14:paraId="371D79C5" w14:textId="77777777" w:rsidTr="009639B4">
        <w:tc>
          <w:tcPr>
            <w:tcW w:w="0" w:type="auto"/>
            <w:vMerge/>
            <w:tcBorders>
              <w:top w:val="single" w:sz="4" w:space="0" w:color="auto"/>
              <w:left w:val="single" w:sz="4" w:space="0" w:color="auto"/>
              <w:bottom w:val="single" w:sz="4" w:space="0" w:color="auto"/>
              <w:right w:val="single" w:sz="4" w:space="0" w:color="auto"/>
            </w:tcBorders>
            <w:vAlign w:val="center"/>
            <w:hideMark/>
          </w:tcPr>
          <w:p w14:paraId="1DBCFAA4" w14:textId="77777777" w:rsidR="009639B4" w:rsidRDefault="009639B4">
            <w:pPr>
              <w:spacing w:after="0"/>
              <w:rPr>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E81AA0"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64525D0A" w14:textId="77777777" w:rsidR="009639B4" w:rsidRDefault="009639B4">
            <w:pPr>
              <w:spacing w:after="0"/>
            </w:pPr>
            <w:r>
              <w:t>6) реєстрація у Державному реєстрі фізичних осіб - платників податків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C83EA5" w14:textId="77777777" w:rsidR="009639B4" w:rsidRDefault="009639B4">
            <w:pPr>
              <w:spacing w:after="0"/>
              <w:rPr>
                <w:lang w:eastAsia="ru-RU"/>
              </w:rPr>
            </w:pPr>
          </w:p>
        </w:tc>
        <w:tc>
          <w:tcPr>
            <w:tcW w:w="4202" w:type="dxa"/>
            <w:tcBorders>
              <w:top w:val="single" w:sz="4" w:space="0" w:color="auto"/>
              <w:left w:val="single" w:sz="4" w:space="0" w:color="auto"/>
              <w:bottom w:val="single" w:sz="4" w:space="0" w:color="auto"/>
              <w:right w:val="single" w:sz="4" w:space="0" w:color="auto"/>
            </w:tcBorders>
            <w:hideMark/>
          </w:tcPr>
          <w:p w14:paraId="0B181D02" w14:textId="77777777" w:rsidR="009639B4" w:rsidRDefault="00597716">
            <w:pPr>
              <w:spacing w:after="0" w:line="216" w:lineRule="auto"/>
            </w:pPr>
            <w:hyperlink r:id="rId111" w:tgtFrame="_blank" w:history="1">
              <w:r w:rsidR="009639B4">
                <w:rPr>
                  <w:rStyle w:val="a4"/>
                  <w:color w:val="auto"/>
                </w:rPr>
                <w:t>Податковий кодекс України</w:t>
              </w:r>
            </w:hyperlink>
          </w:p>
        </w:tc>
      </w:tr>
      <w:tr w:rsidR="009639B4" w14:paraId="59BAFCA8" w14:textId="77777777" w:rsidTr="009639B4">
        <w:tc>
          <w:tcPr>
            <w:tcW w:w="0" w:type="auto"/>
            <w:vMerge/>
            <w:tcBorders>
              <w:top w:val="single" w:sz="4" w:space="0" w:color="auto"/>
              <w:left w:val="single" w:sz="4" w:space="0" w:color="auto"/>
              <w:bottom w:val="single" w:sz="4" w:space="0" w:color="auto"/>
              <w:right w:val="single" w:sz="4" w:space="0" w:color="auto"/>
            </w:tcBorders>
            <w:vAlign w:val="center"/>
            <w:hideMark/>
          </w:tcPr>
          <w:p w14:paraId="00D53C35" w14:textId="77777777" w:rsidR="009639B4" w:rsidRDefault="009639B4">
            <w:pPr>
              <w:spacing w:after="0"/>
              <w:rPr>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73753B"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5B64FFD9" w14:textId="77777777" w:rsidR="009639B4" w:rsidRPr="009639B4" w:rsidRDefault="009639B4">
            <w:pPr>
              <w:spacing w:after="0"/>
            </w:pPr>
            <w:r w:rsidRPr="009639B4">
              <w:t>7) видача посвідчень батьків багатодітної сім’ї та дитини з багатодітної сім’ї</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B7FBA4" w14:textId="77777777" w:rsidR="009639B4" w:rsidRDefault="009639B4">
            <w:pPr>
              <w:spacing w:after="0"/>
              <w:rPr>
                <w:lang w:eastAsia="ru-RU"/>
              </w:rPr>
            </w:pPr>
          </w:p>
        </w:tc>
        <w:tc>
          <w:tcPr>
            <w:tcW w:w="4202" w:type="dxa"/>
            <w:tcBorders>
              <w:top w:val="single" w:sz="4" w:space="0" w:color="auto"/>
              <w:left w:val="single" w:sz="4" w:space="0" w:color="auto"/>
              <w:bottom w:val="single" w:sz="4" w:space="0" w:color="auto"/>
              <w:right w:val="single" w:sz="4" w:space="0" w:color="auto"/>
            </w:tcBorders>
            <w:hideMark/>
          </w:tcPr>
          <w:p w14:paraId="493D8F9B" w14:textId="77777777" w:rsidR="009639B4" w:rsidRDefault="00597716">
            <w:pPr>
              <w:spacing w:after="0" w:line="216" w:lineRule="auto"/>
            </w:pPr>
            <w:hyperlink r:id="rId112" w:tgtFrame="_blank" w:history="1">
              <w:r w:rsidR="009639B4">
                <w:rPr>
                  <w:rStyle w:val="a4"/>
                  <w:color w:val="auto"/>
                </w:rPr>
                <w:t>Закон України</w:t>
              </w:r>
            </w:hyperlink>
            <w:r w:rsidR="009639B4">
              <w:t xml:space="preserve"> “Про охорону дитинства”</w:t>
            </w:r>
          </w:p>
        </w:tc>
      </w:tr>
      <w:tr w:rsidR="009639B4" w14:paraId="1796D58A" w14:textId="77777777" w:rsidTr="009639B4">
        <w:tc>
          <w:tcPr>
            <w:tcW w:w="0" w:type="auto"/>
            <w:vMerge/>
            <w:tcBorders>
              <w:top w:val="single" w:sz="4" w:space="0" w:color="auto"/>
              <w:left w:val="single" w:sz="4" w:space="0" w:color="auto"/>
              <w:bottom w:val="single" w:sz="4" w:space="0" w:color="auto"/>
              <w:right w:val="single" w:sz="4" w:space="0" w:color="auto"/>
            </w:tcBorders>
            <w:vAlign w:val="center"/>
            <w:hideMark/>
          </w:tcPr>
          <w:p w14:paraId="757BA094" w14:textId="77777777" w:rsidR="009639B4" w:rsidRDefault="009639B4">
            <w:pPr>
              <w:spacing w:after="0"/>
              <w:rPr>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CC4F05"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13003308" w14:textId="77777777" w:rsidR="009639B4" w:rsidRDefault="009639B4">
            <w:pPr>
              <w:spacing w:after="0"/>
            </w:pPr>
            <w:r>
              <w:t>8) визначення належності новонародженої дитини до громадянства України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B286F0" w14:textId="77777777" w:rsidR="009639B4" w:rsidRDefault="009639B4">
            <w:pPr>
              <w:spacing w:after="0"/>
              <w:rPr>
                <w:lang w:eastAsia="ru-RU"/>
              </w:rPr>
            </w:pPr>
          </w:p>
        </w:tc>
        <w:tc>
          <w:tcPr>
            <w:tcW w:w="4202" w:type="dxa"/>
            <w:tcBorders>
              <w:top w:val="single" w:sz="4" w:space="0" w:color="auto"/>
              <w:left w:val="single" w:sz="4" w:space="0" w:color="auto"/>
              <w:bottom w:val="single" w:sz="4" w:space="0" w:color="auto"/>
              <w:right w:val="single" w:sz="4" w:space="0" w:color="auto"/>
            </w:tcBorders>
            <w:hideMark/>
          </w:tcPr>
          <w:p w14:paraId="20EF4E2D" w14:textId="77777777" w:rsidR="009639B4" w:rsidRDefault="00597716">
            <w:pPr>
              <w:spacing w:after="0" w:line="216" w:lineRule="auto"/>
            </w:pPr>
            <w:hyperlink r:id="rId113" w:tgtFrame="_blank" w:history="1">
              <w:r w:rsidR="009639B4">
                <w:rPr>
                  <w:rStyle w:val="a4"/>
                  <w:color w:val="auto"/>
                </w:rPr>
                <w:t>Закон України</w:t>
              </w:r>
            </w:hyperlink>
            <w:r w:rsidR="009639B4">
              <w:t xml:space="preserve"> “Про громадянство України”</w:t>
            </w:r>
          </w:p>
        </w:tc>
      </w:tr>
      <w:tr w:rsidR="009639B4" w14:paraId="6C5C5830" w14:textId="77777777" w:rsidTr="009639B4">
        <w:tc>
          <w:tcPr>
            <w:tcW w:w="0" w:type="auto"/>
            <w:vMerge/>
            <w:tcBorders>
              <w:top w:val="single" w:sz="4" w:space="0" w:color="auto"/>
              <w:left w:val="single" w:sz="4" w:space="0" w:color="auto"/>
              <w:bottom w:val="single" w:sz="4" w:space="0" w:color="auto"/>
              <w:right w:val="single" w:sz="4" w:space="0" w:color="auto"/>
            </w:tcBorders>
            <w:vAlign w:val="center"/>
            <w:hideMark/>
          </w:tcPr>
          <w:p w14:paraId="108AC3A9" w14:textId="77777777" w:rsidR="009639B4" w:rsidRDefault="009639B4">
            <w:pPr>
              <w:spacing w:after="0"/>
              <w:rPr>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80EA89" w14:textId="77777777" w:rsidR="009639B4" w:rsidRDefault="009639B4">
            <w:pPr>
              <w:spacing w:after="0"/>
              <w:rPr>
                <w:lang w:eastAsia="ru-RU"/>
              </w:rPr>
            </w:pPr>
          </w:p>
        </w:tc>
        <w:tc>
          <w:tcPr>
            <w:tcW w:w="8071" w:type="dxa"/>
            <w:tcBorders>
              <w:top w:val="single" w:sz="4" w:space="0" w:color="auto"/>
              <w:left w:val="single" w:sz="4" w:space="0" w:color="auto"/>
              <w:bottom w:val="single" w:sz="4" w:space="0" w:color="auto"/>
              <w:right w:val="single" w:sz="4" w:space="0" w:color="auto"/>
            </w:tcBorders>
            <w:hideMark/>
          </w:tcPr>
          <w:p w14:paraId="0AB24FD5" w14:textId="77777777" w:rsidR="009639B4" w:rsidRDefault="009639B4">
            <w:pPr>
              <w:spacing w:after="0"/>
            </w:pPr>
            <w:r>
              <w:t>9)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AD4B7C" w14:textId="77777777" w:rsidR="009639B4" w:rsidRDefault="009639B4">
            <w:pPr>
              <w:spacing w:after="0"/>
              <w:rPr>
                <w:lang w:eastAsia="ru-RU"/>
              </w:rPr>
            </w:pPr>
          </w:p>
        </w:tc>
        <w:tc>
          <w:tcPr>
            <w:tcW w:w="4202" w:type="dxa"/>
            <w:tcBorders>
              <w:top w:val="single" w:sz="4" w:space="0" w:color="auto"/>
              <w:left w:val="single" w:sz="4" w:space="0" w:color="auto"/>
              <w:bottom w:val="single" w:sz="4" w:space="0" w:color="auto"/>
              <w:right w:val="single" w:sz="4" w:space="0" w:color="auto"/>
            </w:tcBorders>
            <w:hideMark/>
          </w:tcPr>
          <w:p w14:paraId="1435BB3A" w14:textId="77777777" w:rsidR="009639B4" w:rsidRDefault="00597716">
            <w:pPr>
              <w:spacing w:after="0" w:line="216" w:lineRule="auto"/>
            </w:pPr>
            <w:hyperlink r:id="rId114" w:tgtFrame="_blank" w:history="1">
              <w:r w:rsidR="009639B4">
                <w:rPr>
                  <w:rStyle w:val="a4"/>
                  <w:color w:val="auto"/>
                </w:rPr>
                <w:t>Закон України</w:t>
              </w:r>
            </w:hyperlink>
            <w:r w:rsidR="009639B4">
              <w:t xml:space="preserve">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9639B4" w14:paraId="5A822704" w14:textId="77777777" w:rsidTr="009639B4">
        <w:tc>
          <w:tcPr>
            <w:tcW w:w="15945" w:type="dxa"/>
            <w:gridSpan w:val="5"/>
            <w:tcBorders>
              <w:top w:val="single" w:sz="4" w:space="0" w:color="auto"/>
              <w:left w:val="single" w:sz="4" w:space="0" w:color="auto"/>
              <w:bottom w:val="single" w:sz="4" w:space="0" w:color="auto"/>
              <w:right w:val="single" w:sz="4" w:space="0" w:color="auto"/>
            </w:tcBorders>
            <w:hideMark/>
          </w:tcPr>
          <w:p w14:paraId="2DB02B84" w14:textId="77777777" w:rsidR="009639B4" w:rsidRDefault="009639B4">
            <w:pPr>
              <w:spacing w:after="0"/>
              <w:rPr>
                <w:lang w:eastAsia="ru-RU"/>
              </w:rPr>
            </w:pPr>
            <w:r>
              <w:rPr>
                <w:lang w:eastAsia="ru-RU"/>
              </w:rPr>
              <w:t>14 ІНШІ ПОСЛУГИ ОРГАНІВ МІСЦЕВОГО САМОВРЯДУВАННЯ</w:t>
            </w:r>
          </w:p>
        </w:tc>
      </w:tr>
      <w:tr w:rsidR="009639B4" w14:paraId="040DC584"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4E1FA9E8" w14:textId="77777777" w:rsidR="009639B4" w:rsidRDefault="009639B4">
            <w:pPr>
              <w:spacing w:after="0"/>
              <w:rPr>
                <w:lang w:eastAsia="ru-RU"/>
              </w:rPr>
            </w:pPr>
            <w:r>
              <w:rPr>
                <w:color w:val="000000"/>
                <w:lang w:eastAsia="ru-RU"/>
              </w:rPr>
              <w:t>115</w:t>
            </w:r>
          </w:p>
        </w:tc>
        <w:tc>
          <w:tcPr>
            <w:tcW w:w="1012" w:type="dxa"/>
            <w:tcBorders>
              <w:top w:val="single" w:sz="4" w:space="0" w:color="auto"/>
              <w:left w:val="single" w:sz="4" w:space="0" w:color="auto"/>
              <w:bottom w:val="single" w:sz="4" w:space="0" w:color="auto"/>
              <w:right w:val="single" w:sz="4" w:space="0" w:color="auto"/>
            </w:tcBorders>
            <w:hideMark/>
          </w:tcPr>
          <w:p w14:paraId="2FC600E0" w14:textId="77777777" w:rsidR="009639B4" w:rsidRDefault="009639B4">
            <w:pPr>
              <w:spacing w:after="0"/>
              <w:rPr>
                <w:lang w:eastAsia="ru-RU"/>
              </w:rPr>
            </w:pPr>
            <w:r>
              <w:rPr>
                <w:lang w:eastAsia="ru-RU"/>
              </w:rPr>
              <w:t>14-1/01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5A1C51D0" w14:textId="77777777" w:rsidR="009639B4" w:rsidRDefault="009639B4">
            <w:pPr>
              <w:spacing w:after="0"/>
            </w:pPr>
            <w:r>
              <w:t>Взяття на квартирний облік громадян, які потребують поліпшення житлових умов</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0B7B7A7F" w14:textId="77777777" w:rsidR="009639B4" w:rsidRDefault="009639B4">
            <w:pPr>
              <w:spacing w:after="0"/>
            </w:pPr>
            <w:r>
              <w:t xml:space="preserve">Відділ житлово-комунального господарства, </w:t>
            </w:r>
          </w:p>
          <w:p w14:paraId="1B171D20" w14:textId="77777777" w:rsidR="009639B4" w:rsidRDefault="009639B4">
            <w:pPr>
              <w:spacing w:after="0"/>
            </w:pPr>
            <w:r>
              <w:lastRenderedPageBreak/>
              <w:t>благоустрою та розвитку інфраструктури виконкому міської ради</w:t>
            </w:r>
          </w:p>
        </w:tc>
        <w:tc>
          <w:tcPr>
            <w:tcW w:w="4202" w:type="dxa"/>
            <w:vMerge w:val="restart"/>
            <w:tcBorders>
              <w:top w:val="single" w:sz="4" w:space="0" w:color="auto"/>
              <w:left w:val="single" w:sz="4" w:space="0" w:color="auto"/>
              <w:bottom w:val="single" w:sz="4" w:space="0" w:color="auto"/>
              <w:right w:val="single" w:sz="4" w:space="0" w:color="auto"/>
            </w:tcBorders>
            <w:hideMark/>
          </w:tcPr>
          <w:p w14:paraId="60C516EF" w14:textId="77777777" w:rsidR="009639B4" w:rsidRDefault="009639B4">
            <w:pPr>
              <w:spacing w:after="0" w:line="216" w:lineRule="auto"/>
            </w:pPr>
            <w:r>
              <w:lastRenderedPageBreak/>
              <w:t>Житловий кодекс України</w:t>
            </w:r>
          </w:p>
        </w:tc>
      </w:tr>
      <w:tr w:rsidR="009639B4" w14:paraId="5CB99C50"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1F5F01A4" w14:textId="77777777" w:rsidR="009639B4" w:rsidRDefault="009639B4">
            <w:pPr>
              <w:spacing w:after="0"/>
              <w:rPr>
                <w:lang w:eastAsia="ru-RU"/>
              </w:rPr>
            </w:pPr>
            <w:r>
              <w:rPr>
                <w:color w:val="000000"/>
                <w:lang w:eastAsia="ru-RU"/>
              </w:rPr>
              <w:t>116</w:t>
            </w:r>
          </w:p>
        </w:tc>
        <w:tc>
          <w:tcPr>
            <w:tcW w:w="1012" w:type="dxa"/>
            <w:tcBorders>
              <w:top w:val="single" w:sz="4" w:space="0" w:color="auto"/>
              <w:left w:val="single" w:sz="4" w:space="0" w:color="auto"/>
              <w:bottom w:val="single" w:sz="4" w:space="0" w:color="auto"/>
              <w:right w:val="single" w:sz="4" w:space="0" w:color="auto"/>
            </w:tcBorders>
            <w:hideMark/>
          </w:tcPr>
          <w:p w14:paraId="1ACEBC42" w14:textId="77777777" w:rsidR="009639B4" w:rsidRDefault="009639B4">
            <w:pPr>
              <w:spacing w:after="0"/>
              <w:rPr>
                <w:lang w:eastAsia="ru-RU"/>
              </w:rPr>
            </w:pPr>
            <w:r>
              <w:rPr>
                <w:lang w:eastAsia="ru-RU"/>
              </w:rPr>
              <w:t>14-1/02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818F4FD" w14:textId="77777777" w:rsidR="009639B4" w:rsidRDefault="009639B4">
            <w:pPr>
              <w:spacing w:after="0"/>
            </w:pPr>
            <w:r>
              <w:t>Видача ордера на жиле приміщення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B4C8D"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34915E" w14:textId="77777777" w:rsidR="009639B4" w:rsidRDefault="009639B4">
            <w:pPr>
              <w:spacing w:after="0"/>
            </w:pPr>
          </w:p>
        </w:tc>
      </w:tr>
      <w:tr w:rsidR="009639B4" w14:paraId="61372B90"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7AE88BF" w14:textId="77777777" w:rsidR="009639B4" w:rsidRDefault="009639B4">
            <w:pPr>
              <w:spacing w:after="0"/>
              <w:rPr>
                <w:lang w:eastAsia="ru-RU"/>
              </w:rPr>
            </w:pPr>
            <w:r>
              <w:rPr>
                <w:color w:val="000000"/>
                <w:lang w:eastAsia="ru-RU"/>
              </w:rPr>
              <w:t>117</w:t>
            </w:r>
          </w:p>
        </w:tc>
        <w:tc>
          <w:tcPr>
            <w:tcW w:w="1012" w:type="dxa"/>
            <w:tcBorders>
              <w:top w:val="single" w:sz="4" w:space="0" w:color="auto"/>
              <w:left w:val="single" w:sz="4" w:space="0" w:color="auto"/>
              <w:bottom w:val="single" w:sz="4" w:space="0" w:color="auto"/>
              <w:right w:val="single" w:sz="4" w:space="0" w:color="auto"/>
            </w:tcBorders>
            <w:vAlign w:val="center"/>
            <w:hideMark/>
          </w:tcPr>
          <w:p w14:paraId="5DC0DF80" w14:textId="77777777" w:rsidR="009639B4" w:rsidRDefault="009639B4">
            <w:pPr>
              <w:spacing w:after="0"/>
              <w:rPr>
                <w:lang w:eastAsia="ru-RU"/>
              </w:rPr>
            </w:pPr>
            <w:r>
              <w:rPr>
                <w:lang w:eastAsia="ru-RU"/>
              </w:rPr>
              <w:t>14-1/03</w:t>
            </w:r>
          </w:p>
        </w:tc>
        <w:tc>
          <w:tcPr>
            <w:tcW w:w="8071" w:type="dxa"/>
            <w:tcBorders>
              <w:top w:val="single" w:sz="4" w:space="0" w:color="auto"/>
              <w:left w:val="single" w:sz="4" w:space="0" w:color="auto"/>
              <w:bottom w:val="single" w:sz="4" w:space="0" w:color="auto"/>
              <w:right w:val="single" w:sz="4" w:space="0" w:color="auto"/>
            </w:tcBorders>
            <w:vAlign w:val="center"/>
            <w:hideMark/>
          </w:tcPr>
          <w:p w14:paraId="4B4B22B7" w14:textId="77777777" w:rsidR="009639B4" w:rsidRDefault="009639B4">
            <w:pPr>
              <w:spacing w:after="0"/>
            </w:pPr>
            <w:r>
              <w:t>Видача ордера на службове жиле приміщення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7FB1EE"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D9BD11" w14:textId="77777777" w:rsidR="009639B4" w:rsidRDefault="009639B4">
            <w:pPr>
              <w:spacing w:after="0"/>
            </w:pPr>
          </w:p>
        </w:tc>
      </w:tr>
      <w:tr w:rsidR="009639B4" w14:paraId="115CBA7D"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1C8F0CDB" w14:textId="77777777" w:rsidR="009639B4" w:rsidRDefault="009639B4">
            <w:pPr>
              <w:spacing w:after="0"/>
              <w:rPr>
                <w:lang w:eastAsia="ru-RU"/>
              </w:rPr>
            </w:pPr>
            <w:r>
              <w:rPr>
                <w:color w:val="000000"/>
                <w:lang w:eastAsia="ru-RU"/>
              </w:rPr>
              <w:lastRenderedPageBreak/>
              <w:t>118</w:t>
            </w:r>
          </w:p>
        </w:tc>
        <w:tc>
          <w:tcPr>
            <w:tcW w:w="1012" w:type="dxa"/>
            <w:tcBorders>
              <w:top w:val="single" w:sz="4" w:space="0" w:color="auto"/>
              <w:left w:val="single" w:sz="4" w:space="0" w:color="auto"/>
              <w:bottom w:val="single" w:sz="4" w:space="0" w:color="auto"/>
              <w:right w:val="single" w:sz="4" w:space="0" w:color="auto"/>
            </w:tcBorders>
            <w:vAlign w:val="center"/>
            <w:hideMark/>
          </w:tcPr>
          <w:p w14:paraId="36ECE35C" w14:textId="77777777" w:rsidR="009639B4" w:rsidRDefault="009639B4">
            <w:pPr>
              <w:spacing w:after="0"/>
              <w:rPr>
                <w:lang w:eastAsia="ru-RU"/>
              </w:rPr>
            </w:pPr>
            <w:r>
              <w:rPr>
                <w:lang w:eastAsia="ru-RU"/>
              </w:rPr>
              <w:t>14-1/04</w:t>
            </w:r>
          </w:p>
        </w:tc>
        <w:tc>
          <w:tcPr>
            <w:tcW w:w="8071" w:type="dxa"/>
            <w:tcBorders>
              <w:top w:val="single" w:sz="4" w:space="0" w:color="auto"/>
              <w:left w:val="single" w:sz="4" w:space="0" w:color="auto"/>
              <w:bottom w:val="single" w:sz="4" w:space="0" w:color="auto"/>
              <w:right w:val="single" w:sz="4" w:space="0" w:color="auto"/>
            </w:tcBorders>
            <w:vAlign w:val="center"/>
            <w:hideMark/>
          </w:tcPr>
          <w:p w14:paraId="38DB03EF" w14:textId="77777777" w:rsidR="009639B4" w:rsidRDefault="009639B4">
            <w:pPr>
              <w:spacing w:after="0"/>
            </w:pPr>
            <w:r>
              <w:t>Видача дозволу на перепоховання останків померлих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32B48D"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45455F10" w14:textId="77777777" w:rsidR="009639B4" w:rsidRDefault="009639B4">
            <w:pPr>
              <w:spacing w:after="0" w:line="216" w:lineRule="auto"/>
            </w:pPr>
            <w:r>
              <w:t>Закон України «Про поховання та похоронну справу»</w:t>
            </w:r>
          </w:p>
        </w:tc>
      </w:tr>
      <w:tr w:rsidR="009639B4" w14:paraId="773D5F1C"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2D6B0070" w14:textId="77777777" w:rsidR="009639B4" w:rsidRDefault="009639B4">
            <w:pPr>
              <w:spacing w:after="0"/>
              <w:rPr>
                <w:lang w:eastAsia="ru-RU"/>
              </w:rPr>
            </w:pPr>
            <w:r>
              <w:rPr>
                <w:color w:val="000000"/>
                <w:lang w:eastAsia="ru-RU"/>
              </w:rPr>
              <w:t>119</w:t>
            </w:r>
          </w:p>
        </w:tc>
        <w:tc>
          <w:tcPr>
            <w:tcW w:w="1012" w:type="dxa"/>
            <w:tcBorders>
              <w:top w:val="single" w:sz="4" w:space="0" w:color="auto"/>
              <w:left w:val="single" w:sz="4" w:space="0" w:color="auto"/>
              <w:bottom w:val="single" w:sz="4" w:space="0" w:color="auto"/>
              <w:right w:val="single" w:sz="4" w:space="0" w:color="auto"/>
            </w:tcBorders>
            <w:vAlign w:val="center"/>
            <w:hideMark/>
          </w:tcPr>
          <w:p w14:paraId="7CFC96E9" w14:textId="77777777" w:rsidR="009639B4" w:rsidRDefault="009639B4">
            <w:pPr>
              <w:spacing w:after="0"/>
              <w:rPr>
                <w:lang w:eastAsia="ru-RU"/>
              </w:rPr>
            </w:pPr>
            <w:r>
              <w:rPr>
                <w:lang w:eastAsia="ru-RU"/>
              </w:rPr>
              <w:t>14-1/05</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1365AC4" w14:textId="77777777" w:rsidR="009639B4" w:rsidRDefault="009639B4">
            <w:pPr>
              <w:spacing w:after="0"/>
            </w:pPr>
            <w:r>
              <w:t>Видача дозволу на відключення від мережі централізованого опалення та гарячого водопостачання і улаштування індивідуального опалення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44B6E5"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702930AD" w14:textId="77777777" w:rsidR="009639B4" w:rsidRDefault="009639B4">
            <w:pPr>
              <w:spacing w:after="0" w:line="216" w:lineRule="auto"/>
            </w:pPr>
            <w:r>
              <w:t>Постанова КМУ від 21.07.2005 р. №630 «Про затвердження Правила надання послуг з цент реалізованого опалення, постачання холодної та гарячої води і водовідведення»</w:t>
            </w:r>
          </w:p>
        </w:tc>
      </w:tr>
      <w:tr w:rsidR="009639B4" w14:paraId="0C218EA5"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87699F4" w14:textId="77777777" w:rsidR="009639B4" w:rsidRDefault="009639B4">
            <w:pPr>
              <w:spacing w:after="0"/>
              <w:rPr>
                <w:lang w:eastAsia="ru-RU"/>
              </w:rPr>
            </w:pPr>
            <w:r>
              <w:rPr>
                <w:color w:val="000000"/>
                <w:lang w:eastAsia="ru-RU"/>
              </w:rPr>
              <w:t>120</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8FCE4F4" w14:textId="77777777" w:rsidR="009639B4" w:rsidRDefault="009639B4">
            <w:pPr>
              <w:spacing w:after="0"/>
              <w:rPr>
                <w:lang w:eastAsia="ru-RU"/>
              </w:rPr>
            </w:pPr>
            <w:r>
              <w:rPr>
                <w:lang w:eastAsia="ru-RU"/>
              </w:rPr>
              <w:t>14-1/06</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8E85123" w14:textId="77777777" w:rsidR="009639B4" w:rsidRDefault="009639B4">
            <w:pPr>
              <w:spacing w:after="0"/>
            </w:pPr>
            <w:r>
              <w:t>Включення квартири до розряду службових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7D8627"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hideMark/>
          </w:tcPr>
          <w:p w14:paraId="31906939" w14:textId="77777777" w:rsidR="009639B4" w:rsidRDefault="009639B4">
            <w:pPr>
              <w:spacing w:after="0" w:line="216" w:lineRule="auto"/>
            </w:pPr>
            <w:r>
              <w:t>Житловий кодекс України</w:t>
            </w:r>
          </w:p>
        </w:tc>
      </w:tr>
      <w:tr w:rsidR="009639B4" w14:paraId="5566919F"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7E6A08BC" w14:textId="77777777" w:rsidR="009639B4" w:rsidRDefault="009639B4">
            <w:pPr>
              <w:spacing w:after="0"/>
              <w:rPr>
                <w:lang w:eastAsia="ru-RU"/>
              </w:rPr>
            </w:pPr>
            <w:r>
              <w:rPr>
                <w:color w:val="000000"/>
                <w:lang w:eastAsia="ru-RU"/>
              </w:rPr>
              <w:t>121</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4DE085C" w14:textId="77777777" w:rsidR="009639B4" w:rsidRDefault="009639B4">
            <w:pPr>
              <w:spacing w:after="0"/>
              <w:rPr>
                <w:lang w:eastAsia="ru-RU"/>
              </w:rPr>
            </w:pPr>
            <w:r>
              <w:rPr>
                <w:lang w:eastAsia="ru-RU"/>
              </w:rPr>
              <w:t>14-1/07</w:t>
            </w:r>
          </w:p>
        </w:tc>
        <w:tc>
          <w:tcPr>
            <w:tcW w:w="8071" w:type="dxa"/>
            <w:tcBorders>
              <w:top w:val="single" w:sz="4" w:space="0" w:color="auto"/>
              <w:left w:val="single" w:sz="4" w:space="0" w:color="auto"/>
              <w:bottom w:val="single" w:sz="4" w:space="0" w:color="auto"/>
              <w:right w:val="single" w:sz="4" w:space="0" w:color="auto"/>
            </w:tcBorders>
            <w:vAlign w:val="center"/>
            <w:hideMark/>
          </w:tcPr>
          <w:p w14:paraId="14F39933" w14:textId="77777777" w:rsidR="009639B4" w:rsidRDefault="009639B4">
            <w:pPr>
              <w:spacing w:after="0"/>
            </w:pPr>
            <w:r>
              <w:t>Виключення квартири із розряду службових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4902F5"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034B24" w14:textId="77777777" w:rsidR="009639B4" w:rsidRDefault="009639B4">
            <w:pPr>
              <w:spacing w:after="0"/>
            </w:pPr>
          </w:p>
        </w:tc>
      </w:tr>
      <w:tr w:rsidR="009639B4" w14:paraId="7B5932A0"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AED702E" w14:textId="77777777" w:rsidR="009639B4" w:rsidRDefault="009639B4">
            <w:pPr>
              <w:spacing w:after="0"/>
              <w:rPr>
                <w:lang w:eastAsia="ru-RU"/>
              </w:rPr>
            </w:pPr>
            <w:r>
              <w:rPr>
                <w:color w:val="000000"/>
                <w:lang w:eastAsia="ru-RU"/>
              </w:rPr>
              <w:t>122</w:t>
            </w:r>
          </w:p>
        </w:tc>
        <w:tc>
          <w:tcPr>
            <w:tcW w:w="1012" w:type="dxa"/>
            <w:tcBorders>
              <w:top w:val="single" w:sz="4" w:space="0" w:color="auto"/>
              <w:left w:val="single" w:sz="4" w:space="0" w:color="auto"/>
              <w:bottom w:val="single" w:sz="4" w:space="0" w:color="auto"/>
              <w:right w:val="single" w:sz="4" w:space="0" w:color="auto"/>
            </w:tcBorders>
            <w:vAlign w:val="center"/>
            <w:hideMark/>
          </w:tcPr>
          <w:p w14:paraId="61F5725F" w14:textId="77777777" w:rsidR="009639B4" w:rsidRDefault="009639B4">
            <w:pPr>
              <w:spacing w:after="0"/>
              <w:rPr>
                <w:lang w:eastAsia="ru-RU"/>
              </w:rPr>
            </w:pPr>
            <w:r>
              <w:rPr>
                <w:lang w:eastAsia="ru-RU"/>
              </w:rPr>
              <w:t>14-1/08</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031824D" w14:textId="77777777" w:rsidR="009639B4" w:rsidRDefault="009639B4">
            <w:pPr>
              <w:spacing w:after="0"/>
            </w:pPr>
            <w:r>
              <w:t>Надання дозволу на влаштування газової колонки в багатоквартирному будинку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608B02"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60C186B2" w14:textId="77777777" w:rsidR="009639B4" w:rsidRDefault="009639B4">
            <w:pPr>
              <w:spacing w:after="0" w:line="216" w:lineRule="auto"/>
            </w:pPr>
            <w:r>
              <w:t>Постанова КМУ від 21.07.2005 р. №630 «Про затвердження Правила надання послуг з централізованого опалення, постачання холодної та гарячої води і водовідведення»</w:t>
            </w:r>
          </w:p>
        </w:tc>
      </w:tr>
      <w:tr w:rsidR="009639B4" w14:paraId="46D3EC39"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27F82DC5" w14:textId="77777777" w:rsidR="009639B4" w:rsidRDefault="009639B4">
            <w:pPr>
              <w:spacing w:after="0"/>
              <w:rPr>
                <w:lang w:eastAsia="ru-RU"/>
              </w:rPr>
            </w:pPr>
            <w:r>
              <w:rPr>
                <w:color w:val="000000"/>
                <w:lang w:eastAsia="ru-RU"/>
              </w:rPr>
              <w:t>123</w:t>
            </w:r>
          </w:p>
        </w:tc>
        <w:tc>
          <w:tcPr>
            <w:tcW w:w="1012" w:type="dxa"/>
            <w:tcBorders>
              <w:top w:val="single" w:sz="4" w:space="0" w:color="auto"/>
              <w:left w:val="single" w:sz="4" w:space="0" w:color="auto"/>
              <w:bottom w:val="single" w:sz="4" w:space="0" w:color="auto"/>
              <w:right w:val="single" w:sz="4" w:space="0" w:color="auto"/>
            </w:tcBorders>
            <w:vAlign w:val="center"/>
            <w:hideMark/>
          </w:tcPr>
          <w:p w14:paraId="7700ABF7" w14:textId="77777777" w:rsidR="009639B4" w:rsidRDefault="009639B4">
            <w:pPr>
              <w:spacing w:after="0"/>
              <w:rPr>
                <w:lang w:eastAsia="ru-RU"/>
              </w:rPr>
            </w:pPr>
            <w:r>
              <w:rPr>
                <w:lang w:eastAsia="ru-RU"/>
              </w:rPr>
              <w:t>14-1/09</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FD214EB" w14:textId="77777777" w:rsidR="009639B4" w:rsidRDefault="009639B4">
            <w:pPr>
              <w:spacing w:after="0"/>
            </w:pPr>
            <w:r>
              <w:t xml:space="preserve">Про надання в оренду нерухомого майна комунальної власності Сіверської міської рад (ОТГ)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7974AE"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737E140B" w14:textId="77777777" w:rsidR="009639B4" w:rsidRDefault="009639B4">
            <w:pPr>
              <w:spacing w:after="0" w:line="216" w:lineRule="auto"/>
              <w:rPr>
                <w:lang w:eastAsia="ru-RU"/>
              </w:rPr>
            </w:pPr>
            <w:r>
              <w:rPr>
                <w:color w:val="000000"/>
                <w:lang w:eastAsia="ru-RU"/>
              </w:rPr>
              <w:t>Закон України «Про оренду державного та комунального майна»</w:t>
            </w:r>
          </w:p>
        </w:tc>
      </w:tr>
      <w:tr w:rsidR="009639B4" w14:paraId="214A2136"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4B1A14DB" w14:textId="77777777" w:rsidR="009639B4" w:rsidRDefault="009639B4">
            <w:pPr>
              <w:spacing w:after="0"/>
              <w:rPr>
                <w:lang w:eastAsia="ru-RU"/>
              </w:rPr>
            </w:pPr>
            <w:r>
              <w:rPr>
                <w:color w:val="000000"/>
                <w:lang w:eastAsia="ru-RU"/>
              </w:rPr>
              <w:t>124</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29F00B5" w14:textId="77777777" w:rsidR="009639B4" w:rsidRDefault="009639B4">
            <w:pPr>
              <w:spacing w:after="0"/>
              <w:ind w:left="-57" w:right="-57"/>
              <w:rPr>
                <w:lang w:eastAsia="ru-RU"/>
              </w:rPr>
            </w:pPr>
            <w:r>
              <w:rPr>
                <w:lang w:eastAsia="ru-RU"/>
              </w:rPr>
              <w:t>14-1/10</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8EAEFDA" w14:textId="77777777" w:rsidR="009639B4" w:rsidRDefault="009639B4">
            <w:pPr>
              <w:spacing w:after="0"/>
            </w:pPr>
            <w:r>
              <w:t>Передача житлового комплексу з балансу балансоутримувача на баланс об’єднання співвласників багатоквартирного будинку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005EB5"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613DF76E" w14:textId="77777777" w:rsidR="009639B4" w:rsidRDefault="009639B4">
            <w:pPr>
              <w:spacing w:after="0" w:line="216" w:lineRule="auto"/>
              <w:rPr>
                <w:lang w:eastAsia="ru-RU"/>
              </w:rPr>
            </w:pPr>
            <w:r>
              <w:rPr>
                <w:lang w:eastAsia="ru-RU"/>
              </w:rPr>
              <w:t>Закон України «Про об’єднання співвласників багатоквартирного будинку»</w:t>
            </w:r>
          </w:p>
        </w:tc>
      </w:tr>
      <w:tr w:rsidR="009639B4" w14:paraId="7AF69E2A"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33E8DDD3" w14:textId="77777777" w:rsidR="009639B4" w:rsidRDefault="009639B4">
            <w:pPr>
              <w:spacing w:after="0"/>
              <w:rPr>
                <w:lang w:eastAsia="ru-RU"/>
              </w:rPr>
            </w:pPr>
            <w:r>
              <w:rPr>
                <w:color w:val="000000"/>
                <w:lang w:eastAsia="ru-RU"/>
              </w:rPr>
              <w:t>125</w:t>
            </w:r>
          </w:p>
        </w:tc>
        <w:tc>
          <w:tcPr>
            <w:tcW w:w="1012" w:type="dxa"/>
            <w:tcBorders>
              <w:top w:val="single" w:sz="4" w:space="0" w:color="auto"/>
              <w:left w:val="single" w:sz="4" w:space="0" w:color="auto"/>
              <w:bottom w:val="single" w:sz="4" w:space="0" w:color="auto"/>
              <w:right w:val="single" w:sz="4" w:space="0" w:color="auto"/>
            </w:tcBorders>
            <w:vAlign w:val="center"/>
            <w:hideMark/>
          </w:tcPr>
          <w:p w14:paraId="0792ACE4" w14:textId="77777777" w:rsidR="009639B4" w:rsidRDefault="009639B4">
            <w:pPr>
              <w:spacing w:after="0"/>
              <w:ind w:left="-57" w:right="-57"/>
              <w:rPr>
                <w:lang w:eastAsia="ru-RU"/>
              </w:rPr>
            </w:pPr>
            <w:r>
              <w:rPr>
                <w:lang w:eastAsia="ru-RU"/>
              </w:rPr>
              <w:t>14-1/11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0FF5403" w14:textId="77777777" w:rsidR="009639B4" w:rsidRDefault="009639B4">
            <w:pPr>
              <w:spacing w:after="0"/>
            </w:pPr>
            <w:r>
              <w:t>Видача довідки про перебування на квартирному обліку або іншого документа, що підтверджує необхідність поліпшення житлових умов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46BEDE"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7B154B4C" w14:textId="77777777" w:rsidR="009639B4" w:rsidRDefault="009639B4">
            <w:pPr>
              <w:spacing w:after="0" w:line="216" w:lineRule="auto"/>
              <w:rPr>
                <w:lang w:eastAsia="ru-RU"/>
              </w:rPr>
            </w:pPr>
            <w:r>
              <w:t>Житловий кодекс України</w:t>
            </w:r>
          </w:p>
        </w:tc>
      </w:tr>
      <w:tr w:rsidR="009639B4" w14:paraId="68455F20"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621E9F53" w14:textId="77777777" w:rsidR="009639B4" w:rsidRDefault="009639B4">
            <w:pPr>
              <w:spacing w:after="0"/>
              <w:rPr>
                <w:lang w:eastAsia="ru-RU"/>
              </w:rPr>
            </w:pPr>
            <w:r>
              <w:rPr>
                <w:color w:val="000000"/>
                <w:lang w:eastAsia="ru-RU"/>
              </w:rPr>
              <w:t>126</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BD32CE9" w14:textId="77777777" w:rsidR="009639B4" w:rsidRDefault="009639B4">
            <w:pPr>
              <w:spacing w:after="0"/>
              <w:ind w:left="-57" w:right="-57"/>
              <w:rPr>
                <w:lang w:eastAsia="ru-RU"/>
              </w:rPr>
            </w:pPr>
            <w:r>
              <w:rPr>
                <w:lang w:eastAsia="ru-RU"/>
              </w:rPr>
              <w:t>14-1/12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F6EC6D9" w14:textId="77777777" w:rsidR="009639B4" w:rsidRDefault="009639B4">
            <w:pPr>
              <w:spacing w:after="0"/>
            </w:pPr>
            <w:r>
              <w:t>Взяття на соціальний квартирний облік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CF7BBA"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4DCA6304" w14:textId="77777777" w:rsidR="009639B4" w:rsidRDefault="009639B4">
            <w:pPr>
              <w:spacing w:after="0" w:line="216" w:lineRule="auto"/>
              <w:rPr>
                <w:lang w:eastAsia="ru-RU"/>
              </w:rPr>
            </w:pPr>
            <w:r>
              <w:rPr>
                <w:lang w:eastAsia="ru-RU"/>
              </w:rPr>
              <w:t>Закон України «Про житловий фонд соціального призначення»</w:t>
            </w:r>
          </w:p>
        </w:tc>
      </w:tr>
      <w:tr w:rsidR="009639B4" w14:paraId="6E6325B7"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485F4430" w14:textId="77777777" w:rsidR="009639B4" w:rsidRDefault="009639B4">
            <w:pPr>
              <w:spacing w:after="0"/>
              <w:rPr>
                <w:lang w:eastAsia="ru-RU"/>
              </w:rPr>
            </w:pPr>
            <w:r>
              <w:rPr>
                <w:color w:val="000000"/>
                <w:lang w:eastAsia="ru-RU"/>
              </w:rPr>
              <w:t>127</w:t>
            </w:r>
          </w:p>
        </w:tc>
        <w:tc>
          <w:tcPr>
            <w:tcW w:w="1012" w:type="dxa"/>
            <w:tcBorders>
              <w:top w:val="single" w:sz="4" w:space="0" w:color="auto"/>
              <w:left w:val="single" w:sz="4" w:space="0" w:color="auto"/>
              <w:bottom w:val="single" w:sz="4" w:space="0" w:color="auto"/>
              <w:right w:val="single" w:sz="4" w:space="0" w:color="auto"/>
            </w:tcBorders>
            <w:vAlign w:val="center"/>
            <w:hideMark/>
          </w:tcPr>
          <w:p w14:paraId="09C7BF0E" w14:textId="77777777" w:rsidR="009639B4" w:rsidRDefault="009639B4">
            <w:pPr>
              <w:spacing w:after="0"/>
              <w:ind w:left="-57" w:right="-57"/>
              <w:rPr>
                <w:lang w:eastAsia="ru-RU"/>
              </w:rPr>
            </w:pPr>
            <w:r>
              <w:rPr>
                <w:lang w:eastAsia="ru-RU"/>
              </w:rPr>
              <w:t>14-1/13</w:t>
            </w:r>
          </w:p>
        </w:tc>
        <w:tc>
          <w:tcPr>
            <w:tcW w:w="8071" w:type="dxa"/>
            <w:tcBorders>
              <w:top w:val="single" w:sz="4" w:space="0" w:color="auto"/>
              <w:left w:val="single" w:sz="4" w:space="0" w:color="auto"/>
              <w:bottom w:val="single" w:sz="4" w:space="0" w:color="auto"/>
              <w:right w:val="single" w:sz="4" w:space="0" w:color="auto"/>
            </w:tcBorders>
            <w:vAlign w:val="center"/>
            <w:hideMark/>
          </w:tcPr>
          <w:p w14:paraId="4EF938DA" w14:textId="77777777" w:rsidR="009639B4" w:rsidRDefault="009639B4">
            <w:pPr>
              <w:spacing w:after="0"/>
            </w:pPr>
            <w:r>
              <w:t>Взяття на облік для надання житлових приміщень для тимчасового проживання внутрішньо переміщених осіб</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06E8F3"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06237F62" w14:textId="77777777" w:rsidR="009639B4" w:rsidRDefault="009639B4">
            <w:pPr>
              <w:spacing w:after="0" w:line="216" w:lineRule="auto"/>
              <w:rPr>
                <w:lang w:eastAsia="ru-RU"/>
              </w:rPr>
            </w:pPr>
            <w:r>
              <w:rPr>
                <w:lang w:eastAsia="ru-RU"/>
              </w:rPr>
              <w:t>Житловий кодекс України</w:t>
            </w:r>
          </w:p>
          <w:p w14:paraId="1ADA828F" w14:textId="77777777" w:rsidR="009639B4" w:rsidRDefault="009639B4">
            <w:pPr>
              <w:spacing w:after="0" w:line="216" w:lineRule="auto"/>
              <w:rPr>
                <w:lang w:eastAsia="ru-RU"/>
              </w:rPr>
            </w:pPr>
            <w:r>
              <w:rPr>
                <w:lang w:eastAsia="ru-RU"/>
              </w:rPr>
              <w:t>Закон України «Про забезпечення прав і свобод внутрішньо переміщених осіб»</w:t>
            </w:r>
          </w:p>
          <w:p w14:paraId="4BCF6504" w14:textId="77777777" w:rsidR="009639B4" w:rsidRDefault="009639B4">
            <w:pPr>
              <w:spacing w:after="0" w:line="216" w:lineRule="auto"/>
              <w:rPr>
                <w:lang w:eastAsia="ru-RU"/>
              </w:rPr>
            </w:pPr>
            <w:r>
              <w:rPr>
                <w:lang w:eastAsia="ru-RU"/>
              </w:rPr>
              <w:t>Закон України «Про внесення змін до деяких законів України щодо захисту житлових прав дітей-сиріт, дітей, позбавлених батьківського піклування, та осіб з їх числа»</w:t>
            </w:r>
          </w:p>
        </w:tc>
      </w:tr>
      <w:tr w:rsidR="009639B4" w14:paraId="3AB357F8"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6CAAC075" w14:textId="77777777" w:rsidR="009639B4" w:rsidRDefault="009639B4">
            <w:pPr>
              <w:spacing w:after="0"/>
              <w:rPr>
                <w:lang w:eastAsia="ru-RU"/>
              </w:rPr>
            </w:pPr>
            <w:r>
              <w:rPr>
                <w:color w:val="000000"/>
                <w:lang w:eastAsia="ru-RU"/>
              </w:rPr>
              <w:t>128</w:t>
            </w:r>
          </w:p>
        </w:tc>
        <w:tc>
          <w:tcPr>
            <w:tcW w:w="1012" w:type="dxa"/>
            <w:tcBorders>
              <w:top w:val="single" w:sz="4" w:space="0" w:color="auto"/>
              <w:left w:val="single" w:sz="4" w:space="0" w:color="auto"/>
              <w:bottom w:val="single" w:sz="4" w:space="0" w:color="auto"/>
              <w:right w:val="single" w:sz="4" w:space="0" w:color="auto"/>
            </w:tcBorders>
            <w:vAlign w:val="center"/>
            <w:hideMark/>
          </w:tcPr>
          <w:p w14:paraId="6DA646C1" w14:textId="77777777" w:rsidR="009639B4" w:rsidRDefault="009639B4">
            <w:pPr>
              <w:spacing w:after="0"/>
              <w:ind w:left="-57" w:right="-57"/>
              <w:rPr>
                <w:lang w:eastAsia="ru-RU"/>
              </w:rPr>
            </w:pPr>
            <w:r>
              <w:rPr>
                <w:lang w:eastAsia="ru-RU"/>
              </w:rPr>
              <w:t>14-1/14</w:t>
            </w:r>
          </w:p>
        </w:tc>
        <w:tc>
          <w:tcPr>
            <w:tcW w:w="8071" w:type="dxa"/>
            <w:tcBorders>
              <w:top w:val="single" w:sz="4" w:space="0" w:color="auto"/>
              <w:left w:val="single" w:sz="4" w:space="0" w:color="auto"/>
              <w:bottom w:val="single" w:sz="4" w:space="0" w:color="auto"/>
              <w:right w:val="single" w:sz="4" w:space="0" w:color="auto"/>
            </w:tcBorders>
            <w:vAlign w:val="center"/>
            <w:hideMark/>
          </w:tcPr>
          <w:p w14:paraId="1EF55CDE" w14:textId="77777777" w:rsidR="009639B4" w:rsidRDefault="009639B4">
            <w:pPr>
              <w:spacing w:after="0"/>
            </w:pPr>
            <w:r>
              <w:t>Наміри щодо можливості розміщення тимчасової споруди для провадження підприємницької діяльності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F862C7"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64F2339F" w14:textId="77777777" w:rsidR="009639B4" w:rsidRDefault="009639B4">
            <w:pPr>
              <w:spacing w:after="0" w:line="216" w:lineRule="auto"/>
              <w:rPr>
                <w:lang w:eastAsia="ru-RU"/>
              </w:rPr>
            </w:pPr>
            <w:r>
              <w:rPr>
                <w:lang w:eastAsia="ru-RU"/>
              </w:rPr>
              <w:t>Закон України «Про регулювання містобудівної діяльності»</w:t>
            </w:r>
          </w:p>
        </w:tc>
      </w:tr>
      <w:tr w:rsidR="009639B4" w14:paraId="7C54942F"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D428C94" w14:textId="77777777" w:rsidR="009639B4" w:rsidRDefault="009639B4">
            <w:pPr>
              <w:spacing w:after="0"/>
              <w:rPr>
                <w:lang w:eastAsia="ru-RU"/>
              </w:rPr>
            </w:pPr>
            <w:r>
              <w:rPr>
                <w:color w:val="000000"/>
                <w:lang w:eastAsia="ru-RU"/>
              </w:rPr>
              <w:t>129</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D17C82E" w14:textId="77777777" w:rsidR="009639B4" w:rsidRDefault="009639B4">
            <w:pPr>
              <w:spacing w:after="0"/>
              <w:ind w:left="-57" w:right="-57"/>
              <w:rPr>
                <w:lang w:eastAsia="ru-RU"/>
              </w:rPr>
            </w:pPr>
            <w:r>
              <w:rPr>
                <w:lang w:eastAsia="ru-RU"/>
              </w:rPr>
              <w:t>14-1/15</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4677251" w14:textId="77777777" w:rsidR="009639B4" w:rsidRDefault="009639B4">
            <w:pPr>
              <w:spacing w:after="0"/>
            </w:pPr>
            <w:r>
              <w:t>Присвоєння (зміна) поштової адреси об’єкту  нерухомого майна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994C97"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hideMark/>
          </w:tcPr>
          <w:p w14:paraId="271C1B6B" w14:textId="77777777" w:rsidR="009639B4" w:rsidRDefault="009639B4">
            <w:pPr>
              <w:spacing w:after="0" w:line="216" w:lineRule="auto"/>
              <w:rPr>
                <w:lang w:eastAsia="ru-RU"/>
              </w:rPr>
            </w:pPr>
            <w:r>
              <w:rPr>
                <w:lang w:eastAsia="ru-RU"/>
              </w:rPr>
              <w:t>Закону України «Про місцеве самоврядування в Україні»</w:t>
            </w:r>
          </w:p>
        </w:tc>
      </w:tr>
      <w:tr w:rsidR="009639B4" w14:paraId="0E1A862B"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3C5D7BE" w14:textId="77777777" w:rsidR="009639B4" w:rsidRDefault="009639B4">
            <w:pPr>
              <w:spacing w:after="0"/>
              <w:rPr>
                <w:lang w:eastAsia="ru-RU"/>
              </w:rPr>
            </w:pPr>
            <w:r>
              <w:rPr>
                <w:color w:val="000000"/>
                <w:lang w:eastAsia="ru-RU"/>
              </w:rPr>
              <w:t>130</w:t>
            </w:r>
          </w:p>
        </w:tc>
        <w:tc>
          <w:tcPr>
            <w:tcW w:w="1012" w:type="dxa"/>
            <w:tcBorders>
              <w:top w:val="single" w:sz="4" w:space="0" w:color="auto"/>
              <w:left w:val="single" w:sz="4" w:space="0" w:color="auto"/>
              <w:bottom w:val="single" w:sz="4" w:space="0" w:color="auto"/>
              <w:right w:val="single" w:sz="4" w:space="0" w:color="auto"/>
            </w:tcBorders>
            <w:vAlign w:val="center"/>
            <w:hideMark/>
          </w:tcPr>
          <w:p w14:paraId="67F279D9" w14:textId="77777777" w:rsidR="009639B4" w:rsidRDefault="009639B4">
            <w:pPr>
              <w:spacing w:after="0"/>
              <w:ind w:left="-57" w:right="-57"/>
              <w:rPr>
                <w:lang w:eastAsia="ru-RU"/>
              </w:rPr>
            </w:pPr>
            <w:r>
              <w:rPr>
                <w:lang w:eastAsia="ru-RU"/>
              </w:rPr>
              <w:t>14-1/16</w:t>
            </w:r>
          </w:p>
        </w:tc>
        <w:tc>
          <w:tcPr>
            <w:tcW w:w="8071" w:type="dxa"/>
            <w:tcBorders>
              <w:top w:val="single" w:sz="4" w:space="0" w:color="auto"/>
              <w:left w:val="single" w:sz="4" w:space="0" w:color="auto"/>
              <w:bottom w:val="single" w:sz="4" w:space="0" w:color="auto"/>
              <w:right w:val="single" w:sz="4" w:space="0" w:color="auto"/>
            </w:tcBorders>
            <w:vAlign w:val="center"/>
            <w:hideMark/>
          </w:tcPr>
          <w:p w14:paraId="5C397443" w14:textId="77777777" w:rsidR="009639B4" w:rsidRDefault="009639B4">
            <w:pPr>
              <w:spacing w:after="0"/>
            </w:pPr>
            <w:r>
              <w:t>Надання довідки про присвоєння  поштової адреси об’єкту  нерухомого майна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2E26E7"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97295C" w14:textId="77777777" w:rsidR="009639B4" w:rsidRDefault="009639B4">
            <w:pPr>
              <w:spacing w:after="0"/>
              <w:rPr>
                <w:lang w:eastAsia="ru-RU"/>
              </w:rPr>
            </w:pPr>
          </w:p>
        </w:tc>
      </w:tr>
      <w:tr w:rsidR="009639B4" w14:paraId="53ADA255"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2A99C7A2" w14:textId="77777777" w:rsidR="009639B4" w:rsidRDefault="009639B4">
            <w:pPr>
              <w:spacing w:after="0"/>
              <w:rPr>
                <w:lang w:eastAsia="ru-RU"/>
              </w:rPr>
            </w:pPr>
            <w:r>
              <w:rPr>
                <w:color w:val="000000"/>
                <w:lang w:eastAsia="ru-RU"/>
              </w:rPr>
              <w:lastRenderedPageBreak/>
              <w:t>131</w:t>
            </w:r>
          </w:p>
        </w:tc>
        <w:tc>
          <w:tcPr>
            <w:tcW w:w="1012" w:type="dxa"/>
            <w:tcBorders>
              <w:top w:val="single" w:sz="4" w:space="0" w:color="auto"/>
              <w:left w:val="single" w:sz="4" w:space="0" w:color="auto"/>
              <w:bottom w:val="single" w:sz="4" w:space="0" w:color="auto"/>
              <w:right w:val="single" w:sz="4" w:space="0" w:color="auto"/>
            </w:tcBorders>
            <w:vAlign w:val="center"/>
            <w:hideMark/>
          </w:tcPr>
          <w:p w14:paraId="688C6B8A" w14:textId="77777777" w:rsidR="009639B4" w:rsidRDefault="009639B4">
            <w:pPr>
              <w:spacing w:after="0"/>
              <w:ind w:left="-57" w:right="-57"/>
              <w:rPr>
                <w:lang w:eastAsia="ru-RU"/>
              </w:rPr>
            </w:pPr>
            <w:r>
              <w:rPr>
                <w:lang w:eastAsia="ru-RU"/>
              </w:rPr>
              <w:t>14-1/17</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E06773B" w14:textId="77777777" w:rsidR="009639B4" w:rsidRDefault="009639B4">
            <w:pPr>
              <w:spacing w:after="0"/>
            </w:pPr>
            <w:r>
              <w:t>Надання дозволу на переведення квартири, житлового будинку, частини житлового будинку з житлового фонду в нежитловий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18F412"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1D57FDBB" w14:textId="77777777" w:rsidR="009639B4" w:rsidRDefault="009639B4">
            <w:pPr>
              <w:spacing w:after="0" w:line="216" w:lineRule="auto"/>
              <w:rPr>
                <w:lang w:eastAsia="ru-RU"/>
              </w:rPr>
            </w:pPr>
            <w:r>
              <w:t>Житловий кодекс України</w:t>
            </w:r>
          </w:p>
        </w:tc>
      </w:tr>
      <w:tr w:rsidR="009639B4" w14:paraId="7D357457"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473987F2" w14:textId="77777777" w:rsidR="009639B4" w:rsidRDefault="009639B4">
            <w:pPr>
              <w:spacing w:after="0"/>
              <w:rPr>
                <w:lang w:eastAsia="ru-RU"/>
              </w:rPr>
            </w:pPr>
            <w:r>
              <w:rPr>
                <w:color w:val="000000"/>
                <w:lang w:eastAsia="ru-RU"/>
              </w:rPr>
              <w:t>132</w:t>
            </w:r>
          </w:p>
        </w:tc>
        <w:tc>
          <w:tcPr>
            <w:tcW w:w="1012" w:type="dxa"/>
            <w:tcBorders>
              <w:top w:val="single" w:sz="4" w:space="0" w:color="auto"/>
              <w:left w:val="single" w:sz="4" w:space="0" w:color="auto"/>
              <w:bottom w:val="single" w:sz="4" w:space="0" w:color="auto"/>
              <w:right w:val="single" w:sz="4" w:space="0" w:color="auto"/>
            </w:tcBorders>
            <w:vAlign w:val="center"/>
            <w:hideMark/>
          </w:tcPr>
          <w:p w14:paraId="05212C6E" w14:textId="77777777" w:rsidR="009639B4" w:rsidRDefault="009639B4">
            <w:pPr>
              <w:spacing w:after="0"/>
              <w:ind w:left="-57" w:right="-57"/>
              <w:rPr>
                <w:lang w:eastAsia="ru-RU"/>
              </w:rPr>
            </w:pPr>
            <w:r>
              <w:rPr>
                <w:lang w:eastAsia="ru-RU"/>
              </w:rPr>
              <w:t>14-1/18</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4B21F72" w14:textId="77777777" w:rsidR="009639B4" w:rsidRDefault="009639B4">
            <w:pPr>
              <w:spacing w:after="0"/>
            </w:pPr>
            <w:r>
              <w:t>Видача дозволу на порушення об’єктів благоустрою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6D4E0E"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hideMark/>
          </w:tcPr>
          <w:p w14:paraId="1C58294F" w14:textId="77777777" w:rsidR="009639B4" w:rsidRDefault="009639B4">
            <w:pPr>
              <w:spacing w:after="0" w:line="216" w:lineRule="auto"/>
              <w:rPr>
                <w:lang w:eastAsia="ru-RU"/>
              </w:rPr>
            </w:pPr>
            <w:r>
              <w:rPr>
                <w:lang w:eastAsia="ru-RU"/>
              </w:rPr>
              <w:t>Закон України «Про благоустрій населених пунктів»</w:t>
            </w:r>
          </w:p>
        </w:tc>
      </w:tr>
      <w:tr w:rsidR="009639B4" w14:paraId="21F915AB"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6BD3A1A" w14:textId="77777777" w:rsidR="009639B4" w:rsidRDefault="009639B4">
            <w:pPr>
              <w:spacing w:after="0"/>
              <w:rPr>
                <w:lang w:eastAsia="ru-RU"/>
              </w:rPr>
            </w:pPr>
            <w:r>
              <w:rPr>
                <w:color w:val="000000"/>
                <w:lang w:eastAsia="ru-RU"/>
              </w:rPr>
              <w:t>133</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46A9ABD" w14:textId="77777777" w:rsidR="009639B4" w:rsidRDefault="009639B4">
            <w:pPr>
              <w:spacing w:after="0"/>
              <w:ind w:left="-57" w:right="-57"/>
              <w:rPr>
                <w:lang w:eastAsia="ru-RU"/>
              </w:rPr>
            </w:pPr>
            <w:r>
              <w:rPr>
                <w:lang w:eastAsia="ru-RU"/>
              </w:rPr>
              <w:t>14-1/19</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8BF0D58" w14:textId="77777777" w:rsidR="009639B4" w:rsidRDefault="009639B4">
            <w:pPr>
              <w:spacing w:after="0"/>
            </w:pPr>
            <w:r>
              <w:t xml:space="preserve">Переоформлення дозволу порушення об’єктів благоустрою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6FA3CA"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EB466A" w14:textId="77777777" w:rsidR="009639B4" w:rsidRDefault="009639B4">
            <w:pPr>
              <w:spacing w:after="0"/>
              <w:rPr>
                <w:lang w:eastAsia="ru-RU"/>
              </w:rPr>
            </w:pPr>
          </w:p>
        </w:tc>
      </w:tr>
      <w:tr w:rsidR="009639B4" w14:paraId="2CBAA083"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6BC10DB2" w14:textId="77777777" w:rsidR="009639B4" w:rsidRDefault="009639B4">
            <w:pPr>
              <w:spacing w:after="0"/>
              <w:rPr>
                <w:lang w:eastAsia="ru-RU"/>
              </w:rPr>
            </w:pPr>
            <w:r>
              <w:rPr>
                <w:color w:val="000000"/>
                <w:lang w:eastAsia="ru-RU"/>
              </w:rPr>
              <w:t>134</w:t>
            </w:r>
          </w:p>
        </w:tc>
        <w:tc>
          <w:tcPr>
            <w:tcW w:w="1012" w:type="dxa"/>
            <w:tcBorders>
              <w:top w:val="single" w:sz="4" w:space="0" w:color="auto"/>
              <w:left w:val="single" w:sz="4" w:space="0" w:color="auto"/>
              <w:bottom w:val="single" w:sz="4" w:space="0" w:color="auto"/>
              <w:right w:val="single" w:sz="4" w:space="0" w:color="auto"/>
            </w:tcBorders>
            <w:vAlign w:val="center"/>
            <w:hideMark/>
          </w:tcPr>
          <w:p w14:paraId="683757ED" w14:textId="77777777" w:rsidR="009639B4" w:rsidRDefault="009639B4">
            <w:pPr>
              <w:spacing w:after="0"/>
              <w:ind w:left="-57" w:right="-57"/>
              <w:rPr>
                <w:lang w:eastAsia="ru-RU"/>
              </w:rPr>
            </w:pPr>
            <w:r>
              <w:rPr>
                <w:lang w:eastAsia="ru-RU"/>
              </w:rPr>
              <w:t>14-1/20</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E351F74" w14:textId="77777777" w:rsidR="009639B4" w:rsidRDefault="009639B4">
            <w:pPr>
              <w:spacing w:after="0"/>
            </w:pPr>
            <w:r>
              <w:t>Видача дублікату дозволу на порушення об’єктів благоустрою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045E63"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A5CD1E" w14:textId="77777777" w:rsidR="009639B4" w:rsidRDefault="009639B4">
            <w:pPr>
              <w:spacing w:after="0"/>
              <w:rPr>
                <w:lang w:eastAsia="ru-RU"/>
              </w:rPr>
            </w:pPr>
          </w:p>
        </w:tc>
      </w:tr>
      <w:tr w:rsidR="009639B4" w14:paraId="0770ADF8"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EAC864D" w14:textId="77777777" w:rsidR="009639B4" w:rsidRDefault="009639B4">
            <w:pPr>
              <w:spacing w:after="0"/>
              <w:rPr>
                <w:lang w:eastAsia="ru-RU"/>
              </w:rPr>
            </w:pPr>
            <w:r>
              <w:rPr>
                <w:color w:val="000000"/>
                <w:lang w:eastAsia="ru-RU"/>
              </w:rPr>
              <w:t>135</w:t>
            </w:r>
          </w:p>
        </w:tc>
        <w:tc>
          <w:tcPr>
            <w:tcW w:w="1012" w:type="dxa"/>
            <w:tcBorders>
              <w:top w:val="single" w:sz="4" w:space="0" w:color="auto"/>
              <w:left w:val="single" w:sz="4" w:space="0" w:color="auto"/>
              <w:bottom w:val="single" w:sz="4" w:space="0" w:color="auto"/>
              <w:right w:val="single" w:sz="4" w:space="0" w:color="auto"/>
            </w:tcBorders>
            <w:vAlign w:val="center"/>
            <w:hideMark/>
          </w:tcPr>
          <w:p w14:paraId="0BA9011B" w14:textId="77777777" w:rsidR="009639B4" w:rsidRDefault="009639B4">
            <w:pPr>
              <w:spacing w:after="0"/>
              <w:ind w:left="-57" w:right="-57"/>
              <w:rPr>
                <w:lang w:eastAsia="ru-RU"/>
              </w:rPr>
            </w:pPr>
            <w:r>
              <w:rPr>
                <w:lang w:eastAsia="ru-RU"/>
              </w:rPr>
              <w:t>14-1/21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D9C2712" w14:textId="77777777" w:rsidR="009639B4" w:rsidRDefault="009639B4">
            <w:pPr>
              <w:spacing w:after="0"/>
            </w:pPr>
            <w:r>
              <w:t>Анулювання дозволу на порушення об’єктів благоустрою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93DB9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5B3799" w14:textId="77777777" w:rsidR="009639B4" w:rsidRDefault="009639B4">
            <w:pPr>
              <w:spacing w:after="0"/>
              <w:rPr>
                <w:lang w:eastAsia="ru-RU"/>
              </w:rPr>
            </w:pPr>
          </w:p>
        </w:tc>
      </w:tr>
      <w:tr w:rsidR="009639B4" w14:paraId="430F4484"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8CEBE37" w14:textId="77777777" w:rsidR="009639B4" w:rsidRDefault="009639B4">
            <w:pPr>
              <w:spacing w:after="0"/>
              <w:rPr>
                <w:lang w:eastAsia="ru-RU"/>
              </w:rPr>
            </w:pPr>
            <w:r>
              <w:rPr>
                <w:color w:val="000000"/>
                <w:lang w:eastAsia="ru-RU"/>
              </w:rPr>
              <w:t>136</w:t>
            </w:r>
          </w:p>
        </w:tc>
        <w:tc>
          <w:tcPr>
            <w:tcW w:w="1012" w:type="dxa"/>
            <w:tcBorders>
              <w:top w:val="single" w:sz="4" w:space="0" w:color="auto"/>
              <w:left w:val="single" w:sz="4" w:space="0" w:color="auto"/>
              <w:bottom w:val="single" w:sz="4" w:space="0" w:color="auto"/>
              <w:right w:val="single" w:sz="4" w:space="0" w:color="auto"/>
            </w:tcBorders>
            <w:vAlign w:val="center"/>
            <w:hideMark/>
          </w:tcPr>
          <w:p w14:paraId="7E640384" w14:textId="77777777" w:rsidR="009639B4" w:rsidRDefault="009639B4">
            <w:pPr>
              <w:spacing w:after="0"/>
              <w:ind w:left="-57" w:right="-57"/>
              <w:rPr>
                <w:lang w:eastAsia="ru-RU"/>
              </w:rPr>
            </w:pPr>
            <w:r>
              <w:rPr>
                <w:lang w:eastAsia="ru-RU"/>
              </w:rPr>
              <w:t>14-1/22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5DE7E05A" w14:textId="77777777" w:rsidR="009639B4" w:rsidRDefault="009639B4">
            <w:pPr>
              <w:spacing w:after="0"/>
            </w:pPr>
            <w:r>
              <w:t>Зняття з облікових даних житлового та нежитлового об’єкту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96D136"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hideMark/>
          </w:tcPr>
          <w:p w14:paraId="6BE4C966" w14:textId="77777777" w:rsidR="009639B4" w:rsidRDefault="009639B4">
            <w:pPr>
              <w:spacing w:after="0" w:line="216" w:lineRule="auto"/>
              <w:rPr>
                <w:lang w:eastAsia="ru-RU"/>
              </w:rPr>
            </w:pPr>
            <w:r>
              <w:t>Житловий кодекс України</w:t>
            </w:r>
          </w:p>
        </w:tc>
      </w:tr>
      <w:tr w:rsidR="009639B4" w14:paraId="1E574548"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3BC45C89" w14:textId="77777777" w:rsidR="009639B4" w:rsidRDefault="009639B4">
            <w:pPr>
              <w:spacing w:after="0"/>
              <w:rPr>
                <w:lang w:eastAsia="ru-RU"/>
              </w:rPr>
            </w:pPr>
            <w:r>
              <w:rPr>
                <w:color w:val="000000"/>
                <w:lang w:eastAsia="ru-RU"/>
              </w:rPr>
              <w:t>137</w:t>
            </w:r>
          </w:p>
        </w:tc>
        <w:tc>
          <w:tcPr>
            <w:tcW w:w="1012" w:type="dxa"/>
            <w:tcBorders>
              <w:top w:val="single" w:sz="4" w:space="0" w:color="auto"/>
              <w:left w:val="single" w:sz="4" w:space="0" w:color="auto"/>
              <w:bottom w:val="single" w:sz="4" w:space="0" w:color="auto"/>
              <w:right w:val="single" w:sz="4" w:space="0" w:color="auto"/>
            </w:tcBorders>
            <w:vAlign w:val="center"/>
            <w:hideMark/>
          </w:tcPr>
          <w:p w14:paraId="771ED2C7" w14:textId="77777777" w:rsidR="009639B4" w:rsidRDefault="009639B4">
            <w:pPr>
              <w:spacing w:after="0"/>
              <w:ind w:left="-57" w:right="-57"/>
              <w:rPr>
                <w:lang w:eastAsia="ru-RU"/>
              </w:rPr>
            </w:pPr>
            <w:r>
              <w:rPr>
                <w:lang w:eastAsia="ru-RU"/>
              </w:rPr>
              <w:t>14-1/23</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489026B" w14:textId="77777777" w:rsidR="009639B4" w:rsidRDefault="009639B4">
            <w:pPr>
              <w:spacing w:after="0"/>
            </w:pPr>
            <w:r>
              <w:t>Включення членів родини до облікових справ громадян, що перебувають на обліку громадян, які потребують поліпшення житлових умов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2EB2E4"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919D95" w14:textId="77777777" w:rsidR="009639B4" w:rsidRDefault="009639B4">
            <w:pPr>
              <w:spacing w:after="0"/>
              <w:rPr>
                <w:lang w:eastAsia="ru-RU"/>
              </w:rPr>
            </w:pPr>
          </w:p>
        </w:tc>
      </w:tr>
      <w:tr w:rsidR="009639B4" w14:paraId="025A03B6"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1509A111" w14:textId="77777777" w:rsidR="009639B4" w:rsidRDefault="009639B4">
            <w:pPr>
              <w:spacing w:after="0"/>
              <w:rPr>
                <w:lang w:eastAsia="ru-RU"/>
              </w:rPr>
            </w:pPr>
            <w:r>
              <w:rPr>
                <w:color w:val="000000"/>
                <w:lang w:eastAsia="ru-RU"/>
              </w:rPr>
              <w:t>138</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D74CEB6" w14:textId="77777777" w:rsidR="009639B4" w:rsidRDefault="009639B4">
            <w:pPr>
              <w:spacing w:after="0"/>
              <w:ind w:left="-57" w:right="-57"/>
              <w:rPr>
                <w:lang w:eastAsia="ru-RU"/>
              </w:rPr>
            </w:pPr>
            <w:r>
              <w:rPr>
                <w:lang w:eastAsia="ru-RU"/>
              </w:rPr>
              <w:t>14-1/24</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52AE52B" w14:textId="77777777" w:rsidR="009639B4" w:rsidRDefault="009639B4">
            <w:pPr>
              <w:spacing w:after="0"/>
            </w:pPr>
            <w:r>
              <w:t>Виключення членів родини з облікових справ громадян, що перебувають на обліку громадян, які потребують поліпшення житлових умов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A6A6A6"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53E3E1" w14:textId="77777777" w:rsidR="009639B4" w:rsidRDefault="009639B4">
            <w:pPr>
              <w:spacing w:after="0"/>
              <w:rPr>
                <w:lang w:eastAsia="ru-RU"/>
              </w:rPr>
            </w:pPr>
          </w:p>
        </w:tc>
      </w:tr>
      <w:tr w:rsidR="009639B4" w14:paraId="034656B2"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24D0FD8" w14:textId="77777777" w:rsidR="009639B4" w:rsidRDefault="009639B4">
            <w:pPr>
              <w:spacing w:after="0"/>
              <w:rPr>
                <w:lang w:eastAsia="ru-RU"/>
              </w:rPr>
            </w:pPr>
            <w:r>
              <w:rPr>
                <w:color w:val="000000"/>
                <w:lang w:eastAsia="ru-RU"/>
              </w:rPr>
              <w:t>139</w:t>
            </w:r>
          </w:p>
        </w:tc>
        <w:tc>
          <w:tcPr>
            <w:tcW w:w="1012" w:type="dxa"/>
            <w:tcBorders>
              <w:top w:val="single" w:sz="4" w:space="0" w:color="auto"/>
              <w:left w:val="single" w:sz="4" w:space="0" w:color="auto"/>
              <w:bottom w:val="single" w:sz="4" w:space="0" w:color="auto"/>
              <w:right w:val="single" w:sz="4" w:space="0" w:color="auto"/>
            </w:tcBorders>
            <w:vAlign w:val="center"/>
            <w:hideMark/>
          </w:tcPr>
          <w:p w14:paraId="7165AA2F" w14:textId="77777777" w:rsidR="009639B4" w:rsidRDefault="009639B4">
            <w:pPr>
              <w:spacing w:after="0"/>
              <w:ind w:left="-57" w:right="-57"/>
              <w:rPr>
                <w:lang w:eastAsia="ru-RU"/>
              </w:rPr>
            </w:pPr>
            <w:r>
              <w:rPr>
                <w:lang w:eastAsia="ru-RU"/>
              </w:rPr>
              <w:t>14-1/25</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43EC050" w14:textId="77777777" w:rsidR="009639B4" w:rsidRDefault="009639B4">
            <w:pPr>
              <w:spacing w:after="0"/>
            </w:pPr>
            <w:r>
              <w:t>Розділ облікової справи громадян, що перебувають на обліку громадян, які потребують поліпшення житлових умов при розірванні шлюбу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64A4FD"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1A5546" w14:textId="77777777" w:rsidR="009639B4" w:rsidRDefault="009639B4">
            <w:pPr>
              <w:spacing w:after="0"/>
              <w:rPr>
                <w:lang w:eastAsia="ru-RU"/>
              </w:rPr>
            </w:pPr>
          </w:p>
        </w:tc>
      </w:tr>
      <w:tr w:rsidR="009639B4" w14:paraId="0F9F9AA2"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3C788C4F" w14:textId="77777777" w:rsidR="009639B4" w:rsidRDefault="009639B4">
            <w:pPr>
              <w:spacing w:after="0"/>
              <w:rPr>
                <w:lang w:eastAsia="ru-RU"/>
              </w:rPr>
            </w:pPr>
            <w:r>
              <w:rPr>
                <w:color w:val="000000"/>
                <w:lang w:eastAsia="ru-RU"/>
              </w:rPr>
              <w:t>140</w:t>
            </w:r>
          </w:p>
        </w:tc>
        <w:tc>
          <w:tcPr>
            <w:tcW w:w="1012" w:type="dxa"/>
            <w:tcBorders>
              <w:top w:val="single" w:sz="4" w:space="0" w:color="auto"/>
              <w:left w:val="single" w:sz="4" w:space="0" w:color="auto"/>
              <w:bottom w:val="single" w:sz="4" w:space="0" w:color="auto"/>
              <w:right w:val="single" w:sz="4" w:space="0" w:color="auto"/>
            </w:tcBorders>
            <w:vAlign w:val="center"/>
            <w:hideMark/>
          </w:tcPr>
          <w:p w14:paraId="77AB7B87" w14:textId="77777777" w:rsidR="009639B4" w:rsidRDefault="009639B4">
            <w:pPr>
              <w:spacing w:after="0"/>
              <w:ind w:left="-57" w:right="-57"/>
              <w:rPr>
                <w:lang w:eastAsia="ru-RU"/>
              </w:rPr>
            </w:pPr>
            <w:r>
              <w:rPr>
                <w:lang w:eastAsia="ru-RU"/>
              </w:rPr>
              <w:t>14-1/26</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8AEF02B" w14:textId="77777777" w:rsidR="009639B4" w:rsidRDefault="009639B4">
            <w:pPr>
              <w:spacing w:after="0"/>
            </w:pPr>
            <w:r>
              <w:t xml:space="preserve">Розділ облікової справи громадян, що перебувають на обліку громадян, які потребують поліпшення житлових умов при утворенні нової сім’ї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405A7E"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DC6871" w14:textId="77777777" w:rsidR="009639B4" w:rsidRDefault="009639B4">
            <w:pPr>
              <w:spacing w:after="0"/>
              <w:rPr>
                <w:lang w:eastAsia="ru-RU"/>
              </w:rPr>
            </w:pPr>
          </w:p>
        </w:tc>
      </w:tr>
      <w:tr w:rsidR="009639B4" w14:paraId="40B1BCAF"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78FBFBAF" w14:textId="77777777" w:rsidR="009639B4" w:rsidRDefault="009639B4">
            <w:pPr>
              <w:spacing w:after="0"/>
              <w:rPr>
                <w:lang w:eastAsia="ru-RU"/>
              </w:rPr>
            </w:pPr>
            <w:r>
              <w:rPr>
                <w:color w:val="000000"/>
                <w:lang w:eastAsia="ru-RU"/>
              </w:rPr>
              <w:t>141</w:t>
            </w:r>
          </w:p>
        </w:tc>
        <w:tc>
          <w:tcPr>
            <w:tcW w:w="1012" w:type="dxa"/>
            <w:tcBorders>
              <w:top w:val="single" w:sz="4" w:space="0" w:color="auto"/>
              <w:left w:val="single" w:sz="4" w:space="0" w:color="auto"/>
              <w:bottom w:val="single" w:sz="4" w:space="0" w:color="auto"/>
              <w:right w:val="single" w:sz="4" w:space="0" w:color="auto"/>
            </w:tcBorders>
            <w:vAlign w:val="center"/>
            <w:hideMark/>
          </w:tcPr>
          <w:p w14:paraId="75F369AC" w14:textId="77777777" w:rsidR="009639B4" w:rsidRDefault="009639B4">
            <w:pPr>
              <w:spacing w:after="0"/>
              <w:ind w:left="-57" w:right="-57"/>
              <w:rPr>
                <w:lang w:eastAsia="ru-RU"/>
              </w:rPr>
            </w:pPr>
            <w:r>
              <w:rPr>
                <w:lang w:eastAsia="ru-RU"/>
              </w:rPr>
              <w:t>14-1/27</w:t>
            </w:r>
          </w:p>
        </w:tc>
        <w:tc>
          <w:tcPr>
            <w:tcW w:w="8071" w:type="dxa"/>
            <w:tcBorders>
              <w:top w:val="single" w:sz="4" w:space="0" w:color="auto"/>
              <w:left w:val="single" w:sz="4" w:space="0" w:color="auto"/>
              <w:bottom w:val="single" w:sz="4" w:space="0" w:color="auto"/>
              <w:right w:val="single" w:sz="4" w:space="0" w:color="auto"/>
            </w:tcBorders>
            <w:vAlign w:val="center"/>
            <w:hideMark/>
          </w:tcPr>
          <w:p w14:paraId="1629EA7E" w14:textId="77777777" w:rsidR="009639B4" w:rsidRDefault="009639B4">
            <w:pPr>
              <w:spacing w:after="0"/>
            </w:pPr>
            <w:r>
              <w:t>Об’єднання облікових справ громадян, що перебувають на обліку громадян, які потребують поліпшення житлових умов при утворенні нової сім’ї</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1592C0"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ABCBAF" w14:textId="77777777" w:rsidR="009639B4" w:rsidRDefault="009639B4">
            <w:pPr>
              <w:spacing w:after="0"/>
              <w:rPr>
                <w:lang w:eastAsia="ru-RU"/>
              </w:rPr>
            </w:pPr>
          </w:p>
        </w:tc>
      </w:tr>
      <w:tr w:rsidR="009639B4" w14:paraId="57035815"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7DA063AE" w14:textId="77777777" w:rsidR="009639B4" w:rsidRDefault="009639B4">
            <w:pPr>
              <w:spacing w:after="0"/>
              <w:rPr>
                <w:lang w:eastAsia="ru-RU"/>
              </w:rPr>
            </w:pPr>
            <w:r>
              <w:rPr>
                <w:color w:val="000000"/>
                <w:lang w:eastAsia="ru-RU"/>
              </w:rPr>
              <w:t>142</w:t>
            </w:r>
          </w:p>
        </w:tc>
        <w:tc>
          <w:tcPr>
            <w:tcW w:w="1012" w:type="dxa"/>
            <w:tcBorders>
              <w:top w:val="single" w:sz="4" w:space="0" w:color="auto"/>
              <w:left w:val="single" w:sz="4" w:space="0" w:color="auto"/>
              <w:bottom w:val="single" w:sz="4" w:space="0" w:color="auto"/>
              <w:right w:val="single" w:sz="4" w:space="0" w:color="auto"/>
            </w:tcBorders>
            <w:vAlign w:val="center"/>
            <w:hideMark/>
          </w:tcPr>
          <w:p w14:paraId="0D1D0FD0" w14:textId="77777777" w:rsidR="009639B4" w:rsidRDefault="009639B4">
            <w:pPr>
              <w:spacing w:after="0"/>
              <w:ind w:left="-57" w:right="-57"/>
              <w:rPr>
                <w:lang w:eastAsia="ru-RU"/>
              </w:rPr>
            </w:pPr>
            <w:r>
              <w:rPr>
                <w:lang w:eastAsia="ru-RU"/>
              </w:rPr>
              <w:t>14-1/28</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EF44CF2" w14:textId="77777777" w:rsidR="009639B4" w:rsidRDefault="009639B4">
            <w:pPr>
              <w:spacing w:after="0"/>
            </w:pPr>
            <w:r>
              <w:t>Поновлення в списках квартирного обліку громадян, які потребують поліпшення житлових умов при утворенні нової сім’ї</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38A419"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FC3829" w14:textId="77777777" w:rsidR="009639B4" w:rsidRDefault="009639B4">
            <w:pPr>
              <w:spacing w:after="0"/>
              <w:rPr>
                <w:lang w:eastAsia="ru-RU"/>
              </w:rPr>
            </w:pPr>
          </w:p>
        </w:tc>
      </w:tr>
      <w:tr w:rsidR="009639B4" w14:paraId="68C0C362"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3656F9A4" w14:textId="77777777" w:rsidR="009639B4" w:rsidRDefault="009639B4">
            <w:pPr>
              <w:spacing w:after="0"/>
              <w:rPr>
                <w:lang w:eastAsia="ru-RU"/>
              </w:rPr>
            </w:pPr>
            <w:r>
              <w:rPr>
                <w:color w:val="000000"/>
                <w:lang w:eastAsia="ru-RU"/>
              </w:rPr>
              <w:t>143</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1B3E484" w14:textId="77777777" w:rsidR="009639B4" w:rsidRDefault="009639B4">
            <w:pPr>
              <w:spacing w:after="0"/>
              <w:ind w:left="-57" w:right="-57"/>
              <w:rPr>
                <w:lang w:eastAsia="ru-RU"/>
              </w:rPr>
            </w:pPr>
            <w:r>
              <w:rPr>
                <w:lang w:eastAsia="ru-RU"/>
              </w:rPr>
              <w:t>14-1/29</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D5270EC" w14:textId="77777777" w:rsidR="009639B4" w:rsidRDefault="009639B4">
            <w:pPr>
              <w:spacing w:after="0"/>
            </w:pPr>
            <w:r>
              <w:t>Переоформлення облікової справи громадян, що перебувають на обліку громадян, які потребують поліпшення житлових умов на іншого члена родини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C2E6D3"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1E055F" w14:textId="77777777" w:rsidR="009639B4" w:rsidRDefault="009639B4">
            <w:pPr>
              <w:spacing w:after="0"/>
              <w:rPr>
                <w:lang w:eastAsia="ru-RU"/>
              </w:rPr>
            </w:pPr>
          </w:p>
        </w:tc>
      </w:tr>
      <w:tr w:rsidR="009639B4" w14:paraId="457C75E5"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46147772" w14:textId="77777777" w:rsidR="009639B4" w:rsidRDefault="009639B4">
            <w:pPr>
              <w:spacing w:after="0"/>
              <w:rPr>
                <w:lang w:eastAsia="ru-RU"/>
              </w:rPr>
            </w:pPr>
            <w:r>
              <w:rPr>
                <w:color w:val="000000"/>
                <w:lang w:eastAsia="ru-RU"/>
              </w:rPr>
              <w:t>144</w:t>
            </w:r>
          </w:p>
        </w:tc>
        <w:tc>
          <w:tcPr>
            <w:tcW w:w="1012" w:type="dxa"/>
            <w:tcBorders>
              <w:top w:val="single" w:sz="4" w:space="0" w:color="auto"/>
              <w:left w:val="single" w:sz="4" w:space="0" w:color="auto"/>
              <w:bottom w:val="single" w:sz="4" w:space="0" w:color="auto"/>
              <w:right w:val="single" w:sz="4" w:space="0" w:color="auto"/>
            </w:tcBorders>
            <w:vAlign w:val="center"/>
            <w:hideMark/>
          </w:tcPr>
          <w:p w14:paraId="1A371906" w14:textId="77777777" w:rsidR="009639B4" w:rsidRDefault="009639B4">
            <w:pPr>
              <w:spacing w:after="0"/>
              <w:ind w:left="-57" w:right="-57"/>
              <w:rPr>
                <w:lang w:eastAsia="ru-RU"/>
              </w:rPr>
            </w:pPr>
            <w:r>
              <w:rPr>
                <w:lang w:eastAsia="ru-RU"/>
              </w:rPr>
              <w:t>14-1/30</w:t>
            </w:r>
          </w:p>
        </w:tc>
        <w:tc>
          <w:tcPr>
            <w:tcW w:w="8071" w:type="dxa"/>
            <w:tcBorders>
              <w:top w:val="single" w:sz="4" w:space="0" w:color="auto"/>
              <w:left w:val="single" w:sz="4" w:space="0" w:color="auto"/>
              <w:bottom w:val="single" w:sz="4" w:space="0" w:color="auto"/>
              <w:right w:val="single" w:sz="4" w:space="0" w:color="auto"/>
            </w:tcBorders>
            <w:vAlign w:val="center"/>
            <w:hideMark/>
          </w:tcPr>
          <w:p w14:paraId="4EC7AF08" w14:textId="77777777" w:rsidR="009639B4" w:rsidRDefault="009639B4">
            <w:pPr>
              <w:spacing w:after="0"/>
            </w:pPr>
            <w:r>
              <w:t>Зміна прізвища в обліковій справі громадян, які потребують поліпшення житлових умов при утворенні нової сім’ї</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92940E"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46C83B" w14:textId="77777777" w:rsidR="009639B4" w:rsidRDefault="009639B4">
            <w:pPr>
              <w:spacing w:after="0"/>
              <w:rPr>
                <w:lang w:eastAsia="ru-RU"/>
              </w:rPr>
            </w:pPr>
          </w:p>
        </w:tc>
      </w:tr>
      <w:tr w:rsidR="009639B4" w:rsidRPr="009639B4" w14:paraId="4FD55B15"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2C3B2B3" w14:textId="77777777" w:rsidR="009639B4" w:rsidRDefault="009639B4">
            <w:pPr>
              <w:spacing w:after="0"/>
              <w:rPr>
                <w:lang w:eastAsia="ru-RU"/>
              </w:rPr>
            </w:pPr>
            <w:r>
              <w:rPr>
                <w:color w:val="000000"/>
                <w:lang w:eastAsia="ru-RU"/>
              </w:rPr>
              <w:t>145</w:t>
            </w:r>
          </w:p>
        </w:tc>
        <w:tc>
          <w:tcPr>
            <w:tcW w:w="1012" w:type="dxa"/>
            <w:tcBorders>
              <w:top w:val="single" w:sz="4" w:space="0" w:color="auto"/>
              <w:left w:val="single" w:sz="4" w:space="0" w:color="auto"/>
              <w:bottom w:val="single" w:sz="4" w:space="0" w:color="auto"/>
              <w:right w:val="single" w:sz="4" w:space="0" w:color="auto"/>
            </w:tcBorders>
            <w:vAlign w:val="center"/>
            <w:hideMark/>
          </w:tcPr>
          <w:p w14:paraId="38AB5512" w14:textId="77777777" w:rsidR="009639B4" w:rsidRDefault="009639B4">
            <w:pPr>
              <w:spacing w:after="0"/>
              <w:ind w:left="-57" w:right="-57"/>
              <w:rPr>
                <w:lang w:eastAsia="ru-RU"/>
              </w:rPr>
            </w:pPr>
            <w:r>
              <w:rPr>
                <w:lang w:eastAsia="ru-RU"/>
              </w:rPr>
              <w:t>14-1/31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1FEB576D" w14:textId="77777777" w:rsidR="009639B4" w:rsidRDefault="009639B4">
            <w:pPr>
              <w:spacing w:after="0"/>
            </w:pPr>
            <w:r>
              <w:t>Надання дозволу на виготовлення будівельного паспорта забудови земельної ділянки на будівництво, реконструкцію, перепланування житлового будинку та господарських споруд</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85B9CE"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7F35D911" w14:textId="77777777" w:rsidR="009639B4" w:rsidRPr="009639B4" w:rsidRDefault="009639B4">
            <w:pPr>
              <w:spacing w:after="0" w:line="216" w:lineRule="auto"/>
            </w:pPr>
            <w:r w:rsidRPr="009639B4">
              <w:t>Закони України: „Про місцеве самоврядування в Україні“, „Про регулювання містобудівної діяльності“, „Про основи містобудування“ „Про архітектурну діяльність“.</w:t>
            </w:r>
          </w:p>
        </w:tc>
      </w:tr>
      <w:tr w:rsidR="009639B4" w14:paraId="1FC490BA"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471422D9" w14:textId="77777777" w:rsidR="009639B4" w:rsidRDefault="009639B4">
            <w:pPr>
              <w:spacing w:after="0"/>
              <w:rPr>
                <w:lang w:eastAsia="ru-RU"/>
              </w:rPr>
            </w:pPr>
            <w:r>
              <w:rPr>
                <w:color w:val="000000"/>
                <w:lang w:eastAsia="ru-RU"/>
              </w:rPr>
              <w:t>146</w:t>
            </w:r>
          </w:p>
        </w:tc>
        <w:tc>
          <w:tcPr>
            <w:tcW w:w="1012" w:type="dxa"/>
            <w:tcBorders>
              <w:top w:val="single" w:sz="4" w:space="0" w:color="auto"/>
              <w:left w:val="single" w:sz="4" w:space="0" w:color="auto"/>
              <w:bottom w:val="single" w:sz="4" w:space="0" w:color="auto"/>
              <w:right w:val="single" w:sz="4" w:space="0" w:color="auto"/>
            </w:tcBorders>
            <w:vAlign w:val="center"/>
            <w:hideMark/>
          </w:tcPr>
          <w:p w14:paraId="6A89C016" w14:textId="77777777" w:rsidR="009639B4" w:rsidRDefault="009639B4">
            <w:pPr>
              <w:spacing w:after="0"/>
              <w:ind w:left="-57" w:right="-57"/>
              <w:rPr>
                <w:lang w:eastAsia="ru-RU"/>
              </w:rPr>
            </w:pPr>
            <w:r>
              <w:rPr>
                <w:lang w:eastAsia="ru-RU"/>
              </w:rPr>
              <w:t>14-1/32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419B035A" w14:textId="77777777" w:rsidR="009639B4" w:rsidRDefault="009639B4">
            <w:pPr>
              <w:spacing w:after="0"/>
            </w:pPr>
            <w:r>
              <w:t>Надання дозволу на підключення до центральної водопровідної мережі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DC7B18"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0F6B3B09" w14:textId="77777777" w:rsidR="009639B4" w:rsidRDefault="009639B4">
            <w:pPr>
              <w:spacing w:after="0" w:line="216" w:lineRule="auto"/>
            </w:pPr>
            <w:r>
              <w:t>Закон України «Про місцеве самоврядування в Україні»</w:t>
            </w:r>
          </w:p>
        </w:tc>
      </w:tr>
      <w:tr w:rsidR="009639B4" w14:paraId="0AED9579"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2F0FBD9" w14:textId="77777777" w:rsidR="009639B4" w:rsidRDefault="009639B4">
            <w:pPr>
              <w:spacing w:after="0"/>
              <w:rPr>
                <w:lang w:eastAsia="ru-RU"/>
              </w:rPr>
            </w:pPr>
            <w:r>
              <w:rPr>
                <w:color w:val="000000"/>
                <w:lang w:eastAsia="ru-RU"/>
              </w:rPr>
              <w:t>147</w:t>
            </w:r>
          </w:p>
        </w:tc>
        <w:tc>
          <w:tcPr>
            <w:tcW w:w="1012" w:type="dxa"/>
            <w:tcBorders>
              <w:top w:val="single" w:sz="4" w:space="0" w:color="auto"/>
              <w:left w:val="single" w:sz="4" w:space="0" w:color="auto"/>
              <w:bottom w:val="single" w:sz="4" w:space="0" w:color="auto"/>
              <w:right w:val="single" w:sz="4" w:space="0" w:color="auto"/>
            </w:tcBorders>
            <w:vAlign w:val="center"/>
            <w:hideMark/>
          </w:tcPr>
          <w:p w14:paraId="01FA8A3A" w14:textId="77777777" w:rsidR="009639B4" w:rsidRDefault="009639B4">
            <w:pPr>
              <w:spacing w:after="0"/>
              <w:ind w:left="-57" w:right="-57"/>
              <w:rPr>
                <w:lang w:eastAsia="ru-RU"/>
              </w:rPr>
            </w:pPr>
            <w:r>
              <w:rPr>
                <w:lang w:eastAsia="ru-RU"/>
              </w:rPr>
              <w:t>14-2/01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395971C" w14:textId="77777777" w:rsidR="009639B4" w:rsidRDefault="009639B4">
            <w:pPr>
              <w:spacing w:after="0"/>
            </w:pPr>
            <w:r>
              <w:t>Надання одноразової матеріальної допомоги громадянам на лікування</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1CD2BDF4" w14:textId="77777777" w:rsidR="009639B4" w:rsidRDefault="009639B4">
            <w:pPr>
              <w:spacing w:after="0"/>
            </w:pPr>
            <w:r>
              <w:rPr>
                <w:highlight w:val="red"/>
              </w:rPr>
              <w:t xml:space="preserve">Відділ з питань соціального захисту населення </w:t>
            </w:r>
            <w:r>
              <w:rPr>
                <w:highlight w:val="red"/>
              </w:rPr>
              <w:lastRenderedPageBreak/>
              <w:t>виконкому міської ради</w:t>
            </w:r>
          </w:p>
        </w:tc>
        <w:tc>
          <w:tcPr>
            <w:tcW w:w="4202" w:type="dxa"/>
            <w:vMerge w:val="restart"/>
            <w:tcBorders>
              <w:top w:val="single" w:sz="4" w:space="0" w:color="auto"/>
              <w:left w:val="single" w:sz="4" w:space="0" w:color="auto"/>
              <w:bottom w:val="single" w:sz="4" w:space="0" w:color="auto"/>
              <w:right w:val="single" w:sz="4" w:space="0" w:color="auto"/>
            </w:tcBorders>
            <w:hideMark/>
          </w:tcPr>
          <w:p w14:paraId="5BCE0DA0" w14:textId="77777777" w:rsidR="009639B4" w:rsidRDefault="009639B4">
            <w:pPr>
              <w:spacing w:after="0" w:line="216" w:lineRule="auto"/>
            </w:pPr>
            <w:r>
              <w:lastRenderedPageBreak/>
              <w:t>Закон України «Про місцеве самоврядування в Україні»</w:t>
            </w:r>
          </w:p>
        </w:tc>
      </w:tr>
      <w:tr w:rsidR="009639B4" w14:paraId="05C7CF5B"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78BF2C3" w14:textId="77777777" w:rsidR="009639B4" w:rsidRDefault="009639B4">
            <w:pPr>
              <w:spacing w:after="0"/>
              <w:rPr>
                <w:lang w:eastAsia="ru-RU"/>
              </w:rPr>
            </w:pPr>
            <w:r>
              <w:rPr>
                <w:color w:val="000000"/>
                <w:lang w:eastAsia="ru-RU"/>
              </w:rPr>
              <w:t>148</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EECF856" w14:textId="77777777" w:rsidR="009639B4" w:rsidRDefault="009639B4">
            <w:pPr>
              <w:spacing w:after="0"/>
              <w:ind w:left="-57" w:right="-57"/>
              <w:rPr>
                <w:lang w:eastAsia="ru-RU"/>
              </w:rPr>
            </w:pPr>
            <w:r>
              <w:rPr>
                <w:lang w:eastAsia="ru-RU"/>
              </w:rPr>
              <w:t>14-2/02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53FFB862" w14:textId="77777777" w:rsidR="009639B4" w:rsidRDefault="009639B4">
            <w:pPr>
              <w:spacing w:after="0"/>
            </w:pPr>
            <w:r>
              <w:t>Надання одноразової матеріальної допомоги у разі пошкодження майна громадян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5169D6"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55EF3E" w14:textId="77777777" w:rsidR="009639B4" w:rsidRDefault="009639B4">
            <w:pPr>
              <w:spacing w:after="0"/>
            </w:pPr>
          </w:p>
        </w:tc>
      </w:tr>
      <w:tr w:rsidR="009639B4" w14:paraId="175DEDDA"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D6A8184" w14:textId="77777777" w:rsidR="009639B4" w:rsidRDefault="009639B4">
            <w:pPr>
              <w:spacing w:after="0"/>
              <w:rPr>
                <w:lang w:eastAsia="ru-RU"/>
              </w:rPr>
            </w:pPr>
            <w:r>
              <w:rPr>
                <w:color w:val="000000"/>
                <w:lang w:eastAsia="ru-RU"/>
              </w:rPr>
              <w:t>149</w:t>
            </w:r>
          </w:p>
        </w:tc>
        <w:tc>
          <w:tcPr>
            <w:tcW w:w="1012" w:type="dxa"/>
            <w:tcBorders>
              <w:top w:val="single" w:sz="4" w:space="0" w:color="auto"/>
              <w:left w:val="single" w:sz="4" w:space="0" w:color="auto"/>
              <w:bottom w:val="single" w:sz="4" w:space="0" w:color="auto"/>
              <w:right w:val="single" w:sz="4" w:space="0" w:color="auto"/>
            </w:tcBorders>
            <w:vAlign w:val="center"/>
            <w:hideMark/>
          </w:tcPr>
          <w:p w14:paraId="59F78C47" w14:textId="77777777" w:rsidR="009639B4" w:rsidRDefault="009639B4">
            <w:pPr>
              <w:spacing w:after="0"/>
              <w:ind w:left="-57" w:right="-57"/>
              <w:rPr>
                <w:lang w:eastAsia="ru-RU"/>
              </w:rPr>
            </w:pPr>
            <w:r>
              <w:rPr>
                <w:lang w:eastAsia="ru-RU"/>
              </w:rPr>
              <w:t>14-2/03</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8CD6C25" w14:textId="77777777" w:rsidR="009639B4" w:rsidRDefault="009639B4">
            <w:pPr>
              <w:spacing w:after="0"/>
            </w:pPr>
            <w:r>
              <w:t>Надання матеріальної допомоги на поховання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BA6D94"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0AB210" w14:textId="77777777" w:rsidR="009639B4" w:rsidRDefault="009639B4">
            <w:pPr>
              <w:spacing w:after="0"/>
            </w:pPr>
          </w:p>
        </w:tc>
      </w:tr>
      <w:tr w:rsidR="009639B4" w14:paraId="26239235"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97A761A" w14:textId="77777777" w:rsidR="009639B4" w:rsidRDefault="009639B4">
            <w:pPr>
              <w:spacing w:after="0"/>
              <w:rPr>
                <w:lang w:eastAsia="ru-RU"/>
              </w:rPr>
            </w:pPr>
            <w:r>
              <w:rPr>
                <w:color w:val="000000"/>
                <w:lang w:eastAsia="ru-RU"/>
              </w:rPr>
              <w:lastRenderedPageBreak/>
              <w:t>150</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A1175DF" w14:textId="77777777" w:rsidR="009639B4" w:rsidRDefault="009639B4">
            <w:pPr>
              <w:spacing w:after="0"/>
              <w:ind w:left="-57" w:right="-57"/>
              <w:rPr>
                <w:lang w:eastAsia="ru-RU"/>
              </w:rPr>
            </w:pPr>
            <w:r>
              <w:rPr>
                <w:lang w:eastAsia="ru-RU"/>
              </w:rPr>
              <w:t>14-2/04</w:t>
            </w:r>
          </w:p>
        </w:tc>
        <w:tc>
          <w:tcPr>
            <w:tcW w:w="80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E3CF37" w14:textId="77777777" w:rsidR="009639B4" w:rsidRDefault="009639B4">
            <w:pPr>
              <w:spacing w:after="0"/>
            </w:pPr>
            <w:r>
              <w:t xml:space="preserve">Надання матеріальної допомоги до святкових дат та подій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915DB4"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C48B60" w14:textId="77777777" w:rsidR="009639B4" w:rsidRDefault="009639B4">
            <w:pPr>
              <w:spacing w:after="0"/>
            </w:pPr>
          </w:p>
        </w:tc>
      </w:tr>
      <w:tr w:rsidR="009639B4" w14:paraId="6D00378C"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3DACB4CD" w14:textId="77777777" w:rsidR="009639B4" w:rsidRDefault="009639B4">
            <w:pPr>
              <w:spacing w:after="0"/>
              <w:rPr>
                <w:lang w:eastAsia="ru-RU"/>
              </w:rPr>
            </w:pPr>
            <w:r>
              <w:rPr>
                <w:color w:val="000000"/>
                <w:lang w:eastAsia="ru-RU"/>
              </w:rPr>
              <w:t>151</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5A0E322" w14:textId="77777777" w:rsidR="009639B4" w:rsidRDefault="009639B4">
            <w:pPr>
              <w:spacing w:after="0"/>
              <w:ind w:left="-57" w:right="-57"/>
              <w:rPr>
                <w:lang w:eastAsia="ru-RU"/>
              </w:rPr>
            </w:pPr>
            <w:r>
              <w:rPr>
                <w:lang w:eastAsia="ru-RU"/>
              </w:rPr>
              <w:t>14-2/05</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8364DD8" w14:textId="77777777" w:rsidR="009639B4" w:rsidRDefault="009639B4">
            <w:pPr>
              <w:spacing w:after="0"/>
            </w:pPr>
            <w:r>
              <w:t>Надання дозволу на створення органу самоорганізації населення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551DAD"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hideMark/>
          </w:tcPr>
          <w:p w14:paraId="4A605741" w14:textId="77777777" w:rsidR="009639B4" w:rsidRDefault="009639B4">
            <w:pPr>
              <w:spacing w:after="0" w:line="216" w:lineRule="auto"/>
            </w:pPr>
            <w:r>
              <w:t>Закон України «Про органи самоорганізації населення»</w:t>
            </w:r>
          </w:p>
        </w:tc>
      </w:tr>
      <w:tr w:rsidR="009639B4" w14:paraId="5EDEEED0"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3C5FD505" w14:textId="77777777" w:rsidR="009639B4" w:rsidRDefault="009639B4">
            <w:pPr>
              <w:spacing w:after="0"/>
              <w:rPr>
                <w:lang w:eastAsia="ru-RU"/>
              </w:rPr>
            </w:pPr>
            <w:r>
              <w:rPr>
                <w:color w:val="000000"/>
                <w:lang w:eastAsia="ru-RU"/>
              </w:rPr>
              <w:t>152</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37BEEAB" w14:textId="77777777" w:rsidR="009639B4" w:rsidRDefault="009639B4">
            <w:pPr>
              <w:spacing w:after="0"/>
              <w:ind w:left="-57" w:right="-57"/>
              <w:rPr>
                <w:lang w:eastAsia="ru-RU"/>
              </w:rPr>
            </w:pPr>
            <w:r>
              <w:rPr>
                <w:lang w:eastAsia="ru-RU"/>
              </w:rPr>
              <w:t>14-2/06</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47FE566" w14:textId="77777777" w:rsidR="009639B4" w:rsidRDefault="009639B4">
            <w:pPr>
              <w:spacing w:after="0"/>
            </w:pPr>
            <w:r>
              <w:t>Легалізація органу самоорганізації населення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903446"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324070" w14:textId="77777777" w:rsidR="009639B4" w:rsidRDefault="009639B4">
            <w:pPr>
              <w:spacing w:after="0"/>
            </w:pPr>
          </w:p>
        </w:tc>
      </w:tr>
      <w:tr w:rsidR="009639B4" w14:paraId="6D7933AA"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297C9195" w14:textId="77777777" w:rsidR="009639B4" w:rsidRDefault="009639B4">
            <w:pPr>
              <w:spacing w:after="0"/>
              <w:rPr>
                <w:lang w:eastAsia="ru-RU"/>
              </w:rPr>
            </w:pPr>
            <w:r>
              <w:rPr>
                <w:color w:val="000000"/>
                <w:lang w:eastAsia="ru-RU"/>
              </w:rPr>
              <w:t>153</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AE9C9D0" w14:textId="77777777" w:rsidR="009639B4" w:rsidRDefault="009639B4">
            <w:pPr>
              <w:spacing w:after="0"/>
              <w:ind w:left="-57" w:right="-57"/>
              <w:rPr>
                <w:lang w:eastAsia="ru-RU"/>
              </w:rPr>
            </w:pPr>
            <w:r>
              <w:rPr>
                <w:lang w:eastAsia="ru-RU"/>
              </w:rPr>
              <w:t>14-2/07</w:t>
            </w:r>
          </w:p>
        </w:tc>
        <w:tc>
          <w:tcPr>
            <w:tcW w:w="807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EFEB61" w14:textId="77777777" w:rsidR="009639B4" w:rsidRDefault="009639B4">
            <w:pPr>
              <w:spacing w:after="0"/>
            </w:pPr>
            <w:r>
              <w:t>Надання висновку фізичній особі на вчинення від імені недієздатної підопічної особи правочинів стосовно житла та майна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25D8A2" w14:textId="77777777" w:rsidR="009639B4" w:rsidRDefault="009639B4">
            <w:pPr>
              <w:spacing w:after="0"/>
            </w:pPr>
          </w:p>
        </w:tc>
        <w:tc>
          <w:tcPr>
            <w:tcW w:w="4202" w:type="dxa"/>
            <w:vMerge w:val="restart"/>
            <w:tcBorders>
              <w:top w:val="single" w:sz="4" w:space="0" w:color="auto"/>
              <w:left w:val="single" w:sz="4" w:space="0" w:color="auto"/>
              <w:bottom w:val="single" w:sz="4" w:space="0" w:color="auto"/>
              <w:right w:val="single" w:sz="4" w:space="0" w:color="auto"/>
            </w:tcBorders>
            <w:hideMark/>
          </w:tcPr>
          <w:p w14:paraId="06F48404" w14:textId="77777777" w:rsidR="009639B4" w:rsidRDefault="009639B4">
            <w:pPr>
              <w:spacing w:after="0" w:line="216" w:lineRule="auto"/>
            </w:pPr>
            <w:r>
              <w:t>Закон України «Про місцеве самоврядування в Україні»</w:t>
            </w:r>
          </w:p>
        </w:tc>
      </w:tr>
      <w:tr w:rsidR="009639B4" w14:paraId="3259BB85" w14:textId="77777777" w:rsidTr="009639B4">
        <w:trPr>
          <w:trHeight w:val="60"/>
        </w:trPr>
        <w:tc>
          <w:tcPr>
            <w:tcW w:w="551" w:type="dxa"/>
            <w:tcBorders>
              <w:top w:val="single" w:sz="4" w:space="0" w:color="auto"/>
              <w:left w:val="single" w:sz="4" w:space="0" w:color="auto"/>
              <w:bottom w:val="single" w:sz="4" w:space="0" w:color="auto"/>
              <w:right w:val="single" w:sz="4" w:space="0" w:color="auto"/>
            </w:tcBorders>
            <w:vAlign w:val="bottom"/>
            <w:hideMark/>
          </w:tcPr>
          <w:p w14:paraId="5DBFF306" w14:textId="77777777" w:rsidR="009639B4" w:rsidRDefault="009639B4">
            <w:pPr>
              <w:spacing w:after="0"/>
              <w:rPr>
                <w:lang w:eastAsia="ru-RU"/>
              </w:rPr>
            </w:pPr>
            <w:r>
              <w:rPr>
                <w:color w:val="000000"/>
                <w:lang w:eastAsia="ru-RU"/>
              </w:rPr>
              <w:t>154</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7DB072C" w14:textId="77777777" w:rsidR="009639B4" w:rsidRDefault="009639B4">
            <w:pPr>
              <w:spacing w:after="0"/>
              <w:ind w:left="-57" w:right="-57"/>
              <w:rPr>
                <w:lang w:eastAsia="ru-RU"/>
              </w:rPr>
            </w:pPr>
            <w:r>
              <w:rPr>
                <w:lang w:eastAsia="ru-RU"/>
              </w:rPr>
              <w:t>14-2/08</w:t>
            </w:r>
          </w:p>
        </w:tc>
        <w:tc>
          <w:tcPr>
            <w:tcW w:w="8071" w:type="dxa"/>
            <w:tcBorders>
              <w:top w:val="single" w:sz="4" w:space="0" w:color="auto"/>
              <w:left w:val="single" w:sz="4" w:space="0" w:color="auto"/>
              <w:bottom w:val="single" w:sz="4" w:space="0" w:color="auto"/>
              <w:right w:val="single" w:sz="4" w:space="0" w:color="auto"/>
            </w:tcBorders>
            <w:vAlign w:val="center"/>
            <w:hideMark/>
          </w:tcPr>
          <w:p w14:paraId="18AEDC3B" w14:textId="77777777" w:rsidR="009639B4" w:rsidRDefault="009639B4">
            <w:pPr>
              <w:spacing w:after="0"/>
            </w:pPr>
            <w:r>
              <w:t>Надання висновку про можливість  виконання обов’язків опікуна /піклувальника над  недієздатною/обмежено дієздатною особою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439496"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A7E71A" w14:textId="77777777" w:rsidR="009639B4" w:rsidRDefault="009639B4">
            <w:pPr>
              <w:spacing w:after="0"/>
            </w:pPr>
          </w:p>
        </w:tc>
      </w:tr>
      <w:tr w:rsidR="009639B4" w14:paraId="015E87BE"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377BA673" w14:textId="77777777" w:rsidR="009639B4" w:rsidRDefault="009639B4">
            <w:pPr>
              <w:spacing w:after="0"/>
              <w:rPr>
                <w:lang w:eastAsia="ru-RU"/>
              </w:rPr>
            </w:pPr>
            <w:r>
              <w:rPr>
                <w:color w:val="000000"/>
                <w:lang w:eastAsia="ru-RU"/>
              </w:rPr>
              <w:t>155</w:t>
            </w:r>
          </w:p>
        </w:tc>
        <w:tc>
          <w:tcPr>
            <w:tcW w:w="1012" w:type="dxa"/>
            <w:tcBorders>
              <w:top w:val="single" w:sz="4" w:space="0" w:color="auto"/>
              <w:left w:val="single" w:sz="4" w:space="0" w:color="auto"/>
              <w:bottom w:val="single" w:sz="4" w:space="0" w:color="auto"/>
              <w:right w:val="single" w:sz="4" w:space="0" w:color="auto"/>
            </w:tcBorders>
            <w:vAlign w:val="center"/>
            <w:hideMark/>
          </w:tcPr>
          <w:p w14:paraId="1DAD480C" w14:textId="77777777" w:rsidR="009639B4" w:rsidRDefault="009639B4">
            <w:pPr>
              <w:spacing w:after="0"/>
              <w:ind w:left="-57" w:right="-57"/>
              <w:rPr>
                <w:lang w:eastAsia="ru-RU"/>
              </w:rPr>
            </w:pPr>
            <w:r>
              <w:rPr>
                <w:lang w:eastAsia="ru-RU"/>
              </w:rPr>
              <w:t>14-3/01</w:t>
            </w:r>
          </w:p>
        </w:tc>
        <w:tc>
          <w:tcPr>
            <w:tcW w:w="80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B1A5AA" w14:textId="77777777" w:rsidR="009639B4" w:rsidRDefault="009639B4">
            <w:pPr>
              <w:spacing w:after="0"/>
            </w:pPr>
            <w:r>
              <w:t>Реєстрація місця проживання особи</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092D322B" w14:textId="77777777" w:rsidR="009639B4" w:rsidRDefault="009639B4">
            <w:pPr>
              <w:spacing w:after="0"/>
            </w:pPr>
            <w:r>
              <w:t>Відділ надання адміністративних послуг виконкому міської ради</w:t>
            </w:r>
          </w:p>
        </w:tc>
        <w:tc>
          <w:tcPr>
            <w:tcW w:w="4202" w:type="dxa"/>
            <w:vMerge w:val="restart"/>
            <w:tcBorders>
              <w:top w:val="single" w:sz="4" w:space="0" w:color="auto"/>
              <w:left w:val="single" w:sz="4" w:space="0" w:color="auto"/>
              <w:bottom w:val="single" w:sz="4" w:space="0" w:color="auto"/>
              <w:right w:val="single" w:sz="4" w:space="0" w:color="auto"/>
            </w:tcBorders>
            <w:hideMark/>
          </w:tcPr>
          <w:p w14:paraId="25EA5312" w14:textId="77777777" w:rsidR="009639B4" w:rsidRDefault="009639B4">
            <w:pPr>
              <w:spacing w:after="0" w:line="216" w:lineRule="auto"/>
            </w:pPr>
            <w:r>
              <w:t>Закон України «Про адміністративні послуги»</w:t>
            </w:r>
          </w:p>
          <w:p w14:paraId="29819CE7" w14:textId="77777777" w:rsidR="009639B4" w:rsidRDefault="009639B4">
            <w:pPr>
              <w:spacing w:after="0" w:line="216" w:lineRule="auto"/>
            </w:pPr>
            <w:r>
              <w:t>Закон України «Про свободу пересування та вільний вибір місця проживання в Україні»;</w:t>
            </w:r>
          </w:p>
          <w:p w14:paraId="6C6D08B5" w14:textId="77777777" w:rsidR="009639B4" w:rsidRDefault="009639B4">
            <w:pPr>
              <w:spacing w:after="0" w:line="216" w:lineRule="auto"/>
            </w:pPr>
            <w:r>
              <w:t>Постанова КМУ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14:paraId="2DF3E9D6" w14:textId="77777777" w:rsidR="009639B4" w:rsidRDefault="009639B4">
            <w:pPr>
              <w:spacing w:after="0"/>
            </w:pPr>
            <w:r>
              <w:t>Закон України «Про місцеве самоврядування в Україні»</w:t>
            </w:r>
          </w:p>
        </w:tc>
      </w:tr>
      <w:tr w:rsidR="009639B4" w14:paraId="7BA42BA1"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228A4510" w14:textId="77777777" w:rsidR="009639B4" w:rsidRDefault="009639B4">
            <w:pPr>
              <w:spacing w:after="0"/>
              <w:rPr>
                <w:lang w:eastAsia="ru-RU"/>
              </w:rPr>
            </w:pPr>
            <w:r>
              <w:rPr>
                <w:color w:val="000000"/>
                <w:lang w:eastAsia="ru-RU"/>
              </w:rPr>
              <w:t>156</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D8843C4" w14:textId="77777777" w:rsidR="009639B4" w:rsidRDefault="009639B4">
            <w:pPr>
              <w:spacing w:after="0"/>
              <w:ind w:left="-57" w:right="-57"/>
              <w:rPr>
                <w:lang w:eastAsia="ru-RU"/>
              </w:rPr>
            </w:pPr>
            <w:r>
              <w:rPr>
                <w:lang w:eastAsia="ru-RU"/>
              </w:rPr>
              <w:t>14-3/02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5F9C8A15" w14:textId="77777777" w:rsidR="009639B4" w:rsidRDefault="009639B4">
            <w:pPr>
              <w:spacing w:after="0"/>
            </w:pPr>
            <w:r>
              <w:t>Видача довідки про реєстрацію місця проживання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6A41F4"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70E23D" w14:textId="77777777" w:rsidR="009639B4" w:rsidRDefault="009639B4">
            <w:pPr>
              <w:spacing w:after="0"/>
            </w:pPr>
          </w:p>
        </w:tc>
      </w:tr>
      <w:tr w:rsidR="009639B4" w14:paraId="509D22FD"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642AA7DD" w14:textId="77777777" w:rsidR="009639B4" w:rsidRDefault="009639B4">
            <w:pPr>
              <w:spacing w:after="0"/>
              <w:rPr>
                <w:lang w:eastAsia="ru-RU"/>
              </w:rPr>
            </w:pPr>
            <w:r>
              <w:rPr>
                <w:color w:val="000000"/>
                <w:lang w:eastAsia="ru-RU"/>
              </w:rPr>
              <w:t>157</w:t>
            </w:r>
          </w:p>
        </w:tc>
        <w:tc>
          <w:tcPr>
            <w:tcW w:w="1012" w:type="dxa"/>
            <w:tcBorders>
              <w:top w:val="single" w:sz="4" w:space="0" w:color="auto"/>
              <w:left w:val="single" w:sz="4" w:space="0" w:color="auto"/>
              <w:bottom w:val="single" w:sz="4" w:space="0" w:color="auto"/>
              <w:right w:val="single" w:sz="4" w:space="0" w:color="auto"/>
            </w:tcBorders>
            <w:vAlign w:val="center"/>
            <w:hideMark/>
          </w:tcPr>
          <w:p w14:paraId="5376A42C" w14:textId="77777777" w:rsidR="009639B4" w:rsidRDefault="009639B4">
            <w:pPr>
              <w:spacing w:after="0"/>
              <w:ind w:left="-57" w:right="-57"/>
              <w:rPr>
                <w:lang w:eastAsia="ru-RU"/>
              </w:rPr>
            </w:pPr>
            <w:r>
              <w:rPr>
                <w:lang w:eastAsia="ru-RU"/>
              </w:rPr>
              <w:t>14-3/03</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985127D" w14:textId="77777777" w:rsidR="009639B4" w:rsidRDefault="009639B4">
            <w:pPr>
              <w:spacing w:after="0"/>
            </w:pPr>
            <w:r>
              <w:t>Зняття з реєстрації місця проживання особи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230B78"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7BCE10" w14:textId="77777777" w:rsidR="009639B4" w:rsidRDefault="009639B4">
            <w:pPr>
              <w:spacing w:after="0"/>
            </w:pPr>
          </w:p>
        </w:tc>
      </w:tr>
      <w:tr w:rsidR="009639B4" w14:paraId="14F2710D"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37542252" w14:textId="77777777" w:rsidR="009639B4" w:rsidRDefault="009639B4">
            <w:pPr>
              <w:spacing w:after="0"/>
              <w:rPr>
                <w:lang w:eastAsia="ru-RU"/>
              </w:rPr>
            </w:pPr>
            <w:r>
              <w:rPr>
                <w:color w:val="000000"/>
                <w:lang w:eastAsia="ru-RU"/>
              </w:rPr>
              <w:t>158</w:t>
            </w:r>
          </w:p>
        </w:tc>
        <w:tc>
          <w:tcPr>
            <w:tcW w:w="1012" w:type="dxa"/>
            <w:tcBorders>
              <w:top w:val="single" w:sz="4" w:space="0" w:color="auto"/>
              <w:left w:val="single" w:sz="4" w:space="0" w:color="auto"/>
              <w:bottom w:val="single" w:sz="4" w:space="0" w:color="auto"/>
              <w:right w:val="single" w:sz="4" w:space="0" w:color="auto"/>
            </w:tcBorders>
            <w:vAlign w:val="center"/>
            <w:hideMark/>
          </w:tcPr>
          <w:p w14:paraId="31B57889" w14:textId="77777777" w:rsidR="009639B4" w:rsidRDefault="009639B4">
            <w:pPr>
              <w:spacing w:after="0"/>
              <w:ind w:left="-57" w:right="-57"/>
              <w:rPr>
                <w:lang w:eastAsia="ru-RU"/>
              </w:rPr>
            </w:pPr>
            <w:r>
              <w:rPr>
                <w:lang w:eastAsia="ru-RU"/>
              </w:rPr>
              <w:t>14-3/04</w:t>
            </w:r>
          </w:p>
        </w:tc>
        <w:tc>
          <w:tcPr>
            <w:tcW w:w="80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DDE3F5" w14:textId="77777777" w:rsidR="009639B4" w:rsidRDefault="009639B4">
            <w:pPr>
              <w:spacing w:after="0"/>
            </w:pPr>
            <w:r>
              <w:t>Видача довідки про зняття з реєстрації місця проживання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7EECB7"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4C29F5" w14:textId="77777777" w:rsidR="009639B4" w:rsidRDefault="009639B4">
            <w:pPr>
              <w:spacing w:after="0"/>
            </w:pPr>
          </w:p>
        </w:tc>
      </w:tr>
      <w:tr w:rsidR="009639B4" w14:paraId="4B480074"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33E7B96B" w14:textId="77777777" w:rsidR="009639B4" w:rsidRDefault="009639B4">
            <w:pPr>
              <w:spacing w:after="0"/>
              <w:rPr>
                <w:lang w:eastAsia="ru-RU"/>
              </w:rPr>
            </w:pPr>
            <w:r>
              <w:rPr>
                <w:color w:val="000000"/>
                <w:lang w:eastAsia="ru-RU"/>
              </w:rPr>
              <w:t>159</w:t>
            </w:r>
          </w:p>
        </w:tc>
        <w:tc>
          <w:tcPr>
            <w:tcW w:w="1012" w:type="dxa"/>
            <w:tcBorders>
              <w:top w:val="single" w:sz="4" w:space="0" w:color="auto"/>
              <w:left w:val="single" w:sz="4" w:space="0" w:color="auto"/>
              <w:bottom w:val="single" w:sz="4" w:space="0" w:color="auto"/>
              <w:right w:val="single" w:sz="4" w:space="0" w:color="auto"/>
            </w:tcBorders>
            <w:vAlign w:val="center"/>
            <w:hideMark/>
          </w:tcPr>
          <w:p w14:paraId="5BC11277" w14:textId="77777777" w:rsidR="009639B4" w:rsidRDefault="009639B4">
            <w:pPr>
              <w:spacing w:after="0"/>
              <w:ind w:left="-57" w:right="-57"/>
              <w:rPr>
                <w:lang w:eastAsia="ru-RU"/>
              </w:rPr>
            </w:pPr>
            <w:r>
              <w:rPr>
                <w:lang w:eastAsia="ru-RU"/>
              </w:rPr>
              <w:t>14-3/05</w:t>
            </w:r>
          </w:p>
        </w:tc>
        <w:tc>
          <w:tcPr>
            <w:tcW w:w="8071" w:type="dxa"/>
            <w:tcBorders>
              <w:top w:val="single" w:sz="4" w:space="0" w:color="auto"/>
              <w:left w:val="single" w:sz="4" w:space="0" w:color="auto"/>
              <w:bottom w:val="single" w:sz="4" w:space="0" w:color="auto"/>
              <w:right w:val="single" w:sz="4" w:space="0" w:color="auto"/>
            </w:tcBorders>
            <w:vAlign w:val="center"/>
            <w:hideMark/>
          </w:tcPr>
          <w:p w14:paraId="18EE3BD8" w14:textId="77777777" w:rsidR="009639B4" w:rsidRDefault="009639B4">
            <w:pPr>
              <w:spacing w:after="0"/>
            </w:pPr>
            <w:r>
              <w:t>Видача довідки про склад сім’ї або зареєстрованих у житловому приміщенні/будинку осіб</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7A946E"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9CF3F7" w14:textId="77777777" w:rsidR="009639B4" w:rsidRDefault="009639B4">
            <w:pPr>
              <w:spacing w:after="0"/>
            </w:pPr>
          </w:p>
        </w:tc>
      </w:tr>
      <w:tr w:rsidR="009639B4" w14:paraId="3E604FED"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2446450C" w14:textId="77777777" w:rsidR="009639B4" w:rsidRDefault="009639B4">
            <w:pPr>
              <w:spacing w:after="0"/>
              <w:rPr>
                <w:lang w:eastAsia="ru-RU"/>
              </w:rPr>
            </w:pPr>
            <w:r>
              <w:rPr>
                <w:color w:val="000000"/>
                <w:lang w:eastAsia="ru-RU"/>
              </w:rPr>
              <w:t>160</w:t>
            </w:r>
          </w:p>
        </w:tc>
        <w:tc>
          <w:tcPr>
            <w:tcW w:w="1012" w:type="dxa"/>
            <w:tcBorders>
              <w:top w:val="single" w:sz="4" w:space="0" w:color="auto"/>
              <w:left w:val="single" w:sz="4" w:space="0" w:color="auto"/>
              <w:bottom w:val="single" w:sz="4" w:space="0" w:color="auto"/>
              <w:right w:val="single" w:sz="4" w:space="0" w:color="auto"/>
            </w:tcBorders>
            <w:vAlign w:val="center"/>
            <w:hideMark/>
          </w:tcPr>
          <w:p w14:paraId="36D3AE35" w14:textId="77777777" w:rsidR="009639B4" w:rsidRDefault="009639B4">
            <w:pPr>
              <w:spacing w:after="0"/>
              <w:ind w:left="-57" w:right="-57"/>
              <w:rPr>
                <w:lang w:eastAsia="ru-RU"/>
              </w:rPr>
            </w:pPr>
            <w:r>
              <w:rPr>
                <w:lang w:eastAsia="ru-RU"/>
              </w:rPr>
              <w:t>14-3/06</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1CF00B7" w14:textId="77777777" w:rsidR="009639B4" w:rsidRDefault="009639B4">
            <w:pPr>
              <w:spacing w:after="0"/>
            </w:pPr>
            <w:r>
              <w:t xml:space="preserve">Надання довідки про осіб зареєстрованих за відповідною </w:t>
            </w:r>
            <w:proofErr w:type="spellStart"/>
            <w:r>
              <w:t>адресою</w:t>
            </w:r>
            <w:proofErr w:type="spellEnd"/>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5B680A"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B30F57" w14:textId="77777777" w:rsidR="009639B4" w:rsidRDefault="009639B4">
            <w:pPr>
              <w:spacing w:after="0"/>
            </w:pPr>
          </w:p>
        </w:tc>
      </w:tr>
      <w:tr w:rsidR="009639B4" w14:paraId="76A4CBF0"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FE71057" w14:textId="77777777" w:rsidR="009639B4" w:rsidRDefault="009639B4">
            <w:pPr>
              <w:spacing w:after="0"/>
              <w:rPr>
                <w:lang w:eastAsia="ru-RU"/>
              </w:rPr>
            </w:pPr>
            <w:r>
              <w:rPr>
                <w:color w:val="000000"/>
                <w:lang w:eastAsia="ru-RU"/>
              </w:rPr>
              <w:t>161</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E6A99E5" w14:textId="77777777" w:rsidR="009639B4" w:rsidRDefault="009639B4">
            <w:pPr>
              <w:spacing w:after="0"/>
              <w:ind w:left="-57" w:right="-57"/>
              <w:rPr>
                <w:lang w:eastAsia="ru-RU"/>
              </w:rPr>
            </w:pPr>
            <w:r>
              <w:rPr>
                <w:lang w:eastAsia="ru-RU"/>
              </w:rPr>
              <w:t>14-3/07</w:t>
            </w:r>
          </w:p>
        </w:tc>
        <w:tc>
          <w:tcPr>
            <w:tcW w:w="8071" w:type="dxa"/>
            <w:tcBorders>
              <w:top w:val="single" w:sz="4" w:space="0" w:color="auto"/>
              <w:left w:val="single" w:sz="4" w:space="0" w:color="auto"/>
              <w:bottom w:val="single" w:sz="4" w:space="0" w:color="auto"/>
              <w:right w:val="single" w:sz="4" w:space="0" w:color="auto"/>
            </w:tcBorders>
            <w:vAlign w:val="center"/>
            <w:hideMark/>
          </w:tcPr>
          <w:p w14:paraId="4A9EBA30" w14:textId="77777777" w:rsidR="009639B4" w:rsidRDefault="009639B4">
            <w:pPr>
              <w:spacing w:after="0"/>
            </w:pPr>
            <w:r>
              <w:t>Видача довідки про реєстрацію місця перебування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598EAA"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C2F7AE" w14:textId="77777777" w:rsidR="009639B4" w:rsidRDefault="009639B4">
            <w:pPr>
              <w:spacing w:after="0"/>
            </w:pPr>
          </w:p>
        </w:tc>
      </w:tr>
      <w:tr w:rsidR="009639B4" w14:paraId="1876C88E"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2B30AE99" w14:textId="77777777" w:rsidR="009639B4" w:rsidRDefault="009639B4">
            <w:pPr>
              <w:spacing w:after="0"/>
              <w:rPr>
                <w:lang w:eastAsia="ru-RU"/>
              </w:rPr>
            </w:pPr>
            <w:r>
              <w:rPr>
                <w:color w:val="000000"/>
                <w:lang w:eastAsia="ru-RU"/>
              </w:rPr>
              <w:t>162</w:t>
            </w:r>
          </w:p>
        </w:tc>
        <w:tc>
          <w:tcPr>
            <w:tcW w:w="1012" w:type="dxa"/>
            <w:tcBorders>
              <w:top w:val="single" w:sz="4" w:space="0" w:color="auto"/>
              <w:left w:val="single" w:sz="4" w:space="0" w:color="auto"/>
              <w:bottom w:val="single" w:sz="4" w:space="0" w:color="auto"/>
              <w:right w:val="single" w:sz="4" w:space="0" w:color="auto"/>
            </w:tcBorders>
            <w:vAlign w:val="center"/>
            <w:hideMark/>
          </w:tcPr>
          <w:p w14:paraId="05A6F987" w14:textId="77777777" w:rsidR="009639B4" w:rsidRDefault="009639B4">
            <w:pPr>
              <w:spacing w:after="0"/>
              <w:ind w:left="-57" w:right="-57"/>
              <w:rPr>
                <w:lang w:eastAsia="ru-RU"/>
              </w:rPr>
            </w:pPr>
            <w:r>
              <w:rPr>
                <w:lang w:eastAsia="ru-RU"/>
              </w:rPr>
              <w:t>14-3/08</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1BF70A1" w14:textId="77777777" w:rsidR="009639B4" w:rsidRDefault="009639B4">
            <w:pPr>
              <w:spacing w:after="0"/>
            </w:pPr>
            <w: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50C05B"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F0443E" w14:textId="77777777" w:rsidR="009639B4" w:rsidRDefault="009639B4">
            <w:pPr>
              <w:spacing w:after="0"/>
            </w:pPr>
          </w:p>
        </w:tc>
      </w:tr>
      <w:tr w:rsidR="009639B4" w14:paraId="317058BD"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1FF8B4BF" w14:textId="77777777" w:rsidR="009639B4" w:rsidRDefault="009639B4">
            <w:pPr>
              <w:spacing w:after="0"/>
              <w:rPr>
                <w:lang w:eastAsia="ru-RU"/>
              </w:rPr>
            </w:pPr>
            <w:r>
              <w:rPr>
                <w:color w:val="000000"/>
                <w:lang w:eastAsia="ru-RU"/>
              </w:rPr>
              <w:t>163</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33ACFF7" w14:textId="77777777" w:rsidR="009639B4" w:rsidRDefault="009639B4">
            <w:pPr>
              <w:spacing w:after="0"/>
              <w:ind w:left="-57" w:right="-57"/>
              <w:rPr>
                <w:lang w:eastAsia="ru-RU"/>
              </w:rPr>
            </w:pPr>
            <w:r>
              <w:rPr>
                <w:lang w:eastAsia="ru-RU"/>
              </w:rPr>
              <w:t>14-3/09</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24902A3" w14:textId="77777777" w:rsidR="009639B4" w:rsidRDefault="009639B4">
            <w:pPr>
              <w:spacing w:after="0"/>
            </w:pPr>
            <w:r>
              <w:t>Внесення до паспорта громадянина України зміни назви вулиці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F6DAC3"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3369D8" w14:textId="77777777" w:rsidR="009639B4" w:rsidRDefault="009639B4">
            <w:pPr>
              <w:spacing w:after="0"/>
            </w:pPr>
          </w:p>
        </w:tc>
      </w:tr>
      <w:tr w:rsidR="009639B4" w14:paraId="53FBF56E"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3E091943" w14:textId="77777777" w:rsidR="009639B4" w:rsidRDefault="009639B4">
            <w:pPr>
              <w:spacing w:after="0"/>
              <w:rPr>
                <w:lang w:eastAsia="ru-RU"/>
              </w:rPr>
            </w:pPr>
            <w:r>
              <w:rPr>
                <w:color w:val="000000"/>
                <w:lang w:eastAsia="ru-RU"/>
              </w:rPr>
              <w:t>164</w:t>
            </w:r>
          </w:p>
        </w:tc>
        <w:tc>
          <w:tcPr>
            <w:tcW w:w="1012" w:type="dxa"/>
            <w:tcBorders>
              <w:top w:val="single" w:sz="4" w:space="0" w:color="auto"/>
              <w:left w:val="single" w:sz="4" w:space="0" w:color="auto"/>
              <w:bottom w:val="single" w:sz="4" w:space="0" w:color="auto"/>
              <w:right w:val="single" w:sz="4" w:space="0" w:color="auto"/>
            </w:tcBorders>
            <w:vAlign w:val="center"/>
            <w:hideMark/>
          </w:tcPr>
          <w:p w14:paraId="7E1AE791" w14:textId="77777777" w:rsidR="009639B4" w:rsidRDefault="009639B4">
            <w:pPr>
              <w:spacing w:after="0"/>
              <w:ind w:left="-57" w:right="-57"/>
              <w:rPr>
                <w:lang w:eastAsia="ru-RU"/>
              </w:rPr>
            </w:pPr>
            <w:r>
              <w:rPr>
                <w:lang w:eastAsia="ru-RU"/>
              </w:rPr>
              <w:t>14-3/10</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932A9C6" w14:textId="77777777" w:rsidR="009639B4" w:rsidRDefault="009639B4">
            <w:pPr>
              <w:spacing w:after="0"/>
            </w:pPr>
            <w:r>
              <w:t>Видача довідки, що підтверджують проживання з пенсіонером на день його смерті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A7F3C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3F49B8" w14:textId="77777777" w:rsidR="009639B4" w:rsidRDefault="009639B4">
            <w:pPr>
              <w:spacing w:after="0"/>
            </w:pPr>
          </w:p>
        </w:tc>
      </w:tr>
      <w:tr w:rsidR="009639B4" w14:paraId="21C45A0F"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40351C9" w14:textId="77777777" w:rsidR="009639B4" w:rsidRDefault="009639B4">
            <w:pPr>
              <w:spacing w:after="0"/>
              <w:rPr>
                <w:lang w:eastAsia="ru-RU"/>
              </w:rPr>
            </w:pPr>
            <w:r>
              <w:rPr>
                <w:color w:val="000000"/>
                <w:lang w:eastAsia="ru-RU"/>
              </w:rPr>
              <w:t>165</w:t>
            </w:r>
          </w:p>
        </w:tc>
        <w:tc>
          <w:tcPr>
            <w:tcW w:w="1012" w:type="dxa"/>
            <w:tcBorders>
              <w:top w:val="single" w:sz="4" w:space="0" w:color="auto"/>
              <w:left w:val="single" w:sz="4" w:space="0" w:color="auto"/>
              <w:bottom w:val="single" w:sz="4" w:space="0" w:color="auto"/>
              <w:right w:val="single" w:sz="4" w:space="0" w:color="auto"/>
            </w:tcBorders>
            <w:vAlign w:val="center"/>
            <w:hideMark/>
          </w:tcPr>
          <w:p w14:paraId="0E6530D0" w14:textId="77777777" w:rsidR="009639B4" w:rsidRDefault="009639B4">
            <w:pPr>
              <w:spacing w:after="0"/>
              <w:ind w:left="-57" w:right="-57"/>
              <w:rPr>
                <w:lang w:eastAsia="ru-RU"/>
              </w:rPr>
            </w:pPr>
            <w:r>
              <w:rPr>
                <w:lang w:eastAsia="ru-RU"/>
              </w:rPr>
              <w:t>14-3/11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5B0E5628" w14:textId="77777777" w:rsidR="009639B4" w:rsidRDefault="009639B4">
            <w:pPr>
              <w:spacing w:after="0"/>
            </w:pPr>
            <w:r>
              <w:t xml:space="preserve">Видача довідки до нотаріального органу, щодо підтвердження факту реєстрації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0C1805"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24956" w14:textId="77777777" w:rsidR="009639B4" w:rsidRDefault="009639B4">
            <w:pPr>
              <w:spacing w:after="0"/>
            </w:pPr>
          </w:p>
        </w:tc>
      </w:tr>
      <w:tr w:rsidR="009639B4" w14:paraId="20EE00A2"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4BFC7FF" w14:textId="77777777" w:rsidR="009639B4" w:rsidRDefault="009639B4">
            <w:pPr>
              <w:spacing w:after="0"/>
              <w:rPr>
                <w:lang w:eastAsia="ru-RU"/>
              </w:rPr>
            </w:pPr>
            <w:r>
              <w:rPr>
                <w:color w:val="000000"/>
                <w:lang w:eastAsia="ru-RU"/>
              </w:rPr>
              <w:t>166</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C682D3F" w14:textId="77777777" w:rsidR="009639B4" w:rsidRDefault="009639B4">
            <w:pPr>
              <w:spacing w:after="0"/>
              <w:ind w:left="-57" w:right="-57"/>
              <w:rPr>
                <w:lang w:eastAsia="ru-RU"/>
              </w:rPr>
            </w:pPr>
            <w:r>
              <w:rPr>
                <w:lang w:eastAsia="ru-RU"/>
              </w:rPr>
              <w:t>14-3/12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539C98C9" w14:textId="77777777" w:rsidR="009639B4" w:rsidRDefault="009639B4">
            <w:pPr>
              <w:spacing w:after="0"/>
            </w:pPr>
            <w:r>
              <w:t>Довідка про фактичне місце проживання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9E3B20"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4F07E1" w14:textId="77777777" w:rsidR="009639B4" w:rsidRDefault="009639B4">
            <w:pPr>
              <w:spacing w:after="0"/>
            </w:pPr>
          </w:p>
        </w:tc>
      </w:tr>
      <w:tr w:rsidR="009639B4" w14:paraId="4DF41916"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659AFBAD" w14:textId="77777777" w:rsidR="009639B4" w:rsidRDefault="009639B4">
            <w:pPr>
              <w:spacing w:after="0"/>
              <w:rPr>
                <w:lang w:eastAsia="ru-RU"/>
              </w:rPr>
            </w:pPr>
            <w:r>
              <w:rPr>
                <w:color w:val="000000"/>
                <w:lang w:eastAsia="ru-RU"/>
              </w:rPr>
              <w:t>167</w:t>
            </w:r>
          </w:p>
        </w:tc>
        <w:tc>
          <w:tcPr>
            <w:tcW w:w="1012" w:type="dxa"/>
            <w:tcBorders>
              <w:top w:val="single" w:sz="4" w:space="0" w:color="auto"/>
              <w:left w:val="single" w:sz="4" w:space="0" w:color="auto"/>
              <w:bottom w:val="single" w:sz="4" w:space="0" w:color="auto"/>
              <w:right w:val="single" w:sz="4" w:space="0" w:color="auto"/>
            </w:tcBorders>
            <w:vAlign w:val="center"/>
            <w:hideMark/>
          </w:tcPr>
          <w:p w14:paraId="05B5F7DD" w14:textId="77777777" w:rsidR="009639B4" w:rsidRDefault="009639B4">
            <w:pPr>
              <w:spacing w:after="0"/>
              <w:ind w:left="-57" w:right="-57"/>
              <w:rPr>
                <w:lang w:eastAsia="ru-RU"/>
              </w:rPr>
            </w:pPr>
            <w:r>
              <w:rPr>
                <w:lang w:eastAsia="ru-RU"/>
              </w:rPr>
              <w:t>14-3/13</w:t>
            </w:r>
          </w:p>
        </w:tc>
        <w:tc>
          <w:tcPr>
            <w:tcW w:w="8071" w:type="dxa"/>
            <w:tcBorders>
              <w:top w:val="single" w:sz="4" w:space="0" w:color="auto"/>
              <w:left w:val="single" w:sz="4" w:space="0" w:color="auto"/>
              <w:bottom w:val="single" w:sz="4" w:space="0" w:color="auto"/>
              <w:right w:val="single" w:sz="4" w:space="0" w:color="auto"/>
            </w:tcBorders>
            <w:vAlign w:val="center"/>
            <w:hideMark/>
          </w:tcPr>
          <w:p w14:paraId="30F28EDC" w14:textId="77777777" w:rsidR="009639B4" w:rsidRDefault="009639B4">
            <w:pPr>
              <w:spacing w:after="0"/>
            </w:pPr>
            <w:r>
              <w:t>Довідка про реєстрацію місця проживання неповнолітньої особи, для спортивних змагань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5F62E3"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619DEB" w14:textId="77777777" w:rsidR="009639B4" w:rsidRDefault="009639B4">
            <w:pPr>
              <w:spacing w:after="0"/>
            </w:pPr>
          </w:p>
        </w:tc>
      </w:tr>
      <w:tr w:rsidR="009639B4" w14:paraId="0DCC40B5"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28733D3B" w14:textId="77777777" w:rsidR="009639B4" w:rsidRDefault="009639B4">
            <w:pPr>
              <w:spacing w:after="0"/>
              <w:rPr>
                <w:lang w:eastAsia="ru-RU"/>
              </w:rPr>
            </w:pPr>
            <w:r>
              <w:rPr>
                <w:color w:val="000000"/>
                <w:lang w:eastAsia="ru-RU"/>
              </w:rPr>
              <w:t>168</w:t>
            </w:r>
          </w:p>
        </w:tc>
        <w:tc>
          <w:tcPr>
            <w:tcW w:w="1012" w:type="dxa"/>
            <w:tcBorders>
              <w:top w:val="single" w:sz="4" w:space="0" w:color="auto"/>
              <w:left w:val="single" w:sz="4" w:space="0" w:color="auto"/>
              <w:bottom w:val="single" w:sz="4" w:space="0" w:color="auto"/>
              <w:right w:val="single" w:sz="4" w:space="0" w:color="auto"/>
            </w:tcBorders>
            <w:vAlign w:val="center"/>
            <w:hideMark/>
          </w:tcPr>
          <w:p w14:paraId="6800CAE9" w14:textId="77777777" w:rsidR="009639B4" w:rsidRDefault="009639B4">
            <w:pPr>
              <w:spacing w:after="0"/>
              <w:ind w:left="-57" w:right="-57"/>
              <w:rPr>
                <w:lang w:eastAsia="ru-RU"/>
              </w:rPr>
            </w:pPr>
            <w:r>
              <w:rPr>
                <w:lang w:eastAsia="ru-RU"/>
              </w:rPr>
              <w:t>14-3/14</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1753B9E" w14:textId="77777777" w:rsidR="009639B4" w:rsidRDefault="009639B4">
            <w:pPr>
              <w:spacing w:after="0"/>
            </w:pPr>
            <w:r>
              <w:t>Довідка про ведення спільного господарства громадянами на момент смерті одного з них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7CD041"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4DF568" w14:textId="77777777" w:rsidR="009639B4" w:rsidRDefault="009639B4">
            <w:pPr>
              <w:spacing w:after="0"/>
            </w:pPr>
          </w:p>
        </w:tc>
      </w:tr>
      <w:tr w:rsidR="009639B4" w14:paraId="22365D1A"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6FDB1823" w14:textId="77777777" w:rsidR="009639B4" w:rsidRDefault="009639B4">
            <w:pPr>
              <w:spacing w:after="0"/>
              <w:rPr>
                <w:lang w:eastAsia="ru-RU"/>
              </w:rPr>
            </w:pPr>
            <w:r>
              <w:rPr>
                <w:color w:val="000000"/>
                <w:lang w:eastAsia="ru-RU"/>
              </w:rPr>
              <w:t>169</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339D7A2" w14:textId="77777777" w:rsidR="009639B4" w:rsidRDefault="009639B4">
            <w:pPr>
              <w:spacing w:after="0"/>
              <w:ind w:left="-57" w:right="-57"/>
              <w:rPr>
                <w:lang w:eastAsia="ru-RU"/>
              </w:rPr>
            </w:pPr>
            <w:r>
              <w:rPr>
                <w:lang w:eastAsia="ru-RU"/>
              </w:rPr>
              <w:t>14-3/15</w:t>
            </w:r>
          </w:p>
        </w:tc>
        <w:tc>
          <w:tcPr>
            <w:tcW w:w="8071" w:type="dxa"/>
            <w:tcBorders>
              <w:top w:val="single" w:sz="4" w:space="0" w:color="auto"/>
              <w:left w:val="single" w:sz="4" w:space="0" w:color="auto"/>
              <w:bottom w:val="single" w:sz="4" w:space="0" w:color="auto"/>
              <w:right w:val="single" w:sz="4" w:space="0" w:color="auto"/>
            </w:tcBorders>
            <w:vAlign w:val="center"/>
            <w:hideMark/>
          </w:tcPr>
          <w:p w14:paraId="1D124D14" w14:textId="77777777" w:rsidR="009639B4" w:rsidRDefault="009639B4">
            <w:pPr>
              <w:spacing w:after="0"/>
            </w:pPr>
            <w:r>
              <w:t>Довідка про народження дітей та виховання їх до певного віку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23A8F8"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160E7C" w14:textId="77777777" w:rsidR="009639B4" w:rsidRDefault="009639B4">
            <w:pPr>
              <w:spacing w:after="0"/>
            </w:pPr>
          </w:p>
        </w:tc>
      </w:tr>
      <w:tr w:rsidR="009639B4" w14:paraId="7102E065"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1A9E6ED0" w14:textId="77777777" w:rsidR="009639B4" w:rsidRDefault="009639B4">
            <w:pPr>
              <w:spacing w:after="0"/>
              <w:rPr>
                <w:lang w:eastAsia="ru-RU"/>
              </w:rPr>
            </w:pPr>
            <w:r>
              <w:rPr>
                <w:color w:val="000000"/>
                <w:lang w:eastAsia="ru-RU"/>
              </w:rPr>
              <w:t>170</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B0DD629" w14:textId="77777777" w:rsidR="009639B4" w:rsidRDefault="009639B4">
            <w:pPr>
              <w:spacing w:after="0"/>
              <w:ind w:left="-57" w:right="-57"/>
              <w:rPr>
                <w:lang w:eastAsia="ru-RU"/>
              </w:rPr>
            </w:pPr>
            <w:r>
              <w:rPr>
                <w:lang w:eastAsia="ru-RU"/>
              </w:rPr>
              <w:t>14-3/16</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CDDD05D" w14:textId="77777777" w:rsidR="009639B4" w:rsidRDefault="009639B4">
            <w:pPr>
              <w:spacing w:after="0"/>
            </w:pPr>
            <w:r>
              <w:t>Довідка про фактичне управління спадковим майном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8F6817"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98E7D6" w14:textId="77777777" w:rsidR="009639B4" w:rsidRDefault="009639B4">
            <w:pPr>
              <w:spacing w:after="0"/>
            </w:pPr>
          </w:p>
        </w:tc>
      </w:tr>
      <w:tr w:rsidR="009639B4" w14:paraId="3D1B388D"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166772DD" w14:textId="77777777" w:rsidR="009639B4" w:rsidRDefault="009639B4">
            <w:pPr>
              <w:spacing w:after="0"/>
              <w:rPr>
                <w:lang w:eastAsia="ru-RU"/>
              </w:rPr>
            </w:pPr>
            <w:r>
              <w:rPr>
                <w:color w:val="000000"/>
                <w:lang w:eastAsia="ru-RU"/>
              </w:rPr>
              <w:t>171</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AE389E" w14:textId="77777777" w:rsidR="009639B4" w:rsidRDefault="009639B4">
            <w:pPr>
              <w:spacing w:after="0"/>
              <w:ind w:left="-57" w:right="-57"/>
              <w:rPr>
                <w:lang w:eastAsia="ru-RU"/>
              </w:rPr>
            </w:pPr>
            <w:r>
              <w:rPr>
                <w:lang w:eastAsia="ru-RU"/>
              </w:rPr>
              <w:t>14-3/17</w:t>
            </w:r>
          </w:p>
        </w:tc>
        <w:tc>
          <w:tcPr>
            <w:tcW w:w="8071" w:type="dxa"/>
            <w:tcBorders>
              <w:top w:val="single" w:sz="4" w:space="0" w:color="auto"/>
              <w:left w:val="single" w:sz="4" w:space="0" w:color="auto"/>
              <w:bottom w:val="single" w:sz="4" w:space="0" w:color="auto"/>
              <w:right w:val="single" w:sz="4" w:space="0" w:color="auto"/>
            </w:tcBorders>
            <w:vAlign w:val="center"/>
            <w:hideMark/>
          </w:tcPr>
          <w:p w14:paraId="4BBEBEF1" w14:textId="77777777" w:rsidR="009639B4" w:rsidRDefault="009639B4">
            <w:pPr>
              <w:spacing w:after="0"/>
            </w:pPr>
            <w:r>
              <w:t>Довідка про пічне опалення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B0109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7895E4" w14:textId="77777777" w:rsidR="009639B4" w:rsidRDefault="009639B4">
            <w:pPr>
              <w:spacing w:after="0"/>
            </w:pPr>
          </w:p>
        </w:tc>
      </w:tr>
      <w:tr w:rsidR="009639B4" w14:paraId="3058CCDF"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8554234" w14:textId="77777777" w:rsidR="009639B4" w:rsidRDefault="009639B4">
            <w:pPr>
              <w:spacing w:after="0"/>
              <w:rPr>
                <w:lang w:eastAsia="ru-RU"/>
              </w:rPr>
            </w:pPr>
            <w:r>
              <w:rPr>
                <w:color w:val="000000"/>
                <w:lang w:eastAsia="ru-RU"/>
              </w:rPr>
              <w:t>172</w:t>
            </w:r>
          </w:p>
        </w:tc>
        <w:tc>
          <w:tcPr>
            <w:tcW w:w="1012" w:type="dxa"/>
            <w:tcBorders>
              <w:top w:val="single" w:sz="4" w:space="0" w:color="auto"/>
              <w:left w:val="single" w:sz="4" w:space="0" w:color="auto"/>
              <w:bottom w:val="single" w:sz="4" w:space="0" w:color="auto"/>
              <w:right w:val="single" w:sz="4" w:space="0" w:color="auto"/>
            </w:tcBorders>
            <w:vAlign w:val="center"/>
            <w:hideMark/>
          </w:tcPr>
          <w:p w14:paraId="59D99B95" w14:textId="77777777" w:rsidR="009639B4" w:rsidRDefault="009639B4">
            <w:pPr>
              <w:spacing w:after="0"/>
              <w:ind w:left="-57" w:right="-57"/>
              <w:rPr>
                <w:lang w:eastAsia="ru-RU"/>
              </w:rPr>
            </w:pPr>
            <w:r>
              <w:rPr>
                <w:lang w:eastAsia="ru-RU"/>
              </w:rPr>
              <w:t>14-3/18</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C32830A" w14:textId="77777777" w:rsidR="009639B4" w:rsidRDefault="009639B4">
            <w:pPr>
              <w:spacing w:after="0"/>
            </w:pPr>
            <w:r>
              <w:t xml:space="preserve">Витяг з </w:t>
            </w:r>
            <w:proofErr w:type="spellStart"/>
            <w:r>
              <w:t>погосподарської</w:t>
            </w:r>
            <w:proofErr w:type="spellEnd"/>
            <w:r>
              <w:t xml:space="preserve"> книги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D9DD4B"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0B44BD" w14:textId="77777777" w:rsidR="009639B4" w:rsidRDefault="009639B4">
            <w:pPr>
              <w:spacing w:after="0"/>
            </w:pPr>
          </w:p>
        </w:tc>
      </w:tr>
      <w:tr w:rsidR="009639B4" w14:paraId="462C4C47"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9B8420E" w14:textId="77777777" w:rsidR="009639B4" w:rsidRDefault="009639B4">
            <w:pPr>
              <w:spacing w:after="0"/>
              <w:rPr>
                <w:lang w:eastAsia="ru-RU"/>
              </w:rPr>
            </w:pPr>
            <w:r>
              <w:rPr>
                <w:color w:val="000000"/>
                <w:lang w:eastAsia="ru-RU"/>
              </w:rPr>
              <w:lastRenderedPageBreak/>
              <w:t>173</w:t>
            </w:r>
          </w:p>
        </w:tc>
        <w:tc>
          <w:tcPr>
            <w:tcW w:w="1012" w:type="dxa"/>
            <w:tcBorders>
              <w:top w:val="single" w:sz="4" w:space="0" w:color="auto"/>
              <w:left w:val="single" w:sz="4" w:space="0" w:color="auto"/>
              <w:bottom w:val="single" w:sz="4" w:space="0" w:color="auto"/>
              <w:right w:val="single" w:sz="4" w:space="0" w:color="auto"/>
            </w:tcBorders>
            <w:vAlign w:val="center"/>
            <w:hideMark/>
          </w:tcPr>
          <w:p w14:paraId="0CCAF206" w14:textId="77777777" w:rsidR="009639B4" w:rsidRDefault="009639B4">
            <w:pPr>
              <w:spacing w:after="0"/>
              <w:ind w:left="-57" w:right="-57"/>
              <w:rPr>
                <w:lang w:eastAsia="ru-RU"/>
              </w:rPr>
            </w:pPr>
            <w:r>
              <w:rPr>
                <w:lang w:eastAsia="ru-RU"/>
              </w:rPr>
              <w:t>14-3/19</w:t>
            </w:r>
          </w:p>
        </w:tc>
        <w:tc>
          <w:tcPr>
            <w:tcW w:w="80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B388F9" w14:textId="77777777" w:rsidR="009639B4" w:rsidRDefault="009639B4">
            <w:pPr>
              <w:spacing w:after="0"/>
            </w:pPr>
            <w:r>
              <w:t>Довідка про проведення поховання за власний рахунок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9AAC85"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95204" w14:textId="77777777" w:rsidR="009639B4" w:rsidRDefault="009639B4">
            <w:pPr>
              <w:spacing w:after="0"/>
            </w:pPr>
          </w:p>
        </w:tc>
      </w:tr>
      <w:tr w:rsidR="009639B4" w14:paraId="3C1F1376"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2C771E0E" w14:textId="77777777" w:rsidR="009639B4" w:rsidRDefault="009639B4">
            <w:pPr>
              <w:spacing w:after="0"/>
              <w:rPr>
                <w:lang w:eastAsia="ru-RU"/>
              </w:rPr>
            </w:pPr>
            <w:r>
              <w:rPr>
                <w:color w:val="000000"/>
                <w:lang w:eastAsia="ru-RU"/>
              </w:rPr>
              <w:t>174</w:t>
            </w:r>
          </w:p>
        </w:tc>
        <w:tc>
          <w:tcPr>
            <w:tcW w:w="1012" w:type="dxa"/>
            <w:tcBorders>
              <w:top w:val="single" w:sz="4" w:space="0" w:color="auto"/>
              <w:left w:val="single" w:sz="4" w:space="0" w:color="auto"/>
              <w:bottom w:val="single" w:sz="4" w:space="0" w:color="auto"/>
              <w:right w:val="single" w:sz="4" w:space="0" w:color="auto"/>
            </w:tcBorders>
            <w:vAlign w:val="center"/>
            <w:hideMark/>
          </w:tcPr>
          <w:p w14:paraId="70C8C5E4" w14:textId="77777777" w:rsidR="009639B4" w:rsidRDefault="009639B4">
            <w:pPr>
              <w:spacing w:after="0"/>
              <w:ind w:left="-57" w:right="-57"/>
              <w:rPr>
                <w:lang w:eastAsia="ru-RU"/>
              </w:rPr>
            </w:pPr>
            <w:r>
              <w:rPr>
                <w:lang w:eastAsia="ru-RU"/>
              </w:rPr>
              <w:t>14-3/20</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15CAE9E" w14:textId="77777777" w:rsidR="009639B4" w:rsidRDefault="009639B4">
            <w:pPr>
              <w:spacing w:after="0"/>
            </w:pPr>
            <w:r>
              <w:t xml:space="preserve">Довідка про народження та виховання матір’ю дитини з інвалідністю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A3C7BA"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320CBB" w14:textId="77777777" w:rsidR="009639B4" w:rsidRDefault="009639B4">
            <w:pPr>
              <w:spacing w:after="0"/>
            </w:pPr>
          </w:p>
        </w:tc>
      </w:tr>
      <w:tr w:rsidR="009639B4" w14:paraId="17B2EB7D"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F3A722F" w14:textId="77777777" w:rsidR="009639B4" w:rsidRDefault="009639B4">
            <w:pPr>
              <w:spacing w:after="0"/>
              <w:rPr>
                <w:lang w:eastAsia="ru-RU"/>
              </w:rPr>
            </w:pPr>
            <w:r>
              <w:rPr>
                <w:color w:val="000000"/>
                <w:lang w:eastAsia="ru-RU"/>
              </w:rPr>
              <w:t>175</w:t>
            </w:r>
          </w:p>
        </w:tc>
        <w:tc>
          <w:tcPr>
            <w:tcW w:w="1012" w:type="dxa"/>
            <w:tcBorders>
              <w:top w:val="single" w:sz="4" w:space="0" w:color="auto"/>
              <w:left w:val="single" w:sz="4" w:space="0" w:color="auto"/>
              <w:bottom w:val="single" w:sz="4" w:space="0" w:color="auto"/>
              <w:right w:val="single" w:sz="4" w:space="0" w:color="auto"/>
            </w:tcBorders>
            <w:vAlign w:val="center"/>
            <w:hideMark/>
          </w:tcPr>
          <w:p w14:paraId="503B2028" w14:textId="77777777" w:rsidR="009639B4" w:rsidRDefault="009639B4">
            <w:pPr>
              <w:spacing w:after="0"/>
              <w:ind w:left="-57" w:right="-57"/>
              <w:rPr>
                <w:lang w:eastAsia="ru-RU"/>
              </w:rPr>
            </w:pPr>
            <w:r>
              <w:rPr>
                <w:lang w:eastAsia="ru-RU"/>
              </w:rPr>
              <w:t>14-3/21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74D8962" w14:textId="77777777" w:rsidR="009639B4" w:rsidRDefault="009639B4">
            <w:pPr>
              <w:spacing w:after="0"/>
            </w:pPr>
            <w:r>
              <w:t>Про перейменування вулиць, провулків, проспектів населених пунктів Сіверської міської ради (об’єднана територіальна громада)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9C28D4"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D717A5" w14:textId="77777777" w:rsidR="009639B4" w:rsidRDefault="009639B4">
            <w:pPr>
              <w:spacing w:after="0"/>
            </w:pPr>
          </w:p>
        </w:tc>
      </w:tr>
      <w:tr w:rsidR="009639B4" w14:paraId="24A5D2FC"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4600C605" w14:textId="77777777" w:rsidR="009639B4" w:rsidRDefault="009639B4">
            <w:pPr>
              <w:spacing w:after="0"/>
              <w:rPr>
                <w:lang w:eastAsia="ru-RU"/>
              </w:rPr>
            </w:pPr>
            <w:r>
              <w:rPr>
                <w:color w:val="000000"/>
                <w:lang w:eastAsia="ru-RU"/>
              </w:rPr>
              <w:t>176</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6B97CB8" w14:textId="77777777" w:rsidR="009639B4" w:rsidRDefault="009639B4">
            <w:pPr>
              <w:spacing w:after="0"/>
              <w:ind w:left="-57" w:right="-57"/>
              <w:rPr>
                <w:lang w:eastAsia="ru-RU"/>
              </w:rPr>
            </w:pPr>
            <w:r>
              <w:rPr>
                <w:lang w:eastAsia="ru-RU"/>
              </w:rPr>
              <w:t>14-3/22</w:t>
            </w:r>
          </w:p>
        </w:tc>
        <w:tc>
          <w:tcPr>
            <w:tcW w:w="80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F25C96" w14:textId="77777777" w:rsidR="009639B4" w:rsidRDefault="009639B4">
            <w:pPr>
              <w:spacing w:after="0"/>
            </w:pPr>
            <w:r>
              <w:t xml:space="preserve">Перенесення інформації щодо осіб зареєстрованих за відповідною </w:t>
            </w:r>
            <w:proofErr w:type="spellStart"/>
            <w:r>
              <w:t>адресою</w:t>
            </w:r>
            <w:proofErr w:type="spellEnd"/>
            <w:r>
              <w:t xml:space="preserve"> до нової Будинкової книги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D6B3BE"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BA6447" w14:textId="77777777" w:rsidR="009639B4" w:rsidRDefault="009639B4">
            <w:pPr>
              <w:spacing w:after="0"/>
            </w:pPr>
          </w:p>
        </w:tc>
      </w:tr>
      <w:tr w:rsidR="009639B4" w14:paraId="22F7A3D9"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89BC333" w14:textId="77777777" w:rsidR="009639B4" w:rsidRDefault="009639B4">
            <w:pPr>
              <w:spacing w:after="0"/>
              <w:rPr>
                <w:lang w:eastAsia="ru-RU"/>
              </w:rPr>
            </w:pPr>
            <w:r>
              <w:rPr>
                <w:color w:val="000000"/>
                <w:lang w:eastAsia="ru-RU"/>
              </w:rPr>
              <w:t>177</w:t>
            </w:r>
          </w:p>
        </w:tc>
        <w:tc>
          <w:tcPr>
            <w:tcW w:w="1012" w:type="dxa"/>
            <w:tcBorders>
              <w:top w:val="single" w:sz="4" w:space="0" w:color="auto"/>
              <w:left w:val="single" w:sz="4" w:space="0" w:color="auto"/>
              <w:bottom w:val="single" w:sz="4" w:space="0" w:color="auto"/>
              <w:right w:val="single" w:sz="4" w:space="0" w:color="auto"/>
            </w:tcBorders>
            <w:vAlign w:val="center"/>
            <w:hideMark/>
          </w:tcPr>
          <w:p w14:paraId="5A9C311A" w14:textId="77777777" w:rsidR="009639B4" w:rsidRDefault="009639B4">
            <w:pPr>
              <w:spacing w:after="0"/>
              <w:ind w:left="-57" w:right="-57"/>
              <w:rPr>
                <w:lang w:eastAsia="ru-RU"/>
              </w:rPr>
            </w:pPr>
            <w:r>
              <w:rPr>
                <w:lang w:eastAsia="ru-RU"/>
              </w:rPr>
              <w:t>14-3/23</w:t>
            </w:r>
          </w:p>
        </w:tc>
        <w:tc>
          <w:tcPr>
            <w:tcW w:w="8071" w:type="dxa"/>
            <w:tcBorders>
              <w:top w:val="single" w:sz="4" w:space="0" w:color="auto"/>
              <w:left w:val="single" w:sz="4" w:space="0" w:color="auto"/>
              <w:bottom w:val="single" w:sz="4" w:space="0" w:color="auto"/>
              <w:right w:val="single" w:sz="4" w:space="0" w:color="auto"/>
            </w:tcBorders>
            <w:vAlign w:val="center"/>
            <w:hideMark/>
          </w:tcPr>
          <w:p w14:paraId="3514876A" w14:textId="77777777" w:rsidR="009639B4" w:rsidRDefault="009639B4">
            <w:pPr>
              <w:spacing w:after="0"/>
            </w:pPr>
            <w:r>
              <w:t>Видача довідки про склад сім’ї призовника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9BC698"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1EB44C" w14:textId="77777777" w:rsidR="009639B4" w:rsidRDefault="009639B4">
            <w:pPr>
              <w:spacing w:after="0"/>
            </w:pPr>
          </w:p>
        </w:tc>
      </w:tr>
      <w:tr w:rsidR="009639B4" w14:paraId="3086416C"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11558650" w14:textId="77777777" w:rsidR="009639B4" w:rsidRDefault="009639B4">
            <w:pPr>
              <w:spacing w:after="0"/>
              <w:rPr>
                <w:lang w:eastAsia="ru-RU"/>
              </w:rPr>
            </w:pPr>
            <w:r>
              <w:rPr>
                <w:color w:val="000000"/>
                <w:lang w:eastAsia="ru-RU"/>
              </w:rPr>
              <w:t>178</w:t>
            </w:r>
          </w:p>
        </w:tc>
        <w:tc>
          <w:tcPr>
            <w:tcW w:w="1012" w:type="dxa"/>
            <w:tcBorders>
              <w:top w:val="single" w:sz="4" w:space="0" w:color="auto"/>
              <w:left w:val="single" w:sz="4" w:space="0" w:color="auto"/>
              <w:bottom w:val="single" w:sz="4" w:space="0" w:color="auto"/>
              <w:right w:val="single" w:sz="4" w:space="0" w:color="auto"/>
            </w:tcBorders>
            <w:vAlign w:val="center"/>
            <w:hideMark/>
          </w:tcPr>
          <w:p w14:paraId="190E73AC" w14:textId="77777777" w:rsidR="009639B4" w:rsidRDefault="009639B4">
            <w:pPr>
              <w:spacing w:after="0"/>
              <w:ind w:left="-57" w:right="-57"/>
              <w:rPr>
                <w:lang w:eastAsia="ru-RU"/>
              </w:rPr>
            </w:pPr>
            <w:r>
              <w:rPr>
                <w:lang w:eastAsia="ru-RU"/>
              </w:rPr>
              <w:t>14-3/24</w:t>
            </w:r>
          </w:p>
        </w:tc>
        <w:tc>
          <w:tcPr>
            <w:tcW w:w="80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784155" w14:textId="77777777" w:rsidR="009639B4" w:rsidRDefault="009639B4">
            <w:pPr>
              <w:spacing w:after="0"/>
            </w:pPr>
            <w:r>
              <w:t>Надання за запитом громадянина копій Картки реєстрації особи (форма А) та Адресної картки особи (форма Б)</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6F4E64"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1F3D7B" w14:textId="77777777" w:rsidR="009639B4" w:rsidRDefault="009639B4">
            <w:pPr>
              <w:spacing w:after="0"/>
            </w:pPr>
          </w:p>
        </w:tc>
      </w:tr>
      <w:tr w:rsidR="009639B4" w14:paraId="1A51EEF4"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29888661" w14:textId="77777777" w:rsidR="009639B4" w:rsidRDefault="009639B4">
            <w:pPr>
              <w:spacing w:after="0"/>
              <w:rPr>
                <w:lang w:eastAsia="ru-RU"/>
              </w:rPr>
            </w:pPr>
            <w:r>
              <w:rPr>
                <w:color w:val="000000"/>
                <w:lang w:eastAsia="ru-RU"/>
              </w:rPr>
              <w:t>179</w:t>
            </w:r>
          </w:p>
        </w:tc>
        <w:tc>
          <w:tcPr>
            <w:tcW w:w="1012" w:type="dxa"/>
            <w:tcBorders>
              <w:top w:val="single" w:sz="4" w:space="0" w:color="auto"/>
              <w:left w:val="single" w:sz="4" w:space="0" w:color="auto"/>
              <w:bottom w:val="single" w:sz="4" w:space="0" w:color="auto"/>
              <w:right w:val="single" w:sz="4" w:space="0" w:color="auto"/>
            </w:tcBorders>
            <w:vAlign w:val="center"/>
            <w:hideMark/>
          </w:tcPr>
          <w:p w14:paraId="75980F47" w14:textId="77777777" w:rsidR="009639B4" w:rsidRDefault="009639B4">
            <w:pPr>
              <w:spacing w:after="0"/>
              <w:ind w:left="-57" w:right="-57"/>
              <w:rPr>
                <w:lang w:eastAsia="ru-RU"/>
              </w:rPr>
            </w:pPr>
            <w:r>
              <w:rPr>
                <w:lang w:eastAsia="ru-RU"/>
              </w:rPr>
              <w:t>14-4/01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58F010A" w14:textId="77777777" w:rsidR="009639B4" w:rsidRDefault="009639B4">
            <w:pPr>
              <w:spacing w:after="0"/>
            </w:pPr>
            <w:r>
              <w:t>Встановлення режиму роботи підприємств, установ, організацій в сфері обслуговування</w:t>
            </w:r>
          </w:p>
        </w:tc>
        <w:tc>
          <w:tcPr>
            <w:tcW w:w="2109" w:type="dxa"/>
            <w:tcBorders>
              <w:top w:val="single" w:sz="4" w:space="0" w:color="auto"/>
              <w:left w:val="single" w:sz="4" w:space="0" w:color="auto"/>
              <w:bottom w:val="single" w:sz="4" w:space="0" w:color="auto"/>
              <w:right w:val="single" w:sz="4" w:space="0" w:color="auto"/>
            </w:tcBorders>
            <w:hideMark/>
          </w:tcPr>
          <w:p w14:paraId="3A27CC5A" w14:textId="77777777" w:rsidR="009639B4" w:rsidRDefault="009639B4">
            <w:pPr>
              <w:spacing w:after="0"/>
            </w:pPr>
            <w:r>
              <w:t>Відділ  економічного розвитку торгівлі та інвестицій виконкому міської ради</w:t>
            </w:r>
          </w:p>
        </w:tc>
        <w:tc>
          <w:tcPr>
            <w:tcW w:w="4202" w:type="dxa"/>
            <w:tcBorders>
              <w:top w:val="single" w:sz="4" w:space="0" w:color="auto"/>
              <w:left w:val="single" w:sz="4" w:space="0" w:color="auto"/>
              <w:bottom w:val="single" w:sz="4" w:space="0" w:color="auto"/>
              <w:right w:val="single" w:sz="4" w:space="0" w:color="auto"/>
            </w:tcBorders>
            <w:hideMark/>
          </w:tcPr>
          <w:p w14:paraId="23D76BDE" w14:textId="77777777" w:rsidR="009639B4" w:rsidRDefault="009639B4">
            <w:pPr>
              <w:spacing w:after="0"/>
            </w:pPr>
            <w:r>
              <w:t>Закон України «Про місцеве самоврядування в Україні»</w:t>
            </w:r>
          </w:p>
        </w:tc>
      </w:tr>
      <w:tr w:rsidR="009639B4" w14:paraId="768B8341"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448CF2C" w14:textId="77777777" w:rsidR="009639B4" w:rsidRDefault="009639B4">
            <w:pPr>
              <w:spacing w:after="0"/>
              <w:rPr>
                <w:lang w:eastAsia="ru-RU"/>
              </w:rPr>
            </w:pPr>
            <w:r>
              <w:rPr>
                <w:color w:val="000000"/>
                <w:lang w:eastAsia="ru-RU"/>
              </w:rPr>
              <w:t>180</w:t>
            </w:r>
          </w:p>
        </w:tc>
        <w:tc>
          <w:tcPr>
            <w:tcW w:w="1012" w:type="dxa"/>
            <w:tcBorders>
              <w:top w:val="single" w:sz="4" w:space="0" w:color="auto"/>
              <w:left w:val="single" w:sz="4" w:space="0" w:color="auto"/>
              <w:bottom w:val="single" w:sz="4" w:space="0" w:color="auto"/>
              <w:right w:val="single" w:sz="4" w:space="0" w:color="auto"/>
            </w:tcBorders>
            <w:vAlign w:val="center"/>
            <w:hideMark/>
          </w:tcPr>
          <w:p w14:paraId="08409E3C" w14:textId="77777777" w:rsidR="009639B4" w:rsidRDefault="009639B4">
            <w:pPr>
              <w:spacing w:after="0"/>
              <w:ind w:left="-57" w:right="-57"/>
              <w:rPr>
                <w:lang w:eastAsia="ru-RU"/>
              </w:rPr>
            </w:pPr>
            <w:r>
              <w:rPr>
                <w:lang w:eastAsia="ru-RU"/>
              </w:rPr>
              <w:t>14-5/01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32030FB5" w14:textId="77777777" w:rsidR="009639B4" w:rsidRDefault="009639B4">
            <w:pPr>
              <w:spacing w:after="0"/>
            </w:pPr>
            <w:r>
              <w:t>Надання копій рішень виконавчого комітету та сесій міської ради</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3A7E572A" w14:textId="77777777" w:rsidR="009639B4" w:rsidRDefault="009639B4">
            <w:pPr>
              <w:spacing w:after="0"/>
            </w:pPr>
            <w:r>
              <w:t>Загальний відділ виконкому міської ради</w:t>
            </w:r>
          </w:p>
        </w:tc>
        <w:tc>
          <w:tcPr>
            <w:tcW w:w="4202" w:type="dxa"/>
            <w:vMerge w:val="restart"/>
            <w:tcBorders>
              <w:top w:val="single" w:sz="4" w:space="0" w:color="auto"/>
              <w:left w:val="single" w:sz="4" w:space="0" w:color="auto"/>
              <w:bottom w:val="single" w:sz="4" w:space="0" w:color="auto"/>
              <w:right w:val="single" w:sz="4" w:space="0" w:color="auto"/>
            </w:tcBorders>
            <w:hideMark/>
          </w:tcPr>
          <w:p w14:paraId="1BE2B9E1" w14:textId="77777777" w:rsidR="009639B4" w:rsidRDefault="009639B4">
            <w:pPr>
              <w:spacing w:after="0"/>
            </w:pPr>
            <w:r>
              <w:t>Закон України «Про місцеве самоврядування в Україні»</w:t>
            </w:r>
          </w:p>
          <w:p w14:paraId="6401BB7C" w14:textId="77777777" w:rsidR="009639B4" w:rsidRDefault="009639B4">
            <w:pPr>
              <w:spacing w:after="0"/>
            </w:pPr>
            <w:r>
              <w:t>Закон України «Про  звернення громадян»</w:t>
            </w:r>
          </w:p>
          <w:p w14:paraId="31828094" w14:textId="77777777" w:rsidR="009639B4" w:rsidRDefault="009639B4">
            <w:pPr>
              <w:spacing w:after="0"/>
            </w:pPr>
            <w:r>
              <w:t>Закон України «Про доступ до публічної  інформації»</w:t>
            </w:r>
          </w:p>
        </w:tc>
      </w:tr>
      <w:tr w:rsidR="009639B4" w14:paraId="32778D4C"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61375E7B" w14:textId="77777777" w:rsidR="009639B4" w:rsidRDefault="009639B4">
            <w:pPr>
              <w:spacing w:after="0"/>
              <w:rPr>
                <w:lang w:eastAsia="ru-RU"/>
              </w:rPr>
            </w:pPr>
            <w:r>
              <w:rPr>
                <w:color w:val="000000"/>
                <w:lang w:eastAsia="ru-RU"/>
              </w:rPr>
              <w:t>181</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43076EB" w14:textId="77777777" w:rsidR="009639B4" w:rsidRDefault="009639B4">
            <w:pPr>
              <w:spacing w:after="0"/>
              <w:ind w:left="-57" w:right="-57"/>
              <w:rPr>
                <w:lang w:eastAsia="ru-RU"/>
              </w:rPr>
            </w:pPr>
            <w:r>
              <w:rPr>
                <w:lang w:eastAsia="ru-RU"/>
              </w:rPr>
              <w:t>14-5/02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24ECDDD" w14:textId="77777777" w:rsidR="009639B4" w:rsidRDefault="009639B4">
            <w:pPr>
              <w:spacing w:after="0"/>
            </w:pPr>
            <w:r>
              <w:t>Надання копій розпоряджень міського голови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3C95D7"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4D2B01" w14:textId="77777777" w:rsidR="009639B4" w:rsidRDefault="009639B4">
            <w:pPr>
              <w:spacing w:after="0"/>
            </w:pPr>
          </w:p>
        </w:tc>
      </w:tr>
      <w:tr w:rsidR="009639B4" w14:paraId="08806F6A"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2F745E79" w14:textId="77777777" w:rsidR="009639B4" w:rsidRDefault="009639B4">
            <w:pPr>
              <w:spacing w:after="0"/>
              <w:rPr>
                <w:lang w:eastAsia="ru-RU"/>
              </w:rPr>
            </w:pPr>
            <w:r>
              <w:rPr>
                <w:color w:val="000000"/>
                <w:lang w:eastAsia="ru-RU"/>
              </w:rPr>
              <w:t>182</w:t>
            </w:r>
          </w:p>
        </w:tc>
        <w:tc>
          <w:tcPr>
            <w:tcW w:w="1012" w:type="dxa"/>
            <w:tcBorders>
              <w:top w:val="single" w:sz="4" w:space="0" w:color="auto"/>
              <w:left w:val="single" w:sz="4" w:space="0" w:color="auto"/>
              <w:bottom w:val="single" w:sz="4" w:space="0" w:color="auto"/>
              <w:right w:val="single" w:sz="4" w:space="0" w:color="auto"/>
            </w:tcBorders>
            <w:vAlign w:val="center"/>
            <w:hideMark/>
          </w:tcPr>
          <w:p w14:paraId="1E5914D6" w14:textId="77777777" w:rsidR="009639B4" w:rsidRDefault="009639B4">
            <w:pPr>
              <w:spacing w:after="0"/>
              <w:ind w:left="-57" w:right="-57"/>
              <w:rPr>
                <w:lang w:eastAsia="ru-RU"/>
              </w:rPr>
            </w:pPr>
            <w:r>
              <w:rPr>
                <w:lang w:eastAsia="ru-RU"/>
              </w:rPr>
              <w:t>14-5/03</w:t>
            </w:r>
          </w:p>
        </w:tc>
        <w:tc>
          <w:tcPr>
            <w:tcW w:w="8071" w:type="dxa"/>
            <w:tcBorders>
              <w:top w:val="single" w:sz="4" w:space="0" w:color="auto"/>
              <w:left w:val="single" w:sz="4" w:space="0" w:color="auto"/>
              <w:bottom w:val="single" w:sz="4" w:space="0" w:color="auto"/>
              <w:right w:val="single" w:sz="4" w:space="0" w:color="auto"/>
            </w:tcBorders>
            <w:vAlign w:val="bottom"/>
            <w:hideMark/>
          </w:tcPr>
          <w:p w14:paraId="5A811727" w14:textId="77777777" w:rsidR="009639B4" w:rsidRDefault="009639B4">
            <w:pPr>
              <w:spacing w:after="0"/>
            </w:pPr>
            <w:r>
              <w:t>Надання довідки щодо підтвердження стажу роботи в Сіверській міській раді та її виконавчому комітеті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6222F7"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E41182" w14:textId="77777777" w:rsidR="009639B4" w:rsidRDefault="009639B4">
            <w:pPr>
              <w:spacing w:after="0"/>
            </w:pPr>
          </w:p>
        </w:tc>
      </w:tr>
      <w:tr w:rsidR="009639B4" w14:paraId="3FFA0F56"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423ED80D" w14:textId="77777777" w:rsidR="009639B4" w:rsidRDefault="009639B4">
            <w:pPr>
              <w:spacing w:after="0"/>
              <w:rPr>
                <w:lang w:eastAsia="ru-RU"/>
              </w:rPr>
            </w:pPr>
            <w:r>
              <w:rPr>
                <w:color w:val="000000"/>
                <w:lang w:eastAsia="ru-RU"/>
              </w:rPr>
              <w:t>183</w:t>
            </w:r>
          </w:p>
        </w:tc>
        <w:tc>
          <w:tcPr>
            <w:tcW w:w="1012" w:type="dxa"/>
            <w:tcBorders>
              <w:top w:val="single" w:sz="4" w:space="0" w:color="auto"/>
              <w:left w:val="single" w:sz="4" w:space="0" w:color="auto"/>
              <w:bottom w:val="single" w:sz="4" w:space="0" w:color="auto"/>
              <w:right w:val="single" w:sz="4" w:space="0" w:color="auto"/>
            </w:tcBorders>
            <w:vAlign w:val="center"/>
            <w:hideMark/>
          </w:tcPr>
          <w:p w14:paraId="7FF33A71" w14:textId="77777777" w:rsidR="009639B4" w:rsidRDefault="009639B4">
            <w:pPr>
              <w:spacing w:after="0"/>
              <w:ind w:left="-57" w:right="-57"/>
              <w:rPr>
                <w:lang w:eastAsia="ru-RU"/>
              </w:rPr>
            </w:pPr>
            <w:r>
              <w:rPr>
                <w:lang w:eastAsia="ru-RU"/>
              </w:rPr>
              <w:t>14-6/01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31160B72" w14:textId="77777777" w:rsidR="009639B4" w:rsidRDefault="009639B4">
            <w:pPr>
              <w:spacing w:after="0"/>
            </w:pPr>
            <w:r>
              <w:t>Надання повної цивільної дієздатності фізичній особі, яка досягла шістнадцяти років і працює за трудовим договором, а також неповнолітній особі, яка записана матір’ю або батьком дитини</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35C1DAC6" w14:textId="77777777" w:rsidR="009639B4" w:rsidRDefault="009639B4">
            <w:pPr>
              <w:spacing w:after="0"/>
            </w:pPr>
            <w:r>
              <w:t>Служба у справах дітей виконкому міської ради</w:t>
            </w:r>
          </w:p>
        </w:tc>
        <w:tc>
          <w:tcPr>
            <w:tcW w:w="4202" w:type="dxa"/>
            <w:vMerge w:val="restart"/>
            <w:tcBorders>
              <w:top w:val="single" w:sz="4" w:space="0" w:color="auto"/>
              <w:left w:val="single" w:sz="4" w:space="0" w:color="auto"/>
              <w:bottom w:val="single" w:sz="4" w:space="0" w:color="auto"/>
              <w:right w:val="single" w:sz="4" w:space="0" w:color="auto"/>
            </w:tcBorders>
            <w:hideMark/>
          </w:tcPr>
          <w:p w14:paraId="68F2A6E8" w14:textId="77777777" w:rsidR="009639B4" w:rsidRDefault="009639B4">
            <w:pPr>
              <w:spacing w:after="0"/>
            </w:pPr>
            <w:r>
              <w:t>Постанова Кабінету Міністрів України від 24.09.2008 № 866 «Порядок провадження органами опіки та піклування діяльності органів опіки та піклування, пов’язаної із захистом прав дитини»</w:t>
            </w:r>
          </w:p>
        </w:tc>
      </w:tr>
      <w:tr w:rsidR="009639B4" w14:paraId="569A1FD0"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772B3626" w14:textId="77777777" w:rsidR="009639B4" w:rsidRDefault="009639B4">
            <w:pPr>
              <w:spacing w:after="0"/>
              <w:rPr>
                <w:lang w:eastAsia="ru-RU"/>
              </w:rPr>
            </w:pPr>
            <w:r>
              <w:rPr>
                <w:color w:val="000000"/>
                <w:lang w:eastAsia="ru-RU"/>
              </w:rPr>
              <w:t>184</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FC93CD3" w14:textId="77777777" w:rsidR="009639B4" w:rsidRDefault="009639B4">
            <w:pPr>
              <w:spacing w:after="0"/>
              <w:ind w:left="-57" w:right="-57"/>
              <w:rPr>
                <w:lang w:eastAsia="ru-RU"/>
              </w:rPr>
            </w:pPr>
            <w:r>
              <w:rPr>
                <w:lang w:eastAsia="ru-RU"/>
              </w:rPr>
              <w:t>14-6/02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62F4F94" w14:textId="77777777" w:rsidR="009639B4" w:rsidRDefault="009639B4">
            <w:pPr>
              <w:spacing w:after="0"/>
            </w:pPr>
            <w:r>
              <w:t>Надання дозволу на працевлаштування неповнолітньої дитини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0CD44F"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3991C5" w14:textId="77777777" w:rsidR="009639B4" w:rsidRDefault="009639B4">
            <w:pPr>
              <w:spacing w:after="0"/>
            </w:pPr>
          </w:p>
        </w:tc>
      </w:tr>
      <w:tr w:rsidR="009639B4" w14:paraId="113F904D"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71C341F4" w14:textId="77777777" w:rsidR="009639B4" w:rsidRDefault="009639B4">
            <w:pPr>
              <w:spacing w:after="0"/>
              <w:rPr>
                <w:lang w:eastAsia="ru-RU"/>
              </w:rPr>
            </w:pPr>
            <w:r>
              <w:rPr>
                <w:color w:val="000000"/>
                <w:lang w:eastAsia="ru-RU"/>
              </w:rPr>
              <w:t>185</w:t>
            </w:r>
          </w:p>
        </w:tc>
        <w:tc>
          <w:tcPr>
            <w:tcW w:w="1012" w:type="dxa"/>
            <w:tcBorders>
              <w:top w:val="single" w:sz="4" w:space="0" w:color="auto"/>
              <w:left w:val="single" w:sz="4" w:space="0" w:color="auto"/>
              <w:bottom w:val="single" w:sz="4" w:space="0" w:color="auto"/>
              <w:right w:val="single" w:sz="4" w:space="0" w:color="auto"/>
            </w:tcBorders>
            <w:vAlign w:val="center"/>
            <w:hideMark/>
          </w:tcPr>
          <w:p w14:paraId="6AC63436" w14:textId="77777777" w:rsidR="009639B4" w:rsidRDefault="009639B4">
            <w:pPr>
              <w:spacing w:after="0"/>
              <w:ind w:left="-57" w:right="-57"/>
              <w:rPr>
                <w:lang w:eastAsia="ru-RU"/>
              </w:rPr>
            </w:pPr>
            <w:r>
              <w:rPr>
                <w:lang w:eastAsia="ru-RU"/>
              </w:rPr>
              <w:t>14-6/03</w:t>
            </w:r>
          </w:p>
        </w:tc>
        <w:tc>
          <w:tcPr>
            <w:tcW w:w="8071" w:type="dxa"/>
            <w:tcBorders>
              <w:top w:val="single" w:sz="4" w:space="0" w:color="auto"/>
              <w:left w:val="single" w:sz="4" w:space="0" w:color="auto"/>
              <w:bottom w:val="single" w:sz="4" w:space="0" w:color="auto"/>
              <w:right w:val="single" w:sz="4" w:space="0" w:color="auto"/>
            </w:tcBorders>
            <w:vAlign w:val="center"/>
            <w:hideMark/>
          </w:tcPr>
          <w:p w14:paraId="50CDDE26" w14:textId="77777777" w:rsidR="009639B4" w:rsidRDefault="009639B4">
            <w:pPr>
              <w:spacing w:after="0"/>
            </w:pPr>
            <w:r>
              <w:t>Рішення про  надання дозволу на укладання договору продажу (обміну)  житла (частки житла), право власності (користування) яким має малолітня (неповнолітня) дитина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D02C41"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3E61ED" w14:textId="77777777" w:rsidR="009639B4" w:rsidRDefault="009639B4">
            <w:pPr>
              <w:spacing w:after="0"/>
            </w:pPr>
          </w:p>
        </w:tc>
      </w:tr>
      <w:tr w:rsidR="009639B4" w14:paraId="5EA9477A"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4E8F8D39" w14:textId="77777777" w:rsidR="009639B4" w:rsidRDefault="009639B4">
            <w:pPr>
              <w:spacing w:after="0"/>
              <w:rPr>
                <w:lang w:eastAsia="ru-RU"/>
              </w:rPr>
            </w:pPr>
            <w:r>
              <w:rPr>
                <w:color w:val="000000"/>
                <w:lang w:eastAsia="ru-RU"/>
              </w:rPr>
              <w:t>186</w:t>
            </w:r>
          </w:p>
        </w:tc>
        <w:tc>
          <w:tcPr>
            <w:tcW w:w="1012" w:type="dxa"/>
            <w:tcBorders>
              <w:top w:val="single" w:sz="4" w:space="0" w:color="auto"/>
              <w:left w:val="single" w:sz="4" w:space="0" w:color="auto"/>
              <w:bottom w:val="single" w:sz="4" w:space="0" w:color="auto"/>
              <w:right w:val="single" w:sz="4" w:space="0" w:color="auto"/>
            </w:tcBorders>
            <w:vAlign w:val="center"/>
            <w:hideMark/>
          </w:tcPr>
          <w:p w14:paraId="7429A6D6" w14:textId="77777777" w:rsidR="009639B4" w:rsidRDefault="009639B4">
            <w:pPr>
              <w:spacing w:after="0"/>
              <w:ind w:left="-57" w:right="-57"/>
              <w:rPr>
                <w:lang w:eastAsia="ru-RU"/>
              </w:rPr>
            </w:pPr>
            <w:r>
              <w:rPr>
                <w:lang w:eastAsia="ru-RU"/>
              </w:rPr>
              <w:t>14-6/04</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CF2457E" w14:textId="77777777" w:rsidR="009639B4" w:rsidRDefault="009639B4">
            <w:pPr>
              <w:spacing w:after="0"/>
            </w:pPr>
            <w:r>
              <w:t>Надання дозволу на вчинення правочинів щодо майна дітей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60E663"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73484C" w14:textId="77777777" w:rsidR="009639B4" w:rsidRDefault="009639B4">
            <w:pPr>
              <w:spacing w:after="0"/>
            </w:pPr>
          </w:p>
        </w:tc>
      </w:tr>
      <w:tr w:rsidR="009639B4" w14:paraId="151E22B2"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1F27F22F" w14:textId="77777777" w:rsidR="009639B4" w:rsidRDefault="009639B4">
            <w:pPr>
              <w:spacing w:after="0"/>
              <w:rPr>
                <w:lang w:eastAsia="ru-RU"/>
              </w:rPr>
            </w:pPr>
            <w:r>
              <w:rPr>
                <w:color w:val="000000"/>
                <w:lang w:eastAsia="ru-RU"/>
              </w:rPr>
              <w:t>187</w:t>
            </w:r>
          </w:p>
        </w:tc>
        <w:tc>
          <w:tcPr>
            <w:tcW w:w="1012" w:type="dxa"/>
            <w:tcBorders>
              <w:top w:val="single" w:sz="4" w:space="0" w:color="auto"/>
              <w:left w:val="single" w:sz="4" w:space="0" w:color="auto"/>
              <w:bottom w:val="single" w:sz="4" w:space="0" w:color="auto"/>
              <w:right w:val="single" w:sz="4" w:space="0" w:color="auto"/>
            </w:tcBorders>
            <w:vAlign w:val="center"/>
            <w:hideMark/>
          </w:tcPr>
          <w:p w14:paraId="5A82A6E6" w14:textId="77777777" w:rsidR="009639B4" w:rsidRDefault="009639B4">
            <w:pPr>
              <w:spacing w:after="0"/>
              <w:ind w:left="-57" w:right="-57"/>
              <w:rPr>
                <w:lang w:eastAsia="ru-RU"/>
              </w:rPr>
            </w:pPr>
            <w:r>
              <w:rPr>
                <w:lang w:eastAsia="ru-RU"/>
              </w:rPr>
              <w:t>14-6/05</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149BDBD" w14:textId="77777777" w:rsidR="009639B4" w:rsidRDefault="009639B4">
            <w:pPr>
              <w:spacing w:after="0"/>
            </w:pPr>
            <w:r>
              <w:t>Надання дозволу на оформлення договору дарування малолітній /неповнолітній дитині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00E2FC"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10C9E4" w14:textId="77777777" w:rsidR="009639B4" w:rsidRDefault="009639B4">
            <w:pPr>
              <w:spacing w:after="0"/>
            </w:pPr>
          </w:p>
        </w:tc>
      </w:tr>
      <w:tr w:rsidR="009639B4" w14:paraId="4AF2A02E"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4025CBAC" w14:textId="77777777" w:rsidR="009639B4" w:rsidRDefault="009639B4">
            <w:pPr>
              <w:spacing w:after="0"/>
              <w:rPr>
                <w:lang w:eastAsia="ru-RU"/>
              </w:rPr>
            </w:pPr>
            <w:r>
              <w:rPr>
                <w:color w:val="000000"/>
                <w:lang w:eastAsia="ru-RU"/>
              </w:rPr>
              <w:t>188</w:t>
            </w:r>
          </w:p>
        </w:tc>
        <w:tc>
          <w:tcPr>
            <w:tcW w:w="1012" w:type="dxa"/>
            <w:tcBorders>
              <w:top w:val="single" w:sz="4" w:space="0" w:color="auto"/>
              <w:left w:val="single" w:sz="4" w:space="0" w:color="auto"/>
              <w:bottom w:val="single" w:sz="4" w:space="0" w:color="auto"/>
              <w:right w:val="single" w:sz="4" w:space="0" w:color="auto"/>
            </w:tcBorders>
            <w:vAlign w:val="center"/>
            <w:hideMark/>
          </w:tcPr>
          <w:p w14:paraId="05036A7E" w14:textId="77777777" w:rsidR="009639B4" w:rsidRDefault="009639B4">
            <w:pPr>
              <w:spacing w:after="0"/>
              <w:ind w:left="-57" w:right="-57"/>
              <w:rPr>
                <w:lang w:eastAsia="ru-RU"/>
              </w:rPr>
            </w:pPr>
            <w:r>
              <w:rPr>
                <w:lang w:eastAsia="ru-RU"/>
              </w:rPr>
              <w:t>14-6/06</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F19118D" w14:textId="77777777" w:rsidR="009639B4" w:rsidRDefault="009639B4">
            <w:pPr>
              <w:spacing w:after="0"/>
            </w:pPr>
            <w:r>
              <w:t>Надання дозволу на продаж автомобілю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C34DC0"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8A9E95" w14:textId="77777777" w:rsidR="009639B4" w:rsidRDefault="009639B4">
            <w:pPr>
              <w:spacing w:after="0"/>
            </w:pPr>
          </w:p>
        </w:tc>
      </w:tr>
      <w:tr w:rsidR="009639B4" w14:paraId="0497DA75"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8F7EDD6" w14:textId="77777777" w:rsidR="009639B4" w:rsidRDefault="009639B4">
            <w:pPr>
              <w:spacing w:after="0"/>
              <w:rPr>
                <w:lang w:eastAsia="ru-RU"/>
              </w:rPr>
            </w:pPr>
            <w:r>
              <w:rPr>
                <w:color w:val="000000"/>
                <w:lang w:eastAsia="ru-RU"/>
              </w:rPr>
              <w:lastRenderedPageBreak/>
              <w:t>189</w:t>
            </w:r>
          </w:p>
        </w:tc>
        <w:tc>
          <w:tcPr>
            <w:tcW w:w="1012" w:type="dxa"/>
            <w:tcBorders>
              <w:top w:val="single" w:sz="4" w:space="0" w:color="auto"/>
              <w:left w:val="single" w:sz="4" w:space="0" w:color="auto"/>
              <w:bottom w:val="single" w:sz="4" w:space="0" w:color="auto"/>
              <w:right w:val="single" w:sz="4" w:space="0" w:color="auto"/>
            </w:tcBorders>
            <w:vAlign w:val="center"/>
            <w:hideMark/>
          </w:tcPr>
          <w:p w14:paraId="3A6BFE83" w14:textId="77777777" w:rsidR="009639B4" w:rsidRDefault="009639B4">
            <w:pPr>
              <w:spacing w:after="0"/>
              <w:ind w:left="-57" w:right="-57"/>
              <w:rPr>
                <w:lang w:eastAsia="ru-RU"/>
              </w:rPr>
            </w:pPr>
            <w:r>
              <w:rPr>
                <w:lang w:eastAsia="ru-RU"/>
              </w:rPr>
              <w:t>14-6/07</w:t>
            </w:r>
          </w:p>
        </w:tc>
        <w:tc>
          <w:tcPr>
            <w:tcW w:w="8071" w:type="dxa"/>
            <w:tcBorders>
              <w:top w:val="single" w:sz="4" w:space="0" w:color="auto"/>
              <w:left w:val="single" w:sz="4" w:space="0" w:color="auto"/>
              <w:bottom w:val="single" w:sz="4" w:space="0" w:color="auto"/>
              <w:right w:val="single" w:sz="4" w:space="0" w:color="auto"/>
            </w:tcBorders>
            <w:vAlign w:val="center"/>
            <w:hideMark/>
          </w:tcPr>
          <w:p w14:paraId="5C0FC446" w14:textId="77777777" w:rsidR="009639B4" w:rsidRDefault="009639B4">
            <w:pPr>
              <w:spacing w:after="0"/>
            </w:pPr>
            <w:r>
              <w:t>Встановлення опіки над майном дитини-сироти, дитини, позбавленої батьківського піклування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E9A5B7"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875A17" w14:textId="77777777" w:rsidR="009639B4" w:rsidRDefault="009639B4">
            <w:pPr>
              <w:spacing w:after="0"/>
            </w:pPr>
          </w:p>
        </w:tc>
      </w:tr>
      <w:tr w:rsidR="009639B4" w14:paraId="2F837174"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0A47386" w14:textId="77777777" w:rsidR="009639B4" w:rsidRDefault="009639B4">
            <w:pPr>
              <w:spacing w:after="0"/>
              <w:rPr>
                <w:lang w:eastAsia="ru-RU"/>
              </w:rPr>
            </w:pPr>
            <w:r>
              <w:rPr>
                <w:color w:val="000000"/>
                <w:lang w:eastAsia="ru-RU"/>
              </w:rPr>
              <w:t>190</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FF0BE49" w14:textId="77777777" w:rsidR="009639B4" w:rsidRDefault="009639B4">
            <w:pPr>
              <w:spacing w:after="0"/>
              <w:ind w:left="-57" w:right="-57"/>
              <w:rPr>
                <w:lang w:eastAsia="ru-RU"/>
              </w:rPr>
            </w:pPr>
            <w:r>
              <w:rPr>
                <w:lang w:eastAsia="ru-RU"/>
              </w:rPr>
              <w:t>14-6/08</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1C0D1DB" w14:textId="77777777" w:rsidR="009639B4" w:rsidRDefault="009639B4">
            <w:pPr>
              <w:spacing w:after="0"/>
            </w:pPr>
            <w:r>
              <w:t>Надання дозволу на оформлення договору про надання згоди на відмову від прийняття спадщини від імені малолітньої/неповнолітньої дитини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3FA88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3056EC" w14:textId="77777777" w:rsidR="009639B4" w:rsidRDefault="009639B4">
            <w:pPr>
              <w:spacing w:after="0"/>
            </w:pPr>
          </w:p>
        </w:tc>
      </w:tr>
      <w:tr w:rsidR="009639B4" w14:paraId="671AAB1B"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60A4412F" w14:textId="77777777" w:rsidR="009639B4" w:rsidRDefault="009639B4">
            <w:pPr>
              <w:spacing w:after="0"/>
              <w:rPr>
                <w:lang w:eastAsia="ru-RU"/>
              </w:rPr>
            </w:pPr>
            <w:r>
              <w:rPr>
                <w:color w:val="000000"/>
                <w:lang w:eastAsia="ru-RU"/>
              </w:rPr>
              <w:t>191</w:t>
            </w:r>
          </w:p>
        </w:tc>
        <w:tc>
          <w:tcPr>
            <w:tcW w:w="1012" w:type="dxa"/>
            <w:tcBorders>
              <w:top w:val="single" w:sz="4" w:space="0" w:color="auto"/>
              <w:left w:val="single" w:sz="4" w:space="0" w:color="auto"/>
              <w:bottom w:val="single" w:sz="4" w:space="0" w:color="auto"/>
              <w:right w:val="single" w:sz="4" w:space="0" w:color="auto"/>
            </w:tcBorders>
            <w:vAlign w:val="center"/>
            <w:hideMark/>
          </w:tcPr>
          <w:p w14:paraId="1865A44F" w14:textId="77777777" w:rsidR="009639B4" w:rsidRDefault="009639B4">
            <w:pPr>
              <w:spacing w:after="0"/>
              <w:ind w:left="-57" w:right="-57"/>
              <w:rPr>
                <w:lang w:eastAsia="ru-RU"/>
              </w:rPr>
            </w:pPr>
            <w:r>
              <w:rPr>
                <w:lang w:eastAsia="ru-RU"/>
              </w:rPr>
              <w:t>14-6/09</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E5D2453" w14:textId="77777777" w:rsidR="009639B4" w:rsidRDefault="009639B4">
            <w:pPr>
              <w:spacing w:after="0"/>
            </w:pPr>
            <w:r>
              <w:t>Надання дозволу на оформлення договору про визначення часток у квартирі (будинку) за дитиною</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472B6B"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59623E" w14:textId="77777777" w:rsidR="009639B4" w:rsidRDefault="009639B4">
            <w:pPr>
              <w:spacing w:after="0"/>
            </w:pPr>
          </w:p>
        </w:tc>
      </w:tr>
      <w:tr w:rsidR="009639B4" w14:paraId="6A9747A1"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52308B3" w14:textId="77777777" w:rsidR="009639B4" w:rsidRDefault="009639B4">
            <w:pPr>
              <w:spacing w:after="0"/>
              <w:rPr>
                <w:lang w:eastAsia="ru-RU"/>
              </w:rPr>
            </w:pPr>
            <w:r>
              <w:rPr>
                <w:color w:val="000000"/>
                <w:lang w:eastAsia="ru-RU"/>
              </w:rPr>
              <w:t>192</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C115EFF" w14:textId="77777777" w:rsidR="009639B4" w:rsidRDefault="009639B4">
            <w:pPr>
              <w:spacing w:after="0"/>
              <w:ind w:left="-57" w:right="-57"/>
              <w:rPr>
                <w:lang w:eastAsia="ru-RU"/>
              </w:rPr>
            </w:pPr>
            <w:r>
              <w:rPr>
                <w:lang w:eastAsia="ru-RU"/>
              </w:rPr>
              <w:t>14-6/10</w:t>
            </w:r>
          </w:p>
        </w:tc>
        <w:tc>
          <w:tcPr>
            <w:tcW w:w="8071" w:type="dxa"/>
            <w:tcBorders>
              <w:top w:val="single" w:sz="4" w:space="0" w:color="auto"/>
              <w:left w:val="single" w:sz="4" w:space="0" w:color="auto"/>
              <w:bottom w:val="single" w:sz="4" w:space="0" w:color="auto"/>
              <w:right w:val="single" w:sz="4" w:space="0" w:color="auto"/>
            </w:tcBorders>
            <w:vAlign w:val="center"/>
            <w:hideMark/>
          </w:tcPr>
          <w:p w14:paraId="3176174F" w14:textId="77777777" w:rsidR="009639B4" w:rsidRDefault="009639B4">
            <w:pPr>
              <w:spacing w:after="0"/>
            </w:pPr>
            <w:r>
              <w:t>Надання статусу дитини, яка постраждала внаслідок воєнних дій та збройних конфліктів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68EDCB"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775226" w14:textId="77777777" w:rsidR="009639B4" w:rsidRDefault="009639B4">
            <w:pPr>
              <w:spacing w:after="0"/>
            </w:pPr>
          </w:p>
        </w:tc>
      </w:tr>
      <w:tr w:rsidR="009639B4" w14:paraId="1CC1187A"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48A3E4CC" w14:textId="77777777" w:rsidR="009639B4" w:rsidRDefault="009639B4">
            <w:pPr>
              <w:spacing w:after="0"/>
              <w:rPr>
                <w:lang w:eastAsia="ru-RU"/>
              </w:rPr>
            </w:pPr>
            <w:r>
              <w:rPr>
                <w:color w:val="000000"/>
                <w:lang w:eastAsia="ru-RU"/>
              </w:rPr>
              <w:t>193</w:t>
            </w:r>
          </w:p>
        </w:tc>
        <w:tc>
          <w:tcPr>
            <w:tcW w:w="1012" w:type="dxa"/>
            <w:tcBorders>
              <w:top w:val="single" w:sz="4" w:space="0" w:color="auto"/>
              <w:left w:val="single" w:sz="4" w:space="0" w:color="auto"/>
              <w:bottom w:val="single" w:sz="4" w:space="0" w:color="auto"/>
              <w:right w:val="single" w:sz="4" w:space="0" w:color="auto"/>
            </w:tcBorders>
            <w:vAlign w:val="center"/>
            <w:hideMark/>
          </w:tcPr>
          <w:p w14:paraId="528D42DF" w14:textId="77777777" w:rsidR="009639B4" w:rsidRDefault="009639B4">
            <w:pPr>
              <w:spacing w:after="0"/>
              <w:ind w:left="-57" w:right="-57"/>
              <w:rPr>
                <w:lang w:eastAsia="ru-RU"/>
              </w:rPr>
            </w:pPr>
            <w:r>
              <w:rPr>
                <w:lang w:eastAsia="ru-RU"/>
              </w:rPr>
              <w:t>14-6/11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104B39E9" w14:textId="77777777" w:rsidR="009639B4" w:rsidRDefault="009639B4">
            <w:pPr>
              <w:spacing w:after="0"/>
            </w:pPr>
            <w:r>
              <w:t>Розв’язання спору, що виник між батьками, щодо визначення імені, прізвища та по-батькові дитини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F94B67"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CE8B41" w14:textId="77777777" w:rsidR="009639B4" w:rsidRDefault="009639B4">
            <w:pPr>
              <w:spacing w:after="0"/>
            </w:pPr>
          </w:p>
        </w:tc>
      </w:tr>
      <w:tr w:rsidR="009639B4" w14:paraId="7260BDBE"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36D4CE52" w14:textId="77777777" w:rsidR="009639B4" w:rsidRDefault="009639B4">
            <w:pPr>
              <w:spacing w:after="0"/>
              <w:rPr>
                <w:lang w:eastAsia="ru-RU"/>
              </w:rPr>
            </w:pPr>
            <w:r>
              <w:rPr>
                <w:color w:val="000000"/>
                <w:lang w:eastAsia="ru-RU"/>
              </w:rPr>
              <w:t>194</w:t>
            </w:r>
          </w:p>
        </w:tc>
        <w:tc>
          <w:tcPr>
            <w:tcW w:w="1012" w:type="dxa"/>
            <w:tcBorders>
              <w:top w:val="single" w:sz="4" w:space="0" w:color="auto"/>
              <w:left w:val="single" w:sz="4" w:space="0" w:color="auto"/>
              <w:bottom w:val="single" w:sz="4" w:space="0" w:color="auto"/>
              <w:right w:val="single" w:sz="4" w:space="0" w:color="auto"/>
            </w:tcBorders>
            <w:vAlign w:val="center"/>
            <w:hideMark/>
          </w:tcPr>
          <w:p w14:paraId="1CFBFD01" w14:textId="77777777" w:rsidR="009639B4" w:rsidRDefault="009639B4">
            <w:pPr>
              <w:spacing w:after="0"/>
              <w:ind w:left="-57" w:right="-57"/>
              <w:rPr>
                <w:lang w:eastAsia="ru-RU"/>
              </w:rPr>
            </w:pPr>
            <w:r>
              <w:rPr>
                <w:lang w:eastAsia="ru-RU"/>
              </w:rPr>
              <w:t>14-6/12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A25C158" w14:textId="77777777" w:rsidR="009639B4" w:rsidRDefault="009639B4">
            <w:pPr>
              <w:spacing w:after="0"/>
            </w:pPr>
            <w:r>
              <w:t>Розв’язання спору, що виник між батьками, щодо участі у вихованні дитини одного з батьків, який проживає окремо від дитини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77065D"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3BFCDF" w14:textId="77777777" w:rsidR="009639B4" w:rsidRDefault="009639B4">
            <w:pPr>
              <w:spacing w:after="0"/>
            </w:pPr>
          </w:p>
        </w:tc>
      </w:tr>
      <w:tr w:rsidR="009639B4" w14:paraId="272FFD85"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45C0DD9" w14:textId="77777777" w:rsidR="009639B4" w:rsidRDefault="009639B4">
            <w:pPr>
              <w:spacing w:after="0"/>
              <w:rPr>
                <w:lang w:eastAsia="ru-RU"/>
              </w:rPr>
            </w:pPr>
            <w:r>
              <w:rPr>
                <w:color w:val="000000"/>
                <w:lang w:eastAsia="ru-RU"/>
              </w:rPr>
              <w:t>195</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8BFFFE" w14:textId="77777777" w:rsidR="009639B4" w:rsidRDefault="009639B4">
            <w:pPr>
              <w:spacing w:after="0"/>
              <w:ind w:left="-57" w:right="-57"/>
              <w:rPr>
                <w:lang w:eastAsia="ru-RU"/>
              </w:rPr>
            </w:pPr>
            <w:r>
              <w:rPr>
                <w:lang w:eastAsia="ru-RU"/>
              </w:rPr>
              <w:t>14-6/13</w:t>
            </w:r>
          </w:p>
        </w:tc>
        <w:tc>
          <w:tcPr>
            <w:tcW w:w="8071" w:type="dxa"/>
            <w:tcBorders>
              <w:top w:val="single" w:sz="4" w:space="0" w:color="auto"/>
              <w:left w:val="single" w:sz="4" w:space="0" w:color="auto"/>
              <w:bottom w:val="single" w:sz="4" w:space="0" w:color="auto"/>
              <w:right w:val="single" w:sz="4" w:space="0" w:color="auto"/>
            </w:tcBorders>
            <w:vAlign w:val="center"/>
            <w:hideMark/>
          </w:tcPr>
          <w:p w14:paraId="47E89C06" w14:textId="77777777" w:rsidR="009639B4" w:rsidRDefault="009639B4">
            <w:pPr>
              <w:spacing w:after="0"/>
            </w:pPr>
            <w:r>
              <w:t>Видача єдиного квитка дітям-сиротам та дітям, позбавленим батьківського піклування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B66979"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F911E4" w14:textId="77777777" w:rsidR="009639B4" w:rsidRDefault="009639B4">
            <w:pPr>
              <w:spacing w:after="0"/>
            </w:pPr>
          </w:p>
        </w:tc>
      </w:tr>
      <w:tr w:rsidR="009639B4" w14:paraId="1C9BB6A6"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771D98CD" w14:textId="77777777" w:rsidR="009639B4" w:rsidRDefault="009639B4">
            <w:pPr>
              <w:spacing w:after="0"/>
              <w:rPr>
                <w:lang w:eastAsia="ru-RU"/>
              </w:rPr>
            </w:pPr>
            <w:r>
              <w:rPr>
                <w:color w:val="000000"/>
                <w:lang w:eastAsia="ru-RU"/>
              </w:rPr>
              <w:t>196</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57BE73C" w14:textId="77777777" w:rsidR="009639B4" w:rsidRDefault="009639B4">
            <w:pPr>
              <w:spacing w:after="0"/>
              <w:ind w:left="-57" w:right="-57"/>
              <w:rPr>
                <w:lang w:eastAsia="ru-RU"/>
              </w:rPr>
            </w:pPr>
            <w:r>
              <w:rPr>
                <w:lang w:eastAsia="ru-RU"/>
              </w:rPr>
              <w:t>14-6/14</w:t>
            </w:r>
          </w:p>
        </w:tc>
        <w:tc>
          <w:tcPr>
            <w:tcW w:w="8071" w:type="dxa"/>
            <w:tcBorders>
              <w:top w:val="single" w:sz="4" w:space="0" w:color="auto"/>
              <w:left w:val="single" w:sz="4" w:space="0" w:color="auto"/>
              <w:bottom w:val="single" w:sz="4" w:space="0" w:color="auto"/>
              <w:right w:val="single" w:sz="4" w:space="0" w:color="auto"/>
            </w:tcBorders>
            <w:vAlign w:val="center"/>
            <w:hideMark/>
          </w:tcPr>
          <w:p w14:paraId="3D62BEE4" w14:textId="77777777" w:rsidR="009639B4" w:rsidRDefault="009639B4">
            <w:pPr>
              <w:spacing w:after="0"/>
            </w:pPr>
            <w:r>
              <w:t>Повторна видача єдиного квитка дітям-сиротам,  дітям, позбавленим батьківського піклування у разі втрати (пошкодження)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41FF5B"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EE0752" w14:textId="77777777" w:rsidR="009639B4" w:rsidRDefault="009639B4">
            <w:pPr>
              <w:spacing w:after="0"/>
            </w:pPr>
          </w:p>
        </w:tc>
      </w:tr>
      <w:tr w:rsidR="009639B4" w14:paraId="6C3B367E"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1CBABA53" w14:textId="77777777" w:rsidR="009639B4" w:rsidRDefault="009639B4">
            <w:pPr>
              <w:spacing w:after="0"/>
              <w:rPr>
                <w:lang w:eastAsia="ru-RU"/>
              </w:rPr>
            </w:pPr>
            <w:r>
              <w:rPr>
                <w:color w:val="000000"/>
                <w:lang w:eastAsia="ru-RU"/>
              </w:rPr>
              <w:t>197</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8AC896" w14:textId="77777777" w:rsidR="009639B4" w:rsidRDefault="009639B4">
            <w:pPr>
              <w:spacing w:after="0"/>
              <w:ind w:left="-57" w:right="-57"/>
              <w:rPr>
                <w:lang w:eastAsia="ru-RU"/>
              </w:rPr>
            </w:pPr>
            <w:r>
              <w:rPr>
                <w:lang w:eastAsia="ru-RU"/>
              </w:rPr>
              <w:t>14-6/15</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13DF270" w14:textId="77777777" w:rsidR="009639B4" w:rsidRDefault="009639B4">
            <w:pPr>
              <w:spacing w:after="0"/>
            </w:pPr>
            <w:r>
              <w:t>Продовження терміну дії єдиного квитка дитини-сироти,  дитини, позбавленої батьківського піклування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8AABA0"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E6D30C" w14:textId="77777777" w:rsidR="009639B4" w:rsidRDefault="009639B4">
            <w:pPr>
              <w:spacing w:after="0"/>
            </w:pPr>
          </w:p>
        </w:tc>
      </w:tr>
      <w:tr w:rsidR="009639B4" w14:paraId="7128D9B4"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36A67663" w14:textId="77777777" w:rsidR="009639B4" w:rsidRDefault="009639B4">
            <w:pPr>
              <w:spacing w:after="0"/>
              <w:rPr>
                <w:lang w:eastAsia="ru-RU"/>
              </w:rPr>
            </w:pPr>
            <w:r>
              <w:rPr>
                <w:color w:val="000000"/>
                <w:lang w:eastAsia="ru-RU"/>
              </w:rPr>
              <w:t>198</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B18930D" w14:textId="77777777" w:rsidR="009639B4" w:rsidRDefault="009639B4">
            <w:pPr>
              <w:spacing w:after="0"/>
              <w:ind w:left="-57" w:right="-57"/>
              <w:rPr>
                <w:lang w:eastAsia="ru-RU"/>
              </w:rPr>
            </w:pPr>
            <w:r>
              <w:rPr>
                <w:lang w:eastAsia="ru-RU"/>
              </w:rPr>
              <w:t>14-6/16</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8CE2074" w14:textId="77777777" w:rsidR="009639B4" w:rsidRDefault="009639B4">
            <w:pPr>
              <w:spacing w:after="0"/>
            </w:pPr>
            <w:r>
              <w:t>Видача посвідчення опікуна/піклувальника дитини-сироти, дитини, позбавленої батьківського піклування, повторна видача посвідчення опікуна/піклувальника дитини-сироти, дитини, позбавленої батьківського піклування в разі втрати (пошкодження)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BFEDF6"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18DED1" w14:textId="77777777" w:rsidR="009639B4" w:rsidRDefault="009639B4">
            <w:pPr>
              <w:spacing w:after="0"/>
            </w:pPr>
          </w:p>
        </w:tc>
      </w:tr>
      <w:tr w:rsidR="009639B4" w14:paraId="04AA54C3"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4734D02B" w14:textId="77777777" w:rsidR="009639B4" w:rsidRDefault="009639B4">
            <w:pPr>
              <w:spacing w:after="0"/>
              <w:rPr>
                <w:lang w:eastAsia="ru-RU"/>
              </w:rPr>
            </w:pPr>
            <w:r>
              <w:rPr>
                <w:color w:val="000000"/>
                <w:lang w:eastAsia="ru-RU"/>
              </w:rPr>
              <w:t>199</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022CC2D" w14:textId="77777777" w:rsidR="009639B4" w:rsidRDefault="009639B4">
            <w:pPr>
              <w:spacing w:after="0"/>
              <w:ind w:left="-57" w:right="-57"/>
              <w:rPr>
                <w:lang w:eastAsia="ru-RU"/>
              </w:rPr>
            </w:pPr>
            <w:r>
              <w:rPr>
                <w:lang w:eastAsia="ru-RU"/>
              </w:rPr>
              <w:t>14-6/17</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1FFA9EB" w14:textId="77777777" w:rsidR="009639B4" w:rsidRDefault="009639B4">
            <w:pPr>
              <w:spacing w:after="0"/>
            </w:pPr>
            <w:r>
              <w:t>Надання дозволу на укладення угоди про припинення права на аліменти на дитину у зв’язку з набуттям права власності на нерухоме майно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2698D4"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C1CB8A" w14:textId="77777777" w:rsidR="009639B4" w:rsidRDefault="009639B4">
            <w:pPr>
              <w:spacing w:after="0"/>
            </w:pPr>
          </w:p>
        </w:tc>
      </w:tr>
      <w:tr w:rsidR="009639B4" w14:paraId="04CBA5F8"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15827869" w14:textId="77777777" w:rsidR="009639B4" w:rsidRDefault="009639B4">
            <w:pPr>
              <w:spacing w:after="0"/>
              <w:rPr>
                <w:lang w:eastAsia="ru-RU"/>
              </w:rPr>
            </w:pPr>
            <w:r>
              <w:rPr>
                <w:color w:val="000000"/>
                <w:lang w:eastAsia="ru-RU"/>
              </w:rPr>
              <w:t>200</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9521721" w14:textId="77777777" w:rsidR="009639B4" w:rsidRDefault="009639B4">
            <w:pPr>
              <w:spacing w:after="0"/>
              <w:ind w:left="-57" w:right="-57"/>
              <w:rPr>
                <w:lang w:eastAsia="ru-RU"/>
              </w:rPr>
            </w:pPr>
            <w:r>
              <w:rPr>
                <w:lang w:eastAsia="ru-RU"/>
              </w:rPr>
              <w:t>14-6/18</w:t>
            </w:r>
          </w:p>
        </w:tc>
        <w:tc>
          <w:tcPr>
            <w:tcW w:w="8071" w:type="dxa"/>
            <w:tcBorders>
              <w:top w:val="single" w:sz="4" w:space="0" w:color="auto"/>
              <w:left w:val="single" w:sz="4" w:space="0" w:color="auto"/>
              <w:bottom w:val="single" w:sz="4" w:space="0" w:color="auto"/>
              <w:right w:val="single" w:sz="4" w:space="0" w:color="auto"/>
            </w:tcBorders>
            <w:vAlign w:val="center"/>
            <w:hideMark/>
          </w:tcPr>
          <w:p w14:paraId="6D4E35A9" w14:textId="77777777" w:rsidR="009639B4" w:rsidRDefault="009639B4">
            <w:pPr>
              <w:spacing w:after="0"/>
            </w:pPr>
            <w:r>
              <w:t xml:space="preserve">Надання висновку органу опіки та піклування про цільове (нецільове) використання аліментів на утримання дитини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6D8B14"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7D73AE" w14:textId="77777777" w:rsidR="009639B4" w:rsidRDefault="009639B4">
            <w:pPr>
              <w:spacing w:after="0"/>
            </w:pPr>
          </w:p>
        </w:tc>
      </w:tr>
      <w:tr w:rsidR="009639B4" w14:paraId="2986107B"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13AAC0B6" w14:textId="77777777" w:rsidR="009639B4" w:rsidRDefault="009639B4">
            <w:pPr>
              <w:spacing w:after="0"/>
              <w:rPr>
                <w:lang w:eastAsia="ru-RU"/>
              </w:rPr>
            </w:pPr>
            <w:r>
              <w:rPr>
                <w:color w:val="000000"/>
                <w:lang w:eastAsia="ru-RU"/>
              </w:rPr>
              <w:t>201</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AFC0A4" w14:textId="77777777" w:rsidR="009639B4" w:rsidRDefault="009639B4">
            <w:pPr>
              <w:spacing w:after="0"/>
              <w:ind w:left="-57" w:right="-57"/>
              <w:rPr>
                <w:lang w:eastAsia="ru-RU"/>
              </w:rPr>
            </w:pPr>
            <w:r>
              <w:rPr>
                <w:lang w:eastAsia="ru-RU"/>
              </w:rPr>
              <w:t>14-6/19</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97E01BC" w14:textId="77777777" w:rsidR="009639B4" w:rsidRDefault="009639B4">
            <w:pPr>
              <w:spacing w:after="0"/>
            </w:pPr>
            <w:r>
              <w:t>Видача довідки або витягу щодо підтвердження статусу дитини-сироти, дитини, позбавленої батьківського піклування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155EF0"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E80EA0" w14:textId="77777777" w:rsidR="009639B4" w:rsidRDefault="009639B4">
            <w:pPr>
              <w:spacing w:after="0"/>
            </w:pPr>
          </w:p>
        </w:tc>
      </w:tr>
      <w:tr w:rsidR="009639B4" w14:paraId="08FC60C3"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1732F7EE" w14:textId="77777777" w:rsidR="009639B4" w:rsidRDefault="009639B4">
            <w:pPr>
              <w:spacing w:after="0"/>
              <w:rPr>
                <w:lang w:eastAsia="ru-RU"/>
              </w:rPr>
            </w:pPr>
            <w:r>
              <w:rPr>
                <w:color w:val="000000"/>
                <w:lang w:eastAsia="ru-RU"/>
              </w:rPr>
              <w:t>202</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95E369C" w14:textId="77777777" w:rsidR="009639B4" w:rsidRDefault="009639B4">
            <w:pPr>
              <w:spacing w:after="0"/>
              <w:ind w:left="-57" w:right="-57"/>
              <w:rPr>
                <w:lang w:eastAsia="ru-RU"/>
              </w:rPr>
            </w:pPr>
            <w:r>
              <w:rPr>
                <w:lang w:eastAsia="ru-RU"/>
              </w:rPr>
              <w:t>14-6/20</w:t>
            </w:r>
          </w:p>
        </w:tc>
        <w:tc>
          <w:tcPr>
            <w:tcW w:w="8071" w:type="dxa"/>
            <w:tcBorders>
              <w:top w:val="single" w:sz="4" w:space="0" w:color="auto"/>
              <w:left w:val="single" w:sz="4" w:space="0" w:color="auto"/>
              <w:bottom w:val="single" w:sz="4" w:space="0" w:color="auto"/>
              <w:right w:val="single" w:sz="4" w:space="0" w:color="auto"/>
            </w:tcBorders>
            <w:vAlign w:val="center"/>
            <w:hideMark/>
          </w:tcPr>
          <w:p w14:paraId="4E61CDA5" w14:textId="77777777" w:rsidR="009639B4" w:rsidRDefault="009639B4">
            <w:pPr>
              <w:spacing w:after="0"/>
            </w:pPr>
            <w:r>
              <w:t>Видача акту обстеження умов проживання дитини/особи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1B1E04"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5B4895" w14:textId="77777777" w:rsidR="009639B4" w:rsidRDefault="009639B4">
            <w:pPr>
              <w:spacing w:after="0"/>
            </w:pPr>
          </w:p>
        </w:tc>
      </w:tr>
      <w:tr w:rsidR="009639B4" w14:paraId="17D7E394"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518CA24" w14:textId="77777777" w:rsidR="009639B4" w:rsidRDefault="009639B4">
            <w:pPr>
              <w:spacing w:after="0"/>
              <w:rPr>
                <w:lang w:eastAsia="ru-RU"/>
              </w:rPr>
            </w:pPr>
            <w:r>
              <w:rPr>
                <w:color w:val="000000"/>
                <w:lang w:eastAsia="ru-RU"/>
              </w:rPr>
              <w:t>203</w:t>
            </w:r>
          </w:p>
        </w:tc>
        <w:tc>
          <w:tcPr>
            <w:tcW w:w="1012" w:type="dxa"/>
            <w:tcBorders>
              <w:top w:val="single" w:sz="4" w:space="0" w:color="auto"/>
              <w:left w:val="single" w:sz="4" w:space="0" w:color="auto"/>
              <w:bottom w:val="single" w:sz="4" w:space="0" w:color="auto"/>
              <w:right w:val="single" w:sz="4" w:space="0" w:color="auto"/>
            </w:tcBorders>
            <w:vAlign w:val="center"/>
            <w:hideMark/>
          </w:tcPr>
          <w:p w14:paraId="330FB4D9" w14:textId="77777777" w:rsidR="009639B4" w:rsidRDefault="009639B4">
            <w:pPr>
              <w:spacing w:after="0"/>
              <w:ind w:left="-57" w:right="-57"/>
              <w:rPr>
                <w:lang w:eastAsia="ru-RU"/>
              </w:rPr>
            </w:pPr>
            <w:r>
              <w:rPr>
                <w:lang w:eastAsia="ru-RU"/>
              </w:rPr>
              <w:t>14-6/21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C99C6A4" w14:textId="77777777" w:rsidR="009639B4" w:rsidRDefault="009639B4">
            <w:pPr>
              <w:spacing w:after="0"/>
            </w:pPr>
            <w:r>
              <w:t>Висновок про доцільність позбавлення батьківських прав (для суду)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666B4E"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2F4E34" w14:textId="77777777" w:rsidR="009639B4" w:rsidRDefault="009639B4">
            <w:pPr>
              <w:spacing w:after="0"/>
            </w:pPr>
          </w:p>
        </w:tc>
      </w:tr>
      <w:tr w:rsidR="009639B4" w14:paraId="32C34486"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0427191" w14:textId="77777777" w:rsidR="009639B4" w:rsidRDefault="009639B4">
            <w:pPr>
              <w:spacing w:after="0"/>
              <w:rPr>
                <w:lang w:eastAsia="ru-RU"/>
              </w:rPr>
            </w:pPr>
            <w:r>
              <w:rPr>
                <w:color w:val="000000"/>
                <w:lang w:eastAsia="ru-RU"/>
              </w:rPr>
              <w:t>204</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00BA87C" w14:textId="77777777" w:rsidR="009639B4" w:rsidRDefault="009639B4">
            <w:pPr>
              <w:spacing w:after="0"/>
              <w:ind w:left="-57" w:right="-57"/>
              <w:rPr>
                <w:lang w:eastAsia="ru-RU"/>
              </w:rPr>
            </w:pPr>
            <w:r>
              <w:rPr>
                <w:lang w:eastAsia="ru-RU"/>
              </w:rPr>
              <w:t>14-6/22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A4B6A98" w14:textId="77777777" w:rsidR="009639B4" w:rsidRDefault="009639B4">
            <w:pPr>
              <w:spacing w:after="0"/>
            </w:pPr>
            <w:r>
              <w:t>Надання згоди на проходження психіатричного огляду без участі одного з батьків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454959"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1BA630" w14:textId="77777777" w:rsidR="009639B4" w:rsidRDefault="009639B4">
            <w:pPr>
              <w:spacing w:after="0"/>
            </w:pPr>
          </w:p>
        </w:tc>
      </w:tr>
      <w:tr w:rsidR="009639B4" w14:paraId="454824DC"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8288E4B" w14:textId="77777777" w:rsidR="009639B4" w:rsidRDefault="009639B4">
            <w:pPr>
              <w:spacing w:after="0"/>
              <w:rPr>
                <w:lang w:eastAsia="ru-RU"/>
              </w:rPr>
            </w:pPr>
            <w:r>
              <w:rPr>
                <w:color w:val="000000"/>
                <w:lang w:eastAsia="ru-RU"/>
              </w:rPr>
              <w:lastRenderedPageBreak/>
              <w:t>205</w:t>
            </w:r>
          </w:p>
        </w:tc>
        <w:tc>
          <w:tcPr>
            <w:tcW w:w="1012" w:type="dxa"/>
            <w:tcBorders>
              <w:top w:val="single" w:sz="4" w:space="0" w:color="auto"/>
              <w:left w:val="single" w:sz="4" w:space="0" w:color="auto"/>
              <w:bottom w:val="single" w:sz="4" w:space="0" w:color="auto"/>
              <w:right w:val="single" w:sz="4" w:space="0" w:color="auto"/>
            </w:tcBorders>
            <w:vAlign w:val="center"/>
            <w:hideMark/>
          </w:tcPr>
          <w:p w14:paraId="16E77CE9" w14:textId="77777777" w:rsidR="009639B4" w:rsidRDefault="009639B4">
            <w:pPr>
              <w:spacing w:after="0"/>
              <w:ind w:left="-57" w:right="-57"/>
              <w:rPr>
                <w:lang w:eastAsia="ru-RU"/>
              </w:rPr>
            </w:pPr>
            <w:r>
              <w:rPr>
                <w:lang w:eastAsia="ru-RU"/>
              </w:rPr>
              <w:t>14-8/01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49AFA9D2" w14:textId="77777777" w:rsidR="009639B4" w:rsidRDefault="009639B4">
            <w:pPr>
              <w:spacing w:after="0"/>
            </w:pPr>
            <w:r>
              <w:t>Затвердження проекту (технічної документації) землеустрою щодо відведення земельно (</w:t>
            </w:r>
            <w:proofErr w:type="spellStart"/>
            <w:r>
              <w:t>их</w:t>
            </w:r>
            <w:proofErr w:type="spellEnd"/>
            <w:r>
              <w:t>) ділянки (</w:t>
            </w:r>
            <w:proofErr w:type="spellStart"/>
            <w:r>
              <w:t>ок</w:t>
            </w:r>
            <w:proofErr w:type="spellEnd"/>
            <w:r>
              <w:t>)</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7312B973" w14:textId="77777777" w:rsidR="009639B4" w:rsidRDefault="009639B4">
            <w:pPr>
              <w:spacing w:after="0"/>
            </w:pPr>
            <w:r>
              <w:t>Відділ земельних відносин, екології та охорони природного середовища виконкому міської ради</w:t>
            </w:r>
          </w:p>
        </w:tc>
        <w:tc>
          <w:tcPr>
            <w:tcW w:w="4202" w:type="dxa"/>
            <w:vMerge w:val="restart"/>
            <w:tcBorders>
              <w:top w:val="single" w:sz="4" w:space="0" w:color="auto"/>
              <w:left w:val="single" w:sz="4" w:space="0" w:color="auto"/>
              <w:bottom w:val="single" w:sz="4" w:space="0" w:color="auto"/>
              <w:right w:val="single" w:sz="4" w:space="0" w:color="auto"/>
            </w:tcBorders>
            <w:hideMark/>
          </w:tcPr>
          <w:p w14:paraId="30615AA7" w14:textId="77777777" w:rsidR="009639B4" w:rsidRDefault="009639B4">
            <w:pPr>
              <w:spacing w:after="0"/>
            </w:pPr>
            <w:r>
              <w:t>Закон України «Про оренду землі»</w:t>
            </w:r>
          </w:p>
          <w:p w14:paraId="21DF8579" w14:textId="77777777" w:rsidR="009639B4" w:rsidRDefault="009639B4">
            <w:pPr>
              <w:spacing w:after="0"/>
            </w:pPr>
            <w:r>
              <w:t xml:space="preserve">Закон України «Про оцінку земель»; </w:t>
            </w:r>
          </w:p>
          <w:p w14:paraId="17102D67" w14:textId="77777777" w:rsidR="009639B4" w:rsidRDefault="009639B4">
            <w:pPr>
              <w:spacing w:after="0"/>
            </w:pPr>
            <w:r>
              <w:t>Закон України «Про землеустрій»</w:t>
            </w:r>
          </w:p>
          <w:p w14:paraId="62AA95F8" w14:textId="77777777" w:rsidR="009639B4" w:rsidRDefault="009639B4">
            <w:pPr>
              <w:spacing w:after="0"/>
            </w:pPr>
            <w:r>
              <w:t>Закон України “Про Державний земельний кадастр”</w:t>
            </w:r>
          </w:p>
        </w:tc>
      </w:tr>
      <w:tr w:rsidR="009639B4" w14:paraId="36F7136F"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7BBAD69F" w14:textId="77777777" w:rsidR="009639B4" w:rsidRDefault="009639B4">
            <w:pPr>
              <w:spacing w:after="0"/>
              <w:rPr>
                <w:lang w:eastAsia="ru-RU"/>
              </w:rPr>
            </w:pPr>
            <w:r>
              <w:rPr>
                <w:color w:val="000000"/>
                <w:lang w:eastAsia="ru-RU"/>
              </w:rPr>
              <w:t>206</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9C895A3" w14:textId="77777777" w:rsidR="009639B4" w:rsidRDefault="009639B4">
            <w:pPr>
              <w:spacing w:after="0"/>
              <w:ind w:left="-57" w:right="-57"/>
              <w:rPr>
                <w:lang w:eastAsia="ru-RU"/>
              </w:rPr>
            </w:pPr>
            <w:r>
              <w:rPr>
                <w:lang w:eastAsia="ru-RU"/>
              </w:rPr>
              <w:t>14-8/02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F215C11" w14:textId="77777777" w:rsidR="009639B4" w:rsidRDefault="009639B4">
            <w:pPr>
              <w:spacing w:after="0"/>
            </w:pPr>
            <w:r>
              <w:t>Затвердження проекту (технічної документації) землеустрою щодо відведення земельно (</w:t>
            </w:r>
            <w:proofErr w:type="spellStart"/>
            <w:r>
              <w:t>их</w:t>
            </w:r>
            <w:proofErr w:type="spellEnd"/>
            <w:r>
              <w:t>) ділянки (</w:t>
            </w:r>
            <w:proofErr w:type="spellStart"/>
            <w:r>
              <w:t>ок</w:t>
            </w:r>
            <w:proofErr w:type="spellEnd"/>
            <w: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D5C774"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1675B" w14:textId="77777777" w:rsidR="009639B4" w:rsidRDefault="009639B4">
            <w:pPr>
              <w:spacing w:after="0"/>
            </w:pPr>
          </w:p>
        </w:tc>
      </w:tr>
      <w:tr w:rsidR="009639B4" w14:paraId="3EF0A772"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3FB14917" w14:textId="77777777" w:rsidR="009639B4" w:rsidRDefault="009639B4">
            <w:pPr>
              <w:spacing w:after="0"/>
              <w:rPr>
                <w:lang w:eastAsia="ru-RU"/>
              </w:rPr>
            </w:pPr>
            <w:r>
              <w:rPr>
                <w:color w:val="000000"/>
                <w:lang w:eastAsia="ru-RU"/>
              </w:rPr>
              <w:t>207</w:t>
            </w:r>
          </w:p>
        </w:tc>
        <w:tc>
          <w:tcPr>
            <w:tcW w:w="1012" w:type="dxa"/>
            <w:tcBorders>
              <w:top w:val="single" w:sz="4" w:space="0" w:color="auto"/>
              <w:left w:val="single" w:sz="4" w:space="0" w:color="auto"/>
              <w:bottom w:val="single" w:sz="4" w:space="0" w:color="auto"/>
              <w:right w:val="single" w:sz="4" w:space="0" w:color="auto"/>
            </w:tcBorders>
            <w:vAlign w:val="center"/>
            <w:hideMark/>
          </w:tcPr>
          <w:p w14:paraId="0F4DC0F0" w14:textId="77777777" w:rsidR="009639B4" w:rsidRDefault="009639B4">
            <w:pPr>
              <w:spacing w:after="0"/>
              <w:ind w:left="-57" w:right="-57"/>
              <w:rPr>
                <w:lang w:eastAsia="ru-RU"/>
              </w:rPr>
            </w:pPr>
            <w:r>
              <w:rPr>
                <w:lang w:eastAsia="ru-RU"/>
              </w:rPr>
              <w:t>14-8/03</w:t>
            </w:r>
          </w:p>
        </w:tc>
        <w:tc>
          <w:tcPr>
            <w:tcW w:w="8071" w:type="dxa"/>
            <w:tcBorders>
              <w:top w:val="single" w:sz="4" w:space="0" w:color="auto"/>
              <w:left w:val="single" w:sz="4" w:space="0" w:color="auto"/>
              <w:bottom w:val="single" w:sz="4" w:space="0" w:color="auto"/>
              <w:right w:val="single" w:sz="4" w:space="0" w:color="auto"/>
            </w:tcBorders>
            <w:vAlign w:val="center"/>
            <w:hideMark/>
          </w:tcPr>
          <w:p w14:paraId="34EF78E7" w14:textId="77777777" w:rsidR="009639B4" w:rsidRDefault="009639B4">
            <w:pPr>
              <w:spacing w:after="0"/>
            </w:pPr>
            <w:r>
              <w:t>Затвердження експертної грошової оцінки земельної ділянки, що підлягає продажу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FDF4DB"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A76593" w14:textId="77777777" w:rsidR="009639B4" w:rsidRDefault="009639B4">
            <w:pPr>
              <w:spacing w:after="0"/>
            </w:pPr>
          </w:p>
        </w:tc>
      </w:tr>
      <w:tr w:rsidR="009639B4" w14:paraId="3A4A1C03"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3154A199" w14:textId="77777777" w:rsidR="009639B4" w:rsidRDefault="009639B4">
            <w:pPr>
              <w:spacing w:after="0"/>
              <w:rPr>
                <w:lang w:eastAsia="ru-RU"/>
              </w:rPr>
            </w:pPr>
            <w:r>
              <w:rPr>
                <w:color w:val="000000"/>
                <w:lang w:eastAsia="ru-RU"/>
              </w:rPr>
              <w:t>208</w:t>
            </w:r>
          </w:p>
        </w:tc>
        <w:tc>
          <w:tcPr>
            <w:tcW w:w="1012" w:type="dxa"/>
            <w:tcBorders>
              <w:top w:val="single" w:sz="4" w:space="0" w:color="auto"/>
              <w:left w:val="single" w:sz="4" w:space="0" w:color="auto"/>
              <w:bottom w:val="single" w:sz="4" w:space="0" w:color="auto"/>
              <w:right w:val="single" w:sz="4" w:space="0" w:color="auto"/>
            </w:tcBorders>
            <w:vAlign w:val="center"/>
            <w:hideMark/>
          </w:tcPr>
          <w:p w14:paraId="16C8349D" w14:textId="77777777" w:rsidR="009639B4" w:rsidRDefault="009639B4">
            <w:pPr>
              <w:spacing w:after="0"/>
              <w:ind w:left="-57" w:right="-57"/>
              <w:rPr>
                <w:lang w:eastAsia="ru-RU"/>
              </w:rPr>
            </w:pPr>
            <w:r>
              <w:rPr>
                <w:lang w:eastAsia="ru-RU"/>
              </w:rPr>
              <w:t>14-8/04</w:t>
            </w:r>
          </w:p>
        </w:tc>
        <w:tc>
          <w:tcPr>
            <w:tcW w:w="8071" w:type="dxa"/>
            <w:tcBorders>
              <w:top w:val="single" w:sz="4" w:space="0" w:color="auto"/>
              <w:left w:val="single" w:sz="4" w:space="0" w:color="auto"/>
              <w:bottom w:val="single" w:sz="4" w:space="0" w:color="auto"/>
              <w:right w:val="single" w:sz="4" w:space="0" w:color="auto"/>
            </w:tcBorders>
            <w:vAlign w:val="center"/>
            <w:hideMark/>
          </w:tcPr>
          <w:p w14:paraId="19973032" w14:textId="77777777" w:rsidR="009639B4" w:rsidRDefault="009639B4">
            <w:pPr>
              <w:spacing w:after="0"/>
            </w:pPr>
            <w:r>
              <w:t>Надання дозволу на розробку проекту (технічної документації) землеустрою щодо відведення земельної (</w:t>
            </w:r>
            <w:proofErr w:type="spellStart"/>
            <w:r>
              <w:t>их</w:t>
            </w:r>
            <w:proofErr w:type="spellEnd"/>
            <w:r>
              <w:t>) ділянки (</w:t>
            </w:r>
            <w:proofErr w:type="spellStart"/>
            <w:r>
              <w:t>ок</w:t>
            </w:r>
            <w:proofErr w:type="spellEnd"/>
            <w: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20BABD"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A8D6EC" w14:textId="77777777" w:rsidR="009639B4" w:rsidRDefault="009639B4">
            <w:pPr>
              <w:spacing w:after="0"/>
            </w:pPr>
          </w:p>
        </w:tc>
      </w:tr>
      <w:tr w:rsidR="009639B4" w14:paraId="528782D6"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482177BB" w14:textId="77777777" w:rsidR="009639B4" w:rsidRDefault="009639B4">
            <w:pPr>
              <w:spacing w:after="0"/>
              <w:rPr>
                <w:lang w:eastAsia="ru-RU"/>
              </w:rPr>
            </w:pPr>
            <w:r>
              <w:rPr>
                <w:color w:val="000000"/>
                <w:lang w:eastAsia="ru-RU"/>
              </w:rPr>
              <w:t>209</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6FB1634" w14:textId="77777777" w:rsidR="009639B4" w:rsidRDefault="009639B4">
            <w:pPr>
              <w:spacing w:after="0"/>
              <w:ind w:left="-57" w:right="-57"/>
              <w:rPr>
                <w:lang w:eastAsia="ru-RU"/>
              </w:rPr>
            </w:pPr>
            <w:r>
              <w:rPr>
                <w:lang w:eastAsia="ru-RU"/>
              </w:rPr>
              <w:t>14-8/05</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98F977E" w14:textId="77777777" w:rsidR="009639B4" w:rsidRDefault="009639B4">
            <w:pPr>
              <w:spacing w:after="0"/>
            </w:pPr>
            <w:r>
              <w:t>Надання дозволу на розробку технічної документації із землеустрою щодо встановлення меж земельної ділянки в натурі (на місцевості)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B3850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025518" w14:textId="77777777" w:rsidR="009639B4" w:rsidRDefault="009639B4">
            <w:pPr>
              <w:spacing w:after="0"/>
            </w:pPr>
          </w:p>
        </w:tc>
      </w:tr>
      <w:tr w:rsidR="009639B4" w14:paraId="6B71F260"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33B3352B" w14:textId="77777777" w:rsidR="009639B4" w:rsidRDefault="009639B4">
            <w:pPr>
              <w:spacing w:after="0"/>
              <w:rPr>
                <w:lang w:eastAsia="ru-RU"/>
              </w:rPr>
            </w:pPr>
            <w:r>
              <w:rPr>
                <w:color w:val="000000"/>
                <w:lang w:eastAsia="ru-RU"/>
              </w:rPr>
              <w:t>210</w:t>
            </w:r>
          </w:p>
        </w:tc>
        <w:tc>
          <w:tcPr>
            <w:tcW w:w="1012" w:type="dxa"/>
            <w:tcBorders>
              <w:top w:val="single" w:sz="4" w:space="0" w:color="auto"/>
              <w:left w:val="single" w:sz="4" w:space="0" w:color="auto"/>
              <w:bottom w:val="single" w:sz="4" w:space="0" w:color="auto"/>
              <w:right w:val="single" w:sz="4" w:space="0" w:color="auto"/>
            </w:tcBorders>
            <w:vAlign w:val="center"/>
            <w:hideMark/>
          </w:tcPr>
          <w:p w14:paraId="7D0B7BE6" w14:textId="77777777" w:rsidR="009639B4" w:rsidRDefault="009639B4">
            <w:pPr>
              <w:spacing w:after="0"/>
              <w:ind w:left="-57" w:right="-57"/>
              <w:rPr>
                <w:lang w:eastAsia="ru-RU"/>
              </w:rPr>
            </w:pPr>
            <w:r>
              <w:rPr>
                <w:lang w:eastAsia="ru-RU"/>
              </w:rPr>
              <w:t>14-8/06</w:t>
            </w:r>
          </w:p>
        </w:tc>
        <w:tc>
          <w:tcPr>
            <w:tcW w:w="8071" w:type="dxa"/>
            <w:tcBorders>
              <w:top w:val="single" w:sz="4" w:space="0" w:color="auto"/>
              <w:left w:val="single" w:sz="4" w:space="0" w:color="auto"/>
              <w:bottom w:val="single" w:sz="4" w:space="0" w:color="auto"/>
              <w:right w:val="single" w:sz="4" w:space="0" w:color="auto"/>
            </w:tcBorders>
            <w:vAlign w:val="center"/>
            <w:hideMark/>
          </w:tcPr>
          <w:p w14:paraId="3C9D191F" w14:textId="77777777" w:rsidR="009639B4" w:rsidRDefault="009639B4">
            <w:pPr>
              <w:spacing w:after="0"/>
            </w:pPr>
            <w:r>
              <w:t>Надання дозволу на розробку проекту землеустрою щодо відведення земельної ділянки (в оренду, безоплатно у власність, шляхом викупу, постійне користування)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D989C2"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86CCF7" w14:textId="77777777" w:rsidR="009639B4" w:rsidRDefault="009639B4">
            <w:pPr>
              <w:spacing w:after="0"/>
            </w:pPr>
          </w:p>
        </w:tc>
      </w:tr>
      <w:tr w:rsidR="009639B4" w14:paraId="2B0EA76A"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D6C3421" w14:textId="77777777" w:rsidR="009639B4" w:rsidRDefault="009639B4">
            <w:pPr>
              <w:spacing w:after="0"/>
              <w:rPr>
                <w:lang w:eastAsia="ru-RU"/>
              </w:rPr>
            </w:pPr>
            <w:r>
              <w:rPr>
                <w:color w:val="000000"/>
                <w:lang w:eastAsia="ru-RU"/>
              </w:rPr>
              <w:t>211</w:t>
            </w:r>
          </w:p>
        </w:tc>
        <w:tc>
          <w:tcPr>
            <w:tcW w:w="1012" w:type="dxa"/>
            <w:tcBorders>
              <w:top w:val="single" w:sz="4" w:space="0" w:color="auto"/>
              <w:left w:val="single" w:sz="4" w:space="0" w:color="auto"/>
              <w:bottom w:val="single" w:sz="4" w:space="0" w:color="auto"/>
              <w:right w:val="single" w:sz="4" w:space="0" w:color="auto"/>
            </w:tcBorders>
            <w:vAlign w:val="center"/>
            <w:hideMark/>
          </w:tcPr>
          <w:p w14:paraId="0B189528" w14:textId="77777777" w:rsidR="009639B4" w:rsidRDefault="009639B4">
            <w:pPr>
              <w:spacing w:after="0"/>
              <w:ind w:left="-57" w:right="-57"/>
              <w:rPr>
                <w:lang w:eastAsia="ru-RU"/>
              </w:rPr>
            </w:pPr>
            <w:r>
              <w:rPr>
                <w:lang w:eastAsia="ru-RU"/>
              </w:rPr>
              <w:t>14-8/07</w:t>
            </w:r>
          </w:p>
        </w:tc>
        <w:tc>
          <w:tcPr>
            <w:tcW w:w="8071" w:type="dxa"/>
            <w:tcBorders>
              <w:top w:val="single" w:sz="4" w:space="0" w:color="auto"/>
              <w:left w:val="single" w:sz="4" w:space="0" w:color="auto"/>
              <w:bottom w:val="single" w:sz="4" w:space="0" w:color="auto"/>
              <w:right w:val="single" w:sz="4" w:space="0" w:color="auto"/>
            </w:tcBorders>
            <w:vAlign w:val="center"/>
            <w:hideMark/>
          </w:tcPr>
          <w:p w14:paraId="491ED7BA" w14:textId="77777777" w:rsidR="009639B4" w:rsidRDefault="009639B4">
            <w:pPr>
              <w:spacing w:after="0"/>
            </w:pPr>
            <w:r>
              <w:t>Поновлення дії договорів оренди земельних ділянок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46DD40"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A2C28F" w14:textId="77777777" w:rsidR="009639B4" w:rsidRDefault="009639B4">
            <w:pPr>
              <w:spacing w:after="0"/>
            </w:pPr>
          </w:p>
        </w:tc>
      </w:tr>
      <w:tr w:rsidR="009639B4" w14:paraId="38B498B3"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6C396193" w14:textId="77777777" w:rsidR="009639B4" w:rsidRDefault="009639B4">
            <w:pPr>
              <w:spacing w:after="0"/>
              <w:rPr>
                <w:lang w:eastAsia="ru-RU"/>
              </w:rPr>
            </w:pPr>
            <w:r>
              <w:rPr>
                <w:color w:val="000000"/>
                <w:lang w:eastAsia="ru-RU"/>
              </w:rPr>
              <w:t>212</w:t>
            </w:r>
          </w:p>
        </w:tc>
        <w:tc>
          <w:tcPr>
            <w:tcW w:w="1012" w:type="dxa"/>
            <w:tcBorders>
              <w:top w:val="single" w:sz="4" w:space="0" w:color="auto"/>
              <w:left w:val="single" w:sz="4" w:space="0" w:color="auto"/>
              <w:bottom w:val="single" w:sz="4" w:space="0" w:color="auto"/>
              <w:right w:val="single" w:sz="4" w:space="0" w:color="auto"/>
            </w:tcBorders>
            <w:vAlign w:val="center"/>
            <w:hideMark/>
          </w:tcPr>
          <w:p w14:paraId="70613CF6" w14:textId="77777777" w:rsidR="009639B4" w:rsidRDefault="009639B4">
            <w:pPr>
              <w:spacing w:after="0"/>
              <w:ind w:left="-57" w:right="-57"/>
              <w:rPr>
                <w:lang w:eastAsia="ru-RU"/>
              </w:rPr>
            </w:pPr>
            <w:r>
              <w:rPr>
                <w:lang w:eastAsia="ru-RU"/>
              </w:rPr>
              <w:t>14-8/08</w:t>
            </w:r>
          </w:p>
        </w:tc>
        <w:tc>
          <w:tcPr>
            <w:tcW w:w="8071" w:type="dxa"/>
            <w:tcBorders>
              <w:top w:val="single" w:sz="4" w:space="0" w:color="auto"/>
              <w:left w:val="single" w:sz="4" w:space="0" w:color="auto"/>
              <w:bottom w:val="single" w:sz="4" w:space="0" w:color="auto"/>
              <w:right w:val="single" w:sz="4" w:space="0" w:color="auto"/>
            </w:tcBorders>
            <w:vAlign w:val="center"/>
            <w:hideMark/>
          </w:tcPr>
          <w:p w14:paraId="5D6C8D3F" w14:textId="77777777" w:rsidR="009639B4" w:rsidRDefault="009639B4">
            <w:pPr>
              <w:spacing w:after="0"/>
            </w:pPr>
            <w:r>
              <w:t>Продаж земельної ділянки несільськогосподарського призначення у власність фізичним особам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7388AC"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4EFFB4" w14:textId="77777777" w:rsidR="009639B4" w:rsidRDefault="009639B4">
            <w:pPr>
              <w:spacing w:after="0"/>
            </w:pPr>
          </w:p>
        </w:tc>
      </w:tr>
      <w:tr w:rsidR="009639B4" w14:paraId="764A1808"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352CBB2" w14:textId="77777777" w:rsidR="009639B4" w:rsidRDefault="009639B4">
            <w:pPr>
              <w:spacing w:after="0"/>
              <w:rPr>
                <w:lang w:eastAsia="ru-RU"/>
              </w:rPr>
            </w:pPr>
            <w:r>
              <w:rPr>
                <w:color w:val="000000"/>
                <w:lang w:eastAsia="ru-RU"/>
              </w:rPr>
              <w:t>213</w:t>
            </w:r>
          </w:p>
        </w:tc>
        <w:tc>
          <w:tcPr>
            <w:tcW w:w="1012" w:type="dxa"/>
            <w:tcBorders>
              <w:top w:val="single" w:sz="4" w:space="0" w:color="auto"/>
              <w:left w:val="single" w:sz="4" w:space="0" w:color="auto"/>
              <w:bottom w:val="single" w:sz="4" w:space="0" w:color="auto"/>
              <w:right w:val="single" w:sz="4" w:space="0" w:color="auto"/>
            </w:tcBorders>
            <w:vAlign w:val="center"/>
            <w:hideMark/>
          </w:tcPr>
          <w:p w14:paraId="1A5D15C7" w14:textId="77777777" w:rsidR="009639B4" w:rsidRDefault="009639B4">
            <w:pPr>
              <w:spacing w:after="0"/>
              <w:ind w:left="-57" w:right="-57"/>
              <w:rPr>
                <w:lang w:eastAsia="ru-RU"/>
              </w:rPr>
            </w:pPr>
            <w:r>
              <w:rPr>
                <w:lang w:eastAsia="ru-RU"/>
              </w:rPr>
              <w:t>14-8/09</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01929EC" w14:textId="77777777" w:rsidR="009639B4" w:rsidRDefault="009639B4">
            <w:pPr>
              <w:spacing w:after="0"/>
            </w:pPr>
            <w:r>
              <w:t>Внесення змін до рішень міської ради щодо земельних відносин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69F6CF"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2E4641" w14:textId="77777777" w:rsidR="009639B4" w:rsidRDefault="009639B4">
            <w:pPr>
              <w:spacing w:after="0"/>
            </w:pPr>
          </w:p>
        </w:tc>
      </w:tr>
      <w:tr w:rsidR="009639B4" w14:paraId="5D8F0DE1"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1388E4BE" w14:textId="77777777" w:rsidR="009639B4" w:rsidRDefault="009639B4">
            <w:pPr>
              <w:spacing w:after="0"/>
              <w:rPr>
                <w:lang w:eastAsia="ru-RU"/>
              </w:rPr>
            </w:pPr>
            <w:r>
              <w:rPr>
                <w:color w:val="000000"/>
                <w:lang w:eastAsia="ru-RU"/>
              </w:rPr>
              <w:t>214</w:t>
            </w:r>
          </w:p>
        </w:tc>
        <w:tc>
          <w:tcPr>
            <w:tcW w:w="1012" w:type="dxa"/>
            <w:tcBorders>
              <w:top w:val="single" w:sz="4" w:space="0" w:color="auto"/>
              <w:left w:val="single" w:sz="4" w:space="0" w:color="auto"/>
              <w:bottom w:val="single" w:sz="4" w:space="0" w:color="auto"/>
              <w:right w:val="single" w:sz="4" w:space="0" w:color="auto"/>
            </w:tcBorders>
            <w:vAlign w:val="center"/>
            <w:hideMark/>
          </w:tcPr>
          <w:p w14:paraId="05BC0DFD" w14:textId="77777777" w:rsidR="009639B4" w:rsidRDefault="009639B4">
            <w:pPr>
              <w:spacing w:after="0"/>
              <w:ind w:left="-57" w:right="-57"/>
              <w:rPr>
                <w:lang w:eastAsia="ru-RU"/>
              </w:rPr>
            </w:pPr>
            <w:r>
              <w:rPr>
                <w:lang w:eastAsia="ru-RU"/>
              </w:rPr>
              <w:t>14-9/1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1A7168E5" w14:textId="77777777" w:rsidR="009639B4" w:rsidRDefault="009639B4">
            <w:pPr>
              <w:spacing w:after="0"/>
            </w:pPr>
            <w:r>
              <w:t>Видача посвідчень батьків та дитини з багатодітної сім’ї</w:t>
            </w:r>
          </w:p>
        </w:tc>
        <w:tc>
          <w:tcPr>
            <w:tcW w:w="2109" w:type="dxa"/>
            <w:vMerge w:val="restart"/>
            <w:tcBorders>
              <w:top w:val="single" w:sz="4" w:space="0" w:color="auto"/>
              <w:left w:val="single" w:sz="4" w:space="0" w:color="auto"/>
              <w:bottom w:val="single" w:sz="4" w:space="0" w:color="auto"/>
              <w:right w:val="single" w:sz="4" w:space="0" w:color="auto"/>
            </w:tcBorders>
            <w:hideMark/>
          </w:tcPr>
          <w:p w14:paraId="0BD1E5B2" w14:textId="77777777" w:rsidR="009639B4" w:rsidRDefault="009639B4">
            <w:pPr>
              <w:spacing w:after="0"/>
            </w:pPr>
            <w:r>
              <w:t>Провідний спеціаліст з питань сім’ї, молоді та спорту виконкому міської ради</w:t>
            </w:r>
          </w:p>
        </w:tc>
        <w:tc>
          <w:tcPr>
            <w:tcW w:w="4202" w:type="dxa"/>
            <w:vMerge w:val="restart"/>
            <w:tcBorders>
              <w:top w:val="single" w:sz="4" w:space="0" w:color="auto"/>
              <w:left w:val="single" w:sz="4" w:space="0" w:color="auto"/>
              <w:bottom w:val="single" w:sz="4" w:space="0" w:color="auto"/>
              <w:right w:val="single" w:sz="4" w:space="0" w:color="auto"/>
            </w:tcBorders>
            <w:hideMark/>
          </w:tcPr>
          <w:p w14:paraId="0E65A29A" w14:textId="77777777" w:rsidR="009639B4" w:rsidRDefault="009639B4">
            <w:pPr>
              <w:spacing w:after="0"/>
            </w:pPr>
            <w:r>
              <w:t>Закон України “Про охорону дитинства”</w:t>
            </w:r>
          </w:p>
          <w:p w14:paraId="6C1BA59D" w14:textId="77777777" w:rsidR="009639B4" w:rsidRDefault="009639B4">
            <w:pPr>
              <w:spacing w:after="0"/>
            </w:pPr>
            <w:r>
              <w:t>Закон України від 20.09.2011 року № 3739-VI «Про протидію торгівлі людьми»</w:t>
            </w:r>
          </w:p>
          <w:p w14:paraId="7BAD76A9" w14:textId="77777777" w:rsidR="009639B4" w:rsidRDefault="009639B4">
            <w:pPr>
              <w:spacing w:after="0"/>
            </w:pPr>
            <w:r>
              <w:t>Закон України “Про почесні звання України”</w:t>
            </w:r>
          </w:p>
          <w:p w14:paraId="48AE30B3" w14:textId="77777777" w:rsidR="009639B4" w:rsidRDefault="009639B4">
            <w:pPr>
              <w:spacing w:after="0"/>
            </w:pPr>
            <w:r>
              <w:t>Закон України «Про внесення змін до деяких законодавчих актів України   з   питань   соціального   захисту багатодітних сімей»</w:t>
            </w:r>
          </w:p>
        </w:tc>
      </w:tr>
      <w:tr w:rsidR="009639B4" w14:paraId="55611B08"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4145C2F" w14:textId="77777777" w:rsidR="009639B4" w:rsidRDefault="009639B4">
            <w:pPr>
              <w:spacing w:after="0"/>
              <w:rPr>
                <w:lang w:eastAsia="ru-RU"/>
              </w:rPr>
            </w:pPr>
            <w:r>
              <w:rPr>
                <w:color w:val="000000"/>
                <w:lang w:eastAsia="ru-RU"/>
              </w:rPr>
              <w:t>215</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C21630C" w14:textId="77777777" w:rsidR="009639B4" w:rsidRDefault="009639B4">
            <w:pPr>
              <w:spacing w:after="0"/>
              <w:ind w:left="-57" w:right="-57"/>
              <w:rPr>
                <w:lang w:eastAsia="ru-RU"/>
              </w:rPr>
            </w:pPr>
            <w:r>
              <w:rPr>
                <w:lang w:eastAsia="ru-RU"/>
              </w:rPr>
              <w:t>14-9/2</w:t>
            </w:r>
          </w:p>
        </w:tc>
        <w:tc>
          <w:tcPr>
            <w:tcW w:w="8071" w:type="dxa"/>
            <w:tcBorders>
              <w:top w:val="single" w:sz="4" w:space="0" w:color="auto"/>
              <w:left w:val="single" w:sz="4" w:space="0" w:color="auto"/>
              <w:bottom w:val="single" w:sz="4" w:space="0" w:color="auto"/>
              <w:right w:val="single" w:sz="4" w:space="0" w:color="auto"/>
            </w:tcBorders>
            <w:vAlign w:val="center"/>
            <w:hideMark/>
          </w:tcPr>
          <w:p w14:paraId="17E19363" w14:textId="77777777" w:rsidR="009639B4" w:rsidRDefault="009639B4">
            <w:pPr>
              <w:spacing w:after="0"/>
            </w:pPr>
            <w:r>
              <w:t>Видача посвідчення дитини з багатодітної сім’ї, у зв’язку з досягненням дитиною 6-річного віку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DFF024"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0C713E" w14:textId="77777777" w:rsidR="009639B4" w:rsidRDefault="009639B4">
            <w:pPr>
              <w:spacing w:after="0"/>
            </w:pPr>
          </w:p>
        </w:tc>
      </w:tr>
      <w:tr w:rsidR="009639B4" w14:paraId="6BB673C1"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0956F500" w14:textId="77777777" w:rsidR="009639B4" w:rsidRDefault="009639B4">
            <w:pPr>
              <w:spacing w:after="0"/>
              <w:rPr>
                <w:lang w:eastAsia="ru-RU"/>
              </w:rPr>
            </w:pPr>
            <w:r>
              <w:rPr>
                <w:color w:val="000000"/>
                <w:lang w:eastAsia="ru-RU"/>
              </w:rPr>
              <w:t>216</w:t>
            </w:r>
          </w:p>
        </w:tc>
        <w:tc>
          <w:tcPr>
            <w:tcW w:w="1012" w:type="dxa"/>
            <w:tcBorders>
              <w:top w:val="single" w:sz="4" w:space="0" w:color="auto"/>
              <w:left w:val="single" w:sz="4" w:space="0" w:color="auto"/>
              <w:bottom w:val="single" w:sz="4" w:space="0" w:color="auto"/>
              <w:right w:val="single" w:sz="4" w:space="0" w:color="auto"/>
            </w:tcBorders>
            <w:vAlign w:val="center"/>
            <w:hideMark/>
          </w:tcPr>
          <w:p w14:paraId="6801BFF0" w14:textId="77777777" w:rsidR="009639B4" w:rsidRDefault="009639B4">
            <w:pPr>
              <w:spacing w:after="0"/>
              <w:ind w:left="-57" w:right="-57"/>
              <w:rPr>
                <w:lang w:eastAsia="ru-RU"/>
              </w:rPr>
            </w:pPr>
            <w:r>
              <w:rPr>
                <w:lang w:eastAsia="ru-RU"/>
              </w:rPr>
              <w:t>14-9/3</w:t>
            </w:r>
          </w:p>
        </w:tc>
        <w:tc>
          <w:tcPr>
            <w:tcW w:w="8071" w:type="dxa"/>
            <w:tcBorders>
              <w:top w:val="single" w:sz="4" w:space="0" w:color="auto"/>
              <w:left w:val="single" w:sz="4" w:space="0" w:color="auto"/>
              <w:bottom w:val="single" w:sz="4" w:space="0" w:color="auto"/>
              <w:right w:val="single" w:sz="4" w:space="0" w:color="auto"/>
            </w:tcBorders>
            <w:vAlign w:val="center"/>
            <w:hideMark/>
          </w:tcPr>
          <w:p w14:paraId="262D4A35" w14:textId="77777777" w:rsidR="009639B4" w:rsidRDefault="009639B4">
            <w:pPr>
              <w:spacing w:after="0"/>
            </w:pPr>
            <w:r>
              <w:t>Продовження терміну дії посвідчення «батьків багатодітної сім’ї» у зв’язку із народженням дитини в сім’ї</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849BEF"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5F0102" w14:textId="77777777" w:rsidR="009639B4" w:rsidRDefault="009639B4">
            <w:pPr>
              <w:spacing w:after="0"/>
            </w:pPr>
          </w:p>
        </w:tc>
      </w:tr>
      <w:tr w:rsidR="009639B4" w14:paraId="7667282E"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51839EA2" w14:textId="77777777" w:rsidR="009639B4" w:rsidRDefault="009639B4">
            <w:pPr>
              <w:spacing w:after="0"/>
              <w:rPr>
                <w:lang w:eastAsia="ru-RU"/>
              </w:rPr>
            </w:pPr>
            <w:r>
              <w:rPr>
                <w:color w:val="000000"/>
                <w:lang w:eastAsia="ru-RU"/>
              </w:rPr>
              <w:t>217</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1699FDE" w14:textId="77777777" w:rsidR="009639B4" w:rsidRDefault="009639B4">
            <w:pPr>
              <w:spacing w:after="0"/>
              <w:ind w:left="-57" w:right="-57"/>
              <w:rPr>
                <w:lang w:eastAsia="ru-RU"/>
              </w:rPr>
            </w:pPr>
            <w:r>
              <w:rPr>
                <w:lang w:eastAsia="ru-RU"/>
              </w:rPr>
              <w:t>14-9/4</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C26DA86" w14:textId="77777777" w:rsidR="009639B4" w:rsidRDefault="009639B4">
            <w:pPr>
              <w:spacing w:after="0"/>
            </w:pPr>
            <w:r>
              <w:t>Про продовження терміну дії посвідчення (посвідчень) «дитини з багатодітної сім’ї»  у зв’язку із досягненням особою 18-річного віку та у разі навчання за денною формою навчання у загальноосвітньому, професійно-технічному, вищому навчальному закладі</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99F61C"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836930" w14:textId="77777777" w:rsidR="009639B4" w:rsidRDefault="009639B4">
            <w:pPr>
              <w:spacing w:after="0"/>
            </w:pPr>
          </w:p>
        </w:tc>
      </w:tr>
      <w:tr w:rsidR="009639B4" w14:paraId="5FD61D2E"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6E7D736E" w14:textId="77777777" w:rsidR="009639B4" w:rsidRDefault="009639B4">
            <w:pPr>
              <w:spacing w:after="0"/>
              <w:rPr>
                <w:lang w:eastAsia="ru-RU"/>
              </w:rPr>
            </w:pPr>
            <w:r>
              <w:rPr>
                <w:color w:val="000000"/>
                <w:lang w:eastAsia="ru-RU"/>
              </w:rPr>
              <w:t>218</w:t>
            </w:r>
          </w:p>
        </w:tc>
        <w:tc>
          <w:tcPr>
            <w:tcW w:w="1012" w:type="dxa"/>
            <w:tcBorders>
              <w:top w:val="single" w:sz="4" w:space="0" w:color="auto"/>
              <w:left w:val="single" w:sz="4" w:space="0" w:color="auto"/>
              <w:bottom w:val="single" w:sz="4" w:space="0" w:color="auto"/>
              <w:right w:val="single" w:sz="4" w:space="0" w:color="auto"/>
            </w:tcBorders>
            <w:vAlign w:val="center"/>
            <w:hideMark/>
          </w:tcPr>
          <w:p w14:paraId="5DC23394" w14:textId="77777777" w:rsidR="009639B4" w:rsidRDefault="009639B4">
            <w:pPr>
              <w:spacing w:after="0"/>
              <w:ind w:left="-57" w:right="-57"/>
              <w:rPr>
                <w:lang w:eastAsia="ru-RU"/>
              </w:rPr>
            </w:pPr>
            <w:r>
              <w:rPr>
                <w:lang w:eastAsia="ru-RU"/>
              </w:rPr>
              <w:t>14-9/5</w:t>
            </w:r>
          </w:p>
        </w:tc>
        <w:tc>
          <w:tcPr>
            <w:tcW w:w="8071" w:type="dxa"/>
            <w:tcBorders>
              <w:top w:val="single" w:sz="4" w:space="0" w:color="auto"/>
              <w:left w:val="single" w:sz="4" w:space="0" w:color="auto"/>
              <w:bottom w:val="single" w:sz="4" w:space="0" w:color="auto"/>
              <w:right w:val="single" w:sz="4" w:space="0" w:color="auto"/>
            </w:tcBorders>
            <w:vAlign w:val="center"/>
            <w:hideMark/>
          </w:tcPr>
          <w:p w14:paraId="7E418EE7" w14:textId="77777777" w:rsidR="009639B4" w:rsidRDefault="009639B4">
            <w:pPr>
              <w:spacing w:after="0"/>
            </w:pPr>
            <w:r>
              <w:t>Повторна видача посвідчень «батьків багатодітної сім’ї» та/або «дитини з багатодітної сім’ї» у разі пошкодження посвідчення або зміни прізвища, імені та по батькові, встановлення розбіжностей у записах, тощо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142177"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549B4A" w14:textId="77777777" w:rsidR="009639B4" w:rsidRDefault="009639B4">
            <w:pPr>
              <w:spacing w:after="0"/>
            </w:pPr>
          </w:p>
        </w:tc>
      </w:tr>
      <w:tr w:rsidR="009639B4" w14:paraId="7126D063"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342A4980" w14:textId="77777777" w:rsidR="009639B4" w:rsidRDefault="009639B4">
            <w:pPr>
              <w:spacing w:after="0"/>
              <w:rPr>
                <w:lang w:eastAsia="ru-RU"/>
              </w:rPr>
            </w:pPr>
            <w:r>
              <w:rPr>
                <w:color w:val="000000"/>
                <w:lang w:eastAsia="ru-RU"/>
              </w:rPr>
              <w:t>219</w:t>
            </w:r>
          </w:p>
        </w:tc>
        <w:tc>
          <w:tcPr>
            <w:tcW w:w="1012" w:type="dxa"/>
            <w:tcBorders>
              <w:top w:val="single" w:sz="4" w:space="0" w:color="auto"/>
              <w:left w:val="single" w:sz="4" w:space="0" w:color="auto"/>
              <w:bottom w:val="single" w:sz="4" w:space="0" w:color="auto"/>
              <w:right w:val="single" w:sz="4" w:space="0" w:color="auto"/>
            </w:tcBorders>
            <w:vAlign w:val="center"/>
            <w:hideMark/>
          </w:tcPr>
          <w:p w14:paraId="55529189" w14:textId="77777777" w:rsidR="009639B4" w:rsidRDefault="009639B4">
            <w:pPr>
              <w:spacing w:after="0"/>
              <w:ind w:left="-57" w:right="-57"/>
              <w:rPr>
                <w:lang w:eastAsia="ru-RU"/>
              </w:rPr>
            </w:pPr>
            <w:r>
              <w:rPr>
                <w:lang w:eastAsia="ru-RU"/>
              </w:rPr>
              <w:t>14-9/6</w:t>
            </w:r>
          </w:p>
        </w:tc>
        <w:tc>
          <w:tcPr>
            <w:tcW w:w="8071" w:type="dxa"/>
            <w:tcBorders>
              <w:top w:val="single" w:sz="4" w:space="0" w:color="auto"/>
              <w:left w:val="single" w:sz="4" w:space="0" w:color="auto"/>
              <w:bottom w:val="single" w:sz="4" w:space="0" w:color="auto"/>
              <w:right w:val="single" w:sz="4" w:space="0" w:color="auto"/>
            </w:tcBorders>
            <w:vAlign w:val="center"/>
            <w:hideMark/>
          </w:tcPr>
          <w:p w14:paraId="5BA60D09" w14:textId="77777777" w:rsidR="009639B4" w:rsidRDefault="009639B4">
            <w:pPr>
              <w:spacing w:after="0"/>
            </w:pPr>
            <w:r>
              <w:t>Повторна видача посвідчення «батьків багатодітної сім’ї» у  зв’язку із втратою  посвідчення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4EEB10"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9C81A7" w14:textId="77777777" w:rsidR="009639B4" w:rsidRDefault="009639B4">
            <w:pPr>
              <w:spacing w:after="0"/>
            </w:pPr>
          </w:p>
        </w:tc>
      </w:tr>
      <w:tr w:rsidR="009639B4" w14:paraId="781A4FCD"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7915554E" w14:textId="77777777" w:rsidR="009639B4" w:rsidRDefault="009639B4">
            <w:pPr>
              <w:spacing w:after="0"/>
              <w:rPr>
                <w:lang w:eastAsia="ru-RU"/>
              </w:rPr>
            </w:pPr>
            <w:r>
              <w:rPr>
                <w:color w:val="000000"/>
                <w:lang w:eastAsia="ru-RU"/>
              </w:rPr>
              <w:t>220</w:t>
            </w:r>
          </w:p>
        </w:tc>
        <w:tc>
          <w:tcPr>
            <w:tcW w:w="1012" w:type="dxa"/>
            <w:tcBorders>
              <w:top w:val="single" w:sz="4" w:space="0" w:color="auto"/>
              <w:left w:val="single" w:sz="4" w:space="0" w:color="auto"/>
              <w:bottom w:val="single" w:sz="4" w:space="0" w:color="auto"/>
              <w:right w:val="single" w:sz="4" w:space="0" w:color="auto"/>
            </w:tcBorders>
            <w:vAlign w:val="center"/>
            <w:hideMark/>
          </w:tcPr>
          <w:p w14:paraId="42768E8B" w14:textId="77777777" w:rsidR="009639B4" w:rsidRDefault="009639B4">
            <w:pPr>
              <w:spacing w:after="0"/>
              <w:ind w:left="-57" w:right="-57"/>
              <w:rPr>
                <w:lang w:eastAsia="ru-RU"/>
              </w:rPr>
            </w:pPr>
            <w:r>
              <w:rPr>
                <w:lang w:eastAsia="ru-RU"/>
              </w:rPr>
              <w:t>14-9/7</w:t>
            </w:r>
          </w:p>
        </w:tc>
        <w:tc>
          <w:tcPr>
            <w:tcW w:w="8071" w:type="dxa"/>
            <w:tcBorders>
              <w:top w:val="single" w:sz="4" w:space="0" w:color="auto"/>
              <w:left w:val="single" w:sz="4" w:space="0" w:color="auto"/>
              <w:bottom w:val="single" w:sz="4" w:space="0" w:color="auto"/>
              <w:right w:val="single" w:sz="4" w:space="0" w:color="auto"/>
            </w:tcBorders>
            <w:vAlign w:val="center"/>
            <w:hideMark/>
          </w:tcPr>
          <w:p w14:paraId="5947320D" w14:textId="77777777" w:rsidR="009639B4" w:rsidRDefault="009639B4">
            <w:pPr>
              <w:spacing w:after="0"/>
            </w:pPr>
            <w:r>
              <w:t>Повторна видача посвідчення (посвідчень)«дитини з багатодітної сім’ї» у  зв’язку із втратою  посвідчення (посвідчень)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580879"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49C514" w14:textId="77777777" w:rsidR="009639B4" w:rsidRDefault="009639B4">
            <w:pPr>
              <w:spacing w:after="0"/>
            </w:pPr>
          </w:p>
        </w:tc>
      </w:tr>
      <w:tr w:rsidR="009639B4" w14:paraId="45D1B609"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24746CE0" w14:textId="77777777" w:rsidR="009639B4" w:rsidRDefault="009639B4">
            <w:pPr>
              <w:spacing w:after="0"/>
              <w:rPr>
                <w:lang w:eastAsia="ru-RU"/>
              </w:rPr>
            </w:pPr>
            <w:r>
              <w:rPr>
                <w:color w:val="000000"/>
                <w:lang w:eastAsia="ru-RU"/>
              </w:rPr>
              <w:lastRenderedPageBreak/>
              <w:t>221</w:t>
            </w:r>
          </w:p>
        </w:tc>
        <w:tc>
          <w:tcPr>
            <w:tcW w:w="1012" w:type="dxa"/>
            <w:tcBorders>
              <w:top w:val="single" w:sz="4" w:space="0" w:color="auto"/>
              <w:left w:val="single" w:sz="4" w:space="0" w:color="auto"/>
              <w:bottom w:val="single" w:sz="4" w:space="0" w:color="auto"/>
              <w:right w:val="single" w:sz="4" w:space="0" w:color="auto"/>
            </w:tcBorders>
            <w:vAlign w:val="center"/>
            <w:hideMark/>
          </w:tcPr>
          <w:p w14:paraId="21819B87" w14:textId="77777777" w:rsidR="009639B4" w:rsidRDefault="009639B4">
            <w:pPr>
              <w:spacing w:after="0"/>
              <w:ind w:left="-57" w:right="-57"/>
              <w:rPr>
                <w:lang w:eastAsia="ru-RU"/>
              </w:rPr>
            </w:pPr>
            <w:r>
              <w:rPr>
                <w:lang w:eastAsia="ru-RU"/>
              </w:rPr>
              <w:t>14-9/8</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4384ED5" w14:textId="77777777" w:rsidR="009639B4" w:rsidRDefault="009639B4">
            <w:pPr>
              <w:spacing w:after="0"/>
            </w:pPr>
            <w:r>
              <w:t>Дозвіл на проведення робіт на пам’ятках місцевого значення, їхніх територіях та в зонах охорони на щойно виявлених об’єктах культурної спадщини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34EB1C"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2C980B" w14:textId="77777777" w:rsidR="009639B4" w:rsidRDefault="009639B4">
            <w:pPr>
              <w:spacing w:after="0"/>
            </w:pPr>
          </w:p>
        </w:tc>
      </w:tr>
      <w:tr w:rsidR="009639B4" w14:paraId="62E7D86F"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19416185" w14:textId="77777777" w:rsidR="009639B4" w:rsidRDefault="009639B4">
            <w:pPr>
              <w:spacing w:after="0"/>
              <w:rPr>
                <w:lang w:eastAsia="ru-RU"/>
              </w:rPr>
            </w:pPr>
            <w:r>
              <w:rPr>
                <w:color w:val="000000"/>
                <w:lang w:eastAsia="ru-RU"/>
              </w:rPr>
              <w:t>222</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C46F485" w14:textId="77777777" w:rsidR="009639B4" w:rsidRDefault="009639B4">
            <w:pPr>
              <w:spacing w:after="0"/>
              <w:ind w:left="-57" w:right="-57"/>
              <w:rPr>
                <w:lang w:eastAsia="ru-RU"/>
              </w:rPr>
            </w:pPr>
            <w:r>
              <w:rPr>
                <w:lang w:eastAsia="ru-RU"/>
              </w:rPr>
              <w:t>14-9/9</w:t>
            </w:r>
          </w:p>
        </w:tc>
        <w:tc>
          <w:tcPr>
            <w:tcW w:w="80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1F7DEA" w14:textId="77777777" w:rsidR="009639B4" w:rsidRDefault="009639B4">
            <w:pPr>
              <w:spacing w:after="0"/>
            </w:pPr>
            <w:r>
              <w:t>Вклеювання фотографії у посвідчення «дитини з багатодітної сім’ї» у разі досягнення дитиною 14 – річного віку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2E4D8D" w14:textId="77777777" w:rsidR="009639B4" w:rsidRDefault="009639B4">
            <w:pPr>
              <w:spacing w:after="0"/>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362085F" w14:textId="77777777" w:rsidR="009639B4" w:rsidRDefault="009639B4">
            <w:pPr>
              <w:spacing w:after="0"/>
            </w:pPr>
          </w:p>
        </w:tc>
      </w:tr>
      <w:tr w:rsidR="009639B4" w14:paraId="6C2E8114"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736715CE" w14:textId="77777777" w:rsidR="009639B4" w:rsidRDefault="009639B4">
            <w:pPr>
              <w:spacing w:after="0"/>
              <w:rPr>
                <w:lang w:eastAsia="ru-RU"/>
              </w:rPr>
            </w:pPr>
            <w:r>
              <w:rPr>
                <w:color w:val="000000"/>
                <w:lang w:eastAsia="ru-RU"/>
              </w:rPr>
              <w:t>223</w:t>
            </w:r>
          </w:p>
        </w:tc>
        <w:tc>
          <w:tcPr>
            <w:tcW w:w="10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4BC66DD" w14:textId="77777777" w:rsidR="009639B4" w:rsidRDefault="009639B4">
            <w:pPr>
              <w:spacing w:after="0"/>
              <w:ind w:left="-57" w:right="-57"/>
              <w:rPr>
                <w:lang w:eastAsia="ru-RU"/>
              </w:rPr>
            </w:pPr>
            <w:r>
              <w:rPr>
                <w:lang w:eastAsia="ru-RU"/>
              </w:rPr>
              <w:t>14-9/10</w:t>
            </w:r>
          </w:p>
        </w:tc>
        <w:tc>
          <w:tcPr>
            <w:tcW w:w="8071"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C2FCD5" w14:textId="77777777" w:rsidR="009639B4" w:rsidRDefault="009639B4">
            <w:pPr>
              <w:spacing w:after="0"/>
            </w:pPr>
            <w:r>
              <w:t>Встановлення статусу особи, яка постраждала від торгівлі людьми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6A5B56"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5C3EB18E" w14:textId="77777777" w:rsidR="009639B4" w:rsidRDefault="009639B4">
            <w:pPr>
              <w:spacing w:after="0"/>
            </w:pPr>
            <w:r>
              <w:t>Закон України «Про протидію торгівлі людьми»</w:t>
            </w:r>
          </w:p>
        </w:tc>
      </w:tr>
      <w:tr w:rsidR="009639B4" w14:paraId="6E851EB7" w14:textId="77777777" w:rsidTr="009639B4">
        <w:tc>
          <w:tcPr>
            <w:tcW w:w="551" w:type="dxa"/>
            <w:tcBorders>
              <w:top w:val="single" w:sz="4" w:space="0" w:color="auto"/>
              <w:left w:val="single" w:sz="4" w:space="0" w:color="auto"/>
              <w:bottom w:val="single" w:sz="4" w:space="0" w:color="auto"/>
              <w:right w:val="single" w:sz="4" w:space="0" w:color="auto"/>
            </w:tcBorders>
            <w:vAlign w:val="bottom"/>
            <w:hideMark/>
          </w:tcPr>
          <w:p w14:paraId="4F1ADD11" w14:textId="77777777" w:rsidR="009639B4" w:rsidRDefault="009639B4">
            <w:pPr>
              <w:spacing w:after="0"/>
              <w:rPr>
                <w:lang w:eastAsia="ru-RU"/>
              </w:rPr>
            </w:pPr>
            <w:r>
              <w:rPr>
                <w:color w:val="000000"/>
                <w:lang w:eastAsia="ru-RU"/>
              </w:rPr>
              <w:t>224</w:t>
            </w:r>
          </w:p>
        </w:tc>
        <w:tc>
          <w:tcPr>
            <w:tcW w:w="1012" w:type="dxa"/>
            <w:tcBorders>
              <w:top w:val="single" w:sz="4" w:space="0" w:color="auto"/>
              <w:left w:val="single" w:sz="4" w:space="0" w:color="auto"/>
              <w:bottom w:val="single" w:sz="4" w:space="0" w:color="auto"/>
              <w:right w:val="single" w:sz="4" w:space="0" w:color="auto"/>
            </w:tcBorders>
            <w:vAlign w:val="center"/>
            <w:hideMark/>
          </w:tcPr>
          <w:p w14:paraId="549FB84E" w14:textId="77777777" w:rsidR="009639B4" w:rsidRDefault="009639B4">
            <w:pPr>
              <w:spacing w:after="0"/>
              <w:ind w:left="-57" w:right="-57"/>
              <w:rPr>
                <w:lang w:eastAsia="ru-RU"/>
              </w:rPr>
            </w:pPr>
            <w:r>
              <w:rPr>
                <w:lang w:eastAsia="ru-RU"/>
              </w:rPr>
              <w:t>14-9/11</w:t>
            </w:r>
          </w:p>
        </w:tc>
        <w:tc>
          <w:tcPr>
            <w:tcW w:w="8071" w:type="dxa"/>
            <w:tcBorders>
              <w:top w:val="single" w:sz="4" w:space="0" w:color="auto"/>
              <w:left w:val="single" w:sz="4" w:space="0" w:color="auto"/>
              <w:bottom w:val="single" w:sz="4" w:space="0" w:color="auto"/>
              <w:right w:val="single" w:sz="4" w:space="0" w:color="auto"/>
            </w:tcBorders>
            <w:vAlign w:val="center"/>
            <w:hideMark/>
          </w:tcPr>
          <w:p w14:paraId="0E6E6E18" w14:textId="77777777" w:rsidR="009639B4" w:rsidRDefault="009639B4">
            <w:pPr>
              <w:spacing w:after="0"/>
            </w:pPr>
            <w:r>
              <w:t>Підготовка клопотання про присвоєння багатодітним матерям Сіверської міської ради (об’єднана територіальна громада) почесного звання України «Мати-героїня»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823575" w14:textId="77777777" w:rsidR="009639B4" w:rsidRDefault="009639B4">
            <w:pPr>
              <w:spacing w:after="0"/>
            </w:pPr>
          </w:p>
        </w:tc>
        <w:tc>
          <w:tcPr>
            <w:tcW w:w="4202" w:type="dxa"/>
            <w:tcBorders>
              <w:top w:val="single" w:sz="4" w:space="0" w:color="auto"/>
              <w:left w:val="single" w:sz="4" w:space="0" w:color="auto"/>
              <w:bottom w:val="single" w:sz="4" w:space="0" w:color="auto"/>
              <w:right w:val="single" w:sz="4" w:space="0" w:color="auto"/>
            </w:tcBorders>
            <w:hideMark/>
          </w:tcPr>
          <w:p w14:paraId="47499FD2" w14:textId="77777777" w:rsidR="009639B4" w:rsidRDefault="009639B4">
            <w:pPr>
              <w:spacing w:after="0"/>
            </w:pPr>
            <w:r>
              <w:t>Закон України «Про державні нагороди України», Положення про почесні звання України, затвердженого Указом Президента України №476/2001 від 29.06.2001</w:t>
            </w:r>
          </w:p>
        </w:tc>
      </w:tr>
      <w:tr w:rsidR="009639B4" w14:paraId="68BF72F0" w14:textId="77777777" w:rsidTr="009639B4">
        <w:tc>
          <w:tcPr>
            <w:tcW w:w="15945" w:type="dxa"/>
            <w:gridSpan w:val="5"/>
            <w:tcBorders>
              <w:top w:val="single" w:sz="4" w:space="0" w:color="auto"/>
              <w:left w:val="single" w:sz="4" w:space="0" w:color="auto"/>
              <w:bottom w:val="single" w:sz="4" w:space="0" w:color="auto"/>
              <w:right w:val="single" w:sz="4" w:space="0" w:color="auto"/>
            </w:tcBorders>
            <w:hideMark/>
          </w:tcPr>
          <w:p w14:paraId="03F8541C" w14:textId="77777777" w:rsidR="009639B4" w:rsidRDefault="009639B4">
            <w:pPr>
              <w:spacing w:after="0"/>
              <w:rPr>
                <w:lang w:eastAsia="ru-RU"/>
              </w:rPr>
            </w:pPr>
            <w:r>
              <w:rPr>
                <w:lang w:eastAsia="ru-RU"/>
              </w:rPr>
              <w:t>15 ІНШІ ПОСЛУГИ НА ПІДСТАВІ УЗГОДЖЕНИХ РІШЕНЬ, УГОД, МЕМОРАНДУМІВ ПРО СПІВПРАЦЮ</w:t>
            </w:r>
          </w:p>
        </w:tc>
      </w:tr>
      <w:tr w:rsidR="009639B4" w14:paraId="35A64CC3" w14:textId="77777777" w:rsidTr="009639B4">
        <w:tc>
          <w:tcPr>
            <w:tcW w:w="551" w:type="dxa"/>
            <w:tcBorders>
              <w:top w:val="single" w:sz="4" w:space="0" w:color="auto"/>
              <w:left w:val="single" w:sz="4" w:space="0" w:color="auto"/>
              <w:bottom w:val="single" w:sz="4" w:space="0" w:color="auto"/>
              <w:right w:val="single" w:sz="4" w:space="0" w:color="auto"/>
            </w:tcBorders>
            <w:hideMark/>
          </w:tcPr>
          <w:p w14:paraId="13A946F1" w14:textId="77777777" w:rsidR="009639B4" w:rsidRDefault="009639B4">
            <w:pPr>
              <w:spacing w:after="0"/>
              <w:rPr>
                <w:lang w:eastAsia="ru-RU"/>
              </w:rPr>
            </w:pPr>
            <w:r>
              <w:rPr>
                <w:lang w:eastAsia="ru-RU"/>
              </w:rPr>
              <w:t>225</w:t>
            </w:r>
          </w:p>
        </w:tc>
        <w:tc>
          <w:tcPr>
            <w:tcW w:w="1012" w:type="dxa"/>
            <w:tcBorders>
              <w:top w:val="single" w:sz="4" w:space="0" w:color="auto"/>
              <w:left w:val="single" w:sz="4" w:space="0" w:color="auto"/>
              <w:bottom w:val="single" w:sz="4" w:space="0" w:color="auto"/>
              <w:right w:val="single" w:sz="4" w:space="0" w:color="auto"/>
            </w:tcBorders>
            <w:hideMark/>
          </w:tcPr>
          <w:p w14:paraId="601358A6" w14:textId="77777777" w:rsidR="009639B4" w:rsidRDefault="009639B4">
            <w:pPr>
              <w:spacing w:after="0"/>
              <w:rPr>
                <w:lang w:eastAsia="ru-RU"/>
              </w:rPr>
            </w:pPr>
            <w:r>
              <w:rPr>
                <w:lang w:eastAsia="ru-RU"/>
              </w:rPr>
              <w:t>15-1/01</w:t>
            </w:r>
          </w:p>
        </w:tc>
        <w:tc>
          <w:tcPr>
            <w:tcW w:w="8071" w:type="dxa"/>
            <w:tcBorders>
              <w:top w:val="single" w:sz="4" w:space="0" w:color="auto"/>
              <w:left w:val="single" w:sz="4" w:space="0" w:color="auto"/>
              <w:bottom w:val="single" w:sz="4" w:space="0" w:color="auto"/>
              <w:right w:val="single" w:sz="4" w:space="0" w:color="auto"/>
            </w:tcBorders>
            <w:hideMark/>
          </w:tcPr>
          <w:p w14:paraId="613CD4FC" w14:textId="77777777" w:rsidR="009639B4" w:rsidRDefault="009639B4">
            <w:pPr>
              <w:spacing w:after="0"/>
            </w:pPr>
            <w:r>
              <w:t>Реєстрація декларації відповідності матеріально-технічної бази суб’єкта господарювання вимогам законодавства з питань пожежної безпеки</w:t>
            </w:r>
          </w:p>
        </w:tc>
        <w:tc>
          <w:tcPr>
            <w:tcW w:w="2109" w:type="dxa"/>
            <w:tcBorders>
              <w:top w:val="single" w:sz="4" w:space="0" w:color="auto"/>
              <w:left w:val="single" w:sz="4" w:space="0" w:color="auto"/>
              <w:bottom w:val="single" w:sz="4" w:space="0" w:color="auto"/>
              <w:right w:val="single" w:sz="4" w:space="0" w:color="auto"/>
            </w:tcBorders>
            <w:hideMark/>
          </w:tcPr>
          <w:p w14:paraId="75C3AAF9" w14:textId="77777777" w:rsidR="009639B4" w:rsidRDefault="009639B4">
            <w:pPr>
              <w:spacing w:after="0"/>
            </w:pPr>
            <w:r>
              <w:t xml:space="preserve">Головне управління Державної служби України з надзвичайних ситуацій у Донецькій області </w:t>
            </w:r>
            <w:r>
              <w:rPr>
                <w:vertAlign w:val="superscript"/>
              </w:rPr>
              <w:t>8</w:t>
            </w:r>
          </w:p>
        </w:tc>
        <w:tc>
          <w:tcPr>
            <w:tcW w:w="4202" w:type="dxa"/>
            <w:tcBorders>
              <w:top w:val="single" w:sz="4" w:space="0" w:color="auto"/>
              <w:left w:val="single" w:sz="4" w:space="0" w:color="auto"/>
              <w:bottom w:val="single" w:sz="4" w:space="0" w:color="auto"/>
              <w:right w:val="single" w:sz="4" w:space="0" w:color="auto"/>
            </w:tcBorders>
            <w:hideMark/>
          </w:tcPr>
          <w:p w14:paraId="6E831415" w14:textId="77777777" w:rsidR="009639B4" w:rsidRDefault="009639B4">
            <w:pPr>
              <w:spacing w:after="0" w:line="216" w:lineRule="auto"/>
            </w:pPr>
            <w:r>
              <w:t>Кодекс цивільного захисту України</w:t>
            </w:r>
          </w:p>
        </w:tc>
      </w:tr>
    </w:tbl>
    <w:p w14:paraId="47DB944E" w14:textId="77777777" w:rsidR="009639B4" w:rsidRDefault="009639B4" w:rsidP="009639B4">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vertAlign w:val="superscript"/>
          <w:lang w:eastAsia="uk-UA"/>
        </w:rPr>
        <w:t>1</w:t>
      </w:r>
      <w:r>
        <w:rPr>
          <w:rFonts w:ascii="Times New Roman" w:eastAsia="Times New Roman" w:hAnsi="Times New Roman" w:cs="Times New Roman"/>
          <w:sz w:val="24"/>
          <w:szCs w:val="24"/>
          <w:lang w:eastAsia="uk-UA"/>
        </w:rPr>
        <w:t xml:space="preserve"> Адміністративні послуги можуть надаватися через ЦНАП з моменту отримання державним реєстратором ідентифікаторів доступу до Єдиних та Державних реєстрів.</w:t>
      </w:r>
    </w:p>
    <w:p w14:paraId="4DD54868" w14:textId="77777777" w:rsidR="009639B4" w:rsidRDefault="009639B4" w:rsidP="009639B4">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Суб’єкт надання адміністративних послуг – відділ надання адміністративних послуг виконкому міської ради.</w:t>
      </w:r>
    </w:p>
    <w:p w14:paraId="0A478FFB" w14:textId="77777777" w:rsidR="009639B4" w:rsidRDefault="009639B4" w:rsidP="009639B4">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vertAlign w:val="superscript"/>
          <w:lang w:eastAsia="uk-UA"/>
        </w:rPr>
        <w:t>2</w:t>
      </w:r>
      <w:r>
        <w:rPr>
          <w:rFonts w:ascii="Times New Roman" w:eastAsia="Times New Roman" w:hAnsi="Times New Roman" w:cs="Times New Roman"/>
          <w:sz w:val="24"/>
          <w:szCs w:val="24"/>
          <w:lang w:eastAsia="uk-UA"/>
        </w:rPr>
        <w:t xml:space="preserve"> Адміністративні послуги можуть надаватися через ЦНАП після укладення узгодженого рішення між ЦНАП та </w:t>
      </w:r>
      <w:proofErr w:type="spellStart"/>
      <w:r>
        <w:rPr>
          <w:rFonts w:ascii="Times New Roman" w:eastAsia="Times New Roman" w:hAnsi="Times New Roman" w:cs="Times New Roman"/>
          <w:sz w:val="24"/>
          <w:szCs w:val="24"/>
          <w:lang w:eastAsia="uk-UA"/>
        </w:rPr>
        <w:t>терпідрозділом</w:t>
      </w:r>
      <w:proofErr w:type="spellEnd"/>
      <w:r>
        <w:rPr>
          <w:rFonts w:ascii="Times New Roman" w:eastAsia="Times New Roman" w:hAnsi="Times New Roman" w:cs="Times New Roman"/>
          <w:sz w:val="24"/>
          <w:szCs w:val="24"/>
          <w:lang w:eastAsia="uk-UA"/>
        </w:rPr>
        <w:t xml:space="preserve"> ДМС</w:t>
      </w:r>
    </w:p>
    <w:p w14:paraId="766B4D9F" w14:textId="77777777" w:rsidR="009639B4" w:rsidRDefault="009639B4" w:rsidP="009639B4">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vertAlign w:val="superscript"/>
          <w:lang w:eastAsia="uk-UA"/>
        </w:rPr>
        <w:t xml:space="preserve">3 </w:t>
      </w:r>
      <w:r>
        <w:rPr>
          <w:rFonts w:ascii="Times New Roman" w:eastAsia="Times New Roman" w:hAnsi="Times New Roman" w:cs="Times New Roman"/>
          <w:sz w:val="24"/>
          <w:szCs w:val="24"/>
          <w:lang w:eastAsia="uk-UA"/>
        </w:rPr>
        <w:t xml:space="preserve">Адміністративні послуги можуть надаватися через ЦНАП після укладення узгодженого рішення між ЦНАП та </w:t>
      </w:r>
      <w:proofErr w:type="spellStart"/>
      <w:r>
        <w:rPr>
          <w:rFonts w:ascii="Times New Roman" w:eastAsia="Times New Roman" w:hAnsi="Times New Roman" w:cs="Times New Roman"/>
          <w:sz w:val="24"/>
          <w:szCs w:val="24"/>
          <w:lang w:eastAsia="uk-UA"/>
        </w:rPr>
        <w:t>терпідрозділом</w:t>
      </w:r>
      <w:proofErr w:type="spellEnd"/>
      <w:r>
        <w:rPr>
          <w:rFonts w:ascii="Times New Roman" w:eastAsia="Times New Roman" w:hAnsi="Times New Roman" w:cs="Times New Roman"/>
          <w:sz w:val="24"/>
          <w:szCs w:val="24"/>
          <w:lang w:eastAsia="uk-UA"/>
        </w:rPr>
        <w:t xml:space="preserve"> </w:t>
      </w:r>
      <w:proofErr w:type="spellStart"/>
      <w:r>
        <w:rPr>
          <w:rFonts w:ascii="Times New Roman" w:eastAsia="Times New Roman" w:hAnsi="Times New Roman" w:cs="Times New Roman"/>
          <w:sz w:val="24"/>
          <w:szCs w:val="24"/>
          <w:lang w:eastAsia="uk-UA"/>
        </w:rPr>
        <w:t>Держгеокадастру</w:t>
      </w:r>
      <w:proofErr w:type="spellEnd"/>
      <w:r>
        <w:rPr>
          <w:rFonts w:ascii="Times New Roman" w:eastAsia="Times New Roman" w:hAnsi="Times New Roman" w:cs="Times New Roman"/>
          <w:sz w:val="24"/>
          <w:szCs w:val="24"/>
          <w:lang w:eastAsia="uk-UA"/>
        </w:rPr>
        <w:t>, або у разі наявності відповідного спеціаліста</w:t>
      </w:r>
    </w:p>
    <w:p w14:paraId="0D8DCADF" w14:textId="77777777" w:rsidR="009639B4" w:rsidRDefault="009639B4" w:rsidP="009639B4">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vertAlign w:val="superscript"/>
          <w:lang w:eastAsia="uk-UA"/>
        </w:rPr>
        <w:t>4</w:t>
      </w:r>
      <w:r>
        <w:rPr>
          <w:rFonts w:ascii="Times New Roman" w:eastAsia="Times New Roman" w:hAnsi="Times New Roman" w:cs="Times New Roman"/>
          <w:sz w:val="24"/>
          <w:szCs w:val="24"/>
          <w:lang w:eastAsia="uk-UA"/>
        </w:rPr>
        <w:t xml:space="preserve"> Адміністративні послуги можуть надаватися через ЦНАП після укладення узгодженого рішення між ЦНАП та Регіональним сервісним центром  МВС</w:t>
      </w:r>
    </w:p>
    <w:p w14:paraId="13AC751A" w14:textId="77777777" w:rsidR="009639B4" w:rsidRDefault="009639B4" w:rsidP="009639B4">
      <w:pPr>
        <w:spacing w:after="0" w:line="240" w:lineRule="auto"/>
        <w:rPr>
          <w:rFonts w:ascii="Times New Roman" w:eastAsia="Times New Roman" w:hAnsi="Times New Roman" w:cs="Times New Roman"/>
          <w:sz w:val="24"/>
          <w:szCs w:val="24"/>
          <w:vertAlign w:val="superscript"/>
          <w:lang w:eastAsia="uk-UA"/>
        </w:rPr>
      </w:pPr>
      <w:r>
        <w:rPr>
          <w:rFonts w:ascii="Times New Roman" w:eastAsia="Times New Roman" w:hAnsi="Times New Roman" w:cs="Times New Roman"/>
          <w:sz w:val="24"/>
          <w:szCs w:val="24"/>
          <w:vertAlign w:val="superscript"/>
          <w:lang w:eastAsia="uk-UA"/>
        </w:rPr>
        <w:t>5</w:t>
      </w:r>
      <w:r>
        <w:rPr>
          <w:rFonts w:ascii="Times New Roman" w:eastAsia="Times New Roman" w:hAnsi="Times New Roman" w:cs="Times New Roman"/>
          <w:sz w:val="24"/>
          <w:szCs w:val="24"/>
          <w:lang w:eastAsia="uk-UA"/>
        </w:rPr>
        <w:t xml:space="preserve"> Адміністративні послуги можуть надаватися через ЦНАП після укладення узгодженого рішення між ЦНАП та Бахмутським міським відділом ДРАЦС східного міжрегіонального управління Мінюсту (</w:t>
      </w:r>
      <w:proofErr w:type="spellStart"/>
      <w:r>
        <w:rPr>
          <w:rFonts w:ascii="Times New Roman" w:eastAsia="Times New Roman" w:hAnsi="Times New Roman" w:cs="Times New Roman"/>
          <w:sz w:val="24"/>
          <w:szCs w:val="24"/>
          <w:lang w:eastAsia="uk-UA"/>
        </w:rPr>
        <w:t>м.Харків</w:t>
      </w:r>
      <w:proofErr w:type="spellEnd"/>
      <w:r>
        <w:rPr>
          <w:rFonts w:ascii="Times New Roman" w:eastAsia="Times New Roman" w:hAnsi="Times New Roman" w:cs="Times New Roman"/>
          <w:sz w:val="24"/>
          <w:szCs w:val="24"/>
          <w:lang w:eastAsia="uk-UA"/>
        </w:rPr>
        <w:t>) (шляхом розміщення Провідного спеціаліста РАЦС у приміщенні ЦНАП)</w:t>
      </w:r>
    </w:p>
    <w:p w14:paraId="5A1520BD" w14:textId="77777777" w:rsidR="009639B4" w:rsidRDefault="009639B4" w:rsidP="009639B4">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vertAlign w:val="superscript"/>
          <w:lang w:eastAsia="uk-UA"/>
        </w:rPr>
        <w:t>6</w:t>
      </w:r>
      <w:r>
        <w:rPr>
          <w:rFonts w:ascii="Times New Roman" w:eastAsia="Times New Roman" w:hAnsi="Times New Roman" w:cs="Times New Roman"/>
          <w:sz w:val="24"/>
          <w:szCs w:val="24"/>
          <w:lang w:eastAsia="uk-UA"/>
        </w:rPr>
        <w:t xml:space="preserve"> Адміністративні послуги можуть надаватися через ЦНАП після прийняття рішення щодо розміщення Провідного спеціаліста відділу з питань соціального захисту населення виконкому міської ради у приміщенні ЦНАП)</w:t>
      </w:r>
    </w:p>
    <w:p w14:paraId="7795D8A2" w14:textId="77777777" w:rsidR="009639B4" w:rsidRDefault="009639B4" w:rsidP="009639B4">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vertAlign w:val="superscript"/>
          <w:lang w:eastAsia="uk-UA"/>
        </w:rPr>
        <w:t>7</w:t>
      </w:r>
      <w:r>
        <w:rPr>
          <w:rFonts w:ascii="Times New Roman" w:eastAsia="Times New Roman" w:hAnsi="Times New Roman" w:cs="Times New Roman"/>
          <w:sz w:val="24"/>
          <w:szCs w:val="24"/>
          <w:lang w:eastAsia="uk-UA"/>
        </w:rPr>
        <w:t xml:space="preserve"> Адміністративні послуги можуть надаватися через ЦНАП з моменту отримання адміністраторами ідентифікаторів доступу до сервісу </w:t>
      </w:r>
      <w:proofErr w:type="spellStart"/>
      <w:r>
        <w:rPr>
          <w:rFonts w:ascii="Times New Roman" w:eastAsia="Times New Roman" w:hAnsi="Times New Roman" w:cs="Times New Roman"/>
          <w:sz w:val="24"/>
          <w:szCs w:val="24"/>
          <w:lang w:eastAsia="uk-UA"/>
        </w:rPr>
        <w:t>єМалятко</w:t>
      </w:r>
      <w:proofErr w:type="spellEnd"/>
      <w:r>
        <w:rPr>
          <w:rFonts w:ascii="Times New Roman" w:eastAsia="Times New Roman" w:hAnsi="Times New Roman" w:cs="Times New Roman"/>
          <w:sz w:val="24"/>
          <w:szCs w:val="24"/>
          <w:lang w:eastAsia="uk-UA"/>
        </w:rPr>
        <w:t>.</w:t>
      </w:r>
    </w:p>
    <w:p w14:paraId="21869BE1" w14:textId="2BD64093" w:rsidR="009639B4" w:rsidRDefault="009639B4" w:rsidP="009639B4">
      <w:pPr>
        <w:spacing w:after="0" w:line="240" w:lineRule="auto"/>
        <w:rPr>
          <w:rFonts w:ascii="Times New Roman" w:eastAsia="Times New Roman" w:hAnsi="Times New Roman" w:cs="Times New Roman"/>
          <w:sz w:val="24"/>
          <w:szCs w:val="24"/>
          <w:lang w:eastAsia="uk-UA"/>
        </w:rPr>
        <w:sectPr w:rsidR="009639B4" w:rsidSect="009639B4">
          <w:pgSz w:w="16838" w:h="11906" w:orient="landscape"/>
          <w:pgMar w:top="1418" w:right="851" w:bottom="851" w:left="851" w:header="709" w:footer="709" w:gutter="0"/>
          <w:cols w:space="708"/>
          <w:docGrid w:linePitch="360"/>
        </w:sectPr>
      </w:pPr>
      <w:r>
        <w:rPr>
          <w:rFonts w:ascii="Times New Roman" w:eastAsia="Times New Roman" w:hAnsi="Times New Roman" w:cs="Times New Roman"/>
          <w:sz w:val="24"/>
          <w:szCs w:val="24"/>
          <w:vertAlign w:val="superscript"/>
          <w:lang w:eastAsia="uk-UA"/>
        </w:rPr>
        <w:t>8</w:t>
      </w:r>
      <w:r>
        <w:rPr>
          <w:rFonts w:ascii="Times New Roman" w:eastAsia="Times New Roman" w:hAnsi="Times New Roman" w:cs="Times New Roman"/>
          <w:sz w:val="24"/>
          <w:szCs w:val="24"/>
          <w:lang w:eastAsia="uk-UA"/>
        </w:rPr>
        <w:t xml:space="preserve"> Адміністративні послуги можуть надаватися через ЦНАП на підставі Угоди між ЦНАП та Головним управлінням Державної служби України з надзвичайних ситуацій у Донецькій області. Місцезнаходження суб’єкта надання послуг: 87547, Донецька область, м. Маріуполь</w:t>
      </w:r>
    </w:p>
    <w:p w14:paraId="4AA4C739" w14:textId="69D167C3" w:rsidR="009639B4" w:rsidRDefault="009639B4" w:rsidP="009639B4">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 xml:space="preserve">вул. </w:t>
      </w:r>
      <w:proofErr w:type="spellStart"/>
      <w:r>
        <w:rPr>
          <w:rFonts w:ascii="Times New Roman" w:eastAsia="Times New Roman" w:hAnsi="Times New Roman" w:cs="Times New Roman"/>
          <w:sz w:val="24"/>
          <w:szCs w:val="24"/>
          <w:lang w:eastAsia="uk-UA"/>
        </w:rPr>
        <w:t>Митрополицька</w:t>
      </w:r>
      <w:proofErr w:type="spellEnd"/>
      <w:r>
        <w:rPr>
          <w:rFonts w:ascii="Times New Roman" w:eastAsia="Times New Roman" w:hAnsi="Times New Roman" w:cs="Times New Roman"/>
          <w:sz w:val="24"/>
          <w:szCs w:val="24"/>
          <w:lang w:eastAsia="uk-UA"/>
        </w:rPr>
        <w:t>, 175</w:t>
      </w:r>
    </w:p>
    <w:p w14:paraId="2E7B9FAA" w14:textId="77777777" w:rsidR="009639B4" w:rsidRDefault="009639B4" w:rsidP="009639B4">
      <w:pPr>
        <w:spacing w:after="0" w:line="240" w:lineRule="auto"/>
        <w:rPr>
          <w:rFonts w:ascii="Times New Roman" w:eastAsia="Times New Roman" w:hAnsi="Times New Roman" w:cs="Times New Roman"/>
          <w:sz w:val="24"/>
          <w:szCs w:val="24"/>
          <w:lang w:eastAsia="uk-UA"/>
        </w:rPr>
      </w:pPr>
    </w:p>
    <w:p w14:paraId="57A8FAF2" w14:textId="77777777" w:rsidR="009639B4" w:rsidRDefault="009639B4" w:rsidP="009639B4">
      <w:pPr>
        <w:spacing w:after="0" w:line="240" w:lineRule="auto"/>
        <w:rPr>
          <w:rFonts w:ascii="Times New Roman" w:eastAsia="Times New Roman" w:hAnsi="Times New Roman" w:cs="Times New Roman"/>
          <w:sz w:val="24"/>
          <w:szCs w:val="24"/>
          <w:lang w:eastAsia="uk-UA"/>
        </w:rPr>
      </w:pPr>
    </w:p>
    <w:p w14:paraId="08B00CFB" w14:textId="77777777" w:rsidR="009639B4" w:rsidRDefault="009639B4" w:rsidP="009639B4">
      <w:pPr>
        <w:spacing w:after="0" w:line="240" w:lineRule="auto"/>
        <w:rPr>
          <w:rFonts w:ascii="Times New Roman" w:eastAsia="Times New Roman" w:hAnsi="Times New Roman" w:cs="Times New Roman"/>
          <w:sz w:val="24"/>
          <w:szCs w:val="24"/>
          <w:lang w:eastAsia="uk-UA"/>
        </w:rPr>
      </w:pPr>
    </w:p>
    <w:p w14:paraId="64EE9E59" w14:textId="77777777" w:rsidR="009639B4" w:rsidRDefault="009639B4" w:rsidP="009639B4">
      <w:pPr>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Секретар міської ради </w:t>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r>
      <w:r>
        <w:rPr>
          <w:rFonts w:ascii="Times New Roman" w:eastAsia="Times New Roman" w:hAnsi="Times New Roman" w:cs="Times New Roman"/>
          <w:sz w:val="24"/>
          <w:szCs w:val="24"/>
          <w:lang w:eastAsia="uk-UA"/>
        </w:rPr>
        <w:tab/>
        <w:t xml:space="preserve">Т.В. Волошина </w:t>
      </w:r>
    </w:p>
    <w:p w14:paraId="313D99C5" w14:textId="77777777" w:rsidR="009639B4" w:rsidRDefault="009639B4" w:rsidP="009639B4">
      <w:pPr>
        <w:tabs>
          <w:tab w:val="left" w:pos="6804"/>
        </w:tabs>
        <w:suppressAutoHyphens/>
        <w:spacing w:after="0" w:line="240" w:lineRule="auto"/>
        <w:jc w:val="both"/>
      </w:pPr>
    </w:p>
    <w:p w14:paraId="2340E173" w14:textId="77777777" w:rsidR="009639B4" w:rsidRDefault="009639B4" w:rsidP="009639B4"/>
    <w:p w14:paraId="496F05CC" w14:textId="77777777" w:rsidR="00E26655" w:rsidRPr="009639B4" w:rsidRDefault="00E26655" w:rsidP="00E26655">
      <w:pPr>
        <w:jc w:val="both"/>
        <w:textAlignment w:val="baseline"/>
        <w:rPr>
          <w:b/>
          <w:sz w:val="28"/>
          <w:szCs w:val="28"/>
        </w:rPr>
      </w:pPr>
    </w:p>
    <w:p w14:paraId="6DEBD845" w14:textId="77777777" w:rsidR="00B3217C" w:rsidRPr="00E26655" w:rsidRDefault="00B3217C" w:rsidP="00B3217C">
      <w:pPr>
        <w:jc w:val="both"/>
        <w:rPr>
          <w:sz w:val="28"/>
          <w:szCs w:val="28"/>
          <w:lang w:val="ru-RU"/>
        </w:rPr>
      </w:pPr>
    </w:p>
    <w:p w14:paraId="0BD4D112" w14:textId="77777777" w:rsidR="00B3217C" w:rsidRDefault="00B3217C" w:rsidP="00B3217C">
      <w:pPr>
        <w:jc w:val="both"/>
        <w:rPr>
          <w:sz w:val="28"/>
          <w:szCs w:val="28"/>
        </w:rPr>
      </w:pPr>
    </w:p>
    <w:p w14:paraId="7E6558B5" w14:textId="77777777" w:rsidR="00B3217C" w:rsidRDefault="00B3217C" w:rsidP="00B3217C">
      <w:pPr>
        <w:jc w:val="both"/>
        <w:rPr>
          <w:sz w:val="28"/>
          <w:szCs w:val="28"/>
        </w:rPr>
      </w:pPr>
    </w:p>
    <w:p w14:paraId="1109084D" w14:textId="77777777" w:rsidR="00B3217C" w:rsidRDefault="00B3217C" w:rsidP="00B3217C">
      <w:pPr>
        <w:jc w:val="both"/>
        <w:rPr>
          <w:sz w:val="28"/>
          <w:szCs w:val="28"/>
        </w:rPr>
      </w:pPr>
    </w:p>
    <w:p w14:paraId="22901EDB" w14:textId="77777777" w:rsidR="00B3217C" w:rsidRDefault="00B3217C" w:rsidP="00B3217C">
      <w:pPr>
        <w:jc w:val="both"/>
        <w:rPr>
          <w:sz w:val="28"/>
          <w:szCs w:val="28"/>
        </w:rPr>
      </w:pPr>
    </w:p>
    <w:p w14:paraId="0DFC89D5" w14:textId="77777777" w:rsidR="00B3217C" w:rsidRDefault="00B3217C" w:rsidP="00B3217C">
      <w:pPr>
        <w:jc w:val="both"/>
        <w:rPr>
          <w:sz w:val="28"/>
          <w:szCs w:val="28"/>
        </w:rPr>
      </w:pPr>
    </w:p>
    <w:p w14:paraId="2C4074CA" w14:textId="77777777" w:rsidR="00B3217C" w:rsidRDefault="00B3217C" w:rsidP="00B3217C">
      <w:pPr>
        <w:jc w:val="both"/>
        <w:rPr>
          <w:sz w:val="28"/>
          <w:szCs w:val="28"/>
        </w:rPr>
      </w:pPr>
    </w:p>
    <w:p w14:paraId="3FCD3D01" w14:textId="77777777" w:rsidR="00B3217C" w:rsidRDefault="00B3217C" w:rsidP="00B3217C">
      <w:pPr>
        <w:jc w:val="both"/>
        <w:rPr>
          <w:sz w:val="28"/>
          <w:szCs w:val="28"/>
        </w:rPr>
      </w:pPr>
    </w:p>
    <w:p w14:paraId="3FAA1E1D" w14:textId="77777777" w:rsidR="00B3217C" w:rsidRDefault="00B3217C" w:rsidP="00B3217C">
      <w:pPr>
        <w:jc w:val="both"/>
        <w:rPr>
          <w:sz w:val="28"/>
          <w:szCs w:val="28"/>
        </w:rPr>
      </w:pPr>
    </w:p>
    <w:p w14:paraId="7C5214B3" w14:textId="77777777" w:rsidR="00B3217C" w:rsidRDefault="00B3217C" w:rsidP="00B3217C">
      <w:pPr>
        <w:jc w:val="both"/>
        <w:rPr>
          <w:sz w:val="28"/>
          <w:szCs w:val="28"/>
        </w:rPr>
      </w:pPr>
    </w:p>
    <w:p w14:paraId="73F112E2" w14:textId="77777777" w:rsidR="00B3217C" w:rsidRDefault="00B3217C" w:rsidP="00B3217C">
      <w:pPr>
        <w:jc w:val="both"/>
        <w:rPr>
          <w:sz w:val="28"/>
          <w:szCs w:val="28"/>
        </w:rPr>
      </w:pPr>
    </w:p>
    <w:p w14:paraId="026E4BAF" w14:textId="77777777" w:rsidR="00B3217C" w:rsidRDefault="00B3217C" w:rsidP="00B3217C">
      <w:pPr>
        <w:jc w:val="both"/>
        <w:rPr>
          <w:sz w:val="28"/>
          <w:szCs w:val="28"/>
        </w:rPr>
      </w:pPr>
    </w:p>
    <w:p w14:paraId="5C5A3B7C" w14:textId="77777777" w:rsidR="00B3217C" w:rsidRDefault="00B3217C" w:rsidP="00B3217C">
      <w:pPr>
        <w:jc w:val="both"/>
        <w:rPr>
          <w:sz w:val="28"/>
          <w:szCs w:val="28"/>
        </w:rPr>
      </w:pPr>
    </w:p>
    <w:p w14:paraId="0CA8E5C2" w14:textId="77777777" w:rsidR="00B3217C" w:rsidRDefault="00B3217C" w:rsidP="00B3217C">
      <w:pPr>
        <w:jc w:val="both"/>
        <w:rPr>
          <w:sz w:val="28"/>
          <w:szCs w:val="28"/>
        </w:rPr>
      </w:pPr>
    </w:p>
    <w:p w14:paraId="4683088F" w14:textId="77777777" w:rsidR="00B3217C" w:rsidRDefault="00B3217C" w:rsidP="00B3217C">
      <w:pPr>
        <w:jc w:val="both"/>
        <w:rPr>
          <w:sz w:val="28"/>
          <w:szCs w:val="28"/>
        </w:rPr>
      </w:pPr>
    </w:p>
    <w:p w14:paraId="2BEC41EC" w14:textId="77777777" w:rsidR="00B3217C" w:rsidRDefault="00B3217C" w:rsidP="00B3217C">
      <w:pPr>
        <w:jc w:val="both"/>
        <w:rPr>
          <w:sz w:val="28"/>
          <w:szCs w:val="28"/>
        </w:rPr>
      </w:pPr>
    </w:p>
    <w:p w14:paraId="21A9CAC3" w14:textId="77777777" w:rsidR="00B3217C" w:rsidRDefault="00B3217C" w:rsidP="00B3217C">
      <w:pPr>
        <w:jc w:val="both"/>
        <w:rPr>
          <w:sz w:val="28"/>
          <w:szCs w:val="28"/>
        </w:rPr>
      </w:pPr>
    </w:p>
    <w:p w14:paraId="09D44E05" w14:textId="77777777" w:rsidR="00B3217C" w:rsidRDefault="00B3217C" w:rsidP="00B3217C">
      <w:pPr>
        <w:jc w:val="both"/>
        <w:rPr>
          <w:sz w:val="28"/>
          <w:szCs w:val="28"/>
        </w:rPr>
      </w:pPr>
    </w:p>
    <w:p w14:paraId="30C1CB9E" w14:textId="77777777" w:rsidR="00B3217C" w:rsidRDefault="00B3217C" w:rsidP="00B3217C">
      <w:pPr>
        <w:jc w:val="both"/>
        <w:rPr>
          <w:sz w:val="28"/>
          <w:szCs w:val="28"/>
        </w:rPr>
      </w:pPr>
    </w:p>
    <w:p w14:paraId="15AD2FE9" w14:textId="77777777" w:rsidR="00B3217C" w:rsidRDefault="00B3217C" w:rsidP="00B3217C">
      <w:pPr>
        <w:jc w:val="both"/>
        <w:rPr>
          <w:sz w:val="28"/>
          <w:szCs w:val="28"/>
        </w:rPr>
      </w:pPr>
    </w:p>
    <w:p w14:paraId="3013CA5F" w14:textId="77777777" w:rsidR="00B3217C" w:rsidRDefault="00B3217C" w:rsidP="00B3217C">
      <w:pPr>
        <w:jc w:val="both"/>
        <w:rPr>
          <w:sz w:val="28"/>
          <w:szCs w:val="28"/>
        </w:rPr>
      </w:pPr>
    </w:p>
    <w:p w14:paraId="0247785B" w14:textId="77777777" w:rsidR="00B3217C" w:rsidRDefault="00B3217C" w:rsidP="00B3217C">
      <w:pPr>
        <w:jc w:val="both"/>
        <w:rPr>
          <w:sz w:val="28"/>
          <w:szCs w:val="28"/>
        </w:rPr>
      </w:pPr>
    </w:p>
    <w:p w14:paraId="0AE0E65F" w14:textId="77777777" w:rsidR="00B3217C" w:rsidRDefault="00B3217C" w:rsidP="00B3217C">
      <w:pPr>
        <w:jc w:val="both"/>
        <w:rPr>
          <w:sz w:val="28"/>
          <w:szCs w:val="28"/>
        </w:rPr>
      </w:pPr>
    </w:p>
    <w:p w14:paraId="08C57F81" w14:textId="77777777" w:rsidR="009639B4" w:rsidRPr="00C40BE2" w:rsidRDefault="009639B4" w:rsidP="009639B4">
      <w:pPr>
        <w:rPr>
          <w:rFonts w:ascii="Times New Roman" w:eastAsia="Times New Roman" w:hAnsi="Times New Roman" w:cs="Times New Roman"/>
          <w:sz w:val="28"/>
          <w:szCs w:val="28"/>
        </w:rPr>
      </w:pPr>
    </w:p>
    <w:p w14:paraId="1BB9311C" w14:textId="77777777" w:rsidR="009639B4" w:rsidRPr="003F6FDB" w:rsidRDefault="009639B4" w:rsidP="009639B4">
      <w:pPr>
        <w:suppressAutoHyphens/>
        <w:spacing w:after="0" w:line="0" w:lineRule="atLeast"/>
        <w:rPr>
          <w:rFonts w:ascii="Times New Roman" w:eastAsia="MS Mincho" w:hAnsi="Times New Roman" w:cs="Times New Roman"/>
          <w:sz w:val="24"/>
          <w:szCs w:val="24"/>
          <w:lang w:val="ru-RU" w:eastAsia="ja-JP"/>
        </w:rPr>
      </w:pPr>
      <w:r w:rsidRPr="003F6FDB">
        <w:rPr>
          <w:rFonts w:ascii="Times New Roman" w:eastAsia="Times New Roman" w:hAnsi="Times New Roman" w:cs="Times New Roman"/>
          <w:sz w:val="26"/>
          <w:szCs w:val="26"/>
          <w:lang w:eastAsia="ja-JP"/>
        </w:rPr>
        <w:t>Про затвердження Програми</w:t>
      </w:r>
    </w:p>
    <w:p w14:paraId="2A9DD052" w14:textId="77777777" w:rsidR="009639B4" w:rsidRPr="003F6FDB" w:rsidRDefault="009639B4" w:rsidP="009639B4">
      <w:pPr>
        <w:suppressAutoHyphens/>
        <w:spacing w:after="0" w:line="2" w:lineRule="exact"/>
        <w:rPr>
          <w:rFonts w:ascii="Times New Roman" w:eastAsia="Times New Roman" w:hAnsi="Times New Roman" w:cs="Times New Roman"/>
          <w:sz w:val="26"/>
          <w:szCs w:val="26"/>
          <w:lang w:eastAsia="ja-JP"/>
        </w:rPr>
      </w:pPr>
    </w:p>
    <w:p w14:paraId="034DA8C4" w14:textId="77777777" w:rsidR="009639B4" w:rsidRPr="003F6FDB" w:rsidRDefault="009639B4" w:rsidP="009639B4">
      <w:pPr>
        <w:suppressAutoHyphens/>
        <w:spacing w:after="0" w:line="0" w:lineRule="atLeast"/>
        <w:rPr>
          <w:rFonts w:ascii="Times New Roman" w:eastAsia="MS Mincho" w:hAnsi="Times New Roman" w:cs="Times New Roman"/>
          <w:sz w:val="24"/>
          <w:szCs w:val="24"/>
          <w:lang w:val="ru-RU" w:eastAsia="ja-JP"/>
        </w:rPr>
      </w:pPr>
      <w:r w:rsidRPr="003F6FDB">
        <w:rPr>
          <w:rFonts w:ascii="Times New Roman" w:eastAsia="Times New Roman" w:hAnsi="Times New Roman" w:cs="Times New Roman"/>
          <w:sz w:val="26"/>
          <w:szCs w:val="26"/>
          <w:lang w:eastAsia="ja-JP"/>
        </w:rPr>
        <w:t>національно-патріотичного виховання</w:t>
      </w:r>
    </w:p>
    <w:p w14:paraId="55502BE9" w14:textId="77777777" w:rsidR="009639B4" w:rsidRPr="003F6FDB" w:rsidRDefault="009639B4" w:rsidP="009639B4">
      <w:pPr>
        <w:suppressAutoHyphens/>
        <w:spacing w:after="0" w:line="237" w:lineRule="auto"/>
        <w:rPr>
          <w:rFonts w:ascii="Times New Roman" w:eastAsia="MS Mincho" w:hAnsi="Times New Roman" w:cs="Times New Roman"/>
          <w:sz w:val="24"/>
          <w:szCs w:val="24"/>
          <w:lang w:val="ru-RU" w:eastAsia="ja-JP"/>
        </w:rPr>
      </w:pPr>
      <w:r w:rsidRPr="003F6FDB">
        <w:rPr>
          <w:rFonts w:ascii="Times New Roman" w:eastAsia="Times New Roman" w:hAnsi="Times New Roman" w:cs="Times New Roman"/>
          <w:sz w:val="26"/>
          <w:szCs w:val="26"/>
          <w:lang w:eastAsia="ja-JP"/>
        </w:rPr>
        <w:t xml:space="preserve">дітей та молоді </w:t>
      </w:r>
      <w:r>
        <w:rPr>
          <w:rFonts w:ascii="Times New Roman" w:eastAsia="Times New Roman" w:hAnsi="Times New Roman" w:cs="Times New Roman"/>
          <w:sz w:val="26"/>
          <w:szCs w:val="26"/>
          <w:lang w:eastAsia="ja-JP"/>
        </w:rPr>
        <w:t>Сіверської</w:t>
      </w:r>
      <w:r w:rsidRPr="003F6FDB">
        <w:rPr>
          <w:rFonts w:ascii="Times New Roman" w:eastAsia="Times New Roman" w:hAnsi="Times New Roman" w:cs="Times New Roman"/>
          <w:sz w:val="26"/>
          <w:szCs w:val="26"/>
          <w:lang w:eastAsia="ja-JP"/>
        </w:rPr>
        <w:t xml:space="preserve"> </w:t>
      </w:r>
      <w:r>
        <w:rPr>
          <w:rFonts w:ascii="Times New Roman" w:eastAsia="Times New Roman" w:hAnsi="Times New Roman" w:cs="Times New Roman"/>
          <w:sz w:val="26"/>
          <w:szCs w:val="26"/>
          <w:lang w:eastAsia="ja-JP"/>
        </w:rPr>
        <w:t>міської ради</w:t>
      </w:r>
      <w:r w:rsidRPr="003F6FDB">
        <w:rPr>
          <w:rFonts w:ascii="Times New Roman" w:eastAsia="Times New Roman" w:hAnsi="Times New Roman" w:cs="Times New Roman"/>
          <w:sz w:val="26"/>
          <w:szCs w:val="26"/>
          <w:lang w:eastAsia="ja-JP"/>
        </w:rPr>
        <w:t xml:space="preserve"> на 2021-2025 роки</w:t>
      </w:r>
    </w:p>
    <w:p w14:paraId="7FB17923" w14:textId="77777777" w:rsidR="009639B4" w:rsidRPr="003F6FDB" w:rsidRDefault="009639B4" w:rsidP="009639B4">
      <w:pPr>
        <w:suppressAutoHyphens/>
        <w:spacing w:after="0" w:line="200" w:lineRule="exact"/>
        <w:ind w:right="-164"/>
        <w:rPr>
          <w:rFonts w:ascii="Times New Roman" w:eastAsia="Times New Roman" w:hAnsi="Times New Roman" w:cs="Times New Roman"/>
          <w:sz w:val="26"/>
          <w:szCs w:val="26"/>
          <w:lang w:eastAsia="ja-JP"/>
        </w:rPr>
      </w:pPr>
    </w:p>
    <w:p w14:paraId="56812F58" w14:textId="77777777" w:rsidR="009639B4" w:rsidRPr="00CD31DE" w:rsidRDefault="009639B4" w:rsidP="009639B4">
      <w:pPr>
        <w:suppressAutoHyphens/>
        <w:spacing w:after="0" w:line="0" w:lineRule="atLeast"/>
        <w:ind w:firstLine="709"/>
        <w:jc w:val="both"/>
        <w:rPr>
          <w:rFonts w:ascii="Times New Roman" w:eastAsia="MS Mincho" w:hAnsi="Times New Roman" w:cs="Times New Roman"/>
          <w:sz w:val="24"/>
          <w:szCs w:val="24"/>
          <w:lang w:eastAsia="ja-JP"/>
        </w:rPr>
      </w:pPr>
      <w:r w:rsidRPr="003F6FDB">
        <w:rPr>
          <w:rFonts w:ascii="Times New Roman" w:eastAsia="Times New Roman" w:hAnsi="Times New Roman" w:cs="Times New Roman"/>
          <w:sz w:val="26"/>
          <w:szCs w:val="26"/>
          <w:lang w:eastAsia="ja-JP"/>
        </w:rPr>
        <w:t>З метою</w:t>
      </w:r>
      <w:r w:rsidRPr="003F6FDB">
        <w:rPr>
          <w:rFonts w:ascii="Times New Roman" w:eastAsia="MS Mincho" w:hAnsi="Times New Roman" w:cs="Times New Roman"/>
          <w:sz w:val="26"/>
          <w:szCs w:val="26"/>
          <w:lang w:eastAsia="ja-JP"/>
        </w:rPr>
        <w:t xml:space="preserve"> </w:t>
      </w:r>
      <w:r>
        <w:rPr>
          <w:rFonts w:ascii="Times New Roman" w:eastAsia="MS Mincho" w:hAnsi="Times New Roman" w:cs="Times New Roman"/>
          <w:sz w:val="26"/>
          <w:szCs w:val="26"/>
          <w:lang w:eastAsia="ja-JP"/>
        </w:rPr>
        <w:t xml:space="preserve">реалізації на території Сіверської міської ради (об’єднана територіальна громада) державної політики у сфері </w:t>
      </w:r>
      <w:r w:rsidRPr="003F6FDB">
        <w:rPr>
          <w:rFonts w:ascii="Times New Roman" w:eastAsia="Times New Roman" w:hAnsi="Times New Roman" w:cs="Times New Roman"/>
          <w:sz w:val="26"/>
          <w:szCs w:val="26"/>
          <w:lang w:eastAsia="ja-JP"/>
        </w:rPr>
        <w:t>національно-патріотичного виховання,</w:t>
      </w:r>
      <w:r w:rsidRPr="002532DB">
        <w:rPr>
          <w:rFonts w:ascii="Times New Roman" w:eastAsia="Calibri" w:hAnsi="Times New Roman" w:cs="Times New Roman"/>
          <w:sz w:val="28"/>
          <w:szCs w:val="28"/>
          <w:lang w:eastAsia="ru-RU"/>
        </w:rPr>
        <w:t xml:space="preserve"> </w:t>
      </w:r>
      <w:r w:rsidRPr="007A5554">
        <w:rPr>
          <w:rFonts w:ascii="Times New Roman" w:eastAsia="Calibri" w:hAnsi="Times New Roman" w:cs="Times New Roman"/>
          <w:sz w:val="26"/>
          <w:szCs w:val="26"/>
          <w:lang w:eastAsia="ru-RU"/>
        </w:rPr>
        <w:t>розглянувши службову записку</w:t>
      </w:r>
      <w:r w:rsidRPr="002532DB">
        <w:rPr>
          <w:rFonts w:ascii="Times New Roman" w:eastAsia="Calibri" w:hAnsi="Times New Roman" w:cs="Times New Roman"/>
          <w:sz w:val="28"/>
          <w:szCs w:val="28"/>
          <w:lang w:eastAsia="ru-RU"/>
        </w:rPr>
        <w:t xml:space="preserve"> </w:t>
      </w:r>
      <w:r w:rsidRPr="007A5554">
        <w:rPr>
          <w:rFonts w:ascii="Times New Roman" w:eastAsia="Calibri" w:hAnsi="Times New Roman" w:cs="Times New Roman"/>
          <w:sz w:val="26"/>
          <w:szCs w:val="26"/>
          <w:lang w:eastAsia="ru-RU"/>
        </w:rPr>
        <w:t xml:space="preserve">провідного спеціаліста сім’ї, молоді та спорту виконкому міської ради Юрченко О.В. </w:t>
      </w:r>
      <w:r w:rsidRPr="003F6FDB">
        <w:rPr>
          <w:rFonts w:ascii="Times New Roman" w:eastAsia="Times New Roman" w:hAnsi="Times New Roman" w:cs="Times New Roman"/>
          <w:sz w:val="26"/>
          <w:szCs w:val="26"/>
          <w:lang w:eastAsia="ja-JP"/>
        </w:rPr>
        <w:t>відповідно до Указу Президента України від 18 травня 2019 року № 286/2019 «Про Стратегію національно-патріотичного виховання», Закону України «Про освіту»,</w:t>
      </w:r>
      <w:r w:rsidRPr="003F6FDB">
        <w:rPr>
          <w:rFonts w:ascii="Times New Roman" w:eastAsia="MS Mincho" w:hAnsi="Times New Roman" w:cs="Times New Roman"/>
          <w:sz w:val="26"/>
          <w:szCs w:val="26"/>
          <w:lang w:eastAsia="ja-JP"/>
        </w:rPr>
        <w:t xml:space="preserve"> </w:t>
      </w:r>
      <w:r w:rsidRPr="003F6FDB">
        <w:rPr>
          <w:rFonts w:ascii="Times New Roman" w:eastAsia="Times New Roman" w:hAnsi="Times New Roman" w:cs="Times New Roman"/>
          <w:sz w:val="26"/>
          <w:szCs w:val="26"/>
          <w:lang w:eastAsia="ja-JP"/>
        </w:rPr>
        <w:t>Цільової соціальної Програми національно-патріотичного виховання в Донецькій області на 2021 – 2025 роки, затвердженої</w:t>
      </w:r>
      <w:r w:rsidRPr="003F6FDB">
        <w:rPr>
          <w:rFonts w:ascii="Times New Roman" w:eastAsia="MS Mincho" w:hAnsi="Times New Roman" w:cs="Times New Roman"/>
          <w:sz w:val="26"/>
          <w:szCs w:val="26"/>
          <w:shd w:val="clear" w:color="auto" w:fill="FFFFFF"/>
          <w:lang w:eastAsia="ja-JP"/>
        </w:rPr>
        <w:t xml:space="preserve"> розпорядженням Голови облдержадміністрації</w:t>
      </w:r>
      <w:r w:rsidRPr="003F6FDB">
        <w:rPr>
          <w:rFonts w:ascii="Times New Roman" w:eastAsia="Times New Roman" w:hAnsi="Times New Roman" w:cs="Times New Roman"/>
          <w:sz w:val="26"/>
          <w:szCs w:val="26"/>
          <w:lang w:eastAsia="ja-JP"/>
        </w:rPr>
        <w:t xml:space="preserve"> </w:t>
      </w:r>
      <w:r w:rsidRPr="003F6FDB">
        <w:rPr>
          <w:rFonts w:ascii="Times New Roman" w:eastAsia="MS Mincho" w:hAnsi="Times New Roman" w:cs="Times New Roman"/>
          <w:sz w:val="26"/>
          <w:szCs w:val="26"/>
          <w:shd w:val="clear" w:color="auto" w:fill="FFFFFF"/>
          <w:lang w:eastAsia="ja-JP"/>
        </w:rPr>
        <w:t xml:space="preserve">від 05.11.2020 № 1215/5-20, </w:t>
      </w:r>
      <w:r w:rsidRPr="003F6FDB">
        <w:rPr>
          <w:rFonts w:ascii="Times New Roman" w:eastAsia="MS Mincho" w:hAnsi="Times New Roman" w:cs="Times New Roman"/>
          <w:sz w:val="26"/>
          <w:szCs w:val="26"/>
          <w:lang w:eastAsia="ja-JP"/>
        </w:rPr>
        <w:t>ст.. 91 Бюджетного кодексу України,</w:t>
      </w:r>
      <w:r w:rsidRPr="003F6FDB">
        <w:rPr>
          <w:rFonts w:ascii="Times New Roman" w:eastAsia="MS Mincho" w:hAnsi="Times New Roman" w:cs="Times New Roman"/>
          <w:sz w:val="26"/>
          <w:szCs w:val="26"/>
          <w:shd w:val="clear" w:color="auto" w:fill="FFFFFF"/>
          <w:lang w:eastAsia="ja-JP"/>
        </w:rPr>
        <w:t xml:space="preserve"> </w:t>
      </w:r>
      <w:r>
        <w:rPr>
          <w:rFonts w:ascii="Times New Roman" w:eastAsia="MS Mincho" w:hAnsi="Times New Roman" w:cs="Times New Roman"/>
          <w:sz w:val="26"/>
          <w:szCs w:val="26"/>
          <w:shd w:val="clear" w:color="auto" w:fill="FFFFFF"/>
          <w:lang w:eastAsia="ja-JP"/>
        </w:rPr>
        <w:t xml:space="preserve">враховуючи службову записку провідного спеціаліста з питань сім’ї, молоді та спорту, </w:t>
      </w:r>
      <w:r w:rsidRPr="003F6FDB">
        <w:rPr>
          <w:rFonts w:ascii="Times New Roman" w:eastAsia="MS Mincho" w:hAnsi="Times New Roman" w:cs="Times New Roman"/>
          <w:sz w:val="26"/>
          <w:szCs w:val="26"/>
          <w:shd w:val="clear" w:color="auto" w:fill="FFFFFF"/>
          <w:lang w:eastAsia="ja-JP"/>
        </w:rPr>
        <w:t xml:space="preserve">керуючись </w:t>
      </w:r>
      <w:r w:rsidRPr="003F6FDB">
        <w:rPr>
          <w:rFonts w:ascii="Times New Roman" w:eastAsia="Times New Roman" w:hAnsi="Times New Roman" w:cs="Times New Roman"/>
          <w:sz w:val="26"/>
          <w:szCs w:val="26"/>
          <w:lang w:eastAsia="ja-JP"/>
        </w:rPr>
        <w:t>ст</w:t>
      </w:r>
      <w:r w:rsidRPr="00216687">
        <w:rPr>
          <w:rFonts w:ascii="Times New Roman" w:eastAsia="Times New Roman" w:hAnsi="Times New Roman" w:cs="Times New Roman"/>
          <w:color w:val="FF0000"/>
          <w:sz w:val="26"/>
          <w:szCs w:val="26"/>
          <w:lang w:eastAsia="ja-JP"/>
        </w:rPr>
        <w:t xml:space="preserve">. 26 </w:t>
      </w:r>
      <w:r w:rsidRPr="003F6FDB">
        <w:rPr>
          <w:rFonts w:ascii="Times New Roman" w:eastAsia="Times New Roman" w:hAnsi="Times New Roman" w:cs="Times New Roman"/>
          <w:sz w:val="26"/>
          <w:szCs w:val="26"/>
          <w:lang w:eastAsia="ja-JP"/>
        </w:rPr>
        <w:t>Закону України «Про місцеве самоврядування в Україні», міська рада</w:t>
      </w:r>
    </w:p>
    <w:p w14:paraId="35023815" w14:textId="77777777" w:rsidR="009639B4" w:rsidRPr="003F6FDB" w:rsidRDefault="009639B4" w:rsidP="009639B4">
      <w:pPr>
        <w:suppressAutoHyphens/>
        <w:spacing w:after="0" w:line="240" w:lineRule="auto"/>
        <w:ind w:right="-164"/>
        <w:jc w:val="both"/>
        <w:rPr>
          <w:rFonts w:ascii="Times New Roman" w:eastAsia="Times New Roman" w:hAnsi="Times New Roman" w:cs="Times New Roman"/>
          <w:sz w:val="26"/>
          <w:szCs w:val="26"/>
          <w:lang w:eastAsia="ja-JP"/>
        </w:rPr>
      </w:pPr>
    </w:p>
    <w:p w14:paraId="312E53CC" w14:textId="77777777" w:rsidR="009639B4" w:rsidRPr="003F6FDB" w:rsidRDefault="009639B4" w:rsidP="009639B4">
      <w:pPr>
        <w:suppressAutoHyphens/>
        <w:spacing w:after="0" w:line="240" w:lineRule="auto"/>
        <w:ind w:right="-164" w:firstLine="567"/>
        <w:rPr>
          <w:rFonts w:ascii="Times New Roman" w:eastAsia="MS Mincho" w:hAnsi="Times New Roman" w:cs="Times New Roman"/>
          <w:sz w:val="24"/>
          <w:szCs w:val="24"/>
          <w:lang w:val="ru-RU" w:eastAsia="ja-JP"/>
        </w:rPr>
      </w:pPr>
      <w:r w:rsidRPr="003F6FDB">
        <w:rPr>
          <w:rFonts w:ascii="Times New Roman" w:eastAsia="Times New Roman" w:hAnsi="Times New Roman" w:cs="Times New Roman"/>
          <w:b/>
          <w:sz w:val="26"/>
          <w:szCs w:val="26"/>
          <w:lang w:eastAsia="ja-JP"/>
        </w:rPr>
        <w:t>ВИРІШИЛА:</w:t>
      </w:r>
    </w:p>
    <w:p w14:paraId="59518E9A" w14:textId="77777777" w:rsidR="009639B4" w:rsidRPr="003F6FDB" w:rsidRDefault="009639B4" w:rsidP="009639B4">
      <w:pPr>
        <w:tabs>
          <w:tab w:val="left" w:pos="980"/>
        </w:tabs>
        <w:suppressAutoHyphens/>
        <w:spacing w:after="0" w:line="240" w:lineRule="auto"/>
        <w:ind w:right="-164"/>
        <w:jc w:val="both"/>
        <w:rPr>
          <w:rFonts w:ascii="Times New Roman" w:eastAsia="Times New Roman" w:hAnsi="Times New Roman" w:cs="Times New Roman"/>
          <w:b/>
          <w:sz w:val="26"/>
          <w:szCs w:val="26"/>
          <w:lang w:eastAsia="ja-JP"/>
        </w:rPr>
      </w:pPr>
    </w:p>
    <w:p w14:paraId="28D88D74" w14:textId="77777777" w:rsidR="009639B4" w:rsidRPr="003F6FDB" w:rsidRDefault="009639B4" w:rsidP="009639B4">
      <w:pPr>
        <w:tabs>
          <w:tab w:val="left" w:pos="980"/>
        </w:tabs>
        <w:suppressAutoHyphens/>
        <w:spacing w:after="0" w:line="240" w:lineRule="auto"/>
        <w:ind w:right="-164" w:firstLine="709"/>
        <w:jc w:val="both"/>
        <w:rPr>
          <w:rFonts w:ascii="Times New Roman" w:eastAsia="MS Mincho" w:hAnsi="Times New Roman" w:cs="Times New Roman"/>
          <w:sz w:val="24"/>
          <w:szCs w:val="24"/>
          <w:lang w:val="ru-RU" w:eastAsia="ja-JP"/>
        </w:rPr>
      </w:pPr>
      <w:r w:rsidRPr="003F6FDB">
        <w:rPr>
          <w:rFonts w:ascii="Times New Roman" w:eastAsia="Times New Roman" w:hAnsi="Times New Roman" w:cs="Times New Roman"/>
          <w:sz w:val="26"/>
          <w:szCs w:val="26"/>
          <w:lang w:eastAsia="ja-JP"/>
        </w:rPr>
        <w:t>1. Затвердити Програму національно-патріотичного виховання</w:t>
      </w:r>
      <w:r w:rsidRPr="003F6FDB">
        <w:rPr>
          <w:rFonts w:ascii="Times New Roman" w:eastAsia="Times New Roman" w:hAnsi="Times New Roman" w:cs="Times New Roman"/>
          <w:sz w:val="26"/>
          <w:szCs w:val="24"/>
          <w:lang w:eastAsia="ja-JP"/>
        </w:rPr>
        <w:t xml:space="preserve"> дітей та молоді</w:t>
      </w:r>
      <w:r w:rsidRPr="003F6FDB">
        <w:rPr>
          <w:rFonts w:ascii="Times New Roman" w:eastAsia="Times New Roman" w:hAnsi="Times New Roman" w:cs="Times New Roman"/>
          <w:sz w:val="26"/>
          <w:szCs w:val="26"/>
          <w:lang w:eastAsia="ja-JP"/>
        </w:rPr>
        <w:t xml:space="preserve"> </w:t>
      </w:r>
      <w:r>
        <w:rPr>
          <w:rFonts w:ascii="Times New Roman" w:eastAsia="Times New Roman" w:hAnsi="Times New Roman" w:cs="Times New Roman"/>
          <w:sz w:val="26"/>
          <w:szCs w:val="26"/>
          <w:lang w:eastAsia="ja-JP"/>
        </w:rPr>
        <w:t>Сіверської міської ради</w:t>
      </w:r>
      <w:r w:rsidRPr="003F6FDB">
        <w:rPr>
          <w:rFonts w:ascii="Times New Roman" w:eastAsia="Times New Roman" w:hAnsi="Times New Roman" w:cs="Times New Roman"/>
          <w:sz w:val="26"/>
          <w:szCs w:val="26"/>
          <w:lang w:eastAsia="ja-JP"/>
        </w:rPr>
        <w:t xml:space="preserve"> на 2021-2025 роки (далі - Програма) (додається).</w:t>
      </w:r>
    </w:p>
    <w:p w14:paraId="16B75703" w14:textId="77777777" w:rsidR="009639B4" w:rsidRDefault="009639B4" w:rsidP="009639B4">
      <w:pPr>
        <w:tabs>
          <w:tab w:val="left" w:pos="980"/>
        </w:tabs>
        <w:suppressAutoHyphens/>
        <w:spacing w:after="0" w:line="240" w:lineRule="auto"/>
        <w:ind w:right="-164" w:firstLine="709"/>
        <w:jc w:val="both"/>
        <w:rPr>
          <w:rFonts w:ascii="Times New Roman" w:eastAsia="Times New Roman" w:hAnsi="Times New Roman" w:cs="Times New Roman"/>
          <w:sz w:val="26"/>
          <w:szCs w:val="26"/>
          <w:lang w:eastAsia="ja-JP"/>
        </w:rPr>
      </w:pPr>
      <w:r w:rsidRPr="003F6FDB">
        <w:rPr>
          <w:rFonts w:ascii="Times New Roman" w:eastAsia="Times New Roman" w:hAnsi="Times New Roman" w:cs="Times New Roman"/>
          <w:sz w:val="26"/>
          <w:szCs w:val="26"/>
          <w:lang w:eastAsia="ja-JP"/>
        </w:rPr>
        <w:t xml:space="preserve">2. </w:t>
      </w:r>
      <w:r>
        <w:rPr>
          <w:rFonts w:ascii="Times New Roman" w:eastAsia="Times New Roman" w:hAnsi="Times New Roman" w:cs="Times New Roman"/>
          <w:sz w:val="26"/>
          <w:szCs w:val="26"/>
          <w:lang w:eastAsia="ja-JP"/>
        </w:rPr>
        <w:t>Організаційне в</w:t>
      </w:r>
      <w:r w:rsidRPr="003F6FDB">
        <w:rPr>
          <w:rFonts w:ascii="Times New Roman" w:eastAsia="Times New Roman" w:hAnsi="Times New Roman" w:cs="Times New Roman"/>
          <w:sz w:val="26"/>
          <w:szCs w:val="26"/>
          <w:lang w:eastAsia="ja-JP"/>
        </w:rPr>
        <w:t xml:space="preserve">иконання Програми покласти на </w:t>
      </w:r>
      <w:r>
        <w:rPr>
          <w:rFonts w:ascii="Times New Roman" w:eastAsia="Times New Roman" w:hAnsi="Times New Roman" w:cs="Times New Roman"/>
          <w:sz w:val="26"/>
          <w:szCs w:val="26"/>
          <w:lang w:eastAsia="ja-JP"/>
        </w:rPr>
        <w:t>заступника міського голови з питань діяльності виконавчих органів ради Барабаш Наталю Володимирівну</w:t>
      </w:r>
      <w:r w:rsidRPr="003F6FDB">
        <w:rPr>
          <w:rFonts w:ascii="Times New Roman" w:eastAsia="Times New Roman" w:hAnsi="Times New Roman" w:cs="Times New Roman"/>
          <w:sz w:val="26"/>
          <w:szCs w:val="26"/>
          <w:lang w:eastAsia="ja-JP"/>
        </w:rPr>
        <w:t>.</w:t>
      </w:r>
    </w:p>
    <w:p w14:paraId="1291C697" w14:textId="77777777" w:rsidR="009639B4" w:rsidRPr="008528E9" w:rsidRDefault="009639B4" w:rsidP="009639B4">
      <w:pPr>
        <w:tabs>
          <w:tab w:val="left" w:pos="980"/>
        </w:tabs>
        <w:spacing w:after="0"/>
        <w:ind w:right="-164" w:firstLine="709"/>
        <w:jc w:val="both"/>
        <w:rPr>
          <w:rFonts w:ascii="Times New Roman" w:eastAsia="MS Mincho" w:hAnsi="Times New Roman" w:cs="Times New Roman"/>
          <w:sz w:val="24"/>
          <w:szCs w:val="24"/>
          <w:lang w:eastAsia="ja-JP"/>
        </w:rPr>
      </w:pPr>
      <w:r w:rsidRPr="00303AF4">
        <w:rPr>
          <w:rFonts w:ascii="Times New Roman" w:hAnsi="Times New Roman"/>
          <w:sz w:val="28"/>
          <w:szCs w:val="28"/>
        </w:rPr>
        <w:t xml:space="preserve">3. Фінансовому </w:t>
      </w:r>
      <w:r>
        <w:rPr>
          <w:rFonts w:ascii="Times New Roman" w:hAnsi="Times New Roman"/>
          <w:sz w:val="28"/>
          <w:szCs w:val="28"/>
        </w:rPr>
        <w:t>управлінню</w:t>
      </w:r>
      <w:r w:rsidRPr="00303AF4">
        <w:rPr>
          <w:rFonts w:ascii="Times New Roman" w:hAnsi="Times New Roman"/>
          <w:sz w:val="28"/>
          <w:szCs w:val="28"/>
        </w:rPr>
        <w:t xml:space="preserve"> міської ради (</w:t>
      </w:r>
      <w:proofErr w:type="spellStart"/>
      <w:r w:rsidRPr="00303AF4">
        <w:rPr>
          <w:rFonts w:ascii="Times New Roman" w:hAnsi="Times New Roman"/>
          <w:sz w:val="28"/>
          <w:szCs w:val="28"/>
        </w:rPr>
        <w:t>Рєзнікова</w:t>
      </w:r>
      <w:proofErr w:type="spellEnd"/>
      <w:r w:rsidRPr="00303AF4">
        <w:rPr>
          <w:rFonts w:ascii="Times New Roman" w:hAnsi="Times New Roman"/>
          <w:sz w:val="28"/>
          <w:szCs w:val="28"/>
        </w:rPr>
        <w:t xml:space="preserve">) </w:t>
      </w:r>
      <w:r w:rsidRPr="008528E9">
        <w:rPr>
          <w:rFonts w:ascii="Times New Roman" w:eastAsia="Times New Roman" w:hAnsi="Times New Roman" w:cs="Times New Roman"/>
          <w:sz w:val="26"/>
          <w:szCs w:val="26"/>
          <w:lang w:eastAsia="ja-JP"/>
        </w:rPr>
        <w:t>) здійснити фінансування заходів Програми у межах бюджетних коштів, та передбачити кошти на фінансування заходів Програми при формуванні проектів місцевого бюджету на наступні роки.</w:t>
      </w:r>
    </w:p>
    <w:p w14:paraId="7D7C40AE" w14:textId="77777777" w:rsidR="009639B4" w:rsidRPr="0004215D" w:rsidRDefault="009639B4" w:rsidP="009639B4">
      <w:pPr>
        <w:spacing w:after="0" w:line="240" w:lineRule="auto"/>
        <w:ind w:firstLine="708"/>
        <w:jc w:val="both"/>
        <w:rPr>
          <w:rFonts w:ascii="Times New Roman" w:hAnsi="Times New Roman"/>
          <w:sz w:val="26"/>
          <w:szCs w:val="26"/>
        </w:rPr>
      </w:pPr>
      <w:r w:rsidRPr="0004215D">
        <w:rPr>
          <w:rFonts w:ascii="Times New Roman" w:hAnsi="Times New Roman"/>
          <w:sz w:val="26"/>
          <w:szCs w:val="26"/>
        </w:rPr>
        <w:t>4. Контроль за виконання даного рішення покласти на постійні комісії з питань соціально-правової політики та депутатської діяльності (Бабенко) та з питань економічної та інвестиційної політики, бюджету, фінансів (Зозуля).</w:t>
      </w:r>
    </w:p>
    <w:p w14:paraId="22CA4B66" w14:textId="77777777" w:rsidR="009639B4" w:rsidRPr="00C40BE2" w:rsidRDefault="009639B4" w:rsidP="009639B4">
      <w:pPr>
        <w:spacing w:after="0" w:line="240" w:lineRule="auto"/>
        <w:ind w:right="38" w:firstLine="708"/>
        <w:jc w:val="both"/>
        <w:rPr>
          <w:rFonts w:ascii="Times New Roman" w:eastAsia="Calibri" w:hAnsi="Times New Roman" w:cs="Times New Roman"/>
          <w:color w:val="000000"/>
          <w:sz w:val="25"/>
          <w:szCs w:val="25"/>
          <w:lang w:eastAsia="ru-RU"/>
        </w:rPr>
      </w:pPr>
    </w:p>
    <w:p w14:paraId="45BB4904" w14:textId="77777777" w:rsidR="009639B4" w:rsidRDefault="009639B4" w:rsidP="009639B4">
      <w:pPr>
        <w:spacing w:after="0" w:line="240" w:lineRule="auto"/>
        <w:ind w:right="39"/>
        <w:rPr>
          <w:rFonts w:ascii="Times New Roman" w:eastAsia="Calibri" w:hAnsi="Times New Roman" w:cs="Times New Roman"/>
          <w:sz w:val="25"/>
          <w:szCs w:val="25"/>
          <w:lang w:eastAsia="ru-RU"/>
        </w:rPr>
      </w:pPr>
    </w:p>
    <w:p w14:paraId="3CED0ACD" w14:textId="77777777" w:rsidR="009639B4" w:rsidRDefault="009639B4" w:rsidP="009639B4">
      <w:pPr>
        <w:spacing w:after="0" w:line="240" w:lineRule="auto"/>
        <w:ind w:right="39"/>
        <w:rPr>
          <w:rFonts w:ascii="Times New Roman" w:eastAsia="Calibri" w:hAnsi="Times New Roman" w:cs="Times New Roman"/>
          <w:sz w:val="25"/>
          <w:szCs w:val="25"/>
          <w:lang w:eastAsia="ru-RU"/>
        </w:rPr>
      </w:pPr>
    </w:p>
    <w:p w14:paraId="6CC426F9" w14:textId="77777777" w:rsidR="009639B4" w:rsidRDefault="009639B4" w:rsidP="009639B4">
      <w:pPr>
        <w:spacing w:after="0" w:line="240" w:lineRule="auto"/>
        <w:ind w:right="39"/>
        <w:rPr>
          <w:rFonts w:ascii="Times New Roman" w:eastAsia="Calibri" w:hAnsi="Times New Roman" w:cs="Times New Roman"/>
          <w:sz w:val="25"/>
          <w:szCs w:val="25"/>
          <w:lang w:eastAsia="ru-RU"/>
        </w:rPr>
      </w:pPr>
    </w:p>
    <w:p w14:paraId="3C1809C1" w14:textId="77777777" w:rsidR="009639B4" w:rsidRDefault="009639B4" w:rsidP="009639B4">
      <w:pPr>
        <w:spacing w:after="0" w:line="240" w:lineRule="auto"/>
        <w:ind w:right="39"/>
        <w:rPr>
          <w:rFonts w:ascii="Times New Roman" w:eastAsia="Calibri" w:hAnsi="Times New Roman" w:cs="Times New Roman"/>
          <w:sz w:val="25"/>
          <w:szCs w:val="25"/>
          <w:lang w:eastAsia="ru-RU"/>
        </w:rPr>
      </w:pPr>
    </w:p>
    <w:p w14:paraId="013B0F27" w14:textId="77777777" w:rsidR="009639B4" w:rsidRPr="00BD471D" w:rsidRDefault="009639B4" w:rsidP="009639B4">
      <w:pPr>
        <w:spacing w:after="0" w:line="240" w:lineRule="auto"/>
        <w:ind w:right="39"/>
        <w:rPr>
          <w:rFonts w:ascii="Times New Roman" w:eastAsia="Calibri" w:hAnsi="Times New Roman" w:cs="Times New Roman"/>
          <w:sz w:val="25"/>
          <w:szCs w:val="25"/>
          <w:lang w:eastAsia="ru-RU"/>
        </w:rPr>
      </w:pPr>
      <w:r w:rsidRPr="00C40BE2">
        <w:rPr>
          <w:rFonts w:ascii="Times New Roman" w:eastAsia="Calibri" w:hAnsi="Times New Roman" w:cs="Times New Roman"/>
          <w:sz w:val="25"/>
          <w:szCs w:val="25"/>
          <w:lang w:eastAsia="ru-RU"/>
        </w:rPr>
        <w:t>Міський голова</w:t>
      </w:r>
      <w:r w:rsidRPr="00C40BE2">
        <w:rPr>
          <w:rFonts w:ascii="Times New Roman" w:eastAsia="Calibri" w:hAnsi="Times New Roman" w:cs="Times New Roman"/>
          <w:sz w:val="25"/>
          <w:szCs w:val="25"/>
          <w:lang w:eastAsia="ru-RU"/>
        </w:rPr>
        <w:tab/>
      </w:r>
      <w:r w:rsidRPr="00C40BE2">
        <w:rPr>
          <w:rFonts w:ascii="Times New Roman" w:eastAsia="Calibri" w:hAnsi="Times New Roman" w:cs="Times New Roman"/>
          <w:sz w:val="25"/>
          <w:szCs w:val="25"/>
          <w:lang w:eastAsia="ru-RU"/>
        </w:rPr>
        <w:tab/>
      </w:r>
      <w:r w:rsidRPr="00C40BE2">
        <w:rPr>
          <w:rFonts w:ascii="Times New Roman" w:eastAsia="Calibri" w:hAnsi="Times New Roman" w:cs="Times New Roman"/>
          <w:sz w:val="25"/>
          <w:szCs w:val="25"/>
          <w:lang w:eastAsia="ru-RU"/>
        </w:rPr>
        <w:tab/>
      </w:r>
      <w:r w:rsidRPr="00C40BE2">
        <w:rPr>
          <w:rFonts w:ascii="Times New Roman" w:eastAsia="Calibri" w:hAnsi="Times New Roman" w:cs="Times New Roman"/>
          <w:sz w:val="25"/>
          <w:szCs w:val="25"/>
          <w:lang w:eastAsia="ru-RU"/>
        </w:rPr>
        <w:tab/>
      </w:r>
      <w:r w:rsidRPr="00C40BE2">
        <w:rPr>
          <w:rFonts w:ascii="Times New Roman" w:eastAsia="Calibri" w:hAnsi="Times New Roman" w:cs="Times New Roman"/>
          <w:sz w:val="25"/>
          <w:szCs w:val="25"/>
          <w:lang w:eastAsia="ru-RU"/>
        </w:rPr>
        <w:tab/>
      </w:r>
      <w:r w:rsidRPr="00C40BE2">
        <w:rPr>
          <w:rFonts w:ascii="Times New Roman" w:eastAsia="Calibri" w:hAnsi="Times New Roman" w:cs="Times New Roman"/>
          <w:sz w:val="25"/>
          <w:szCs w:val="25"/>
          <w:lang w:eastAsia="ru-RU"/>
        </w:rPr>
        <w:tab/>
        <w:t xml:space="preserve">                   </w:t>
      </w:r>
      <w:r w:rsidRPr="0004215D">
        <w:rPr>
          <w:rFonts w:ascii="Times New Roman" w:eastAsia="Calibri" w:hAnsi="Times New Roman" w:cs="Times New Roman"/>
          <w:sz w:val="25"/>
          <w:szCs w:val="25"/>
          <w:lang w:val="ru-RU" w:eastAsia="ru-RU"/>
        </w:rPr>
        <w:t xml:space="preserve">             </w:t>
      </w:r>
      <w:r>
        <w:rPr>
          <w:rFonts w:ascii="Times New Roman" w:eastAsia="Calibri" w:hAnsi="Times New Roman" w:cs="Times New Roman"/>
          <w:sz w:val="25"/>
          <w:szCs w:val="25"/>
          <w:lang w:eastAsia="ru-RU"/>
        </w:rPr>
        <w:t xml:space="preserve"> А.О. Черняєв</w:t>
      </w:r>
    </w:p>
    <w:p w14:paraId="51C0FD12" w14:textId="77777777" w:rsidR="009639B4" w:rsidRDefault="009639B4" w:rsidP="009639B4">
      <w:pPr>
        <w:spacing w:after="0" w:line="240" w:lineRule="auto"/>
        <w:ind w:right="39"/>
        <w:rPr>
          <w:rFonts w:ascii="Times New Roman" w:eastAsia="Calibri" w:hAnsi="Times New Roman" w:cs="Times New Roman"/>
          <w:sz w:val="25"/>
          <w:szCs w:val="25"/>
          <w:lang w:eastAsia="ru-RU"/>
        </w:rPr>
      </w:pPr>
    </w:p>
    <w:tbl>
      <w:tblPr>
        <w:tblW w:w="9781" w:type="dxa"/>
        <w:tblLook w:val="00A0" w:firstRow="1" w:lastRow="0" w:firstColumn="1" w:lastColumn="0" w:noHBand="0" w:noVBand="0"/>
      </w:tblPr>
      <w:tblGrid>
        <w:gridCol w:w="5920"/>
        <w:gridCol w:w="3861"/>
      </w:tblGrid>
      <w:tr w:rsidR="009639B4" w:rsidRPr="00C40BE2" w14:paraId="0B892F32" w14:textId="77777777" w:rsidTr="00597716">
        <w:tc>
          <w:tcPr>
            <w:tcW w:w="5920" w:type="dxa"/>
          </w:tcPr>
          <w:p w14:paraId="73B97454" w14:textId="77777777" w:rsidR="009639B4" w:rsidRDefault="009639B4" w:rsidP="00597716">
            <w:pPr>
              <w:spacing w:after="0" w:line="317" w:lineRule="exact"/>
              <w:rPr>
                <w:rFonts w:ascii="Times New Roman" w:eastAsia="Calibri" w:hAnsi="Times New Roman" w:cs="Times New Roman"/>
                <w:b/>
                <w:sz w:val="28"/>
                <w:szCs w:val="28"/>
              </w:rPr>
            </w:pPr>
          </w:p>
          <w:p w14:paraId="2CB0A930" w14:textId="77777777" w:rsidR="009639B4" w:rsidRPr="00C40BE2" w:rsidRDefault="009639B4" w:rsidP="00597716">
            <w:pPr>
              <w:spacing w:after="0" w:line="317" w:lineRule="exact"/>
              <w:rPr>
                <w:rFonts w:ascii="Times New Roman" w:eastAsia="Calibri" w:hAnsi="Times New Roman" w:cs="Times New Roman"/>
                <w:b/>
                <w:sz w:val="28"/>
                <w:szCs w:val="28"/>
              </w:rPr>
            </w:pPr>
          </w:p>
        </w:tc>
        <w:tc>
          <w:tcPr>
            <w:tcW w:w="3861" w:type="dxa"/>
          </w:tcPr>
          <w:p w14:paraId="105754DB" w14:textId="77777777" w:rsidR="009639B4" w:rsidRDefault="009639B4" w:rsidP="00597716">
            <w:pPr>
              <w:spacing w:after="0" w:line="317" w:lineRule="exact"/>
              <w:ind w:left="109" w:firstLine="5"/>
              <w:rPr>
                <w:rFonts w:ascii="Times New Roman" w:eastAsia="Calibri" w:hAnsi="Times New Roman" w:cs="Times New Roman"/>
                <w:sz w:val="28"/>
                <w:szCs w:val="28"/>
              </w:rPr>
            </w:pPr>
          </w:p>
          <w:p w14:paraId="015F14CD" w14:textId="77777777" w:rsidR="009639B4" w:rsidRPr="00C40BE2" w:rsidRDefault="009639B4" w:rsidP="00597716">
            <w:pPr>
              <w:spacing w:after="0" w:line="317" w:lineRule="exact"/>
              <w:ind w:left="109" w:firstLine="5"/>
              <w:rPr>
                <w:rFonts w:ascii="Times New Roman" w:eastAsia="Calibri" w:hAnsi="Times New Roman" w:cs="Times New Roman"/>
                <w:sz w:val="28"/>
                <w:szCs w:val="28"/>
              </w:rPr>
            </w:pPr>
            <w:r w:rsidRPr="00C40BE2">
              <w:rPr>
                <w:rFonts w:ascii="Times New Roman" w:eastAsia="Calibri" w:hAnsi="Times New Roman" w:cs="Times New Roman"/>
                <w:sz w:val="28"/>
                <w:szCs w:val="28"/>
              </w:rPr>
              <w:t xml:space="preserve">ЗАТВЕРДЖЕНО </w:t>
            </w:r>
          </w:p>
          <w:p w14:paraId="37ADBBA3" w14:textId="77777777" w:rsidR="009639B4" w:rsidRPr="00C40BE2" w:rsidRDefault="009639B4" w:rsidP="00597716">
            <w:pPr>
              <w:spacing w:after="0" w:line="317" w:lineRule="exact"/>
              <w:ind w:left="109" w:firstLine="5"/>
              <w:rPr>
                <w:rFonts w:ascii="Times New Roman" w:eastAsia="Calibri" w:hAnsi="Times New Roman" w:cs="Times New Roman"/>
                <w:sz w:val="28"/>
                <w:szCs w:val="28"/>
              </w:rPr>
            </w:pPr>
          </w:p>
          <w:p w14:paraId="1F043AC7" w14:textId="77777777" w:rsidR="009639B4" w:rsidRPr="00C40BE2" w:rsidRDefault="009639B4" w:rsidP="00597716">
            <w:pPr>
              <w:spacing w:after="0" w:line="317" w:lineRule="exact"/>
              <w:ind w:left="109" w:firstLine="5"/>
              <w:rPr>
                <w:rFonts w:ascii="Times New Roman" w:eastAsia="Calibri" w:hAnsi="Times New Roman" w:cs="Times New Roman"/>
                <w:sz w:val="28"/>
                <w:szCs w:val="28"/>
              </w:rPr>
            </w:pPr>
            <w:r w:rsidRPr="00C40BE2">
              <w:rPr>
                <w:rFonts w:ascii="Times New Roman" w:eastAsia="Calibri" w:hAnsi="Times New Roman" w:cs="Times New Roman"/>
                <w:sz w:val="28"/>
                <w:szCs w:val="28"/>
              </w:rPr>
              <w:t>рішення</w:t>
            </w:r>
            <w:r>
              <w:rPr>
                <w:rFonts w:ascii="Times New Roman" w:eastAsia="Calibri" w:hAnsi="Times New Roman" w:cs="Times New Roman"/>
                <w:sz w:val="28"/>
                <w:szCs w:val="28"/>
              </w:rPr>
              <w:t>м</w:t>
            </w:r>
            <w:r w:rsidRPr="00C40BE2">
              <w:rPr>
                <w:rFonts w:ascii="Times New Roman" w:eastAsia="Calibri" w:hAnsi="Times New Roman" w:cs="Times New Roman"/>
                <w:sz w:val="28"/>
                <w:szCs w:val="28"/>
              </w:rPr>
              <w:t xml:space="preserve"> міської ради </w:t>
            </w:r>
          </w:p>
          <w:p w14:paraId="004FAC14" w14:textId="77777777" w:rsidR="009639B4" w:rsidRPr="00C40BE2" w:rsidRDefault="009639B4" w:rsidP="00597716">
            <w:pPr>
              <w:spacing w:after="0" w:line="317" w:lineRule="exact"/>
              <w:ind w:left="109" w:firstLine="5"/>
              <w:rPr>
                <w:rFonts w:ascii="Times New Roman" w:eastAsia="Calibri" w:hAnsi="Times New Roman" w:cs="Times New Roman"/>
                <w:b/>
                <w:sz w:val="28"/>
                <w:szCs w:val="28"/>
              </w:rPr>
            </w:pPr>
            <w:r w:rsidRPr="00C40BE2">
              <w:rPr>
                <w:rFonts w:ascii="Times New Roman" w:eastAsia="Calibri" w:hAnsi="Times New Roman" w:cs="Times New Roman"/>
                <w:sz w:val="28"/>
                <w:szCs w:val="28"/>
              </w:rPr>
              <w:t>_</w:t>
            </w:r>
            <w:r>
              <w:rPr>
                <w:rFonts w:ascii="Times New Roman" w:eastAsia="Calibri" w:hAnsi="Times New Roman" w:cs="Times New Roman"/>
                <w:sz w:val="28"/>
                <w:szCs w:val="28"/>
              </w:rPr>
              <w:t>_______</w:t>
            </w:r>
            <w:r w:rsidRPr="00C40BE2">
              <w:rPr>
                <w:rFonts w:ascii="Times New Roman" w:eastAsia="Calibri" w:hAnsi="Times New Roman" w:cs="Times New Roman"/>
                <w:sz w:val="28"/>
                <w:szCs w:val="28"/>
              </w:rPr>
              <w:t xml:space="preserve"> № </w:t>
            </w:r>
            <w:r>
              <w:rPr>
                <w:rFonts w:ascii="Times New Roman" w:eastAsia="Calibri" w:hAnsi="Times New Roman" w:cs="Times New Roman"/>
                <w:sz w:val="28"/>
                <w:szCs w:val="28"/>
              </w:rPr>
              <w:t>__________</w:t>
            </w:r>
          </w:p>
        </w:tc>
      </w:tr>
      <w:tr w:rsidR="009639B4" w:rsidRPr="00C40BE2" w14:paraId="40EB01B9" w14:textId="77777777" w:rsidTr="00597716">
        <w:tc>
          <w:tcPr>
            <w:tcW w:w="5920" w:type="dxa"/>
          </w:tcPr>
          <w:p w14:paraId="28E43FEC" w14:textId="77777777" w:rsidR="009639B4" w:rsidRPr="00C40BE2" w:rsidRDefault="009639B4" w:rsidP="00597716">
            <w:pPr>
              <w:spacing w:after="0" w:line="317" w:lineRule="exact"/>
              <w:rPr>
                <w:rFonts w:ascii="Times New Roman" w:eastAsia="Calibri" w:hAnsi="Times New Roman" w:cs="Times New Roman"/>
                <w:b/>
                <w:sz w:val="28"/>
                <w:szCs w:val="28"/>
              </w:rPr>
            </w:pPr>
          </w:p>
        </w:tc>
        <w:tc>
          <w:tcPr>
            <w:tcW w:w="3861" w:type="dxa"/>
          </w:tcPr>
          <w:p w14:paraId="57750FC6" w14:textId="77777777" w:rsidR="009639B4" w:rsidRPr="00C40BE2" w:rsidRDefault="009639B4" w:rsidP="00597716">
            <w:pPr>
              <w:spacing w:after="0" w:line="317" w:lineRule="exact"/>
              <w:ind w:left="109" w:firstLine="5"/>
              <w:rPr>
                <w:rFonts w:ascii="Times New Roman" w:eastAsia="Calibri" w:hAnsi="Times New Roman" w:cs="Times New Roman"/>
                <w:b/>
                <w:sz w:val="28"/>
                <w:szCs w:val="28"/>
              </w:rPr>
            </w:pPr>
          </w:p>
        </w:tc>
      </w:tr>
    </w:tbl>
    <w:p w14:paraId="12ADEFD3" w14:textId="77777777" w:rsidR="009639B4" w:rsidRPr="00C40BE2" w:rsidRDefault="009639B4" w:rsidP="009639B4">
      <w:pPr>
        <w:spacing w:after="0" w:line="317" w:lineRule="exact"/>
        <w:ind w:firstLine="5"/>
        <w:rPr>
          <w:rFonts w:ascii="Times New Roman" w:eastAsia="Calibri" w:hAnsi="Times New Roman" w:cs="Times New Roman"/>
          <w:b/>
          <w:sz w:val="28"/>
          <w:szCs w:val="28"/>
        </w:rPr>
      </w:pPr>
    </w:p>
    <w:p w14:paraId="35D62E6C" w14:textId="77777777" w:rsidR="009639B4" w:rsidRPr="00C40BE2" w:rsidRDefault="009639B4" w:rsidP="009639B4">
      <w:pPr>
        <w:spacing w:after="0" w:line="317" w:lineRule="exact"/>
        <w:ind w:left="4248" w:firstLine="708"/>
        <w:jc w:val="both"/>
        <w:rPr>
          <w:rFonts w:ascii="Times New Roman" w:eastAsia="Calibri" w:hAnsi="Times New Roman" w:cs="Times New Roman"/>
          <w:sz w:val="28"/>
          <w:szCs w:val="28"/>
        </w:rPr>
      </w:pPr>
    </w:p>
    <w:p w14:paraId="74BFA49F" w14:textId="77777777" w:rsidR="009639B4" w:rsidRPr="008528E9" w:rsidRDefault="009639B4" w:rsidP="009639B4">
      <w:pPr>
        <w:suppressAutoHyphens/>
        <w:spacing w:after="0" w:line="360" w:lineRule="auto"/>
        <w:jc w:val="center"/>
        <w:rPr>
          <w:rFonts w:ascii="Times New Roman" w:eastAsia="MS Mincho" w:hAnsi="Times New Roman" w:cs="Times New Roman"/>
          <w:b/>
          <w:sz w:val="28"/>
          <w:szCs w:val="28"/>
          <w:lang w:eastAsia="ja-JP"/>
        </w:rPr>
      </w:pPr>
    </w:p>
    <w:p w14:paraId="771B5B39" w14:textId="77777777" w:rsidR="009639B4" w:rsidRDefault="009639B4" w:rsidP="009639B4">
      <w:pPr>
        <w:suppressAutoHyphens/>
        <w:spacing w:after="0" w:line="360" w:lineRule="auto"/>
        <w:jc w:val="center"/>
        <w:rPr>
          <w:rFonts w:ascii="Times New Roman" w:eastAsia="MS Mincho" w:hAnsi="Times New Roman" w:cs="Times New Roman"/>
          <w:b/>
          <w:sz w:val="28"/>
          <w:szCs w:val="28"/>
          <w:lang w:eastAsia="ja-JP"/>
        </w:rPr>
      </w:pPr>
    </w:p>
    <w:p w14:paraId="6F879676" w14:textId="77777777" w:rsidR="009639B4" w:rsidRDefault="009639B4" w:rsidP="009639B4">
      <w:pPr>
        <w:suppressAutoHyphens/>
        <w:spacing w:after="0" w:line="360" w:lineRule="auto"/>
        <w:jc w:val="center"/>
        <w:rPr>
          <w:rFonts w:ascii="Times New Roman" w:eastAsia="MS Mincho" w:hAnsi="Times New Roman" w:cs="Times New Roman"/>
          <w:b/>
          <w:sz w:val="28"/>
          <w:szCs w:val="28"/>
          <w:lang w:eastAsia="ja-JP"/>
        </w:rPr>
      </w:pPr>
    </w:p>
    <w:p w14:paraId="3FA41757" w14:textId="77777777" w:rsidR="009639B4" w:rsidRDefault="009639B4" w:rsidP="009639B4">
      <w:pPr>
        <w:suppressAutoHyphens/>
        <w:spacing w:after="0" w:line="360" w:lineRule="auto"/>
        <w:jc w:val="center"/>
        <w:rPr>
          <w:rFonts w:ascii="Times New Roman" w:eastAsia="MS Mincho" w:hAnsi="Times New Roman" w:cs="Times New Roman"/>
          <w:b/>
          <w:sz w:val="28"/>
          <w:szCs w:val="28"/>
          <w:lang w:eastAsia="ja-JP"/>
        </w:rPr>
      </w:pPr>
    </w:p>
    <w:p w14:paraId="152042CB" w14:textId="77777777" w:rsidR="009639B4" w:rsidRDefault="009639B4" w:rsidP="009639B4">
      <w:pPr>
        <w:suppressAutoHyphens/>
        <w:spacing w:after="0" w:line="360" w:lineRule="auto"/>
        <w:jc w:val="center"/>
        <w:rPr>
          <w:rFonts w:ascii="Times New Roman" w:eastAsia="MS Mincho" w:hAnsi="Times New Roman" w:cs="Times New Roman"/>
          <w:b/>
          <w:sz w:val="28"/>
          <w:szCs w:val="28"/>
          <w:lang w:eastAsia="ja-JP"/>
        </w:rPr>
      </w:pPr>
    </w:p>
    <w:p w14:paraId="11AF2597" w14:textId="77777777" w:rsidR="009639B4" w:rsidRDefault="009639B4" w:rsidP="009639B4">
      <w:pPr>
        <w:suppressAutoHyphens/>
        <w:spacing w:after="0" w:line="360" w:lineRule="auto"/>
        <w:jc w:val="center"/>
        <w:rPr>
          <w:rFonts w:ascii="Times New Roman" w:eastAsia="MS Mincho" w:hAnsi="Times New Roman" w:cs="Times New Roman"/>
          <w:b/>
          <w:sz w:val="28"/>
          <w:szCs w:val="28"/>
          <w:lang w:eastAsia="ja-JP"/>
        </w:rPr>
      </w:pPr>
    </w:p>
    <w:p w14:paraId="0741BC0B" w14:textId="77777777" w:rsidR="009639B4" w:rsidRPr="008528E9" w:rsidRDefault="009639B4" w:rsidP="009639B4">
      <w:pPr>
        <w:suppressAutoHyphens/>
        <w:spacing w:after="0" w:line="360" w:lineRule="auto"/>
        <w:jc w:val="center"/>
        <w:rPr>
          <w:rFonts w:ascii="Times New Roman" w:eastAsia="MS Mincho" w:hAnsi="Times New Roman" w:cs="Times New Roman"/>
          <w:sz w:val="24"/>
          <w:szCs w:val="24"/>
          <w:lang w:val="ru-RU" w:eastAsia="ja-JP"/>
        </w:rPr>
      </w:pPr>
      <w:r w:rsidRPr="008528E9">
        <w:rPr>
          <w:rFonts w:ascii="Times New Roman" w:eastAsia="MS Mincho" w:hAnsi="Times New Roman" w:cs="Times New Roman"/>
          <w:b/>
          <w:sz w:val="28"/>
          <w:szCs w:val="28"/>
          <w:lang w:eastAsia="ja-JP"/>
        </w:rPr>
        <w:t xml:space="preserve">ПРОГРАМА </w:t>
      </w:r>
    </w:p>
    <w:p w14:paraId="7FD7AF95" w14:textId="77777777" w:rsidR="009639B4" w:rsidRDefault="009639B4" w:rsidP="009639B4">
      <w:pPr>
        <w:suppressAutoHyphens/>
        <w:spacing w:after="0" w:line="360" w:lineRule="auto"/>
        <w:jc w:val="center"/>
        <w:rPr>
          <w:rFonts w:ascii="Times New Roman" w:eastAsia="MS Mincho" w:hAnsi="Times New Roman" w:cs="Times New Roman"/>
          <w:b/>
          <w:sz w:val="28"/>
          <w:szCs w:val="28"/>
          <w:lang w:eastAsia="ja-JP"/>
        </w:rPr>
      </w:pPr>
      <w:r w:rsidRPr="008528E9">
        <w:rPr>
          <w:rFonts w:ascii="Times New Roman" w:eastAsia="MS Mincho" w:hAnsi="Times New Roman" w:cs="Times New Roman"/>
          <w:b/>
          <w:sz w:val="28"/>
          <w:szCs w:val="28"/>
          <w:lang w:eastAsia="ja-JP"/>
        </w:rPr>
        <w:t>НАЦІОНАЛЬНО-ПАТРІОТИЧНОГО ВИХОВАННЯ</w:t>
      </w:r>
    </w:p>
    <w:p w14:paraId="1077F32C" w14:textId="77777777" w:rsidR="009639B4" w:rsidRPr="008528E9" w:rsidRDefault="009639B4" w:rsidP="009639B4">
      <w:pPr>
        <w:suppressAutoHyphens/>
        <w:spacing w:after="0" w:line="360" w:lineRule="auto"/>
        <w:jc w:val="center"/>
        <w:rPr>
          <w:rFonts w:ascii="Times New Roman" w:eastAsia="MS Mincho" w:hAnsi="Times New Roman" w:cs="Times New Roman"/>
          <w:sz w:val="24"/>
          <w:szCs w:val="24"/>
          <w:lang w:eastAsia="ja-JP"/>
        </w:rPr>
      </w:pPr>
      <w:r w:rsidRPr="008528E9">
        <w:rPr>
          <w:rFonts w:ascii="Times New Roman" w:eastAsia="MS Mincho" w:hAnsi="Times New Roman" w:cs="Times New Roman"/>
          <w:b/>
          <w:sz w:val="28"/>
          <w:szCs w:val="28"/>
          <w:lang w:eastAsia="ja-JP"/>
        </w:rPr>
        <w:t xml:space="preserve">ДІТЕЙ ТА МОЛОДІ </w:t>
      </w:r>
      <w:r>
        <w:rPr>
          <w:rFonts w:ascii="Times New Roman" w:eastAsia="MS Mincho" w:hAnsi="Times New Roman" w:cs="Times New Roman"/>
          <w:b/>
          <w:sz w:val="28"/>
          <w:szCs w:val="28"/>
          <w:lang w:eastAsia="ja-JP"/>
        </w:rPr>
        <w:t>СІВЕРСЬКОЇ</w:t>
      </w:r>
      <w:r w:rsidRPr="008528E9">
        <w:rPr>
          <w:rFonts w:ascii="Times New Roman" w:eastAsia="MS Mincho" w:hAnsi="Times New Roman" w:cs="Times New Roman"/>
          <w:b/>
          <w:sz w:val="28"/>
          <w:szCs w:val="28"/>
          <w:lang w:eastAsia="ja-JP"/>
        </w:rPr>
        <w:t xml:space="preserve"> </w:t>
      </w:r>
      <w:r>
        <w:rPr>
          <w:rFonts w:ascii="Times New Roman" w:eastAsia="MS Mincho" w:hAnsi="Times New Roman" w:cs="Times New Roman"/>
          <w:b/>
          <w:sz w:val="28"/>
          <w:szCs w:val="28"/>
          <w:lang w:eastAsia="ja-JP"/>
        </w:rPr>
        <w:t>МІСЬКОЇ РАДИ</w:t>
      </w:r>
      <w:r w:rsidRPr="008528E9">
        <w:rPr>
          <w:rFonts w:ascii="Times New Roman" w:eastAsia="MS Mincho" w:hAnsi="Times New Roman" w:cs="Times New Roman"/>
          <w:b/>
          <w:sz w:val="28"/>
          <w:szCs w:val="28"/>
          <w:lang w:eastAsia="ja-JP"/>
        </w:rPr>
        <w:t xml:space="preserve">  </w:t>
      </w:r>
    </w:p>
    <w:p w14:paraId="64B8A531" w14:textId="77777777" w:rsidR="009639B4" w:rsidRPr="008528E9" w:rsidRDefault="009639B4" w:rsidP="009639B4">
      <w:pPr>
        <w:suppressAutoHyphens/>
        <w:spacing w:after="0" w:line="360" w:lineRule="auto"/>
        <w:jc w:val="center"/>
        <w:rPr>
          <w:rFonts w:ascii="Times New Roman" w:eastAsia="MS Mincho" w:hAnsi="Times New Roman" w:cs="Times New Roman"/>
          <w:sz w:val="24"/>
          <w:szCs w:val="24"/>
          <w:lang w:val="ru-RU" w:eastAsia="ja-JP"/>
        </w:rPr>
      </w:pPr>
      <w:r w:rsidRPr="008528E9">
        <w:rPr>
          <w:rFonts w:ascii="Times New Roman" w:eastAsia="MS Mincho" w:hAnsi="Times New Roman" w:cs="Times New Roman"/>
          <w:b/>
          <w:sz w:val="28"/>
          <w:szCs w:val="28"/>
          <w:lang w:eastAsia="ja-JP"/>
        </w:rPr>
        <w:t>НА 2021 – 2025 РОКИ</w:t>
      </w:r>
    </w:p>
    <w:p w14:paraId="1AA62A36" w14:textId="77777777" w:rsidR="009639B4" w:rsidRPr="008528E9" w:rsidRDefault="009639B4" w:rsidP="009639B4">
      <w:pPr>
        <w:suppressAutoHyphens/>
        <w:spacing w:after="0" w:line="360" w:lineRule="auto"/>
        <w:jc w:val="both"/>
        <w:rPr>
          <w:rFonts w:ascii="Times New Roman" w:eastAsia="MS Mincho" w:hAnsi="Times New Roman" w:cs="Times New Roman"/>
          <w:b/>
          <w:color w:val="000000"/>
          <w:sz w:val="24"/>
          <w:szCs w:val="28"/>
          <w:lang w:eastAsia="ja-JP"/>
        </w:rPr>
      </w:pPr>
    </w:p>
    <w:p w14:paraId="73AE122F" w14:textId="77777777" w:rsidR="009639B4" w:rsidRPr="008528E9" w:rsidRDefault="009639B4" w:rsidP="009639B4">
      <w:pPr>
        <w:suppressAutoHyphens/>
        <w:spacing w:after="0" w:line="360" w:lineRule="auto"/>
        <w:jc w:val="both"/>
        <w:rPr>
          <w:rFonts w:ascii="Times New Roman" w:eastAsia="MS Mincho" w:hAnsi="Times New Roman" w:cs="Times New Roman"/>
          <w:color w:val="000000"/>
          <w:sz w:val="24"/>
          <w:szCs w:val="28"/>
          <w:lang w:eastAsia="ja-JP"/>
        </w:rPr>
      </w:pPr>
    </w:p>
    <w:p w14:paraId="77FC9A98" w14:textId="77777777" w:rsidR="009639B4" w:rsidRPr="008528E9" w:rsidRDefault="009639B4" w:rsidP="009639B4">
      <w:pPr>
        <w:suppressAutoHyphens/>
        <w:spacing w:after="0" w:line="360" w:lineRule="auto"/>
        <w:jc w:val="both"/>
        <w:rPr>
          <w:rFonts w:ascii="Times New Roman" w:eastAsia="MS Mincho" w:hAnsi="Times New Roman" w:cs="Times New Roman"/>
          <w:color w:val="000000"/>
          <w:sz w:val="24"/>
          <w:szCs w:val="28"/>
          <w:lang w:eastAsia="ja-JP"/>
        </w:rPr>
      </w:pPr>
    </w:p>
    <w:p w14:paraId="30C3AD6F" w14:textId="77777777" w:rsidR="009639B4" w:rsidRPr="008528E9" w:rsidRDefault="009639B4" w:rsidP="009639B4">
      <w:pPr>
        <w:suppressAutoHyphens/>
        <w:spacing w:after="0" w:line="360" w:lineRule="auto"/>
        <w:jc w:val="both"/>
        <w:rPr>
          <w:rFonts w:ascii="Times New Roman" w:eastAsia="MS Mincho" w:hAnsi="Times New Roman" w:cs="Times New Roman"/>
          <w:color w:val="000000"/>
          <w:sz w:val="24"/>
          <w:szCs w:val="28"/>
          <w:lang w:eastAsia="ja-JP"/>
        </w:rPr>
      </w:pPr>
    </w:p>
    <w:p w14:paraId="5DE14AAC" w14:textId="77777777" w:rsidR="009639B4" w:rsidRPr="008528E9" w:rsidRDefault="009639B4" w:rsidP="009639B4">
      <w:pPr>
        <w:suppressAutoHyphens/>
        <w:spacing w:after="0" w:line="360" w:lineRule="auto"/>
        <w:jc w:val="both"/>
        <w:rPr>
          <w:rFonts w:ascii="Times New Roman" w:eastAsia="MS Mincho" w:hAnsi="Times New Roman" w:cs="Times New Roman"/>
          <w:color w:val="000000"/>
          <w:sz w:val="24"/>
          <w:szCs w:val="28"/>
          <w:lang w:eastAsia="ja-JP"/>
        </w:rPr>
      </w:pPr>
    </w:p>
    <w:p w14:paraId="26FA900A" w14:textId="77777777" w:rsidR="009639B4" w:rsidRPr="008528E9" w:rsidRDefault="009639B4" w:rsidP="009639B4">
      <w:pPr>
        <w:suppressAutoHyphens/>
        <w:spacing w:after="0" w:line="360" w:lineRule="auto"/>
        <w:jc w:val="both"/>
        <w:rPr>
          <w:rFonts w:ascii="Times New Roman" w:eastAsia="MS Mincho" w:hAnsi="Times New Roman" w:cs="Times New Roman"/>
          <w:color w:val="000000"/>
          <w:sz w:val="24"/>
          <w:szCs w:val="28"/>
          <w:lang w:eastAsia="ja-JP"/>
        </w:rPr>
      </w:pPr>
    </w:p>
    <w:p w14:paraId="75748428" w14:textId="77777777" w:rsidR="009639B4" w:rsidRPr="008528E9" w:rsidRDefault="009639B4" w:rsidP="009639B4">
      <w:pPr>
        <w:suppressAutoHyphens/>
        <w:spacing w:after="0" w:line="360" w:lineRule="auto"/>
        <w:jc w:val="both"/>
        <w:rPr>
          <w:rFonts w:ascii="Times New Roman" w:eastAsia="MS Mincho" w:hAnsi="Times New Roman" w:cs="Times New Roman"/>
          <w:color w:val="000000"/>
          <w:sz w:val="24"/>
          <w:szCs w:val="28"/>
          <w:lang w:eastAsia="ja-JP"/>
        </w:rPr>
      </w:pPr>
    </w:p>
    <w:p w14:paraId="11FED909" w14:textId="77777777" w:rsidR="009639B4" w:rsidRDefault="009639B4" w:rsidP="009639B4"/>
    <w:p w14:paraId="78D8F453" w14:textId="77777777" w:rsidR="009639B4" w:rsidRDefault="009639B4" w:rsidP="009639B4"/>
    <w:p w14:paraId="36220DFD" w14:textId="77777777" w:rsidR="009639B4" w:rsidRDefault="009639B4" w:rsidP="009639B4"/>
    <w:p w14:paraId="537F63DF" w14:textId="77777777" w:rsidR="009639B4" w:rsidRDefault="009639B4" w:rsidP="009639B4"/>
    <w:p w14:paraId="59274E5B" w14:textId="77777777" w:rsidR="009639B4" w:rsidRDefault="009639B4" w:rsidP="009639B4"/>
    <w:p w14:paraId="53F5EBEC" w14:textId="77777777" w:rsidR="009639B4" w:rsidRDefault="009639B4" w:rsidP="009639B4"/>
    <w:p w14:paraId="1C68A809" w14:textId="77777777" w:rsidR="009639B4" w:rsidRDefault="009639B4" w:rsidP="009639B4">
      <w:pPr>
        <w:tabs>
          <w:tab w:val="left" w:pos="3165"/>
        </w:tabs>
        <w:spacing w:after="0" w:line="240" w:lineRule="auto"/>
        <w:jc w:val="center"/>
        <w:rPr>
          <w:rFonts w:ascii="Times New Roman" w:eastAsia="Calibri" w:hAnsi="Times New Roman" w:cs="Times New Roman"/>
          <w:b/>
          <w:sz w:val="26"/>
          <w:szCs w:val="26"/>
          <w:lang w:eastAsia="ru-RU"/>
        </w:rPr>
      </w:pPr>
    </w:p>
    <w:p w14:paraId="760318F0" w14:textId="77777777" w:rsidR="009639B4" w:rsidRDefault="009639B4" w:rsidP="009639B4">
      <w:pPr>
        <w:tabs>
          <w:tab w:val="left" w:pos="3165"/>
        </w:tabs>
        <w:spacing w:after="0" w:line="240" w:lineRule="auto"/>
        <w:jc w:val="center"/>
        <w:rPr>
          <w:rFonts w:ascii="Times New Roman" w:eastAsia="Calibri" w:hAnsi="Times New Roman" w:cs="Times New Roman"/>
          <w:b/>
          <w:sz w:val="26"/>
          <w:szCs w:val="26"/>
          <w:lang w:eastAsia="ru-RU"/>
        </w:rPr>
      </w:pPr>
    </w:p>
    <w:p w14:paraId="6FE0ADD0" w14:textId="77777777" w:rsidR="009639B4" w:rsidRDefault="009639B4" w:rsidP="009639B4">
      <w:pPr>
        <w:tabs>
          <w:tab w:val="left" w:pos="3165"/>
        </w:tabs>
        <w:spacing w:after="0" w:line="240" w:lineRule="auto"/>
        <w:jc w:val="center"/>
        <w:rPr>
          <w:rFonts w:ascii="Times New Roman" w:eastAsia="Calibri" w:hAnsi="Times New Roman" w:cs="Times New Roman"/>
          <w:b/>
          <w:sz w:val="26"/>
          <w:szCs w:val="26"/>
          <w:lang w:eastAsia="ru-RU"/>
        </w:rPr>
      </w:pPr>
    </w:p>
    <w:p w14:paraId="197903DE" w14:textId="77777777" w:rsidR="009639B4" w:rsidRPr="008528E9" w:rsidRDefault="009639B4" w:rsidP="009639B4">
      <w:pPr>
        <w:tabs>
          <w:tab w:val="left" w:pos="3165"/>
        </w:tabs>
        <w:spacing w:after="0" w:line="240" w:lineRule="auto"/>
        <w:jc w:val="center"/>
        <w:rPr>
          <w:rFonts w:ascii="Times New Roman" w:eastAsia="Calibri" w:hAnsi="Times New Roman" w:cs="Times New Roman"/>
          <w:b/>
          <w:sz w:val="26"/>
          <w:szCs w:val="26"/>
          <w:lang w:eastAsia="ru-RU"/>
        </w:rPr>
      </w:pPr>
      <w:r w:rsidRPr="008528E9">
        <w:rPr>
          <w:rFonts w:ascii="Times New Roman" w:eastAsia="Calibri" w:hAnsi="Times New Roman" w:cs="Times New Roman"/>
          <w:b/>
          <w:sz w:val="26"/>
          <w:szCs w:val="26"/>
          <w:lang w:eastAsia="ru-RU"/>
        </w:rPr>
        <w:t>м. Сіверськ</w:t>
      </w:r>
    </w:p>
    <w:p w14:paraId="52962680" w14:textId="77777777" w:rsidR="009639B4" w:rsidRPr="008528E9" w:rsidRDefault="009639B4" w:rsidP="009639B4">
      <w:pPr>
        <w:tabs>
          <w:tab w:val="left" w:pos="3165"/>
        </w:tabs>
        <w:spacing w:after="0" w:line="240" w:lineRule="auto"/>
        <w:jc w:val="center"/>
        <w:rPr>
          <w:rFonts w:ascii="Times New Roman" w:eastAsia="Calibri" w:hAnsi="Times New Roman" w:cs="Times New Roman"/>
          <w:b/>
          <w:sz w:val="26"/>
          <w:szCs w:val="26"/>
          <w:lang w:eastAsia="ru-RU"/>
        </w:rPr>
      </w:pPr>
      <w:r>
        <w:rPr>
          <w:rFonts w:ascii="Times New Roman" w:eastAsia="Calibri" w:hAnsi="Times New Roman" w:cs="Times New Roman"/>
          <w:b/>
          <w:sz w:val="26"/>
          <w:szCs w:val="26"/>
          <w:lang w:eastAsia="ru-RU"/>
        </w:rPr>
        <w:t>2021</w:t>
      </w:r>
    </w:p>
    <w:p w14:paraId="654FE7F2" w14:textId="77777777" w:rsidR="009639B4" w:rsidRPr="008528E9" w:rsidRDefault="009639B4" w:rsidP="009639B4">
      <w:pPr>
        <w:suppressAutoHyphens/>
        <w:spacing w:after="0" w:line="360" w:lineRule="auto"/>
        <w:jc w:val="center"/>
        <w:rPr>
          <w:rFonts w:ascii="Times New Roman" w:eastAsia="MS Mincho" w:hAnsi="Times New Roman" w:cs="Times New Roman"/>
          <w:sz w:val="24"/>
          <w:szCs w:val="24"/>
          <w:lang w:val="ru-RU" w:eastAsia="ja-JP"/>
        </w:rPr>
      </w:pPr>
      <w:r w:rsidRPr="008528E9">
        <w:rPr>
          <w:rFonts w:ascii="Times New Roman" w:eastAsia="MS Mincho" w:hAnsi="Times New Roman" w:cs="Times New Roman"/>
          <w:b/>
          <w:caps/>
          <w:sz w:val="28"/>
          <w:szCs w:val="28"/>
          <w:lang w:eastAsia="ja-JP"/>
        </w:rPr>
        <w:t>Зміст</w:t>
      </w:r>
    </w:p>
    <w:p w14:paraId="45821AE3" w14:textId="77777777" w:rsidR="009639B4" w:rsidRPr="008528E9" w:rsidRDefault="009639B4" w:rsidP="009639B4">
      <w:pPr>
        <w:suppressAutoHyphens/>
        <w:spacing w:after="0" w:line="360" w:lineRule="auto"/>
        <w:jc w:val="center"/>
        <w:rPr>
          <w:rFonts w:ascii="Times New Roman" w:eastAsia="MS Mincho" w:hAnsi="Times New Roman" w:cs="Times New Roman"/>
          <w:b/>
          <w:caps/>
          <w:sz w:val="28"/>
          <w:szCs w:val="28"/>
          <w:lang w:eastAsia="ja-JP"/>
        </w:rPr>
      </w:pPr>
    </w:p>
    <w:p w14:paraId="2B4E467D" w14:textId="77777777" w:rsidR="009639B4" w:rsidRPr="008528E9" w:rsidRDefault="009639B4" w:rsidP="009639B4">
      <w:pPr>
        <w:tabs>
          <w:tab w:val="right" w:leader="dot" w:pos="9628"/>
        </w:tabs>
        <w:suppressAutoHyphens/>
        <w:spacing w:after="0" w:line="360" w:lineRule="auto"/>
        <w:rPr>
          <w:rFonts w:ascii="Times New Roman" w:eastAsia="MS Mincho" w:hAnsi="Times New Roman" w:cs="Times New Roman"/>
          <w:sz w:val="24"/>
          <w:szCs w:val="24"/>
          <w:lang w:val="ru-RU" w:eastAsia="ja-JP"/>
        </w:rPr>
      </w:pPr>
      <w:r w:rsidRPr="008528E9">
        <w:rPr>
          <w:rFonts w:ascii="Times New Roman" w:eastAsia="MS Mincho" w:hAnsi="Times New Roman" w:cs="Times New Roman"/>
          <w:sz w:val="24"/>
          <w:szCs w:val="24"/>
          <w:lang w:val="ru-RU" w:eastAsia="ja-JP"/>
        </w:rPr>
        <w:fldChar w:fldCharType="begin"/>
      </w:r>
      <w:r w:rsidRPr="008528E9">
        <w:rPr>
          <w:rFonts w:ascii="Times New Roman" w:eastAsia="MS Mincho" w:hAnsi="Times New Roman" w:cs="Times New Roman"/>
          <w:sz w:val="24"/>
          <w:szCs w:val="24"/>
          <w:lang w:val="ru-RU" w:eastAsia="ja-JP"/>
        </w:rPr>
        <w:instrText xml:space="preserve"> TOC \o "1-1" \h \z \u </w:instrText>
      </w:r>
      <w:r w:rsidRPr="008528E9">
        <w:rPr>
          <w:rFonts w:ascii="Times New Roman" w:eastAsia="MS Mincho" w:hAnsi="Times New Roman" w:cs="Times New Roman"/>
          <w:sz w:val="24"/>
          <w:szCs w:val="24"/>
          <w:lang w:val="ru-RU" w:eastAsia="ja-JP"/>
        </w:rPr>
        <w:fldChar w:fldCharType="separate"/>
      </w:r>
      <w:hyperlink w:anchor="__RefHeading___Toc46155404" w:history="1">
        <w:r w:rsidRPr="008528E9">
          <w:rPr>
            <w:rFonts w:ascii="Times New Roman" w:eastAsia="MS Mincho" w:hAnsi="Times New Roman" w:cs="Times New Roman"/>
            <w:caps/>
            <w:sz w:val="28"/>
            <w:szCs w:val="28"/>
            <w:lang w:eastAsia="ru-RU"/>
          </w:rPr>
          <w:t>І. п</w:t>
        </w:r>
        <w:r w:rsidRPr="008528E9">
          <w:rPr>
            <w:rFonts w:ascii="Times New Roman" w:eastAsia="MS Mincho" w:hAnsi="Times New Roman" w:cs="Times New Roman"/>
            <w:sz w:val="28"/>
            <w:szCs w:val="28"/>
            <w:lang w:eastAsia="ru-RU"/>
          </w:rPr>
          <w:t xml:space="preserve">аспорт Програми національно-патріотичного виховання </w:t>
        </w:r>
        <w:r w:rsidRPr="008528E9">
          <w:rPr>
            <w:rFonts w:ascii="Times New Roman" w:eastAsia="MS Mincho" w:hAnsi="Times New Roman" w:cs="Times New Roman"/>
            <w:sz w:val="28"/>
            <w:szCs w:val="28"/>
            <w:lang w:eastAsia="ja-JP"/>
          </w:rPr>
          <w:t>дітей та молоді</w:t>
        </w:r>
        <w:r>
          <w:rPr>
            <w:rFonts w:ascii="Times New Roman" w:eastAsia="MS Mincho" w:hAnsi="Times New Roman" w:cs="Times New Roman"/>
            <w:sz w:val="28"/>
            <w:szCs w:val="28"/>
            <w:lang w:eastAsia="ru-RU"/>
          </w:rPr>
          <w:t xml:space="preserve"> Сіверської</w:t>
        </w:r>
        <w:r w:rsidRPr="008528E9">
          <w:rPr>
            <w:rFonts w:ascii="Times New Roman" w:eastAsia="MS Mincho" w:hAnsi="Times New Roman" w:cs="Times New Roman"/>
            <w:sz w:val="28"/>
            <w:szCs w:val="28"/>
            <w:lang w:eastAsia="ru-RU"/>
          </w:rPr>
          <w:t xml:space="preserve"> </w:t>
        </w:r>
        <w:r>
          <w:rPr>
            <w:rFonts w:ascii="Times New Roman" w:eastAsia="MS Mincho" w:hAnsi="Times New Roman" w:cs="Times New Roman"/>
            <w:sz w:val="28"/>
            <w:szCs w:val="28"/>
            <w:lang w:eastAsia="ru-RU"/>
          </w:rPr>
          <w:t>міської ради</w:t>
        </w:r>
        <w:r w:rsidRPr="008528E9">
          <w:rPr>
            <w:rFonts w:ascii="Times New Roman" w:eastAsia="MS Mincho" w:hAnsi="Times New Roman" w:cs="Times New Roman"/>
            <w:sz w:val="28"/>
            <w:szCs w:val="28"/>
            <w:lang w:eastAsia="ru-RU"/>
          </w:rPr>
          <w:t xml:space="preserve"> на 2021 – 2025 роки</w:t>
        </w:r>
        <w:r w:rsidRPr="008528E9">
          <w:rPr>
            <w:rFonts w:ascii="Times New Roman" w:eastAsia="MS Mincho" w:hAnsi="Times New Roman" w:cs="Times New Roman"/>
            <w:sz w:val="28"/>
            <w:szCs w:val="28"/>
            <w:lang w:eastAsia="ru-RU"/>
          </w:rPr>
          <w:tab/>
          <w:t>3</w:t>
        </w:r>
      </w:hyperlink>
    </w:p>
    <w:p w14:paraId="74F302F2" w14:textId="77777777" w:rsidR="009639B4" w:rsidRPr="008528E9" w:rsidRDefault="00597716" w:rsidP="009639B4">
      <w:pPr>
        <w:tabs>
          <w:tab w:val="right" w:leader="dot" w:pos="9628"/>
        </w:tabs>
        <w:suppressAutoHyphens/>
        <w:spacing w:after="0" w:line="360" w:lineRule="auto"/>
        <w:rPr>
          <w:rFonts w:ascii="Times New Roman" w:eastAsia="MS Mincho" w:hAnsi="Times New Roman" w:cs="Times New Roman"/>
          <w:sz w:val="24"/>
          <w:szCs w:val="24"/>
          <w:lang w:val="ru-RU" w:eastAsia="ja-JP"/>
        </w:rPr>
      </w:pPr>
      <w:hyperlink w:anchor="__RefHeading___Toc46155405" w:history="1">
        <w:r w:rsidR="009639B4">
          <w:rPr>
            <w:rFonts w:ascii="Times New Roman" w:eastAsia="MS Mincho" w:hAnsi="Times New Roman" w:cs="Times New Roman"/>
            <w:sz w:val="28"/>
            <w:szCs w:val="28"/>
            <w:lang w:eastAsia="ru-RU"/>
          </w:rPr>
          <w:t>ІІ. Загальні положення</w:t>
        </w:r>
        <w:r w:rsidR="009639B4" w:rsidRPr="008528E9">
          <w:rPr>
            <w:rFonts w:ascii="Times New Roman" w:eastAsia="MS Mincho" w:hAnsi="Times New Roman" w:cs="Times New Roman"/>
            <w:sz w:val="28"/>
            <w:szCs w:val="28"/>
            <w:lang w:eastAsia="ru-RU"/>
          </w:rPr>
          <w:tab/>
          <w:t>4</w:t>
        </w:r>
      </w:hyperlink>
    </w:p>
    <w:p w14:paraId="29C50071" w14:textId="77777777" w:rsidR="009639B4" w:rsidRPr="008528E9" w:rsidRDefault="00597716" w:rsidP="009639B4">
      <w:pPr>
        <w:tabs>
          <w:tab w:val="right" w:leader="dot" w:pos="9628"/>
        </w:tabs>
        <w:suppressAutoHyphens/>
        <w:spacing w:after="0" w:line="360" w:lineRule="auto"/>
        <w:rPr>
          <w:rFonts w:ascii="Times New Roman" w:eastAsia="MS Mincho" w:hAnsi="Times New Roman" w:cs="Times New Roman"/>
          <w:sz w:val="24"/>
          <w:szCs w:val="24"/>
          <w:lang w:val="ru-RU" w:eastAsia="ja-JP"/>
        </w:rPr>
      </w:pPr>
      <w:hyperlink w:anchor="__RefHeading___Toc46155406" w:history="1">
        <w:r w:rsidR="009639B4" w:rsidRPr="008528E9">
          <w:rPr>
            <w:rFonts w:ascii="Times New Roman" w:eastAsia="MS Mincho" w:hAnsi="Times New Roman" w:cs="Times New Roman"/>
            <w:sz w:val="28"/>
            <w:szCs w:val="28"/>
            <w:lang w:eastAsia="ru-RU"/>
          </w:rPr>
          <w:t>ІІІ. Визначення проблеми, на розв’язання якої спрямована Програма</w:t>
        </w:r>
        <w:r w:rsidR="009639B4" w:rsidRPr="008528E9">
          <w:rPr>
            <w:rFonts w:ascii="Times New Roman" w:eastAsia="MS Mincho" w:hAnsi="Times New Roman" w:cs="Times New Roman"/>
            <w:sz w:val="28"/>
            <w:szCs w:val="28"/>
            <w:lang w:eastAsia="ru-RU"/>
          </w:rPr>
          <w:tab/>
          <w:t>5</w:t>
        </w:r>
      </w:hyperlink>
    </w:p>
    <w:p w14:paraId="05AEB2B7" w14:textId="77777777" w:rsidR="009639B4" w:rsidRPr="008528E9" w:rsidRDefault="00597716" w:rsidP="009639B4">
      <w:pPr>
        <w:tabs>
          <w:tab w:val="right" w:leader="dot" w:pos="9628"/>
        </w:tabs>
        <w:suppressAutoHyphens/>
        <w:spacing w:after="0" w:line="360" w:lineRule="auto"/>
        <w:rPr>
          <w:rFonts w:ascii="Times New Roman" w:eastAsia="MS Mincho" w:hAnsi="Times New Roman" w:cs="Times New Roman"/>
          <w:sz w:val="24"/>
          <w:szCs w:val="24"/>
          <w:lang w:val="ru-RU" w:eastAsia="ja-JP"/>
        </w:rPr>
      </w:pPr>
      <w:hyperlink w:anchor="__RefHeading___Toc46155407" w:history="1">
        <w:r w:rsidR="009639B4" w:rsidRPr="008528E9">
          <w:rPr>
            <w:rFonts w:ascii="Times New Roman" w:eastAsia="MS Mincho" w:hAnsi="Times New Roman" w:cs="Times New Roman"/>
            <w:sz w:val="28"/>
            <w:szCs w:val="28"/>
            <w:lang w:eastAsia="ru-RU"/>
          </w:rPr>
          <w:t>ІV. Мета Програми</w:t>
        </w:r>
        <w:r w:rsidR="009639B4" w:rsidRPr="008528E9">
          <w:rPr>
            <w:rFonts w:ascii="Times New Roman" w:eastAsia="MS Mincho" w:hAnsi="Times New Roman" w:cs="Times New Roman"/>
            <w:sz w:val="28"/>
            <w:szCs w:val="28"/>
            <w:lang w:eastAsia="ru-RU"/>
          </w:rPr>
          <w:tab/>
          <w:t>7</w:t>
        </w:r>
      </w:hyperlink>
    </w:p>
    <w:p w14:paraId="1A0ACAC8" w14:textId="77777777" w:rsidR="009639B4" w:rsidRPr="008528E9" w:rsidRDefault="00597716" w:rsidP="009639B4">
      <w:pPr>
        <w:tabs>
          <w:tab w:val="right" w:leader="dot" w:pos="9628"/>
        </w:tabs>
        <w:suppressAutoHyphens/>
        <w:spacing w:after="0" w:line="360" w:lineRule="auto"/>
        <w:rPr>
          <w:rFonts w:ascii="Times New Roman" w:eastAsia="MS Mincho" w:hAnsi="Times New Roman" w:cs="Times New Roman"/>
          <w:sz w:val="24"/>
          <w:szCs w:val="24"/>
          <w:lang w:val="ru-RU" w:eastAsia="ja-JP"/>
        </w:rPr>
      </w:pPr>
      <w:hyperlink w:anchor="__RefHeading___Toc46155408" w:history="1">
        <w:r w:rsidR="009639B4" w:rsidRPr="008528E9">
          <w:rPr>
            <w:rFonts w:ascii="Times New Roman" w:eastAsia="MS Mincho" w:hAnsi="Times New Roman" w:cs="Times New Roman"/>
            <w:sz w:val="28"/>
            <w:szCs w:val="28"/>
            <w:lang w:eastAsia="ru-RU"/>
          </w:rPr>
          <w:t>V. Завдання Програми</w:t>
        </w:r>
        <w:r w:rsidR="009639B4" w:rsidRPr="008528E9">
          <w:rPr>
            <w:rFonts w:ascii="Times New Roman" w:eastAsia="MS Mincho" w:hAnsi="Times New Roman" w:cs="Times New Roman"/>
            <w:sz w:val="28"/>
            <w:szCs w:val="28"/>
            <w:lang w:eastAsia="ru-RU"/>
          </w:rPr>
          <w:tab/>
          <w:t>7</w:t>
        </w:r>
      </w:hyperlink>
    </w:p>
    <w:p w14:paraId="2B122C41" w14:textId="77777777" w:rsidR="009639B4" w:rsidRPr="008528E9" w:rsidRDefault="00597716" w:rsidP="009639B4">
      <w:pPr>
        <w:tabs>
          <w:tab w:val="right" w:leader="dot" w:pos="9628"/>
        </w:tabs>
        <w:suppressAutoHyphens/>
        <w:spacing w:after="0" w:line="360" w:lineRule="auto"/>
        <w:rPr>
          <w:rFonts w:ascii="Times New Roman" w:eastAsia="MS Mincho" w:hAnsi="Times New Roman" w:cs="Times New Roman"/>
          <w:sz w:val="24"/>
          <w:szCs w:val="24"/>
          <w:lang w:val="ru-RU" w:eastAsia="ja-JP"/>
        </w:rPr>
      </w:pPr>
      <w:hyperlink w:anchor="__RefHeading___Toc46155409" w:history="1">
        <w:r w:rsidR="009639B4" w:rsidRPr="008528E9">
          <w:rPr>
            <w:rFonts w:ascii="Times New Roman" w:eastAsia="MS Mincho" w:hAnsi="Times New Roman" w:cs="Times New Roman"/>
            <w:sz w:val="28"/>
            <w:szCs w:val="28"/>
            <w:lang w:eastAsia="ru-RU"/>
          </w:rPr>
          <w:t>VІ. Напрямки реалізації завдань Програми</w:t>
        </w:r>
        <w:r w:rsidR="009639B4" w:rsidRPr="008528E9">
          <w:rPr>
            <w:rFonts w:ascii="Times New Roman" w:eastAsia="MS Mincho" w:hAnsi="Times New Roman" w:cs="Times New Roman"/>
            <w:sz w:val="28"/>
            <w:szCs w:val="28"/>
            <w:lang w:eastAsia="ru-RU"/>
          </w:rPr>
          <w:tab/>
          <w:t>8</w:t>
        </w:r>
      </w:hyperlink>
    </w:p>
    <w:p w14:paraId="73388C08" w14:textId="77777777" w:rsidR="009639B4" w:rsidRPr="008528E9" w:rsidRDefault="00597716" w:rsidP="009639B4">
      <w:pPr>
        <w:tabs>
          <w:tab w:val="right" w:leader="dot" w:pos="9628"/>
        </w:tabs>
        <w:suppressAutoHyphens/>
        <w:spacing w:after="0" w:line="360" w:lineRule="auto"/>
        <w:rPr>
          <w:rFonts w:ascii="Times New Roman" w:eastAsia="MS Mincho" w:hAnsi="Times New Roman" w:cs="Times New Roman"/>
          <w:sz w:val="24"/>
          <w:szCs w:val="24"/>
          <w:lang w:val="ru-RU" w:eastAsia="ja-JP"/>
        </w:rPr>
      </w:pPr>
      <w:hyperlink w:anchor="__RefHeading___Toc46155410" w:history="1">
        <w:r w:rsidR="009639B4" w:rsidRPr="008528E9">
          <w:rPr>
            <w:rFonts w:ascii="Times New Roman" w:eastAsia="MS Mincho" w:hAnsi="Times New Roman" w:cs="Times New Roman"/>
            <w:sz w:val="28"/>
            <w:szCs w:val="28"/>
            <w:lang w:eastAsia="ru-RU"/>
          </w:rPr>
          <w:t>VІІ. Очікувані результати виконання Програми</w:t>
        </w:r>
        <w:r w:rsidR="009639B4" w:rsidRPr="008528E9">
          <w:rPr>
            <w:rFonts w:ascii="Times New Roman" w:eastAsia="MS Mincho" w:hAnsi="Times New Roman" w:cs="Times New Roman"/>
            <w:sz w:val="28"/>
            <w:szCs w:val="28"/>
            <w:lang w:eastAsia="ru-RU"/>
          </w:rPr>
          <w:tab/>
          <w:t>10</w:t>
        </w:r>
      </w:hyperlink>
    </w:p>
    <w:p w14:paraId="5B61079D" w14:textId="77777777" w:rsidR="009639B4" w:rsidRPr="008528E9" w:rsidRDefault="00597716" w:rsidP="009639B4">
      <w:pPr>
        <w:tabs>
          <w:tab w:val="right" w:leader="dot" w:pos="9628"/>
        </w:tabs>
        <w:suppressAutoHyphens/>
        <w:spacing w:after="0" w:line="360" w:lineRule="auto"/>
        <w:rPr>
          <w:rFonts w:ascii="Times New Roman" w:eastAsia="MS Mincho" w:hAnsi="Times New Roman" w:cs="Times New Roman"/>
          <w:sz w:val="28"/>
          <w:szCs w:val="28"/>
          <w:lang w:eastAsia="ru-RU"/>
        </w:rPr>
      </w:pPr>
      <w:hyperlink w:anchor="__RefHeading___Toc46155411" w:history="1">
        <w:r w:rsidR="009639B4" w:rsidRPr="008528E9">
          <w:rPr>
            <w:rFonts w:ascii="Times New Roman" w:eastAsia="MS Mincho" w:hAnsi="Times New Roman" w:cs="Times New Roman"/>
            <w:sz w:val="28"/>
            <w:szCs w:val="28"/>
            <w:lang w:eastAsia="ru-RU"/>
          </w:rPr>
          <w:t>VІІІ. Обґрунтування обсягів та джерел фінансування, строки та етапи виконання Програми</w:t>
        </w:r>
        <w:r w:rsidR="009639B4" w:rsidRPr="008528E9">
          <w:rPr>
            <w:rFonts w:ascii="Times New Roman" w:eastAsia="MS Mincho" w:hAnsi="Times New Roman" w:cs="Times New Roman"/>
            <w:sz w:val="28"/>
            <w:szCs w:val="28"/>
            <w:lang w:eastAsia="ru-RU"/>
          </w:rPr>
          <w:tab/>
          <w:t>11</w:t>
        </w:r>
      </w:hyperlink>
    </w:p>
    <w:p w14:paraId="346E03DA" w14:textId="77777777" w:rsidR="009639B4" w:rsidRPr="008528E9" w:rsidRDefault="009639B4" w:rsidP="009639B4">
      <w:pPr>
        <w:tabs>
          <w:tab w:val="right" w:leader="dot" w:pos="9628"/>
        </w:tabs>
        <w:suppressAutoHyphens/>
        <w:spacing w:after="0" w:line="360" w:lineRule="auto"/>
        <w:rPr>
          <w:rFonts w:ascii="Times New Roman" w:eastAsia="MS Mincho" w:hAnsi="Times New Roman" w:cs="Times New Roman"/>
          <w:sz w:val="24"/>
          <w:szCs w:val="24"/>
          <w:lang w:val="ru-RU" w:eastAsia="ja-JP"/>
        </w:rPr>
      </w:pPr>
      <w:r w:rsidRPr="008528E9">
        <w:rPr>
          <w:rFonts w:ascii="Times New Roman" w:eastAsia="MS Mincho" w:hAnsi="Times New Roman" w:cs="Times New Roman"/>
          <w:sz w:val="28"/>
          <w:szCs w:val="28"/>
          <w:lang w:eastAsia="ru-RU"/>
        </w:rPr>
        <w:t>І</w:t>
      </w:r>
      <w:hyperlink w:anchor="__RefHeading___Toc46155413" w:history="1">
        <w:r w:rsidRPr="008528E9">
          <w:rPr>
            <w:rFonts w:ascii="Times New Roman" w:eastAsia="MS Mincho" w:hAnsi="Times New Roman" w:cs="Times New Roman"/>
            <w:sz w:val="28"/>
            <w:szCs w:val="28"/>
            <w:lang w:eastAsia="ru-RU"/>
          </w:rPr>
          <w:t>Х. Координація та контроль за ходом виконання Програми</w:t>
        </w:r>
        <w:r w:rsidRPr="008528E9">
          <w:rPr>
            <w:rFonts w:ascii="Times New Roman" w:eastAsia="MS Mincho" w:hAnsi="Times New Roman" w:cs="Times New Roman"/>
            <w:sz w:val="28"/>
            <w:szCs w:val="28"/>
            <w:lang w:eastAsia="ru-RU"/>
          </w:rPr>
          <w:tab/>
          <w:t>12</w:t>
        </w:r>
      </w:hyperlink>
    </w:p>
    <w:p w14:paraId="7B9698A9" w14:textId="77777777" w:rsidR="009639B4" w:rsidRPr="008528E9" w:rsidRDefault="009639B4" w:rsidP="009639B4">
      <w:pPr>
        <w:suppressAutoHyphens/>
        <w:spacing w:after="0" w:line="360" w:lineRule="auto"/>
        <w:jc w:val="center"/>
        <w:rPr>
          <w:rFonts w:ascii="Calibri" w:eastAsia="Times New Roman" w:hAnsi="Calibri" w:cs="Calibri"/>
          <w:caps/>
          <w:sz w:val="28"/>
          <w:szCs w:val="28"/>
          <w:lang w:eastAsia="ru-RU"/>
        </w:rPr>
      </w:pPr>
      <w:r w:rsidRPr="008528E9">
        <w:rPr>
          <w:rFonts w:ascii="Times New Roman" w:eastAsia="MS Mincho" w:hAnsi="Times New Roman" w:cs="Times New Roman"/>
          <w:sz w:val="24"/>
          <w:szCs w:val="24"/>
          <w:lang w:val="ru-RU" w:eastAsia="ja-JP"/>
        </w:rPr>
        <w:fldChar w:fldCharType="end"/>
      </w:r>
    </w:p>
    <w:p w14:paraId="5B6B7CC2" w14:textId="77777777" w:rsidR="009639B4" w:rsidRPr="008528E9" w:rsidRDefault="009639B4" w:rsidP="009639B4">
      <w:pPr>
        <w:tabs>
          <w:tab w:val="left" w:pos="2880"/>
        </w:tabs>
        <w:suppressAutoHyphens/>
        <w:spacing w:after="0" w:line="360" w:lineRule="auto"/>
        <w:rPr>
          <w:rFonts w:ascii="Times New Roman" w:eastAsia="MS Mincho" w:hAnsi="Times New Roman" w:cs="Times New Roman"/>
          <w:sz w:val="24"/>
          <w:szCs w:val="24"/>
          <w:lang w:val="ru-RU" w:eastAsia="ja-JP"/>
        </w:rPr>
      </w:pPr>
      <w:r w:rsidRPr="008528E9">
        <w:rPr>
          <w:rFonts w:ascii="Times New Roman" w:eastAsia="MS Mincho" w:hAnsi="Times New Roman" w:cs="Times New Roman"/>
          <w:b/>
          <w:caps/>
          <w:sz w:val="28"/>
          <w:szCs w:val="28"/>
          <w:lang w:eastAsia="ja-JP"/>
        </w:rPr>
        <w:tab/>
      </w:r>
    </w:p>
    <w:p w14:paraId="459E17EF" w14:textId="77777777" w:rsidR="009639B4" w:rsidRPr="008528E9" w:rsidRDefault="009639B4" w:rsidP="009639B4">
      <w:pPr>
        <w:pageBreakBefore/>
        <w:suppressAutoHyphens/>
        <w:spacing w:after="0" w:line="360" w:lineRule="auto"/>
        <w:jc w:val="center"/>
        <w:rPr>
          <w:rFonts w:ascii="Times New Roman" w:eastAsia="MS Mincho" w:hAnsi="Times New Roman" w:cs="Times New Roman"/>
          <w:sz w:val="24"/>
          <w:szCs w:val="24"/>
          <w:lang w:val="ru-RU" w:eastAsia="ja-JP"/>
        </w:rPr>
      </w:pPr>
      <w:bookmarkStart w:id="207" w:name="__RefHeading___Toc46155404"/>
      <w:bookmarkEnd w:id="207"/>
      <w:r w:rsidRPr="008528E9">
        <w:rPr>
          <w:rFonts w:ascii="Times New Roman" w:eastAsia="MS Mincho" w:hAnsi="Times New Roman" w:cs="Times New Roman"/>
          <w:b/>
          <w:caps/>
          <w:sz w:val="28"/>
          <w:szCs w:val="28"/>
          <w:lang w:eastAsia="ja-JP"/>
        </w:rPr>
        <w:lastRenderedPageBreak/>
        <w:t>І. п</w:t>
      </w:r>
      <w:r w:rsidRPr="008528E9">
        <w:rPr>
          <w:rFonts w:ascii="Times New Roman" w:eastAsia="MS Mincho" w:hAnsi="Times New Roman" w:cs="Times New Roman"/>
          <w:b/>
          <w:sz w:val="28"/>
          <w:szCs w:val="28"/>
          <w:lang w:eastAsia="ja-JP"/>
        </w:rPr>
        <w:t xml:space="preserve">аспорт Програми національно-патріотичного виховання дітей та молоді </w:t>
      </w:r>
      <w:r>
        <w:rPr>
          <w:rFonts w:ascii="Times New Roman" w:eastAsia="MS Mincho" w:hAnsi="Times New Roman" w:cs="Times New Roman"/>
          <w:b/>
          <w:sz w:val="28"/>
          <w:szCs w:val="28"/>
          <w:lang w:eastAsia="ja-JP"/>
        </w:rPr>
        <w:t>Сіверської міської ради</w:t>
      </w:r>
      <w:r w:rsidRPr="008528E9">
        <w:rPr>
          <w:rFonts w:ascii="Times New Roman" w:eastAsia="MS Mincho" w:hAnsi="Times New Roman" w:cs="Times New Roman"/>
          <w:b/>
          <w:sz w:val="28"/>
          <w:szCs w:val="28"/>
          <w:lang w:eastAsia="ja-JP"/>
        </w:rPr>
        <w:t xml:space="preserve"> на 2021 – 2025 роки</w:t>
      </w:r>
    </w:p>
    <w:p w14:paraId="5D091685" w14:textId="77777777" w:rsidR="009639B4" w:rsidRPr="008528E9" w:rsidRDefault="009639B4" w:rsidP="009639B4">
      <w:pPr>
        <w:suppressAutoHyphens/>
        <w:spacing w:after="0" w:line="360" w:lineRule="auto"/>
        <w:jc w:val="center"/>
        <w:rPr>
          <w:rFonts w:ascii="Times New Roman" w:eastAsia="Calibri" w:hAnsi="Times New Roman" w:cs="Times New Roman"/>
          <w:b/>
          <w:bCs/>
          <w:caps/>
          <w:sz w:val="28"/>
          <w:szCs w:val="28"/>
        </w:rPr>
      </w:pPr>
    </w:p>
    <w:tbl>
      <w:tblPr>
        <w:tblW w:w="9606" w:type="dxa"/>
        <w:jc w:val="center"/>
        <w:tblLayout w:type="fixed"/>
        <w:tblLook w:val="0000" w:firstRow="0" w:lastRow="0" w:firstColumn="0" w:lastColumn="0" w:noHBand="0" w:noVBand="0"/>
      </w:tblPr>
      <w:tblGrid>
        <w:gridCol w:w="668"/>
        <w:gridCol w:w="4261"/>
        <w:gridCol w:w="4677"/>
      </w:tblGrid>
      <w:tr w:rsidR="009639B4" w:rsidRPr="00656858" w14:paraId="03969E84" w14:textId="77777777" w:rsidTr="00597716">
        <w:trPr>
          <w:trHeight w:val="1809"/>
          <w:jc w:val="center"/>
        </w:trPr>
        <w:tc>
          <w:tcPr>
            <w:tcW w:w="668" w:type="dxa"/>
            <w:tcBorders>
              <w:top w:val="single" w:sz="4" w:space="0" w:color="000000"/>
              <w:left w:val="single" w:sz="4" w:space="0" w:color="000000"/>
              <w:bottom w:val="single" w:sz="4" w:space="0" w:color="000000"/>
            </w:tcBorders>
            <w:shd w:val="clear" w:color="auto" w:fill="auto"/>
          </w:tcPr>
          <w:p w14:paraId="40B1DF55" w14:textId="77777777" w:rsidR="009639B4" w:rsidRPr="008528E9" w:rsidRDefault="009639B4" w:rsidP="00597716">
            <w:pPr>
              <w:suppressAutoHyphens/>
              <w:spacing w:after="0" w:line="360" w:lineRule="auto"/>
              <w:jc w:val="center"/>
              <w:rPr>
                <w:rFonts w:ascii="Times New Roman" w:eastAsia="Times New Roman" w:hAnsi="Times New Roman" w:cs="Times New Roman"/>
                <w:sz w:val="24"/>
                <w:szCs w:val="24"/>
                <w:lang w:val="ru-RU" w:eastAsia="ja-JP"/>
              </w:rPr>
            </w:pPr>
            <w:r w:rsidRPr="008528E9">
              <w:rPr>
                <w:rFonts w:ascii="Times New Roman" w:eastAsia="Times New Roman" w:hAnsi="Times New Roman" w:cs="Times New Roman"/>
                <w:bCs/>
                <w:sz w:val="28"/>
                <w:szCs w:val="28"/>
                <w:lang w:eastAsia="ja-JP"/>
              </w:rPr>
              <w:t>1.</w:t>
            </w:r>
          </w:p>
        </w:tc>
        <w:tc>
          <w:tcPr>
            <w:tcW w:w="4261" w:type="dxa"/>
            <w:tcBorders>
              <w:top w:val="single" w:sz="4" w:space="0" w:color="000000"/>
              <w:left w:val="single" w:sz="4" w:space="0" w:color="000000"/>
              <w:bottom w:val="single" w:sz="4" w:space="0" w:color="000000"/>
            </w:tcBorders>
            <w:shd w:val="clear" w:color="auto" w:fill="auto"/>
          </w:tcPr>
          <w:p w14:paraId="02D192C1" w14:textId="77777777" w:rsidR="009639B4" w:rsidRPr="008528E9" w:rsidRDefault="009639B4" w:rsidP="00597716">
            <w:pPr>
              <w:suppressAutoHyphens/>
              <w:spacing w:after="0" w:line="360" w:lineRule="auto"/>
              <w:rPr>
                <w:rFonts w:ascii="Times New Roman" w:eastAsia="Times New Roman" w:hAnsi="Times New Roman" w:cs="Times New Roman"/>
                <w:sz w:val="24"/>
                <w:szCs w:val="24"/>
                <w:lang w:val="ru-RU" w:eastAsia="ja-JP"/>
              </w:rPr>
            </w:pPr>
            <w:r w:rsidRPr="008528E9">
              <w:rPr>
                <w:rFonts w:ascii="Times New Roman" w:eastAsia="Times New Roman" w:hAnsi="Times New Roman" w:cs="Times New Roman"/>
                <w:sz w:val="28"/>
                <w:szCs w:val="28"/>
                <w:lang w:eastAsia="ja-JP"/>
              </w:rPr>
              <w:t>Дата, номер і назва розпорядчого документа органу виконавчої влади про розроблення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3CF7A58B" w14:textId="77777777" w:rsidR="009639B4" w:rsidRPr="008528E9" w:rsidRDefault="009639B4" w:rsidP="00597716">
            <w:pPr>
              <w:suppressAutoHyphens/>
              <w:spacing w:after="0" w:line="360" w:lineRule="auto"/>
              <w:jc w:val="both"/>
              <w:rPr>
                <w:rFonts w:ascii="Times New Roman" w:eastAsia="Times New Roman" w:hAnsi="Times New Roman" w:cs="Times New Roman"/>
                <w:sz w:val="24"/>
                <w:szCs w:val="24"/>
                <w:lang w:val="ru-RU" w:eastAsia="ja-JP"/>
              </w:rPr>
            </w:pPr>
            <w:r w:rsidRPr="008528E9">
              <w:rPr>
                <w:rFonts w:ascii="Times New Roman" w:eastAsia="Times New Roman" w:hAnsi="Times New Roman" w:cs="Times New Roman"/>
                <w:bCs/>
                <w:sz w:val="28"/>
                <w:szCs w:val="28"/>
                <w:lang w:eastAsia="ja-JP"/>
              </w:rPr>
              <w:t>Указ Президента України від               18 травня 2019 року № 286/2019 «Про Стратегію національно-патріотичного виховання»</w:t>
            </w:r>
          </w:p>
        </w:tc>
      </w:tr>
      <w:tr w:rsidR="009639B4" w:rsidRPr="008528E9" w14:paraId="45C205EF" w14:textId="77777777" w:rsidTr="00597716">
        <w:trPr>
          <w:jc w:val="center"/>
        </w:trPr>
        <w:tc>
          <w:tcPr>
            <w:tcW w:w="668" w:type="dxa"/>
            <w:tcBorders>
              <w:top w:val="single" w:sz="4" w:space="0" w:color="000000"/>
              <w:left w:val="single" w:sz="4" w:space="0" w:color="000000"/>
              <w:bottom w:val="single" w:sz="4" w:space="0" w:color="000000"/>
            </w:tcBorders>
            <w:shd w:val="clear" w:color="auto" w:fill="auto"/>
          </w:tcPr>
          <w:p w14:paraId="444BF057" w14:textId="77777777" w:rsidR="009639B4" w:rsidRPr="008528E9" w:rsidRDefault="009639B4" w:rsidP="00597716">
            <w:pPr>
              <w:suppressAutoHyphens/>
              <w:spacing w:after="0" w:line="360" w:lineRule="auto"/>
              <w:jc w:val="center"/>
              <w:rPr>
                <w:rFonts w:ascii="Times New Roman" w:eastAsia="Times New Roman" w:hAnsi="Times New Roman" w:cs="Times New Roman"/>
                <w:sz w:val="24"/>
                <w:szCs w:val="24"/>
                <w:lang w:val="ru-RU" w:eastAsia="ja-JP"/>
              </w:rPr>
            </w:pPr>
            <w:r w:rsidRPr="008528E9">
              <w:rPr>
                <w:rFonts w:ascii="Times New Roman" w:eastAsia="Times New Roman" w:hAnsi="Times New Roman" w:cs="Times New Roman"/>
                <w:bCs/>
                <w:sz w:val="28"/>
                <w:szCs w:val="28"/>
                <w:lang w:eastAsia="ja-JP"/>
              </w:rPr>
              <w:t>2.</w:t>
            </w:r>
          </w:p>
        </w:tc>
        <w:tc>
          <w:tcPr>
            <w:tcW w:w="4261" w:type="dxa"/>
            <w:tcBorders>
              <w:top w:val="single" w:sz="4" w:space="0" w:color="000000"/>
              <w:left w:val="single" w:sz="4" w:space="0" w:color="000000"/>
              <w:bottom w:val="single" w:sz="4" w:space="0" w:color="000000"/>
            </w:tcBorders>
            <w:shd w:val="clear" w:color="auto" w:fill="auto"/>
          </w:tcPr>
          <w:p w14:paraId="305010E6" w14:textId="77777777" w:rsidR="009639B4" w:rsidRPr="008528E9" w:rsidRDefault="009639B4" w:rsidP="00597716">
            <w:pPr>
              <w:suppressAutoHyphens/>
              <w:spacing w:after="0" w:line="360" w:lineRule="auto"/>
              <w:rPr>
                <w:rFonts w:ascii="Times New Roman" w:eastAsia="Times New Roman" w:hAnsi="Times New Roman" w:cs="Times New Roman"/>
                <w:sz w:val="24"/>
                <w:szCs w:val="24"/>
                <w:lang w:val="ru-RU" w:eastAsia="ja-JP"/>
              </w:rPr>
            </w:pPr>
            <w:r w:rsidRPr="008528E9">
              <w:rPr>
                <w:rFonts w:ascii="Times New Roman" w:eastAsia="Times New Roman" w:hAnsi="Times New Roman" w:cs="Times New Roman"/>
                <w:sz w:val="28"/>
                <w:szCs w:val="28"/>
                <w:lang w:eastAsia="ja-JP"/>
              </w:rPr>
              <w:t>Розробник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0AA5127D" w14:textId="77777777" w:rsidR="009639B4" w:rsidRPr="008528E9" w:rsidRDefault="009639B4" w:rsidP="00597716">
            <w:pPr>
              <w:suppressAutoHyphens/>
              <w:spacing w:after="0" w:line="360" w:lineRule="auto"/>
              <w:jc w:val="both"/>
              <w:rPr>
                <w:rFonts w:ascii="Times New Roman" w:eastAsia="Times New Roman" w:hAnsi="Times New Roman" w:cs="Times New Roman"/>
                <w:sz w:val="24"/>
                <w:szCs w:val="24"/>
                <w:lang w:val="ru-RU" w:eastAsia="ja-JP"/>
              </w:rPr>
            </w:pPr>
            <w:r>
              <w:rPr>
                <w:rFonts w:ascii="Times New Roman" w:eastAsia="Times New Roman" w:hAnsi="Times New Roman" w:cs="Times New Roman"/>
                <w:sz w:val="28"/>
                <w:szCs w:val="28"/>
                <w:lang w:eastAsia="ja-JP"/>
              </w:rPr>
              <w:t xml:space="preserve">Сіверська </w:t>
            </w:r>
            <w:r w:rsidRPr="008528E9">
              <w:rPr>
                <w:rFonts w:ascii="Times New Roman" w:eastAsia="Times New Roman" w:hAnsi="Times New Roman" w:cs="Times New Roman"/>
                <w:sz w:val="28"/>
                <w:szCs w:val="28"/>
                <w:lang w:eastAsia="ja-JP"/>
              </w:rPr>
              <w:t xml:space="preserve"> міськ</w:t>
            </w:r>
            <w:r>
              <w:rPr>
                <w:rFonts w:ascii="Times New Roman" w:eastAsia="Times New Roman" w:hAnsi="Times New Roman" w:cs="Times New Roman"/>
                <w:sz w:val="28"/>
                <w:szCs w:val="28"/>
                <w:lang w:eastAsia="ja-JP"/>
              </w:rPr>
              <w:t>а</w:t>
            </w:r>
            <w:r w:rsidRPr="008528E9">
              <w:rPr>
                <w:rFonts w:ascii="Times New Roman" w:eastAsia="Times New Roman" w:hAnsi="Times New Roman" w:cs="Times New Roman"/>
                <w:sz w:val="28"/>
                <w:szCs w:val="28"/>
                <w:lang w:eastAsia="ja-JP"/>
              </w:rPr>
              <w:t xml:space="preserve"> рад</w:t>
            </w:r>
            <w:r>
              <w:rPr>
                <w:rFonts w:ascii="Times New Roman" w:eastAsia="Times New Roman" w:hAnsi="Times New Roman" w:cs="Times New Roman"/>
                <w:sz w:val="28"/>
                <w:szCs w:val="28"/>
                <w:lang w:eastAsia="ja-JP"/>
              </w:rPr>
              <w:t>а</w:t>
            </w:r>
          </w:p>
          <w:p w14:paraId="79C2EB19" w14:textId="77777777" w:rsidR="009639B4" w:rsidRPr="008528E9" w:rsidRDefault="009639B4" w:rsidP="00597716">
            <w:pPr>
              <w:suppressAutoHyphens/>
              <w:spacing w:after="0" w:line="360" w:lineRule="auto"/>
              <w:jc w:val="both"/>
              <w:rPr>
                <w:rFonts w:ascii="Times New Roman" w:eastAsia="Times New Roman" w:hAnsi="Times New Roman" w:cs="Times New Roman"/>
                <w:b/>
                <w:bCs/>
                <w:sz w:val="28"/>
                <w:szCs w:val="28"/>
                <w:lang w:eastAsia="ja-JP"/>
              </w:rPr>
            </w:pPr>
          </w:p>
        </w:tc>
      </w:tr>
      <w:tr w:rsidR="009639B4" w:rsidRPr="00656858" w14:paraId="10059CDB" w14:textId="77777777" w:rsidTr="00597716">
        <w:trPr>
          <w:jc w:val="center"/>
        </w:trPr>
        <w:tc>
          <w:tcPr>
            <w:tcW w:w="668" w:type="dxa"/>
            <w:tcBorders>
              <w:top w:val="single" w:sz="4" w:space="0" w:color="000000"/>
              <w:left w:val="single" w:sz="4" w:space="0" w:color="000000"/>
              <w:bottom w:val="single" w:sz="4" w:space="0" w:color="000000"/>
            </w:tcBorders>
            <w:shd w:val="clear" w:color="auto" w:fill="auto"/>
          </w:tcPr>
          <w:p w14:paraId="3F6A725F" w14:textId="77777777" w:rsidR="009639B4" w:rsidRPr="008528E9" w:rsidRDefault="009639B4" w:rsidP="00597716">
            <w:pPr>
              <w:suppressAutoHyphens/>
              <w:spacing w:after="0" w:line="360" w:lineRule="auto"/>
              <w:jc w:val="center"/>
              <w:rPr>
                <w:rFonts w:ascii="Times New Roman" w:eastAsia="Times New Roman" w:hAnsi="Times New Roman" w:cs="Times New Roman"/>
                <w:sz w:val="24"/>
                <w:szCs w:val="24"/>
                <w:lang w:val="ru-RU" w:eastAsia="ja-JP"/>
              </w:rPr>
            </w:pPr>
            <w:r w:rsidRPr="008528E9">
              <w:rPr>
                <w:rFonts w:ascii="Times New Roman" w:eastAsia="Times New Roman" w:hAnsi="Times New Roman" w:cs="Times New Roman"/>
                <w:bCs/>
                <w:sz w:val="28"/>
                <w:szCs w:val="28"/>
                <w:lang w:eastAsia="ja-JP"/>
              </w:rPr>
              <w:t>3.</w:t>
            </w:r>
          </w:p>
        </w:tc>
        <w:tc>
          <w:tcPr>
            <w:tcW w:w="4261" w:type="dxa"/>
            <w:tcBorders>
              <w:top w:val="single" w:sz="4" w:space="0" w:color="000000"/>
              <w:left w:val="single" w:sz="4" w:space="0" w:color="000000"/>
              <w:bottom w:val="single" w:sz="4" w:space="0" w:color="000000"/>
            </w:tcBorders>
            <w:shd w:val="clear" w:color="auto" w:fill="auto"/>
          </w:tcPr>
          <w:p w14:paraId="71B28A77" w14:textId="77777777" w:rsidR="009639B4" w:rsidRPr="008528E9" w:rsidRDefault="009639B4" w:rsidP="00597716">
            <w:pPr>
              <w:suppressAutoHyphens/>
              <w:spacing w:after="0" w:line="360" w:lineRule="auto"/>
              <w:rPr>
                <w:rFonts w:ascii="Times New Roman" w:eastAsia="Times New Roman" w:hAnsi="Times New Roman" w:cs="Times New Roman"/>
                <w:sz w:val="24"/>
                <w:szCs w:val="24"/>
                <w:lang w:val="ru-RU" w:eastAsia="ja-JP"/>
              </w:rPr>
            </w:pPr>
            <w:r w:rsidRPr="008528E9">
              <w:rPr>
                <w:rFonts w:ascii="Times New Roman" w:eastAsia="Times New Roman" w:hAnsi="Times New Roman" w:cs="Times New Roman"/>
                <w:sz w:val="28"/>
                <w:szCs w:val="28"/>
                <w:lang w:eastAsia="ja-JP"/>
              </w:rPr>
              <w:t>Відповідальні виконавці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6976DCE8" w14:textId="77777777" w:rsidR="009639B4" w:rsidRPr="008528E9" w:rsidRDefault="009639B4" w:rsidP="00597716">
            <w:pPr>
              <w:widowControl w:val="0"/>
              <w:suppressAutoHyphens/>
              <w:spacing w:after="0" w:line="360" w:lineRule="auto"/>
              <w:jc w:val="both"/>
              <w:rPr>
                <w:rFonts w:ascii="Times New Roman" w:eastAsia="MS Mincho" w:hAnsi="Times New Roman" w:cs="Times New Roman"/>
                <w:color w:val="000000"/>
                <w:sz w:val="28"/>
                <w:szCs w:val="28"/>
                <w:lang w:eastAsia="uk-UA"/>
              </w:rPr>
            </w:pPr>
            <w:r w:rsidRPr="004629BB">
              <w:rPr>
                <w:rFonts w:ascii="Times New Roman" w:eastAsia="Calibri" w:hAnsi="Times New Roman" w:cs="Times New Roman"/>
                <w:sz w:val="28"/>
                <w:szCs w:val="28"/>
                <w:lang w:eastAsia="ru-RU"/>
              </w:rPr>
              <w:t>Сіверська міська рада Бахмутського району Донецької області</w:t>
            </w:r>
          </w:p>
        </w:tc>
      </w:tr>
      <w:tr w:rsidR="009639B4" w:rsidRPr="00656858" w14:paraId="37DAEE64" w14:textId="77777777" w:rsidTr="00597716">
        <w:trPr>
          <w:jc w:val="center"/>
        </w:trPr>
        <w:tc>
          <w:tcPr>
            <w:tcW w:w="668" w:type="dxa"/>
            <w:tcBorders>
              <w:top w:val="single" w:sz="4" w:space="0" w:color="000000"/>
              <w:left w:val="single" w:sz="4" w:space="0" w:color="000000"/>
              <w:bottom w:val="single" w:sz="4" w:space="0" w:color="000000"/>
            </w:tcBorders>
            <w:shd w:val="clear" w:color="auto" w:fill="auto"/>
          </w:tcPr>
          <w:p w14:paraId="425F389A" w14:textId="77777777" w:rsidR="009639B4" w:rsidRPr="008528E9" w:rsidRDefault="009639B4" w:rsidP="00597716">
            <w:pPr>
              <w:suppressAutoHyphens/>
              <w:spacing w:after="0" w:line="360" w:lineRule="auto"/>
              <w:jc w:val="center"/>
              <w:rPr>
                <w:rFonts w:ascii="Times New Roman" w:eastAsia="Times New Roman" w:hAnsi="Times New Roman" w:cs="Times New Roman"/>
                <w:bCs/>
                <w:sz w:val="28"/>
                <w:szCs w:val="28"/>
                <w:lang w:eastAsia="ja-JP"/>
              </w:rPr>
            </w:pPr>
            <w:r>
              <w:rPr>
                <w:rFonts w:ascii="Times New Roman" w:eastAsia="Times New Roman" w:hAnsi="Times New Roman" w:cs="Times New Roman"/>
                <w:bCs/>
                <w:sz w:val="28"/>
                <w:szCs w:val="28"/>
                <w:lang w:eastAsia="ja-JP"/>
              </w:rPr>
              <w:t>4.</w:t>
            </w:r>
          </w:p>
        </w:tc>
        <w:tc>
          <w:tcPr>
            <w:tcW w:w="4261" w:type="dxa"/>
            <w:tcBorders>
              <w:top w:val="single" w:sz="4" w:space="0" w:color="000000"/>
              <w:left w:val="single" w:sz="4" w:space="0" w:color="000000"/>
              <w:bottom w:val="single" w:sz="4" w:space="0" w:color="000000"/>
            </w:tcBorders>
            <w:shd w:val="clear" w:color="auto" w:fill="auto"/>
          </w:tcPr>
          <w:p w14:paraId="5A0B4AE1" w14:textId="77777777" w:rsidR="009639B4" w:rsidRPr="008528E9" w:rsidRDefault="009639B4" w:rsidP="00597716">
            <w:pPr>
              <w:suppressAutoHyphens/>
              <w:spacing w:after="0" w:line="360" w:lineRule="auto"/>
              <w:rPr>
                <w:rFonts w:ascii="Times New Roman" w:eastAsia="Times New Roman" w:hAnsi="Times New Roman" w:cs="Times New Roman"/>
                <w:sz w:val="28"/>
                <w:szCs w:val="28"/>
                <w:lang w:eastAsia="ja-JP"/>
              </w:rPr>
            </w:pPr>
            <w:r>
              <w:rPr>
                <w:rFonts w:ascii="Times New Roman" w:eastAsia="Times New Roman" w:hAnsi="Times New Roman" w:cs="Times New Roman"/>
                <w:sz w:val="28"/>
                <w:szCs w:val="28"/>
                <w:lang w:eastAsia="ja-JP"/>
              </w:rPr>
              <w:t>Учасники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7E4478E5" w14:textId="77777777" w:rsidR="009639B4" w:rsidRPr="008528E9" w:rsidRDefault="009639B4" w:rsidP="00597716">
            <w:pPr>
              <w:widowControl w:val="0"/>
              <w:suppressAutoHyphens/>
              <w:spacing w:after="0" w:line="360" w:lineRule="auto"/>
              <w:jc w:val="both"/>
              <w:rPr>
                <w:rFonts w:ascii="Times New Roman" w:eastAsia="MS Mincho" w:hAnsi="Times New Roman" w:cs="Times New Roman"/>
                <w:sz w:val="24"/>
                <w:szCs w:val="24"/>
                <w:lang w:eastAsia="ja-JP"/>
              </w:rPr>
            </w:pPr>
            <w:r w:rsidRPr="004629BB">
              <w:rPr>
                <w:rFonts w:ascii="Times New Roman" w:eastAsia="Calibri" w:hAnsi="Times New Roman" w:cs="Times New Roman"/>
                <w:sz w:val="28"/>
                <w:szCs w:val="28"/>
                <w:lang w:eastAsia="ru-RU"/>
              </w:rPr>
              <w:t>Виконавчий комітет Сіверської міської ради Бахмутського району Донецької області</w:t>
            </w:r>
            <w:r>
              <w:rPr>
                <w:rFonts w:ascii="Times New Roman" w:eastAsia="Calibri" w:hAnsi="Times New Roman" w:cs="Times New Roman"/>
                <w:sz w:val="28"/>
                <w:szCs w:val="28"/>
                <w:lang w:eastAsia="ru-RU"/>
              </w:rPr>
              <w:t>,</w:t>
            </w:r>
            <w:r w:rsidRPr="009B23F3">
              <w:rPr>
                <w:rFonts w:ascii="Times New Roman" w:eastAsia="MS Mincho" w:hAnsi="Times New Roman" w:cs="Times New Roman"/>
                <w:color w:val="000000"/>
                <w:sz w:val="28"/>
                <w:szCs w:val="28"/>
                <w:lang w:eastAsia="uk-UA"/>
              </w:rPr>
              <w:t xml:space="preserve"> заклади освіти, культури,</w:t>
            </w:r>
            <w:r w:rsidRPr="004629BB">
              <w:rPr>
                <w:rFonts w:ascii="Times New Roman" w:eastAsia="Calibri" w:hAnsi="Times New Roman" w:cs="Times New Roman"/>
                <w:sz w:val="28"/>
                <w:szCs w:val="28"/>
                <w:lang w:eastAsia="ru-RU"/>
              </w:rPr>
              <w:t xml:space="preserve"> спортивно-оздоровчий комплекс «</w:t>
            </w:r>
            <w:proofErr w:type="spellStart"/>
            <w:r w:rsidRPr="004629BB">
              <w:rPr>
                <w:rFonts w:ascii="Times New Roman" w:eastAsia="Calibri" w:hAnsi="Times New Roman" w:cs="Times New Roman"/>
                <w:sz w:val="28"/>
                <w:szCs w:val="28"/>
                <w:lang w:eastAsia="ru-RU"/>
              </w:rPr>
              <w:t>Доломітчик</w:t>
            </w:r>
            <w:proofErr w:type="spellEnd"/>
            <w:r w:rsidRPr="004629BB">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М</w:t>
            </w:r>
            <w:r w:rsidRPr="004629BB">
              <w:rPr>
                <w:rFonts w:ascii="Times New Roman" w:eastAsia="Calibri" w:hAnsi="Times New Roman" w:cs="Times New Roman"/>
                <w:sz w:val="28"/>
                <w:szCs w:val="28"/>
                <w:lang w:eastAsia="ru-RU"/>
              </w:rPr>
              <w:t>олодіжний центр «Територія-М»,</w:t>
            </w:r>
            <w:r w:rsidRPr="009B23F3">
              <w:rPr>
                <w:rFonts w:ascii="Times New Roman" w:eastAsia="MS Mincho" w:hAnsi="Times New Roman" w:cs="Times New Roman"/>
                <w:color w:val="000000"/>
                <w:sz w:val="28"/>
                <w:szCs w:val="28"/>
                <w:lang w:eastAsia="uk-UA"/>
              </w:rPr>
              <w:t xml:space="preserve"> Громадські організації</w:t>
            </w:r>
            <w:r>
              <w:rPr>
                <w:rFonts w:ascii="Times New Roman" w:eastAsia="MS Mincho" w:hAnsi="Times New Roman" w:cs="Times New Roman"/>
                <w:color w:val="000000"/>
                <w:sz w:val="28"/>
                <w:szCs w:val="28"/>
                <w:lang w:eastAsia="uk-UA"/>
              </w:rPr>
              <w:t xml:space="preserve"> Сіверської</w:t>
            </w:r>
            <w:r w:rsidRPr="008528E9">
              <w:rPr>
                <w:rFonts w:ascii="Times New Roman" w:eastAsia="MS Mincho" w:hAnsi="Times New Roman" w:cs="Times New Roman"/>
                <w:color w:val="000000"/>
                <w:sz w:val="28"/>
                <w:szCs w:val="28"/>
                <w:lang w:eastAsia="uk-UA"/>
              </w:rPr>
              <w:t xml:space="preserve"> міської ради</w:t>
            </w:r>
          </w:p>
          <w:p w14:paraId="23DEDD42" w14:textId="77777777" w:rsidR="009639B4" w:rsidRPr="004629BB" w:rsidRDefault="009639B4" w:rsidP="00597716">
            <w:pPr>
              <w:widowControl w:val="0"/>
              <w:suppressAutoHyphens/>
              <w:spacing w:after="0" w:line="360" w:lineRule="auto"/>
              <w:jc w:val="both"/>
              <w:rPr>
                <w:rFonts w:ascii="Times New Roman" w:eastAsia="Calibri" w:hAnsi="Times New Roman" w:cs="Times New Roman"/>
                <w:sz w:val="28"/>
                <w:szCs w:val="28"/>
                <w:lang w:eastAsia="ru-RU"/>
              </w:rPr>
            </w:pPr>
          </w:p>
        </w:tc>
      </w:tr>
      <w:tr w:rsidR="009639B4" w:rsidRPr="008528E9" w14:paraId="43B0B409" w14:textId="77777777" w:rsidTr="00597716">
        <w:trPr>
          <w:trHeight w:val="346"/>
          <w:jc w:val="center"/>
        </w:trPr>
        <w:tc>
          <w:tcPr>
            <w:tcW w:w="668" w:type="dxa"/>
            <w:tcBorders>
              <w:top w:val="single" w:sz="4" w:space="0" w:color="000000"/>
              <w:left w:val="single" w:sz="4" w:space="0" w:color="000000"/>
              <w:bottom w:val="single" w:sz="4" w:space="0" w:color="000000"/>
            </w:tcBorders>
            <w:shd w:val="clear" w:color="auto" w:fill="auto"/>
          </w:tcPr>
          <w:p w14:paraId="64F83BC2" w14:textId="77777777" w:rsidR="009639B4" w:rsidRPr="008528E9" w:rsidRDefault="009639B4" w:rsidP="00597716">
            <w:pPr>
              <w:suppressAutoHyphens/>
              <w:spacing w:after="0" w:line="360" w:lineRule="auto"/>
              <w:jc w:val="center"/>
              <w:rPr>
                <w:rFonts w:ascii="Times New Roman" w:eastAsia="Times New Roman" w:hAnsi="Times New Roman" w:cs="Times New Roman"/>
                <w:sz w:val="24"/>
                <w:szCs w:val="24"/>
                <w:lang w:val="ru-RU" w:eastAsia="ja-JP"/>
              </w:rPr>
            </w:pPr>
            <w:r w:rsidRPr="008528E9">
              <w:rPr>
                <w:rFonts w:ascii="Times New Roman" w:eastAsia="Times New Roman" w:hAnsi="Times New Roman" w:cs="Times New Roman"/>
                <w:bCs/>
                <w:sz w:val="28"/>
                <w:szCs w:val="28"/>
                <w:lang w:eastAsia="ja-JP"/>
              </w:rPr>
              <w:t>4.</w:t>
            </w:r>
          </w:p>
        </w:tc>
        <w:tc>
          <w:tcPr>
            <w:tcW w:w="4261" w:type="dxa"/>
            <w:tcBorders>
              <w:top w:val="single" w:sz="4" w:space="0" w:color="000000"/>
              <w:left w:val="single" w:sz="4" w:space="0" w:color="000000"/>
              <w:bottom w:val="single" w:sz="4" w:space="0" w:color="000000"/>
            </w:tcBorders>
            <w:shd w:val="clear" w:color="auto" w:fill="auto"/>
          </w:tcPr>
          <w:p w14:paraId="22195B9E" w14:textId="77777777" w:rsidR="009639B4" w:rsidRPr="008528E9" w:rsidRDefault="009639B4" w:rsidP="00597716">
            <w:pPr>
              <w:suppressAutoHyphens/>
              <w:spacing w:after="0" w:line="360" w:lineRule="auto"/>
              <w:rPr>
                <w:rFonts w:ascii="Times New Roman" w:eastAsia="Times New Roman" w:hAnsi="Times New Roman" w:cs="Times New Roman"/>
                <w:sz w:val="24"/>
                <w:szCs w:val="24"/>
                <w:lang w:val="ru-RU" w:eastAsia="ja-JP"/>
              </w:rPr>
            </w:pPr>
            <w:r w:rsidRPr="008528E9">
              <w:rPr>
                <w:rFonts w:ascii="Times New Roman" w:eastAsia="Times New Roman" w:hAnsi="Times New Roman" w:cs="Times New Roman"/>
                <w:sz w:val="28"/>
                <w:szCs w:val="28"/>
                <w:lang w:eastAsia="ja-JP"/>
              </w:rPr>
              <w:t>Термін реалізації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41DC8395" w14:textId="77777777" w:rsidR="009639B4" w:rsidRPr="008528E9" w:rsidRDefault="009639B4" w:rsidP="00597716">
            <w:pPr>
              <w:suppressAutoHyphens/>
              <w:spacing w:after="0" w:line="360" w:lineRule="auto"/>
              <w:jc w:val="both"/>
              <w:rPr>
                <w:rFonts w:ascii="Times New Roman" w:eastAsia="Times New Roman" w:hAnsi="Times New Roman" w:cs="Times New Roman"/>
                <w:sz w:val="24"/>
                <w:szCs w:val="24"/>
                <w:lang w:val="ru-RU" w:eastAsia="ja-JP"/>
              </w:rPr>
            </w:pPr>
            <w:r w:rsidRPr="008528E9">
              <w:rPr>
                <w:rFonts w:ascii="Times New Roman" w:eastAsia="Times New Roman" w:hAnsi="Times New Roman" w:cs="Times New Roman"/>
                <w:sz w:val="28"/>
                <w:szCs w:val="28"/>
                <w:lang w:eastAsia="ja-JP"/>
              </w:rPr>
              <w:t>2021-2025 роки</w:t>
            </w:r>
          </w:p>
        </w:tc>
      </w:tr>
      <w:tr w:rsidR="009639B4" w:rsidRPr="00656858" w14:paraId="03E9A3B9" w14:textId="77777777" w:rsidTr="00597716">
        <w:trPr>
          <w:trHeight w:val="1125"/>
          <w:jc w:val="center"/>
        </w:trPr>
        <w:tc>
          <w:tcPr>
            <w:tcW w:w="668" w:type="dxa"/>
            <w:tcBorders>
              <w:top w:val="single" w:sz="4" w:space="0" w:color="000000"/>
              <w:left w:val="single" w:sz="4" w:space="0" w:color="000000"/>
              <w:bottom w:val="single" w:sz="4" w:space="0" w:color="000000"/>
            </w:tcBorders>
            <w:shd w:val="clear" w:color="auto" w:fill="auto"/>
          </w:tcPr>
          <w:p w14:paraId="6CF78CFE" w14:textId="77777777" w:rsidR="009639B4" w:rsidRPr="008528E9" w:rsidRDefault="009639B4" w:rsidP="00597716">
            <w:pPr>
              <w:suppressAutoHyphens/>
              <w:spacing w:after="0" w:line="360" w:lineRule="auto"/>
              <w:jc w:val="center"/>
              <w:rPr>
                <w:rFonts w:ascii="Times New Roman" w:eastAsia="Times New Roman" w:hAnsi="Times New Roman" w:cs="Times New Roman"/>
                <w:sz w:val="24"/>
                <w:szCs w:val="24"/>
                <w:lang w:val="ru-RU" w:eastAsia="ja-JP"/>
              </w:rPr>
            </w:pPr>
            <w:r w:rsidRPr="008528E9">
              <w:rPr>
                <w:rFonts w:ascii="Times New Roman" w:eastAsia="Times New Roman" w:hAnsi="Times New Roman" w:cs="Times New Roman"/>
                <w:bCs/>
                <w:sz w:val="28"/>
                <w:szCs w:val="28"/>
                <w:lang w:eastAsia="ja-JP"/>
              </w:rPr>
              <w:t>5.</w:t>
            </w:r>
          </w:p>
        </w:tc>
        <w:tc>
          <w:tcPr>
            <w:tcW w:w="4261" w:type="dxa"/>
            <w:tcBorders>
              <w:top w:val="single" w:sz="4" w:space="0" w:color="000000"/>
              <w:left w:val="single" w:sz="4" w:space="0" w:color="000000"/>
              <w:bottom w:val="single" w:sz="4" w:space="0" w:color="000000"/>
            </w:tcBorders>
            <w:shd w:val="clear" w:color="auto" w:fill="auto"/>
          </w:tcPr>
          <w:p w14:paraId="6FE8D04D" w14:textId="77777777" w:rsidR="009639B4" w:rsidRPr="008528E9" w:rsidRDefault="009639B4" w:rsidP="00597716">
            <w:pPr>
              <w:suppressAutoHyphens/>
              <w:spacing w:after="0" w:line="360" w:lineRule="auto"/>
              <w:rPr>
                <w:rFonts w:ascii="Times New Roman" w:eastAsia="Times New Roman" w:hAnsi="Times New Roman" w:cs="Times New Roman"/>
                <w:sz w:val="24"/>
                <w:szCs w:val="24"/>
                <w:lang w:val="ru-RU" w:eastAsia="ja-JP"/>
              </w:rPr>
            </w:pPr>
            <w:r w:rsidRPr="008528E9">
              <w:rPr>
                <w:rFonts w:ascii="Times New Roman" w:eastAsia="Times New Roman" w:hAnsi="Times New Roman" w:cs="Times New Roman"/>
                <w:sz w:val="28"/>
                <w:szCs w:val="28"/>
                <w:lang w:eastAsia="ja-JP"/>
              </w:rPr>
              <w:t>Фінансування заходів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518C06B1" w14:textId="77777777" w:rsidR="009639B4" w:rsidRPr="008528E9" w:rsidRDefault="009639B4" w:rsidP="00597716">
            <w:pPr>
              <w:suppressAutoHyphens/>
              <w:spacing w:after="0" w:line="360" w:lineRule="auto"/>
              <w:jc w:val="both"/>
              <w:rPr>
                <w:rFonts w:ascii="Times New Roman" w:eastAsia="Times New Roman" w:hAnsi="Times New Roman" w:cs="Times New Roman"/>
                <w:sz w:val="24"/>
                <w:szCs w:val="24"/>
                <w:lang w:val="ru-RU" w:eastAsia="ja-JP"/>
              </w:rPr>
            </w:pPr>
            <w:r w:rsidRPr="008528E9">
              <w:rPr>
                <w:rFonts w:ascii="Times New Roman" w:eastAsia="Times New Roman" w:hAnsi="Times New Roman" w:cs="Times New Roman"/>
                <w:bCs/>
                <w:sz w:val="28"/>
                <w:szCs w:val="28"/>
                <w:lang w:eastAsia="ja-JP"/>
              </w:rPr>
              <w:t>Здійснюється щорічно в межах затверджених бюджетних асигнувань місцевого бюджету та інших джерел, не заборонених законодавством</w:t>
            </w:r>
          </w:p>
        </w:tc>
      </w:tr>
      <w:tr w:rsidR="009639B4" w:rsidRPr="00D76883" w14:paraId="347A4177" w14:textId="77777777" w:rsidTr="00597716">
        <w:trPr>
          <w:trHeight w:val="1125"/>
          <w:jc w:val="center"/>
        </w:trPr>
        <w:tc>
          <w:tcPr>
            <w:tcW w:w="668" w:type="dxa"/>
            <w:tcBorders>
              <w:top w:val="single" w:sz="4" w:space="0" w:color="000000"/>
              <w:left w:val="single" w:sz="4" w:space="0" w:color="000000"/>
              <w:bottom w:val="single" w:sz="4" w:space="0" w:color="000000"/>
            </w:tcBorders>
            <w:shd w:val="clear" w:color="auto" w:fill="auto"/>
          </w:tcPr>
          <w:p w14:paraId="353AA781" w14:textId="77777777" w:rsidR="009639B4" w:rsidRPr="00303AF4" w:rsidRDefault="009639B4" w:rsidP="00597716">
            <w:pPr>
              <w:spacing w:after="200" w:line="276" w:lineRule="auto"/>
              <w:rPr>
                <w:rFonts w:ascii="Times New Roman" w:hAnsi="Times New Roman"/>
                <w:sz w:val="28"/>
                <w:szCs w:val="28"/>
                <w:lang w:eastAsia="ru-RU"/>
              </w:rPr>
            </w:pPr>
            <w:r w:rsidRPr="00303AF4">
              <w:rPr>
                <w:rFonts w:ascii="Times New Roman" w:hAnsi="Times New Roman"/>
                <w:sz w:val="28"/>
                <w:szCs w:val="28"/>
                <w:lang w:eastAsia="ru-RU"/>
              </w:rPr>
              <w:t>8.</w:t>
            </w:r>
          </w:p>
        </w:tc>
        <w:tc>
          <w:tcPr>
            <w:tcW w:w="4261" w:type="dxa"/>
            <w:tcBorders>
              <w:top w:val="single" w:sz="4" w:space="0" w:color="000000"/>
              <w:left w:val="single" w:sz="4" w:space="0" w:color="000000"/>
              <w:bottom w:val="single" w:sz="4" w:space="0" w:color="000000"/>
            </w:tcBorders>
            <w:shd w:val="clear" w:color="auto" w:fill="auto"/>
          </w:tcPr>
          <w:p w14:paraId="2638DBA7" w14:textId="77777777" w:rsidR="009639B4" w:rsidRPr="00303AF4" w:rsidRDefault="009639B4" w:rsidP="00597716">
            <w:pPr>
              <w:spacing w:after="0" w:line="240" w:lineRule="auto"/>
              <w:jc w:val="both"/>
              <w:rPr>
                <w:rFonts w:ascii="Times New Roman" w:hAnsi="Times New Roman"/>
                <w:sz w:val="28"/>
                <w:szCs w:val="28"/>
                <w:lang w:eastAsia="ru-RU"/>
              </w:rPr>
            </w:pPr>
            <w:r w:rsidRPr="00303AF4">
              <w:rPr>
                <w:rFonts w:ascii="Times New Roman" w:hAnsi="Times New Roman"/>
                <w:sz w:val="28"/>
                <w:szCs w:val="28"/>
                <w:lang w:eastAsia="ru-RU"/>
              </w:rPr>
              <w:t>Загальний обсяг фінансових ресурсів, необхідних для реалізації Програми</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14:paraId="6E4F5CB3" w14:textId="77777777" w:rsidR="009639B4" w:rsidRPr="00303AF4" w:rsidRDefault="009639B4" w:rsidP="00597716">
            <w:pPr>
              <w:tabs>
                <w:tab w:val="left" w:pos="600"/>
                <w:tab w:val="left" w:pos="1830"/>
                <w:tab w:val="left" w:pos="3165"/>
              </w:tabs>
              <w:spacing w:after="0" w:line="240" w:lineRule="auto"/>
              <w:jc w:val="both"/>
              <w:rPr>
                <w:rFonts w:ascii="Times New Roman" w:hAnsi="Times New Roman"/>
                <w:b/>
                <w:sz w:val="28"/>
                <w:szCs w:val="28"/>
                <w:lang w:eastAsia="ru-RU"/>
              </w:rPr>
            </w:pPr>
            <w:r w:rsidRPr="00303AF4">
              <w:rPr>
                <w:rFonts w:ascii="Times New Roman" w:hAnsi="Times New Roman"/>
                <w:sz w:val="28"/>
                <w:szCs w:val="28"/>
                <w:lang w:eastAsia="ru-RU"/>
              </w:rPr>
              <w:t xml:space="preserve">ВСЬОГО: </w:t>
            </w:r>
            <w:r>
              <w:rPr>
                <w:rFonts w:ascii="Times New Roman" w:hAnsi="Times New Roman"/>
                <w:sz w:val="28"/>
                <w:szCs w:val="28"/>
                <w:lang w:eastAsia="ru-RU"/>
              </w:rPr>
              <w:t>125,0 тис.</w:t>
            </w:r>
            <w:r w:rsidRPr="00303AF4">
              <w:rPr>
                <w:rFonts w:ascii="Times New Roman" w:hAnsi="Times New Roman"/>
                <w:b/>
                <w:sz w:val="28"/>
                <w:szCs w:val="28"/>
                <w:lang w:eastAsia="ru-RU"/>
              </w:rPr>
              <w:t xml:space="preserve"> </w:t>
            </w:r>
            <w:r w:rsidRPr="00303AF4">
              <w:rPr>
                <w:rFonts w:ascii="Times New Roman" w:hAnsi="Times New Roman"/>
                <w:sz w:val="28"/>
                <w:szCs w:val="28"/>
                <w:lang w:eastAsia="ru-RU"/>
              </w:rPr>
              <w:t>грн.</w:t>
            </w:r>
          </w:p>
          <w:p w14:paraId="75A4205B" w14:textId="77777777" w:rsidR="009639B4" w:rsidRPr="00303AF4" w:rsidRDefault="009639B4" w:rsidP="00597716">
            <w:pPr>
              <w:tabs>
                <w:tab w:val="left" w:pos="600"/>
                <w:tab w:val="left" w:pos="1830"/>
                <w:tab w:val="left" w:pos="3165"/>
              </w:tabs>
              <w:spacing w:after="0" w:line="240" w:lineRule="auto"/>
              <w:jc w:val="both"/>
              <w:rPr>
                <w:rFonts w:ascii="Times New Roman" w:hAnsi="Times New Roman"/>
                <w:sz w:val="28"/>
                <w:szCs w:val="28"/>
                <w:lang w:eastAsia="ru-RU"/>
              </w:rPr>
            </w:pPr>
          </w:p>
        </w:tc>
      </w:tr>
    </w:tbl>
    <w:p w14:paraId="512E3631" w14:textId="77777777" w:rsidR="009639B4" w:rsidRPr="008528E9" w:rsidRDefault="009639B4" w:rsidP="009639B4">
      <w:pPr>
        <w:suppressAutoHyphens/>
        <w:spacing w:after="0" w:line="360" w:lineRule="auto"/>
        <w:jc w:val="center"/>
        <w:rPr>
          <w:rFonts w:ascii="Times New Roman" w:eastAsia="MS Mincho" w:hAnsi="Times New Roman" w:cs="Times New Roman"/>
          <w:caps/>
          <w:sz w:val="28"/>
          <w:szCs w:val="28"/>
          <w:lang w:eastAsia="ja-JP"/>
        </w:rPr>
      </w:pPr>
    </w:p>
    <w:p w14:paraId="74E1C5F9" w14:textId="77777777" w:rsidR="009639B4" w:rsidRDefault="009639B4" w:rsidP="009639B4"/>
    <w:p w14:paraId="1474C8F0" w14:textId="77777777" w:rsidR="009639B4" w:rsidRPr="00D76883" w:rsidRDefault="009639B4" w:rsidP="009639B4">
      <w:pPr>
        <w:spacing w:after="0" w:line="240" w:lineRule="auto"/>
        <w:ind w:left="3289"/>
        <w:rPr>
          <w:rFonts w:ascii="Times New Roman" w:eastAsia="Times New Roman" w:hAnsi="Times New Roman" w:cs="Times New Roman"/>
          <w:sz w:val="28"/>
          <w:szCs w:val="28"/>
          <w:lang w:eastAsia="ru-RU"/>
        </w:rPr>
      </w:pPr>
      <w:r w:rsidRPr="00D76883">
        <w:rPr>
          <w:rFonts w:ascii="Times New Roman" w:eastAsia="Times New Roman" w:hAnsi="Times New Roman" w:cs="Times New Roman"/>
          <w:b/>
          <w:sz w:val="28"/>
          <w:szCs w:val="28"/>
          <w:lang w:eastAsia="zh-CN"/>
        </w:rPr>
        <w:lastRenderedPageBreak/>
        <w:t xml:space="preserve">    ІІ. </w:t>
      </w:r>
      <w:r w:rsidRPr="00D76883">
        <w:rPr>
          <w:rFonts w:ascii="Times New Roman" w:eastAsia="Times New Roman" w:hAnsi="Times New Roman" w:cs="Times New Roman"/>
          <w:b/>
          <w:bCs/>
          <w:sz w:val="28"/>
          <w:szCs w:val="28"/>
          <w:lang w:eastAsia="ru-RU"/>
        </w:rPr>
        <w:t>Загальна частина</w:t>
      </w:r>
    </w:p>
    <w:p w14:paraId="5F4D4CD1" w14:textId="77777777" w:rsidR="009639B4" w:rsidRPr="008836EE" w:rsidRDefault="009639B4" w:rsidP="009639B4">
      <w:pPr>
        <w:spacing w:after="0" w:line="240" w:lineRule="auto"/>
        <w:ind w:firstLine="709"/>
        <w:jc w:val="both"/>
        <w:rPr>
          <w:rFonts w:ascii="Times New Roman" w:eastAsia="Times New Roman" w:hAnsi="Times New Roman" w:cs="Times New Roman"/>
          <w:sz w:val="28"/>
          <w:szCs w:val="28"/>
          <w:lang w:eastAsia="ru-RU"/>
        </w:rPr>
      </w:pPr>
      <w:r w:rsidRPr="00C561F8">
        <w:rPr>
          <w:rFonts w:ascii="Times New Roman" w:hAnsi="Times New Roman" w:cs="Times New Roman"/>
          <w:sz w:val="28"/>
          <w:szCs w:val="28"/>
        </w:rPr>
        <w:t xml:space="preserve">Доленосні виклики сьогодення чітко засвідчили життєву необхідність активізації національно-патріотичного виховання, що є частиною національної безпеки та обороноздатності держави, інструментом утвердження </w:t>
      </w:r>
      <w:r w:rsidRPr="008836EE">
        <w:rPr>
          <w:rFonts w:ascii="Times New Roman" w:hAnsi="Times New Roman" w:cs="Times New Roman"/>
          <w:sz w:val="28"/>
          <w:szCs w:val="28"/>
        </w:rPr>
        <w:t>громадянської єдності на основі національно-патріотичних та демократичних цінностей.</w:t>
      </w:r>
    </w:p>
    <w:p w14:paraId="3388DF85" w14:textId="77777777" w:rsidR="009639B4" w:rsidRPr="008836EE" w:rsidRDefault="009639B4" w:rsidP="009639B4">
      <w:pPr>
        <w:spacing w:after="0"/>
        <w:ind w:firstLine="709"/>
        <w:jc w:val="both"/>
        <w:rPr>
          <w:rFonts w:ascii="Times New Roman" w:eastAsia="Times New Roman" w:hAnsi="Times New Roman" w:cs="Times New Roman"/>
          <w:sz w:val="24"/>
          <w:szCs w:val="24"/>
          <w:lang w:eastAsia="zh-CN"/>
        </w:rPr>
      </w:pPr>
      <w:r w:rsidRPr="008836EE">
        <w:rPr>
          <w:rFonts w:ascii="Times New Roman" w:eastAsia="Times New Roman" w:hAnsi="Times New Roman" w:cs="Times New Roman"/>
          <w:sz w:val="28"/>
          <w:szCs w:val="28"/>
          <w:lang w:eastAsia="ru-RU"/>
        </w:rPr>
        <w:t>П</w:t>
      </w:r>
      <w:r w:rsidRPr="008836EE">
        <w:rPr>
          <w:rFonts w:ascii="Times New Roman" w:eastAsia="Batang" w:hAnsi="Times New Roman" w:cs="Times New Roman"/>
          <w:sz w:val="28"/>
          <w:szCs w:val="28"/>
          <w:lang w:eastAsia="zh-CN"/>
        </w:rPr>
        <w:t>рограма</w:t>
      </w:r>
      <w:r w:rsidRPr="00216687">
        <w:rPr>
          <w:lang w:val="ru-RU"/>
        </w:rPr>
        <w:t xml:space="preserve"> </w:t>
      </w:r>
      <w:r w:rsidRPr="00216687">
        <w:rPr>
          <w:rFonts w:ascii="Times New Roman" w:eastAsia="Batang" w:hAnsi="Times New Roman" w:cs="Times New Roman"/>
          <w:sz w:val="28"/>
          <w:szCs w:val="28"/>
          <w:lang w:eastAsia="zh-CN"/>
        </w:rPr>
        <w:t xml:space="preserve">національно-патріотичного виховання дітей та молоді Сіверської </w:t>
      </w:r>
      <w:r>
        <w:rPr>
          <w:rFonts w:ascii="Times New Roman" w:eastAsia="Batang" w:hAnsi="Times New Roman" w:cs="Times New Roman"/>
          <w:sz w:val="28"/>
          <w:szCs w:val="28"/>
          <w:lang w:eastAsia="zh-CN"/>
        </w:rPr>
        <w:t>міської ради</w:t>
      </w:r>
      <w:r w:rsidRPr="00216687">
        <w:rPr>
          <w:rFonts w:ascii="Times New Roman" w:eastAsia="Batang" w:hAnsi="Times New Roman" w:cs="Times New Roman"/>
          <w:sz w:val="28"/>
          <w:szCs w:val="28"/>
          <w:lang w:eastAsia="zh-CN"/>
        </w:rPr>
        <w:t xml:space="preserve"> на 2021 – 2025 роки</w:t>
      </w:r>
      <w:r w:rsidRPr="008836EE">
        <w:rPr>
          <w:rFonts w:ascii="Times New Roman" w:eastAsia="Batang" w:hAnsi="Times New Roman" w:cs="Times New Roman"/>
          <w:sz w:val="28"/>
          <w:szCs w:val="28"/>
          <w:lang w:eastAsia="zh-CN"/>
        </w:rPr>
        <w:t xml:space="preserve"> </w:t>
      </w:r>
      <w:r w:rsidRPr="00216687">
        <w:rPr>
          <w:rFonts w:ascii="Times New Roman" w:eastAsia="Batang" w:hAnsi="Times New Roman" w:cs="Times New Roman"/>
          <w:sz w:val="28"/>
          <w:szCs w:val="28"/>
          <w:lang w:val="ru-RU" w:eastAsia="zh-CN"/>
        </w:rPr>
        <w:t>(</w:t>
      </w:r>
      <w:proofErr w:type="spellStart"/>
      <w:r>
        <w:rPr>
          <w:rFonts w:ascii="Times New Roman" w:eastAsia="Batang" w:hAnsi="Times New Roman" w:cs="Times New Roman"/>
          <w:sz w:val="28"/>
          <w:szCs w:val="28"/>
          <w:lang w:val="ru-RU" w:eastAsia="zh-CN"/>
        </w:rPr>
        <w:t>далі</w:t>
      </w:r>
      <w:proofErr w:type="spellEnd"/>
      <w:r>
        <w:rPr>
          <w:rFonts w:ascii="Times New Roman" w:eastAsia="Batang" w:hAnsi="Times New Roman" w:cs="Times New Roman"/>
          <w:sz w:val="28"/>
          <w:szCs w:val="28"/>
          <w:lang w:val="ru-RU" w:eastAsia="zh-CN"/>
        </w:rPr>
        <w:t xml:space="preserve"> – </w:t>
      </w:r>
      <w:proofErr w:type="spellStart"/>
      <w:r>
        <w:rPr>
          <w:rFonts w:ascii="Times New Roman" w:eastAsia="Batang" w:hAnsi="Times New Roman" w:cs="Times New Roman"/>
          <w:sz w:val="28"/>
          <w:szCs w:val="28"/>
          <w:lang w:val="ru-RU" w:eastAsia="zh-CN"/>
        </w:rPr>
        <w:t>Програма</w:t>
      </w:r>
      <w:proofErr w:type="spellEnd"/>
      <w:r>
        <w:rPr>
          <w:rFonts w:ascii="Times New Roman" w:eastAsia="Batang" w:hAnsi="Times New Roman" w:cs="Times New Roman"/>
          <w:sz w:val="28"/>
          <w:szCs w:val="28"/>
          <w:lang w:val="ru-RU" w:eastAsia="zh-CN"/>
        </w:rPr>
        <w:t xml:space="preserve">) </w:t>
      </w:r>
      <w:r w:rsidRPr="008836EE">
        <w:rPr>
          <w:rFonts w:ascii="Times New Roman" w:eastAsia="Batang" w:hAnsi="Times New Roman" w:cs="Times New Roman"/>
          <w:sz w:val="28"/>
          <w:szCs w:val="28"/>
          <w:lang w:eastAsia="zh-CN"/>
        </w:rPr>
        <w:t>розроблена</w:t>
      </w:r>
      <w:r w:rsidRPr="008836EE">
        <w:rPr>
          <w:rFonts w:ascii="Times New Roman" w:eastAsia="Times New Roman" w:hAnsi="Times New Roman" w:cs="Times New Roman"/>
          <w:sz w:val="28"/>
          <w:szCs w:val="28"/>
          <w:lang w:eastAsia="zh-CN"/>
        </w:rPr>
        <w:t xml:space="preserve">  відповідно до Конституції України, Указів Президента України «Про заходи щодо поліпшення національно-патріотичного виховання дітей та молоді», «Про Стратегію національно-патріотичного виховання», розпорядження Кабінету Міністрів України «Про затвердження плану дій щодо реалізації Стратегії національно-патріотичного виховання на 2020 – 2025 роки», Постанови Верховної Ради України «Про вшанування героїв АТО та вдосконалення національно-патріотичного виховання дітей та молоді»,</w:t>
      </w:r>
      <w:r w:rsidRPr="00CD31DE">
        <w:rPr>
          <w:rFonts w:ascii="Times New Roman" w:eastAsia="MS Mincho" w:hAnsi="Times New Roman" w:cs="Times New Roman"/>
          <w:bCs/>
          <w:sz w:val="28"/>
          <w:szCs w:val="28"/>
          <w:lang w:eastAsia="ja-JP"/>
        </w:rPr>
        <w:t xml:space="preserve"> Програми національно-патріотичного виховання в Донецькій області на 2021-2025</w:t>
      </w:r>
      <w:r>
        <w:rPr>
          <w:rFonts w:ascii="Times New Roman" w:eastAsia="MS Mincho" w:hAnsi="Times New Roman" w:cs="Times New Roman"/>
          <w:bCs/>
          <w:sz w:val="28"/>
          <w:szCs w:val="28"/>
          <w:lang w:eastAsia="ja-JP"/>
        </w:rPr>
        <w:t>роки від 05.11.2020 № 1215/5-20.</w:t>
      </w:r>
    </w:p>
    <w:p w14:paraId="24F3B2E1" w14:textId="77777777" w:rsidR="009639B4" w:rsidRPr="00216687" w:rsidRDefault="009639B4" w:rsidP="009639B4">
      <w:pPr>
        <w:suppressAutoHyphens/>
        <w:spacing w:after="0" w:line="240" w:lineRule="auto"/>
        <w:ind w:firstLine="567"/>
        <w:jc w:val="both"/>
        <w:rPr>
          <w:rFonts w:ascii="Times New Roman" w:eastAsia="Times New Roman" w:hAnsi="Times New Roman" w:cs="Times New Roman"/>
          <w:sz w:val="28"/>
          <w:szCs w:val="28"/>
          <w:lang w:eastAsia="zh-CN"/>
        </w:rPr>
      </w:pPr>
      <w:r w:rsidRPr="00216687">
        <w:rPr>
          <w:rFonts w:ascii="Times New Roman" w:eastAsia="Times New Roman" w:hAnsi="Times New Roman" w:cs="Times New Roman"/>
          <w:sz w:val="28"/>
          <w:szCs w:val="28"/>
          <w:lang w:eastAsia="zh-CN"/>
        </w:rPr>
        <w:t>На сьогодні внаслідок пробудження громадянської і громадської  ініціативи виникають різні громадські та волонтерські рухи, молодіжні організації, представники яких беруть активну участь у сучасних державотворчих процесах, які відбуваються в Україні.</w:t>
      </w:r>
    </w:p>
    <w:p w14:paraId="3422391B" w14:textId="77777777" w:rsidR="009639B4" w:rsidRPr="00216687" w:rsidRDefault="009639B4" w:rsidP="009639B4">
      <w:pPr>
        <w:suppressAutoHyphens/>
        <w:spacing w:after="0" w:line="240" w:lineRule="auto"/>
        <w:ind w:firstLine="567"/>
        <w:jc w:val="both"/>
        <w:rPr>
          <w:rFonts w:ascii="Times New Roman" w:eastAsia="Times New Roman" w:hAnsi="Times New Roman" w:cs="Times New Roman"/>
          <w:sz w:val="28"/>
          <w:szCs w:val="28"/>
          <w:lang w:eastAsia="zh-CN"/>
        </w:rPr>
      </w:pPr>
      <w:r w:rsidRPr="00216687">
        <w:rPr>
          <w:rFonts w:ascii="Times New Roman" w:eastAsia="Times New Roman" w:hAnsi="Times New Roman" w:cs="Times New Roman"/>
          <w:sz w:val="28"/>
          <w:szCs w:val="28"/>
          <w:lang w:eastAsia="zh-CN"/>
        </w:rPr>
        <w:t>Зважаючи на ситуацію, на даний час вельми потрібні нові підходи до виховання патріотизму як почуття і як базового підґрунтя розвитку особистості. Маємо брати до уваги багату культурну історичну спадщину України та її великий історичний досвід державництва, які є потужним джерелом і міцною основою для виховання молоді.</w:t>
      </w:r>
    </w:p>
    <w:p w14:paraId="1FF592B5" w14:textId="77777777" w:rsidR="009639B4" w:rsidRPr="00216687" w:rsidRDefault="009639B4" w:rsidP="009639B4">
      <w:pPr>
        <w:suppressAutoHyphens/>
        <w:spacing w:after="0" w:line="240" w:lineRule="auto"/>
        <w:ind w:firstLine="567"/>
        <w:jc w:val="both"/>
        <w:rPr>
          <w:rFonts w:ascii="Times New Roman" w:eastAsia="Times New Roman" w:hAnsi="Times New Roman" w:cs="Times New Roman"/>
          <w:sz w:val="28"/>
          <w:szCs w:val="28"/>
          <w:lang w:eastAsia="zh-CN"/>
        </w:rPr>
      </w:pPr>
      <w:r w:rsidRPr="00216687">
        <w:rPr>
          <w:rFonts w:ascii="Times New Roman" w:eastAsia="Times New Roman" w:hAnsi="Times New Roman" w:cs="Times New Roman"/>
          <w:sz w:val="28"/>
          <w:szCs w:val="28"/>
          <w:lang w:eastAsia="zh-CN"/>
        </w:rPr>
        <w:t xml:space="preserve">Прикладом патріотичної та свідомої особистості для молоді має бути різнобічно та гармонійно розвинений, національно - свідомий, освічений, громадянин, здатний до саморозвитку та самовдосконалення. </w:t>
      </w:r>
    </w:p>
    <w:p w14:paraId="2B09F1B0" w14:textId="77777777" w:rsidR="009639B4" w:rsidRPr="00216687" w:rsidRDefault="009639B4" w:rsidP="009639B4">
      <w:pPr>
        <w:suppressAutoHyphens/>
        <w:spacing w:after="0" w:line="240" w:lineRule="auto"/>
        <w:ind w:firstLine="567"/>
        <w:jc w:val="both"/>
        <w:rPr>
          <w:rFonts w:ascii="Times New Roman" w:eastAsia="Times New Roman" w:hAnsi="Times New Roman" w:cs="Times New Roman"/>
          <w:b/>
          <w:sz w:val="28"/>
          <w:szCs w:val="28"/>
          <w:lang w:eastAsia="zh-CN"/>
        </w:rPr>
      </w:pPr>
      <w:r w:rsidRPr="00216687">
        <w:rPr>
          <w:rFonts w:ascii="Times New Roman" w:eastAsia="Times New Roman" w:hAnsi="Times New Roman" w:cs="Times New Roman"/>
          <w:sz w:val="28"/>
          <w:szCs w:val="28"/>
          <w:lang w:eastAsia="zh-CN"/>
        </w:rPr>
        <w:t>Програма передбачає забезпечення комплексної, системної і цілеспрямованої діяльності міської ради, громадських організацій, сім’ї, освітніх закладів, інших соціальних інститутів щодо формування у молодого покоління високої патріотичної свідомості, любові до Батьківщини, турботи про благо свого народу, готовності до виконання громадянського і конституційного обов’язку із захисту національних інтересів, цілісності, незалежності України, сприяння становленню її як правової, демократичної, соціальної держави.</w:t>
      </w:r>
    </w:p>
    <w:p w14:paraId="3789AECD" w14:textId="77777777" w:rsidR="009639B4" w:rsidRPr="00216687" w:rsidRDefault="009639B4" w:rsidP="009639B4">
      <w:pPr>
        <w:suppressAutoHyphens/>
        <w:spacing w:after="0" w:line="240" w:lineRule="auto"/>
        <w:ind w:firstLine="567"/>
        <w:jc w:val="both"/>
        <w:rPr>
          <w:rFonts w:ascii="Times New Roman" w:eastAsia="Times New Roman" w:hAnsi="Times New Roman" w:cs="Times New Roman"/>
          <w:sz w:val="28"/>
          <w:szCs w:val="28"/>
          <w:lang w:eastAsia="zh-CN"/>
        </w:rPr>
      </w:pPr>
      <w:r w:rsidRPr="00216687">
        <w:rPr>
          <w:rFonts w:ascii="Times New Roman" w:eastAsia="Times New Roman" w:hAnsi="Times New Roman" w:cs="Times New Roman"/>
          <w:sz w:val="28"/>
          <w:szCs w:val="28"/>
          <w:lang w:eastAsia="zh-CN"/>
        </w:rPr>
        <w:t xml:space="preserve">Програма базується на основі принципів національної самобутності українського народу, його консолідації навколо спільного майбутнього, захисту незалежності, територіальної цілісності України та формування спільних ціннісних орієнтацій через дієву участь у процесі розбудови Української держави. </w:t>
      </w:r>
    </w:p>
    <w:p w14:paraId="3803BB5A" w14:textId="77777777" w:rsidR="009639B4" w:rsidRPr="00216687" w:rsidRDefault="009639B4" w:rsidP="009639B4">
      <w:pPr>
        <w:rPr>
          <w:sz w:val="28"/>
          <w:szCs w:val="28"/>
        </w:rPr>
      </w:pPr>
    </w:p>
    <w:p w14:paraId="02372D1D" w14:textId="77777777" w:rsidR="009639B4" w:rsidRPr="00497E59" w:rsidRDefault="009639B4" w:rsidP="009639B4">
      <w:pPr>
        <w:pageBreakBefore/>
        <w:tabs>
          <w:tab w:val="left" w:pos="567"/>
        </w:tabs>
        <w:suppressAutoHyphens/>
        <w:spacing w:after="0" w:line="276" w:lineRule="auto"/>
        <w:jc w:val="center"/>
        <w:rPr>
          <w:rFonts w:ascii="Times New Roman" w:eastAsia="MS Mincho" w:hAnsi="Times New Roman" w:cs="Times New Roman"/>
          <w:sz w:val="24"/>
          <w:szCs w:val="24"/>
          <w:lang w:val="ru-RU" w:eastAsia="ja-JP"/>
        </w:rPr>
      </w:pPr>
      <w:bookmarkStart w:id="208" w:name="__RefHeading___Toc46155406"/>
      <w:r w:rsidRPr="00497E59">
        <w:rPr>
          <w:rFonts w:ascii="Times New Roman" w:eastAsia="MS Mincho" w:hAnsi="Times New Roman" w:cs="Times New Roman"/>
          <w:b/>
          <w:sz w:val="28"/>
          <w:szCs w:val="28"/>
          <w:lang w:eastAsia="ja-JP"/>
        </w:rPr>
        <w:lastRenderedPageBreak/>
        <w:t>ІІІ. Визначення проблеми, на розв’язання якої спрямована</w:t>
      </w:r>
    </w:p>
    <w:p w14:paraId="19CA549B" w14:textId="77777777" w:rsidR="009639B4" w:rsidRDefault="009639B4" w:rsidP="009639B4">
      <w:pPr>
        <w:tabs>
          <w:tab w:val="left" w:pos="567"/>
        </w:tabs>
        <w:suppressAutoHyphens/>
        <w:spacing w:after="0" w:line="276" w:lineRule="auto"/>
        <w:ind w:firstLine="567"/>
        <w:jc w:val="center"/>
        <w:rPr>
          <w:rFonts w:ascii="Times New Roman" w:eastAsia="MS Mincho" w:hAnsi="Times New Roman" w:cs="Times New Roman"/>
          <w:b/>
          <w:sz w:val="28"/>
          <w:szCs w:val="28"/>
          <w:lang w:eastAsia="ja-JP"/>
        </w:rPr>
      </w:pPr>
      <w:r w:rsidRPr="00497E59">
        <w:rPr>
          <w:rFonts w:ascii="Times New Roman" w:eastAsia="MS Mincho" w:hAnsi="Times New Roman" w:cs="Times New Roman"/>
          <w:b/>
          <w:sz w:val="28"/>
          <w:szCs w:val="28"/>
          <w:lang w:eastAsia="ja-JP"/>
        </w:rPr>
        <w:t>Програма</w:t>
      </w:r>
      <w:bookmarkEnd w:id="208"/>
      <w:r w:rsidRPr="00497E59">
        <w:rPr>
          <w:rFonts w:ascii="Times New Roman" w:eastAsia="MS Mincho" w:hAnsi="Times New Roman" w:cs="Times New Roman"/>
          <w:b/>
          <w:sz w:val="28"/>
          <w:szCs w:val="28"/>
          <w:lang w:eastAsia="ja-JP"/>
        </w:rPr>
        <w:t xml:space="preserve">  2021-2025 роки</w:t>
      </w:r>
    </w:p>
    <w:p w14:paraId="021C7217" w14:textId="77777777" w:rsidR="009639B4" w:rsidRPr="00497E59" w:rsidRDefault="009639B4" w:rsidP="009639B4">
      <w:pPr>
        <w:tabs>
          <w:tab w:val="left" w:pos="567"/>
        </w:tabs>
        <w:suppressAutoHyphens/>
        <w:spacing w:after="0" w:line="276" w:lineRule="auto"/>
        <w:ind w:firstLine="567"/>
        <w:jc w:val="center"/>
        <w:rPr>
          <w:rFonts w:ascii="Times New Roman" w:eastAsia="MS Mincho" w:hAnsi="Times New Roman" w:cs="Times New Roman"/>
          <w:sz w:val="24"/>
          <w:szCs w:val="24"/>
          <w:lang w:val="ru-RU" w:eastAsia="ja-JP"/>
        </w:rPr>
      </w:pPr>
    </w:p>
    <w:p w14:paraId="1851942E" w14:textId="77777777" w:rsidR="009639B4" w:rsidRPr="00216687" w:rsidRDefault="009639B4" w:rsidP="009639B4">
      <w:pPr>
        <w:suppressAutoHyphens/>
        <w:spacing w:after="0" w:line="240" w:lineRule="auto"/>
        <w:ind w:firstLine="567"/>
        <w:jc w:val="both"/>
        <w:rPr>
          <w:rFonts w:ascii="Times New Roman" w:eastAsia="Times New Roman" w:hAnsi="Times New Roman" w:cs="Times New Roman"/>
          <w:sz w:val="28"/>
          <w:szCs w:val="28"/>
          <w:lang w:eastAsia="zh-CN"/>
        </w:rPr>
      </w:pPr>
      <w:r w:rsidRPr="00216687">
        <w:rPr>
          <w:rFonts w:ascii="Times New Roman" w:eastAsia="Times New Roman" w:hAnsi="Times New Roman" w:cs="Times New Roman"/>
          <w:sz w:val="28"/>
          <w:szCs w:val="28"/>
          <w:lang w:eastAsia="zh-CN"/>
        </w:rPr>
        <w:t xml:space="preserve">Унаслідок тривалої неврегульованості питань щодо національно-патріотичного виховання в Україні сьогодні спостерігається низка негативних явищ, які створюють реальні й потенційні загрози національній безпеці в світоглядній, воєнній, гуманітарній, соціальній, економічній, внутрішньополітичній та інших сферах. </w:t>
      </w:r>
    </w:p>
    <w:p w14:paraId="0CAE688E" w14:textId="77777777" w:rsidR="009639B4" w:rsidRPr="00216687" w:rsidRDefault="009639B4" w:rsidP="009639B4">
      <w:pPr>
        <w:suppressAutoHyphens/>
        <w:spacing w:after="0" w:line="240" w:lineRule="auto"/>
        <w:ind w:firstLine="709"/>
        <w:jc w:val="both"/>
        <w:rPr>
          <w:rFonts w:ascii="Times New Roman" w:eastAsia="Times New Roman" w:hAnsi="Times New Roman" w:cs="Times New Roman"/>
          <w:sz w:val="28"/>
          <w:szCs w:val="28"/>
          <w:lang w:eastAsia="zh-CN"/>
        </w:rPr>
      </w:pPr>
      <w:r w:rsidRPr="00216687">
        <w:rPr>
          <w:rFonts w:ascii="Times New Roman" w:eastAsia="Times New Roman" w:hAnsi="Times New Roman" w:cs="Times New Roman"/>
          <w:sz w:val="28"/>
          <w:szCs w:val="28"/>
          <w:lang w:eastAsia="zh-CN"/>
        </w:rPr>
        <w:t xml:space="preserve">Перед нами зараз стоїть завдання швидкого і якісного відродження національно-патріотичного виховання, що є частиною національної безпеки і обороноздатності держави, інструментом утвердження громадянської єдності на основі національно-патріотичних та демократичних цінностей. </w:t>
      </w:r>
    </w:p>
    <w:p w14:paraId="19EDD0C7" w14:textId="77777777" w:rsidR="009639B4" w:rsidRPr="00216687" w:rsidRDefault="009639B4" w:rsidP="009639B4">
      <w:pPr>
        <w:suppressAutoHyphens/>
        <w:spacing w:after="0" w:line="240" w:lineRule="auto"/>
        <w:ind w:firstLine="709"/>
        <w:jc w:val="both"/>
        <w:rPr>
          <w:rFonts w:ascii="Times New Roman" w:eastAsia="Times New Roman" w:hAnsi="Times New Roman" w:cs="Times New Roman"/>
          <w:sz w:val="28"/>
          <w:szCs w:val="28"/>
          <w:lang w:eastAsia="zh-CN"/>
        </w:rPr>
      </w:pPr>
      <w:r w:rsidRPr="00216687">
        <w:rPr>
          <w:rFonts w:ascii="Times New Roman" w:eastAsia="Times New Roman" w:hAnsi="Times New Roman" w:cs="Times New Roman"/>
          <w:sz w:val="28"/>
          <w:szCs w:val="28"/>
          <w:lang w:eastAsia="zh-CN"/>
        </w:rPr>
        <w:t>Проблеми, які потребують розв’язання:</w:t>
      </w:r>
    </w:p>
    <w:p w14:paraId="536F16D1" w14:textId="77777777" w:rsidR="009639B4" w:rsidRPr="00216687" w:rsidRDefault="009639B4" w:rsidP="009639B4">
      <w:pPr>
        <w:suppressAutoHyphens/>
        <w:spacing w:after="0" w:line="240" w:lineRule="auto"/>
        <w:ind w:firstLine="709"/>
        <w:jc w:val="both"/>
        <w:rPr>
          <w:rFonts w:ascii="Times New Roman" w:eastAsia="Times New Roman" w:hAnsi="Times New Roman" w:cs="Times New Roman"/>
          <w:sz w:val="28"/>
          <w:szCs w:val="28"/>
          <w:lang w:eastAsia="zh-CN"/>
        </w:rPr>
      </w:pPr>
      <w:r w:rsidRPr="00216687">
        <w:rPr>
          <w:rFonts w:ascii="Times New Roman" w:eastAsia="Times New Roman" w:hAnsi="Times New Roman" w:cs="Times New Roman"/>
          <w:sz w:val="28"/>
          <w:szCs w:val="28"/>
          <w:lang w:eastAsia="zh-CN"/>
        </w:rPr>
        <w:t xml:space="preserve">- відсутність ефективного механізму формування й реалізації державної політики у сфері національно-патріотичного виховання, тобто практичних комунікацій у цьому напрямі з громадянським суспільством; </w:t>
      </w:r>
    </w:p>
    <w:p w14:paraId="67CB366D" w14:textId="77777777" w:rsidR="009639B4" w:rsidRPr="00216687" w:rsidRDefault="009639B4" w:rsidP="009639B4">
      <w:pPr>
        <w:tabs>
          <w:tab w:val="left" w:pos="980"/>
        </w:tabs>
        <w:suppressAutoHyphens/>
        <w:spacing w:after="0" w:line="240" w:lineRule="auto"/>
        <w:ind w:firstLine="709"/>
        <w:jc w:val="both"/>
        <w:rPr>
          <w:rFonts w:ascii="Times New Roman" w:eastAsia="Times New Roman" w:hAnsi="Times New Roman" w:cs="Times New Roman"/>
          <w:sz w:val="28"/>
          <w:szCs w:val="28"/>
          <w:lang w:eastAsia="zh-CN"/>
        </w:rPr>
      </w:pPr>
      <w:r w:rsidRPr="00216687">
        <w:rPr>
          <w:rFonts w:ascii="Times New Roman" w:eastAsia="Times New Roman" w:hAnsi="Times New Roman" w:cs="Times New Roman"/>
          <w:sz w:val="28"/>
          <w:szCs w:val="28"/>
          <w:lang w:eastAsia="zh-CN"/>
        </w:rPr>
        <w:t xml:space="preserve">- наявність розбіжності уявлень про історичне минуле, викликаних століттями бездержавності, тоталітаризмом, Голодоморами і політичними репресіями української духовно-культурної спадщини та історичної пам'яті; </w:t>
      </w:r>
    </w:p>
    <w:p w14:paraId="79F3E004" w14:textId="77777777" w:rsidR="009639B4" w:rsidRPr="00216687" w:rsidRDefault="009639B4" w:rsidP="009639B4">
      <w:pPr>
        <w:suppressAutoHyphens/>
        <w:spacing w:after="0" w:line="240" w:lineRule="auto"/>
        <w:ind w:firstLine="709"/>
        <w:jc w:val="both"/>
        <w:rPr>
          <w:rFonts w:ascii="Times New Roman" w:eastAsia="Times New Roman" w:hAnsi="Times New Roman" w:cs="Times New Roman"/>
          <w:sz w:val="28"/>
          <w:szCs w:val="28"/>
          <w:lang w:eastAsia="zh-CN"/>
        </w:rPr>
      </w:pPr>
      <w:r w:rsidRPr="00216687">
        <w:rPr>
          <w:rFonts w:ascii="Times New Roman" w:eastAsia="Times New Roman" w:hAnsi="Times New Roman" w:cs="Times New Roman"/>
          <w:sz w:val="28"/>
          <w:szCs w:val="28"/>
          <w:lang w:eastAsia="zh-CN"/>
        </w:rPr>
        <w:t xml:space="preserve">- наявність потреби у відновленні цілісності й повноти національного мовно-культурного простору, стійкості його ціннісної основи до зовнішнього втручання; </w:t>
      </w:r>
    </w:p>
    <w:p w14:paraId="1BE5F34A" w14:textId="77777777" w:rsidR="009639B4" w:rsidRPr="00216687" w:rsidRDefault="009639B4" w:rsidP="009639B4">
      <w:pPr>
        <w:tabs>
          <w:tab w:val="left" w:pos="980"/>
        </w:tabs>
        <w:suppressAutoHyphens/>
        <w:spacing w:after="0" w:line="240" w:lineRule="auto"/>
        <w:ind w:firstLine="709"/>
        <w:jc w:val="both"/>
        <w:rPr>
          <w:rFonts w:ascii="Times New Roman" w:eastAsia="Times New Roman" w:hAnsi="Times New Roman" w:cs="Times New Roman"/>
          <w:sz w:val="28"/>
          <w:szCs w:val="28"/>
          <w:lang w:eastAsia="zh-CN"/>
        </w:rPr>
      </w:pPr>
      <w:r w:rsidRPr="00216687">
        <w:rPr>
          <w:rFonts w:ascii="Times New Roman" w:eastAsia="Times New Roman" w:hAnsi="Times New Roman" w:cs="Times New Roman"/>
          <w:sz w:val="28"/>
          <w:szCs w:val="28"/>
          <w:lang w:eastAsia="zh-CN"/>
        </w:rPr>
        <w:t xml:space="preserve">- перетворення інформаційного простору на інструмент маніпуляції суспільною свідомістю, продукування ціннісної дезорієнтації; </w:t>
      </w:r>
    </w:p>
    <w:p w14:paraId="5FB31ED8" w14:textId="77777777" w:rsidR="009639B4" w:rsidRPr="00216687" w:rsidRDefault="009639B4" w:rsidP="009639B4">
      <w:pPr>
        <w:tabs>
          <w:tab w:val="left" w:pos="980"/>
        </w:tabs>
        <w:suppressAutoHyphens/>
        <w:spacing w:after="0" w:line="240" w:lineRule="auto"/>
        <w:ind w:firstLine="709"/>
        <w:jc w:val="both"/>
        <w:rPr>
          <w:rFonts w:ascii="Times New Roman" w:eastAsia="Times New Roman" w:hAnsi="Times New Roman" w:cs="Times New Roman"/>
          <w:sz w:val="28"/>
          <w:szCs w:val="28"/>
          <w:lang w:eastAsia="zh-CN"/>
        </w:rPr>
      </w:pPr>
      <w:r w:rsidRPr="00216687">
        <w:rPr>
          <w:rFonts w:ascii="Times New Roman" w:eastAsia="Times New Roman" w:hAnsi="Times New Roman" w:cs="Times New Roman"/>
          <w:sz w:val="28"/>
          <w:szCs w:val="28"/>
          <w:lang w:eastAsia="zh-CN"/>
        </w:rPr>
        <w:t xml:space="preserve">- недостатній рівень обміну досвідом, успішними практиками в сфері формування громадянськості з країнами євроатлантичного простору; </w:t>
      </w:r>
    </w:p>
    <w:p w14:paraId="75B330D0" w14:textId="77777777" w:rsidR="009639B4" w:rsidRPr="00216687" w:rsidRDefault="009639B4" w:rsidP="009639B4">
      <w:pPr>
        <w:tabs>
          <w:tab w:val="left" w:pos="980"/>
        </w:tabs>
        <w:suppressAutoHyphens/>
        <w:spacing w:after="0" w:line="240" w:lineRule="auto"/>
        <w:ind w:firstLine="709"/>
        <w:jc w:val="both"/>
        <w:rPr>
          <w:rFonts w:ascii="Times New Roman" w:eastAsia="Times New Roman" w:hAnsi="Times New Roman" w:cs="Times New Roman"/>
          <w:sz w:val="28"/>
          <w:szCs w:val="28"/>
          <w:lang w:eastAsia="zh-CN"/>
        </w:rPr>
      </w:pPr>
      <w:r w:rsidRPr="00216687">
        <w:rPr>
          <w:rFonts w:ascii="Times New Roman" w:eastAsia="Times New Roman" w:hAnsi="Times New Roman" w:cs="Times New Roman"/>
          <w:sz w:val="28"/>
          <w:szCs w:val="28"/>
          <w:lang w:eastAsia="zh-CN"/>
        </w:rPr>
        <w:t xml:space="preserve">- необхідність збільшення рівня охоплення населення, зокрема дітей та молоді, </w:t>
      </w:r>
      <w:proofErr w:type="spellStart"/>
      <w:r w:rsidRPr="00216687">
        <w:rPr>
          <w:rFonts w:ascii="Times New Roman" w:eastAsia="Times New Roman" w:hAnsi="Times New Roman" w:cs="Times New Roman"/>
          <w:sz w:val="28"/>
          <w:szCs w:val="28"/>
          <w:lang w:eastAsia="zh-CN"/>
        </w:rPr>
        <w:t>проєктами</w:t>
      </w:r>
      <w:proofErr w:type="spellEnd"/>
      <w:r w:rsidRPr="00216687">
        <w:rPr>
          <w:rFonts w:ascii="Times New Roman" w:eastAsia="Times New Roman" w:hAnsi="Times New Roman" w:cs="Times New Roman"/>
          <w:sz w:val="28"/>
          <w:szCs w:val="28"/>
          <w:lang w:eastAsia="zh-CN"/>
        </w:rPr>
        <w:t xml:space="preserve"> та заходами з національно-патріотичного виховання;</w:t>
      </w:r>
      <w:r w:rsidRPr="00216687">
        <w:rPr>
          <w:rFonts w:ascii="Times New Roman" w:eastAsia="Times New Roman" w:hAnsi="Times New Roman" w:cs="Times New Roman"/>
          <w:iCs/>
          <w:sz w:val="28"/>
          <w:szCs w:val="28"/>
          <w:lang w:eastAsia="zh-CN"/>
        </w:rPr>
        <w:t xml:space="preserve"> </w:t>
      </w:r>
    </w:p>
    <w:p w14:paraId="76648E6D" w14:textId="77777777" w:rsidR="009639B4" w:rsidRPr="00216687" w:rsidRDefault="009639B4" w:rsidP="009639B4">
      <w:pPr>
        <w:tabs>
          <w:tab w:val="left" w:pos="980"/>
        </w:tabs>
        <w:suppressAutoHyphens/>
        <w:spacing w:after="0" w:line="240" w:lineRule="auto"/>
        <w:ind w:firstLine="709"/>
        <w:jc w:val="both"/>
        <w:rPr>
          <w:rFonts w:ascii="Times New Roman" w:eastAsia="Times New Roman" w:hAnsi="Times New Roman" w:cs="Times New Roman"/>
          <w:sz w:val="28"/>
          <w:szCs w:val="28"/>
          <w:lang w:eastAsia="zh-CN"/>
        </w:rPr>
      </w:pPr>
      <w:r w:rsidRPr="00216687">
        <w:rPr>
          <w:rFonts w:ascii="Times New Roman" w:eastAsia="Times New Roman" w:hAnsi="Times New Roman" w:cs="Times New Roman"/>
          <w:sz w:val="28"/>
          <w:szCs w:val="28"/>
          <w:lang w:eastAsia="zh-CN"/>
        </w:rPr>
        <w:t>- необхідність підвищення рівня поінформованості населення про зміст, завдання, форми реалізації державної політики в сфері національно-патріотичного виховання, і їх можливості, зокрема дітей та молоді, в цій сфері;</w:t>
      </w:r>
    </w:p>
    <w:p w14:paraId="0AB8D6F9" w14:textId="77777777" w:rsidR="009639B4" w:rsidRPr="00216687" w:rsidRDefault="009639B4" w:rsidP="009639B4">
      <w:pPr>
        <w:tabs>
          <w:tab w:val="left" w:pos="980"/>
        </w:tabs>
        <w:suppressAutoHyphens/>
        <w:spacing w:after="0" w:line="240" w:lineRule="auto"/>
        <w:ind w:firstLine="709"/>
        <w:jc w:val="both"/>
        <w:rPr>
          <w:rFonts w:ascii="Times New Roman" w:eastAsia="Times New Roman" w:hAnsi="Times New Roman" w:cs="Times New Roman"/>
          <w:sz w:val="28"/>
          <w:szCs w:val="28"/>
          <w:lang w:eastAsia="zh-CN"/>
        </w:rPr>
      </w:pPr>
      <w:r w:rsidRPr="00216687">
        <w:rPr>
          <w:rFonts w:ascii="Times New Roman" w:eastAsia="Times New Roman" w:hAnsi="Times New Roman" w:cs="Times New Roman"/>
          <w:sz w:val="28"/>
          <w:szCs w:val="28"/>
          <w:lang w:eastAsia="zh-CN"/>
        </w:rPr>
        <w:t>- відсутність єдиного методичного і термінологічного підходу до процесу національно-патріотичного виховання;</w:t>
      </w:r>
    </w:p>
    <w:p w14:paraId="701BCD2B" w14:textId="77777777" w:rsidR="009639B4" w:rsidRPr="00216687" w:rsidRDefault="009639B4" w:rsidP="009639B4">
      <w:pPr>
        <w:tabs>
          <w:tab w:val="left" w:pos="980"/>
        </w:tabs>
        <w:suppressAutoHyphens/>
        <w:spacing w:after="0" w:line="240" w:lineRule="auto"/>
        <w:ind w:firstLine="709"/>
        <w:jc w:val="both"/>
        <w:rPr>
          <w:rFonts w:ascii="Times New Roman" w:eastAsia="Times New Roman" w:hAnsi="Times New Roman" w:cs="Times New Roman"/>
          <w:sz w:val="28"/>
          <w:szCs w:val="28"/>
          <w:lang w:eastAsia="zh-CN"/>
        </w:rPr>
      </w:pPr>
      <w:r w:rsidRPr="00216687">
        <w:rPr>
          <w:rFonts w:ascii="Times New Roman" w:eastAsia="Times New Roman" w:hAnsi="Times New Roman" w:cs="Times New Roman"/>
          <w:sz w:val="28"/>
          <w:szCs w:val="28"/>
          <w:lang w:eastAsia="zh-CN"/>
        </w:rPr>
        <w:t xml:space="preserve">- низький рівень матеріально-технічного забезпечення та розвитку інфраструктури сфери національно-патріотичного виховання. </w:t>
      </w:r>
    </w:p>
    <w:p w14:paraId="759AEC18" w14:textId="77777777" w:rsidR="009639B4" w:rsidRPr="00216687" w:rsidRDefault="009639B4" w:rsidP="009639B4">
      <w:pPr>
        <w:widowControl w:val="0"/>
        <w:spacing w:after="0" w:line="240" w:lineRule="auto"/>
        <w:ind w:firstLine="740"/>
        <w:jc w:val="both"/>
        <w:rPr>
          <w:rFonts w:ascii="Times New Roman" w:eastAsia="Times New Roman" w:hAnsi="Times New Roman" w:cs="Times New Roman"/>
          <w:sz w:val="28"/>
          <w:szCs w:val="28"/>
        </w:rPr>
      </w:pPr>
      <w:r w:rsidRPr="00216687">
        <w:rPr>
          <w:rFonts w:ascii="Times New Roman" w:eastAsia="Times New Roman" w:hAnsi="Times New Roman" w:cs="Times New Roman"/>
          <w:sz w:val="28"/>
          <w:szCs w:val="28"/>
        </w:rPr>
        <w:t>Відтак, існує нагальна потреба вдосконалення національно-патріотичного виховання дітей та молоді, надання вкрай важливому для держави процесу, системності.</w:t>
      </w:r>
    </w:p>
    <w:p w14:paraId="53605020" w14:textId="77777777" w:rsidR="009639B4" w:rsidRPr="00216687" w:rsidRDefault="009639B4" w:rsidP="009639B4">
      <w:pPr>
        <w:widowControl w:val="0"/>
        <w:spacing w:after="0" w:line="240" w:lineRule="auto"/>
        <w:ind w:firstLine="740"/>
        <w:jc w:val="both"/>
        <w:rPr>
          <w:rFonts w:ascii="Times New Roman" w:eastAsia="Times New Roman" w:hAnsi="Times New Roman" w:cs="Times New Roman"/>
          <w:sz w:val="28"/>
          <w:szCs w:val="28"/>
        </w:rPr>
      </w:pPr>
      <w:r w:rsidRPr="00216687">
        <w:rPr>
          <w:rFonts w:ascii="Times New Roman" w:eastAsia="Times New Roman" w:hAnsi="Times New Roman" w:cs="Times New Roman"/>
          <w:sz w:val="28"/>
          <w:szCs w:val="28"/>
        </w:rPr>
        <w:t xml:space="preserve">На початку 2020 року в Донецькій та Луганській областях Фондом «Демократичні ініціативи» імені Ілька </w:t>
      </w:r>
      <w:proofErr w:type="spellStart"/>
      <w:r w:rsidRPr="00216687">
        <w:rPr>
          <w:rFonts w:ascii="Times New Roman" w:eastAsia="Times New Roman" w:hAnsi="Times New Roman" w:cs="Times New Roman"/>
          <w:sz w:val="28"/>
          <w:szCs w:val="28"/>
        </w:rPr>
        <w:t>Кучеріва</w:t>
      </w:r>
      <w:proofErr w:type="spellEnd"/>
      <w:r w:rsidRPr="00216687">
        <w:rPr>
          <w:rFonts w:ascii="Times New Roman" w:eastAsia="Times New Roman" w:hAnsi="Times New Roman" w:cs="Times New Roman"/>
          <w:sz w:val="28"/>
          <w:szCs w:val="28"/>
        </w:rPr>
        <w:t xml:space="preserve"> та Центром політичної соціології (із залученням мережі фірми «</w:t>
      </w:r>
      <w:proofErr w:type="spellStart"/>
      <w:r w:rsidRPr="00216687">
        <w:rPr>
          <w:rFonts w:ascii="Times New Roman" w:eastAsia="Times New Roman" w:hAnsi="Times New Roman" w:cs="Times New Roman"/>
          <w:sz w:val="28"/>
          <w:szCs w:val="28"/>
        </w:rPr>
        <w:t>Юкрейніан</w:t>
      </w:r>
      <w:proofErr w:type="spellEnd"/>
      <w:r w:rsidRPr="00216687">
        <w:rPr>
          <w:rFonts w:ascii="Times New Roman" w:eastAsia="Times New Roman" w:hAnsi="Times New Roman" w:cs="Times New Roman"/>
          <w:sz w:val="28"/>
          <w:szCs w:val="28"/>
        </w:rPr>
        <w:t xml:space="preserve"> </w:t>
      </w:r>
      <w:proofErr w:type="spellStart"/>
      <w:r w:rsidRPr="00216687">
        <w:rPr>
          <w:rFonts w:ascii="Times New Roman" w:eastAsia="Times New Roman" w:hAnsi="Times New Roman" w:cs="Times New Roman"/>
          <w:sz w:val="28"/>
          <w:szCs w:val="28"/>
        </w:rPr>
        <w:t>Соціолоджі</w:t>
      </w:r>
      <w:proofErr w:type="spellEnd"/>
      <w:r w:rsidRPr="00216687">
        <w:rPr>
          <w:rFonts w:ascii="Times New Roman" w:eastAsia="Times New Roman" w:hAnsi="Times New Roman" w:cs="Times New Roman"/>
          <w:sz w:val="28"/>
          <w:szCs w:val="28"/>
        </w:rPr>
        <w:t xml:space="preserve"> Сервіс») за фінансової підтримки Посольства Великої Британії було проведено Регіональне дослідження громадської думки. Встановлено, що ідею надання російській мові статусу другої державної підтримали однакові частки (60%) </w:t>
      </w:r>
      <w:r w:rsidRPr="00216687">
        <w:rPr>
          <w:rFonts w:ascii="Times New Roman" w:eastAsia="Times New Roman" w:hAnsi="Times New Roman" w:cs="Times New Roman"/>
          <w:sz w:val="28"/>
          <w:szCs w:val="28"/>
        </w:rPr>
        <w:lastRenderedPageBreak/>
        <w:t xml:space="preserve">респондентів Донецької та Луганської областей, тоді як негативне ставлення до такої ідеї висловили 21% донеччан та 16% луганчан. Порівняно з листопадом 2018 року в Донецькій області суттєвої зміни позицій не зафіксовано. </w:t>
      </w:r>
    </w:p>
    <w:p w14:paraId="30EEBBC2" w14:textId="77777777" w:rsidR="009639B4" w:rsidRPr="00216687" w:rsidRDefault="009639B4" w:rsidP="009639B4">
      <w:pPr>
        <w:widowControl w:val="0"/>
        <w:spacing w:after="0" w:line="240" w:lineRule="auto"/>
        <w:ind w:firstLine="740"/>
        <w:jc w:val="both"/>
        <w:rPr>
          <w:rFonts w:ascii="Times New Roman" w:eastAsia="Times New Roman" w:hAnsi="Times New Roman" w:cs="Times New Roman"/>
          <w:sz w:val="28"/>
          <w:szCs w:val="28"/>
        </w:rPr>
      </w:pPr>
      <w:r w:rsidRPr="00216687">
        <w:rPr>
          <w:rFonts w:ascii="Times New Roman" w:eastAsia="Times New Roman" w:hAnsi="Times New Roman" w:cs="Times New Roman"/>
          <w:sz w:val="28"/>
          <w:szCs w:val="28"/>
        </w:rPr>
        <w:t xml:space="preserve">Серед опитаних респондентів переважає загальнонаціональна ідентичність – 54% опитуваних вважають себе насамперед громадянами України. 12 % респондентів вважають себе жителями свого міста, 10 % - жителями регіону, 8,4 % - громадянами Європи, 5,8 % - громадянами колишнього Радянського Союзу, 4 % - представниками своєї національності, 1% - громадянами Росії та 0,6 % - не визначилися із відповіддю. </w:t>
      </w:r>
    </w:p>
    <w:p w14:paraId="51A5DD0A" w14:textId="77777777" w:rsidR="009639B4" w:rsidRPr="00216687" w:rsidRDefault="009639B4" w:rsidP="009639B4">
      <w:pPr>
        <w:widowControl w:val="0"/>
        <w:spacing w:after="0" w:line="240" w:lineRule="auto"/>
        <w:ind w:firstLine="740"/>
        <w:jc w:val="both"/>
        <w:rPr>
          <w:rFonts w:ascii="Times New Roman" w:eastAsia="Times New Roman" w:hAnsi="Times New Roman" w:cs="Times New Roman"/>
          <w:sz w:val="28"/>
          <w:szCs w:val="28"/>
        </w:rPr>
      </w:pPr>
      <w:r w:rsidRPr="00216687">
        <w:rPr>
          <w:rFonts w:ascii="Times New Roman" w:eastAsia="Times New Roman" w:hAnsi="Times New Roman" w:cs="Times New Roman"/>
          <w:sz w:val="28"/>
          <w:szCs w:val="28"/>
        </w:rPr>
        <w:t xml:space="preserve">Отже, існує потреба у впроваджені єдиного підходу в сфері національно-патріотичного виховання щодо формування української громадянської ідентичності, що сприятиме єдності та консолідації суспільства у Донецькій області та </w:t>
      </w:r>
      <w:r>
        <w:rPr>
          <w:rFonts w:ascii="Times New Roman" w:eastAsia="Times New Roman" w:hAnsi="Times New Roman" w:cs="Times New Roman"/>
          <w:sz w:val="28"/>
          <w:szCs w:val="28"/>
        </w:rPr>
        <w:t>Сіверської</w:t>
      </w:r>
      <w:r w:rsidRPr="00216687">
        <w:rPr>
          <w:rFonts w:ascii="Times New Roman" w:eastAsia="Times New Roman" w:hAnsi="Times New Roman" w:cs="Times New Roman"/>
          <w:sz w:val="28"/>
          <w:szCs w:val="28"/>
        </w:rPr>
        <w:t xml:space="preserve"> ОТГ зокрема.</w:t>
      </w:r>
    </w:p>
    <w:p w14:paraId="631DA11F" w14:textId="77777777" w:rsidR="009639B4" w:rsidRPr="00216687" w:rsidRDefault="009639B4" w:rsidP="009639B4">
      <w:pPr>
        <w:widowControl w:val="0"/>
        <w:spacing w:after="0" w:line="240" w:lineRule="auto"/>
        <w:ind w:firstLine="740"/>
        <w:jc w:val="both"/>
        <w:rPr>
          <w:rFonts w:ascii="Times New Roman" w:eastAsia="Times New Roman" w:hAnsi="Times New Roman" w:cs="Times New Roman"/>
          <w:sz w:val="28"/>
          <w:szCs w:val="28"/>
        </w:rPr>
      </w:pPr>
      <w:r w:rsidRPr="00216687">
        <w:rPr>
          <w:rFonts w:ascii="Times New Roman" w:eastAsia="Times New Roman" w:hAnsi="Times New Roman" w:cs="Times New Roman"/>
          <w:sz w:val="28"/>
          <w:szCs w:val="28"/>
        </w:rPr>
        <w:t>Програма потребує міжгалузевої взаємодії та повинна передбачати заходи з урахуванням таких вікових категорій: діти (6 – 14</w:t>
      </w:r>
      <w:r>
        <w:rPr>
          <w:rFonts w:ascii="Times New Roman" w:eastAsia="Times New Roman" w:hAnsi="Times New Roman" w:cs="Times New Roman"/>
          <w:sz w:val="28"/>
          <w:szCs w:val="28"/>
        </w:rPr>
        <w:t xml:space="preserve"> років), молодь (14 – 35 років).</w:t>
      </w:r>
    </w:p>
    <w:p w14:paraId="02BB0FF6" w14:textId="77777777" w:rsidR="009639B4" w:rsidRPr="00216687" w:rsidRDefault="009639B4" w:rsidP="009639B4">
      <w:pPr>
        <w:widowControl w:val="0"/>
        <w:spacing w:after="0" w:line="240" w:lineRule="auto"/>
        <w:ind w:firstLine="740"/>
        <w:jc w:val="both"/>
        <w:rPr>
          <w:rFonts w:ascii="Times New Roman" w:eastAsia="Times New Roman" w:hAnsi="Times New Roman" w:cs="Times New Roman"/>
          <w:color w:val="000000"/>
          <w:sz w:val="28"/>
          <w:szCs w:val="28"/>
          <w:lang w:eastAsia="uk-UA" w:bidi="uk-UA"/>
        </w:rPr>
      </w:pPr>
      <w:r w:rsidRPr="00216687">
        <w:rPr>
          <w:rFonts w:ascii="Times New Roman" w:eastAsia="Times New Roman" w:hAnsi="Times New Roman" w:cs="Times New Roman"/>
          <w:sz w:val="28"/>
          <w:szCs w:val="28"/>
        </w:rPr>
        <w:t>На сьогодні, першочерговим завданням виконання Програми, має стати налагодження механізму скоординованої співпраці міської ради</w:t>
      </w:r>
      <w:r w:rsidRPr="00216687">
        <w:rPr>
          <w:rFonts w:ascii="Times New Roman" w:eastAsia="Times New Roman" w:hAnsi="Times New Roman" w:cs="Times New Roman"/>
          <w:color w:val="000000"/>
          <w:sz w:val="28"/>
          <w:szCs w:val="28"/>
          <w:lang w:eastAsia="uk-UA" w:bidi="uk-UA"/>
        </w:rPr>
        <w:t>, навчальних закладів та установ, громадських організацій та ініціативних груп для подальшого розвитку системи національно - патріотичного виховання дітей та молоді в Сіверській об’єднаній територіальній громаді.</w:t>
      </w:r>
    </w:p>
    <w:p w14:paraId="5D6000D8" w14:textId="77777777" w:rsidR="009639B4" w:rsidRPr="00216687" w:rsidRDefault="009639B4" w:rsidP="009639B4">
      <w:pPr>
        <w:widowControl w:val="0"/>
        <w:spacing w:after="283" w:line="240" w:lineRule="auto"/>
        <w:ind w:firstLine="740"/>
        <w:jc w:val="both"/>
        <w:rPr>
          <w:rFonts w:ascii="Times New Roman" w:eastAsia="Times New Roman" w:hAnsi="Times New Roman" w:cs="Times New Roman"/>
          <w:sz w:val="28"/>
          <w:szCs w:val="28"/>
        </w:rPr>
      </w:pPr>
      <w:r w:rsidRPr="00216687">
        <w:rPr>
          <w:rFonts w:ascii="Times New Roman" w:eastAsia="Times New Roman" w:hAnsi="Times New Roman" w:cs="Times New Roman"/>
          <w:color w:val="000000"/>
          <w:sz w:val="28"/>
          <w:szCs w:val="28"/>
          <w:lang w:eastAsia="uk-UA" w:bidi="uk-UA"/>
        </w:rPr>
        <w:t>Програма стане практичним інструментом реалізації Указ</w:t>
      </w:r>
      <w:r>
        <w:rPr>
          <w:rFonts w:ascii="Times New Roman" w:eastAsia="Times New Roman" w:hAnsi="Times New Roman" w:cs="Times New Roman"/>
          <w:color w:val="000000"/>
          <w:sz w:val="28"/>
          <w:szCs w:val="28"/>
          <w:lang w:eastAsia="uk-UA" w:bidi="uk-UA"/>
        </w:rPr>
        <w:t xml:space="preserve">у Президента України від </w:t>
      </w:r>
      <w:r w:rsidRPr="00216687">
        <w:rPr>
          <w:rFonts w:ascii="Times New Roman" w:eastAsia="Times New Roman" w:hAnsi="Times New Roman" w:cs="Times New Roman"/>
          <w:sz w:val="28"/>
          <w:szCs w:val="28"/>
        </w:rPr>
        <w:t>18 травня 2019 року № 286/2019 «Про Стратегію національно-патріотичного виховання».</w:t>
      </w:r>
    </w:p>
    <w:p w14:paraId="470D4C51" w14:textId="77777777" w:rsidR="009639B4" w:rsidRPr="00916421" w:rsidRDefault="009639B4" w:rsidP="009639B4">
      <w:pPr>
        <w:pageBreakBefore/>
        <w:suppressAutoHyphens/>
        <w:spacing w:after="0" w:line="360" w:lineRule="auto"/>
        <w:jc w:val="center"/>
        <w:rPr>
          <w:rFonts w:ascii="Times New Roman" w:eastAsia="MS Mincho" w:hAnsi="Times New Roman" w:cs="Times New Roman"/>
          <w:sz w:val="24"/>
          <w:szCs w:val="24"/>
          <w:lang w:eastAsia="ja-JP"/>
        </w:rPr>
      </w:pPr>
      <w:r w:rsidRPr="00916421">
        <w:rPr>
          <w:rFonts w:ascii="Times New Roman" w:eastAsia="MS Mincho" w:hAnsi="Times New Roman" w:cs="Times New Roman"/>
          <w:b/>
          <w:sz w:val="28"/>
          <w:szCs w:val="28"/>
          <w:lang w:eastAsia="ja-JP"/>
        </w:rPr>
        <w:lastRenderedPageBreak/>
        <w:t>І</w:t>
      </w:r>
      <w:r w:rsidRPr="00916421">
        <w:rPr>
          <w:rFonts w:ascii="Times New Roman" w:eastAsia="MS Mincho" w:hAnsi="Times New Roman" w:cs="Times New Roman"/>
          <w:b/>
          <w:sz w:val="28"/>
          <w:szCs w:val="28"/>
          <w:lang w:eastAsia="ar-SA"/>
        </w:rPr>
        <w:t>V</w:t>
      </w:r>
      <w:r w:rsidRPr="00916421">
        <w:rPr>
          <w:rFonts w:ascii="Times New Roman" w:eastAsia="MS Mincho" w:hAnsi="Times New Roman" w:cs="Times New Roman"/>
          <w:b/>
          <w:sz w:val="28"/>
          <w:szCs w:val="28"/>
          <w:lang w:eastAsia="ja-JP"/>
        </w:rPr>
        <w:t>. Мета Програми</w:t>
      </w:r>
    </w:p>
    <w:p w14:paraId="643594D8" w14:textId="77777777" w:rsidR="009639B4" w:rsidRPr="00916421" w:rsidRDefault="009639B4" w:rsidP="009639B4">
      <w:pPr>
        <w:suppressAutoHyphens/>
        <w:spacing w:after="0" w:line="360" w:lineRule="auto"/>
        <w:jc w:val="center"/>
        <w:rPr>
          <w:rFonts w:ascii="Times New Roman" w:eastAsia="MS Mincho" w:hAnsi="Times New Roman" w:cs="Times New Roman"/>
          <w:b/>
          <w:sz w:val="28"/>
          <w:szCs w:val="28"/>
          <w:lang w:eastAsia="ja-JP"/>
        </w:rPr>
      </w:pPr>
    </w:p>
    <w:p w14:paraId="769BFF01" w14:textId="77777777" w:rsidR="009639B4" w:rsidRPr="00916421" w:rsidRDefault="009639B4" w:rsidP="009639B4">
      <w:pPr>
        <w:suppressAutoHyphens/>
        <w:spacing w:after="0" w:line="240" w:lineRule="auto"/>
        <w:ind w:firstLine="709"/>
        <w:jc w:val="both"/>
        <w:rPr>
          <w:rFonts w:ascii="Times New Roman" w:eastAsia="MS Mincho" w:hAnsi="Times New Roman" w:cs="Times New Roman"/>
          <w:sz w:val="24"/>
          <w:szCs w:val="24"/>
          <w:lang w:eastAsia="ja-JP"/>
        </w:rPr>
      </w:pPr>
      <w:r w:rsidRPr="00916421">
        <w:rPr>
          <w:rFonts w:ascii="Times New Roman" w:eastAsia="MS Mincho" w:hAnsi="Times New Roman" w:cs="Times New Roman"/>
          <w:sz w:val="28"/>
          <w:szCs w:val="28"/>
          <w:lang w:eastAsia="ja-JP"/>
        </w:rPr>
        <w:t xml:space="preserve">Метою Програми є створення та розвиток комплексної системи національно-патріотичного виховання дітей та молоді шляхом формування та утвердження української громадянської ідентичності на основі єдиних суспільно-державних (національних) цінностей (самобутність, воля, соборність, гідність) і загальнолюдських цінностей, принципів любові і </w:t>
      </w:r>
      <w:r w:rsidRPr="00916421">
        <w:rPr>
          <w:rFonts w:ascii="Times New Roman" w:eastAsia="MS Mincho" w:hAnsi="Times New Roman" w:cs="Times New Roman"/>
          <w:sz w:val="28"/>
          <w:szCs w:val="28"/>
          <w:shd w:val="clear" w:color="auto" w:fill="FFFFFF"/>
          <w:lang w:eastAsia="ja-JP"/>
        </w:rPr>
        <w:t xml:space="preserve">гордості за власну державу, її історію, мову, культуру, науку, спорт, </w:t>
      </w:r>
      <w:r w:rsidRPr="00916421">
        <w:rPr>
          <w:rFonts w:ascii="Times New Roman" w:eastAsia="MS Mincho" w:hAnsi="Times New Roman" w:cs="Times New Roman"/>
          <w:sz w:val="28"/>
          <w:szCs w:val="28"/>
          <w:lang w:eastAsia="ja-JP"/>
        </w:rPr>
        <w:t>усвідомлення громадянського обов’язку як світоглядного чинника, спрямованого на розвиток успішної країни та забезпечення власного благополуччя в ній.</w:t>
      </w:r>
    </w:p>
    <w:p w14:paraId="5992AFB7" w14:textId="77777777" w:rsidR="009639B4" w:rsidRPr="00216687" w:rsidRDefault="009639B4" w:rsidP="009639B4">
      <w:pPr>
        <w:suppressAutoHyphens/>
        <w:spacing w:after="0" w:line="240" w:lineRule="auto"/>
        <w:jc w:val="center"/>
        <w:rPr>
          <w:rFonts w:ascii="Times New Roman" w:eastAsia="MS Mincho" w:hAnsi="Times New Roman" w:cs="Times New Roman"/>
          <w:sz w:val="24"/>
          <w:szCs w:val="24"/>
          <w:lang w:eastAsia="ja-JP"/>
        </w:rPr>
      </w:pPr>
      <w:bookmarkStart w:id="209" w:name="__RefHeading___Toc46155408"/>
      <w:r w:rsidRPr="00916421">
        <w:rPr>
          <w:rFonts w:ascii="Times New Roman" w:eastAsia="MS Mincho" w:hAnsi="Times New Roman" w:cs="Times New Roman"/>
          <w:b/>
          <w:sz w:val="28"/>
          <w:szCs w:val="28"/>
          <w:lang w:eastAsia="ar-SA"/>
        </w:rPr>
        <w:t>V. Завдання Програми</w:t>
      </w:r>
      <w:bookmarkEnd w:id="209"/>
      <w:r w:rsidRPr="00916421">
        <w:rPr>
          <w:rFonts w:ascii="Times New Roman" w:eastAsia="MS Mincho" w:hAnsi="Times New Roman" w:cs="Times New Roman"/>
          <w:b/>
          <w:sz w:val="28"/>
          <w:szCs w:val="28"/>
          <w:lang w:eastAsia="ar-SA"/>
        </w:rPr>
        <w:t xml:space="preserve"> </w:t>
      </w:r>
    </w:p>
    <w:p w14:paraId="6B6BDE1D" w14:textId="77777777" w:rsidR="009639B4" w:rsidRDefault="009639B4" w:rsidP="009639B4">
      <w:pPr>
        <w:suppressAutoHyphens/>
        <w:spacing w:after="0" w:line="240" w:lineRule="auto"/>
        <w:jc w:val="center"/>
        <w:rPr>
          <w:rFonts w:ascii="Times New Roman" w:eastAsia="MS Mincho" w:hAnsi="Times New Roman" w:cs="Times New Roman"/>
          <w:b/>
          <w:sz w:val="28"/>
          <w:szCs w:val="28"/>
          <w:lang w:eastAsia="ar-SA"/>
        </w:rPr>
      </w:pPr>
    </w:p>
    <w:p w14:paraId="2434E830" w14:textId="77777777" w:rsidR="009639B4" w:rsidRPr="00916421" w:rsidRDefault="009639B4" w:rsidP="009639B4">
      <w:pPr>
        <w:suppressAutoHyphens/>
        <w:spacing w:after="0" w:line="240" w:lineRule="auto"/>
        <w:ind w:firstLine="709"/>
        <w:jc w:val="both"/>
        <w:rPr>
          <w:rFonts w:ascii="Times New Roman" w:eastAsia="MS Mincho" w:hAnsi="Times New Roman" w:cs="Times New Roman"/>
          <w:b/>
          <w:sz w:val="28"/>
          <w:szCs w:val="28"/>
          <w:lang w:eastAsia="ar-SA"/>
        </w:rPr>
      </w:pPr>
      <w:r w:rsidRPr="00916421">
        <w:rPr>
          <w:rFonts w:ascii="Times New Roman" w:eastAsia="Times New Roman" w:hAnsi="Times New Roman" w:cs="Times New Roman"/>
          <w:sz w:val="28"/>
          <w:szCs w:val="28"/>
          <w:lang w:eastAsia="zh-CN"/>
        </w:rPr>
        <w:t>- формування свідомого громадянина-патріота України – представника української  національної еліти, утвердження  любові до Батьківщини – Української Держави  через набуття молодим поколінням національної свідомості,  активної громадянської позиції, високих моральних якостей та духовних цінностей;</w:t>
      </w:r>
    </w:p>
    <w:p w14:paraId="1CBC3169" w14:textId="77777777" w:rsidR="009639B4" w:rsidRPr="00916421" w:rsidRDefault="009639B4" w:rsidP="009639B4">
      <w:pPr>
        <w:suppressAutoHyphens/>
        <w:spacing w:after="0" w:line="240" w:lineRule="auto"/>
        <w:ind w:firstLine="709"/>
        <w:jc w:val="both"/>
        <w:rPr>
          <w:rFonts w:ascii="Times New Roman" w:eastAsia="MS Mincho" w:hAnsi="Times New Roman" w:cs="Times New Roman"/>
          <w:sz w:val="24"/>
          <w:szCs w:val="24"/>
          <w:lang w:val="ru-RU" w:eastAsia="ja-JP"/>
        </w:rPr>
      </w:pPr>
      <w:r w:rsidRPr="00916421">
        <w:rPr>
          <w:rFonts w:ascii="Times New Roman" w:eastAsia="MS Mincho" w:hAnsi="Times New Roman" w:cs="Times New Roman"/>
          <w:sz w:val="28"/>
          <w:szCs w:val="28"/>
          <w:lang w:eastAsia="ja-JP"/>
        </w:rPr>
        <w:t>виховання поваги до Конституції України, законів України,  державних символів - Герба, Прапора, Гімну України;</w:t>
      </w:r>
    </w:p>
    <w:p w14:paraId="7AC056EB" w14:textId="77777777" w:rsidR="009639B4" w:rsidRPr="00916421" w:rsidRDefault="009639B4" w:rsidP="009639B4">
      <w:pPr>
        <w:shd w:val="clear" w:color="auto" w:fill="FFFFFF"/>
        <w:suppressAutoHyphens/>
        <w:spacing w:after="0" w:line="240" w:lineRule="auto"/>
        <w:ind w:firstLine="708"/>
        <w:jc w:val="both"/>
        <w:rPr>
          <w:rFonts w:ascii="Times New Roman" w:eastAsia="MS Mincho" w:hAnsi="Times New Roman" w:cs="Times New Roman"/>
          <w:sz w:val="24"/>
          <w:szCs w:val="24"/>
          <w:lang w:val="ru-RU" w:eastAsia="ja-JP"/>
        </w:rPr>
      </w:pPr>
      <w:r w:rsidRPr="00916421">
        <w:rPr>
          <w:rFonts w:ascii="Times New Roman" w:eastAsia="MS Mincho" w:hAnsi="Times New Roman" w:cs="Times New Roman"/>
          <w:sz w:val="28"/>
          <w:szCs w:val="28"/>
          <w:lang w:eastAsia="ja-JP"/>
        </w:rPr>
        <w:t>підвищення ролі української мови як національної цінності;</w:t>
      </w:r>
    </w:p>
    <w:p w14:paraId="3FD3640A" w14:textId="77777777" w:rsidR="009639B4" w:rsidRDefault="009639B4" w:rsidP="009639B4">
      <w:pPr>
        <w:suppressAutoHyphens/>
        <w:spacing w:after="0" w:line="240" w:lineRule="auto"/>
        <w:ind w:firstLine="709"/>
        <w:jc w:val="both"/>
        <w:rPr>
          <w:rFonts w:ascii="Times New Roman" w:eastAsia="MS Mincho" w:hAnsi="Times New Roman" w:cs="Times New Roman"/>
          <w:sz w:val="28"/>
          <w:szCs w:val="28"/>
          <w:lang w:eastAsia="ja-JP"/>
        </w:rPr>
      </w:pPr>
      <w:r w:rsidRPr="00916421">
        <w:rPr>
          <w:rFonts w:ascii="Times New Roman" w:eastAsia="MS Mincho" w:hAnsi="Times New Roman" w:cs="Times New Roman"/>
          <w:sz w:val="28"/>
          <w:szCs w:val="28"/>
          <w:lang w:eastAsia="ja-JP"/>
        </w:rPr>
        <w:t xml:space="preserve">підвищення престижу служби у Збройних Силах України, готовності до захисту України та виконання громадянського і конституційного обов’язку із захисту національних інтересів та державного суверенітету України; </w:t>
      </w:r>
    </w:p>
    <w:p w14:paraId="2BB1B86A" w14:textId="77777777" w:rsidR="009639B4" w:rsidRPr="00916421" w:rsidRDefault="009639B4" w:rsidP="009639B4">
      <w:pPr>
        <w:suppressAutoHyphens/>
        <w:spacing w:after="0" w:line="240" w:lineRule="auto"/>
        <w:ind w:firstLine="709"/>
        <w:jc w:val="both"/>
        <w:rPr>
          <w:rFonts w:ascii="Times New Roman" w:eastAsia="MS Mincho" w:hAnsi="Times New Roman" w:cs="Times New Roman"/>
          <w:sz w:val="28"/>
          <w:szCs w:val="28"/>
          <w:lang w:eastAsia="ja-JP"/>
        </w:rPr>
      </w:pPr>
      <w:r w:rsidRPr="00120566">
        <w:rPr>
          <w:rFonts w:ascii="Times New Roman" w:eastAsia="MS Mincho" w:hAnsi="Times New Roman" w:cs="Times New Roman"/>
          <w:sz w:val="28"/>
          <w:szCs w:val="28"/>
          <w:lang w:eastAsia="ja-JP"/>
        </w:rPr>
        <w:t>-  вшанування українських воїнів – учасників антитерористичної операції на сході України, волонтерів та громадян, які зробили значний внесок у зміцнення обороноздатності України;</w:t>
      </w:r>
    </w:p>
    <w:p w14:paraId="5BFC79BF" w14:textId="77777777" w:rsidR="009639B4" w:rsidRPr="00916421" w:rsidRDefault="009639B4" w:rsidP="009639B4">
      <w:pPr>
        <w:suppressAutoHyphens/>
        <w:spacing w:after="0" w:line="240" w:lineRule="auto"/>
        <w:ind w:firstLine="709"/>
        <w:jc w:val="both"/>
        <w:rPr>
          <w:rFonts w:ascii="Times New Roman" w:eastAsia="MS Mincho" w:hAnsi="Times New Roman" w:cs="Times New Roman"/>
          <w:sz w:val="24"/>
          <w:szCs w:val="24"/>
          <w:lang w:val="ru-RU" w:eastAsia="ja-JP"/>
        </w:rPr>
      </w:pPr>
      <w:r w:rsidRPr="00916421">
        <w:rPr>
          <w:rFonts w:ascii="Times New Roman" w:eastAsia="MS Mincho" w:hAnsi="Times New Roman" w:cs="Times New Roman"/>
          <w:sz w:val="28"/>
          <w:szCs w:val="28"/>
          <w:lang w:eastAsia="ja-JP"/>
        </w:rPr>
        <w:t>піднесення ролі громадянина у суспільно-політичному житті держави та становлення його як одного із ключових суб’єктів державної політики у сфері національно-патріотичного виховання;</w:t>
      </w:r>
    </w:p>
    <w:p w14:paraId="7FD779E9" w14:textId="77777777" w:rsidR="009639B4" w:rsidRPr="00916421"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rPr>
          <w:rFonts w:ascii="Times New Roman" w:eastAsia="MS Mincho" w:hAnsi="Times New Roman" w:cs="Times New Roman"/>
          <w:sz w:val="24"/>
          <w:szCs w:val="24"/>
          <w:lang w:val="ru-RU" w:eastAsia="ja-JP"/>
        </w:rPr>
      </w:pPr>
      <w:r w:rsidRPr="00916421">
        <w:rPr>
          <w:rFonts w:ascii="Times New Roman" w:eastAsia="MS Mincho" w:hAnsi="Times New Roman" w:cs="Times New Roman"/>
          <w:color w:val="000000"/>
          <w:sz w:val="28"/>
          <w:szCs w:val="28"/>
          <w:lang w:eastAsia="ja-JP"/>
        </w:rPr>
        <w:t xml:space="preserve">розвиток міжрегіональної та міжнародної співпраці з державами Європейського Союзу та </w:t>
      </w:r>
      <w:r w:rsidRPr="00916421">
        <w:rPr>
          <w:rFonts w:ascii="Times New Roman" w:eastAsia="MS Mincho" w:hAnsi="Times New Roman" w:cs="Times New Roman"/>
          <w:sz w:val="28"/>
          <w:szCs w:val="28"/>
          <w:lang w:eastAsia="ja-JP"/>
        </w:rPr>
        <w:t>євроатлантичного простору,</w:t>
      </w:r>
      <w:r w:rsidRPr="00916421">
        <w:rPr>
          <w:rFonts w:ascii="Times New Roman" w:eastAsia="MS Mincho" w:hAnsi="Times New Roman" w:cs="Times New Roman"/>
          <w:color w:val="000000"/>
          <w:sz w:val="28"/>
          <w:szCs w:val="28"/>
          <w:lang w:eastAsia="ja-JP"/>
        </w:rPr>
        <w:t xml:space="preserve"> іншими розвинутими державами, які успішно впроваджують заходи у сфері національно-патріотичного виховання;</w:t>
      </w:r>
    </w:p>
    <w:p w14:paraId="086CE492" w14:textId="77777777" w:rsidR="009639B4" w:rsidRPr="00916421" w:rsidRDefault="009639B4" w:rsidP="009639B4">
      <w:pPr>
        <w:tabs>
          <w:tab w:val="left" w:pos="840"/>
        </w:tabs>
        <w:suppressAutoHyphens/>
        <w:spacing w:after="0" w:line="240" w:lineRule="auto"/>
        <w:ind w:firstLine="709"/>
        <w:jc w:val="both"/>
        <w:rPr>
          <w:rFonts w:ascii="Times New Roman" w:eastAsia="MS Mincho" w:hAnsi="Times New Roman" w:cs="Times New Roman"/>
          <w:sz w:val="24"/>
          <w:szCs w:val="24"/>
          <w:lang w:val="ru-RU" w:eastAsia="ja-JP"/>
        </w:rPr>
      </w:pPr>
      <w:r w:rsidRPr="00916421">
        <w:rPr>
          <w:rFonts w:ascii="Times New Roman" w:eastAsia="MS Mincho" w:hAnsi="Times New Roman" w:cs="Times New Roman"/>
          <w:sz w:val="28"/>
          <w:szCs w:val="28"/>
          <w:lang w:eastAsia="ja-JP"/>
        </w:rPr>
        <w:t>формування здорового способу життя як важливої складової розвитку  та  виховання людини;</w:t>
      </w:r>
    </w:p>
    <w:p w14:paraId="54897181" w14:textId="77777777" w:rsidR="009639B4" w:rsidRPr="00916421"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rPr>
          <w:rFonts w:ascii="Times New Roman" w:eastAsia="MS Mincho" w:hAnsi="Times New Roman" w:cs="Times New Roman"/>
          <w:sz w:val="24"/>
          <w:szCs w:val="24"/>
          <w:lang w:val="ru-RU" w:eastAsia="ja-JP"/>
        </w:rPr>
      </w:pPr>
      <w:r w:rsidRPr="00916421">
        <w:rPr>
          <w:rFonts w:ascii="Times New Roman" w:eastAsia="MS Mincho" w:hAnsi="Times New Roman" w:cs="Times New Roman"/>
          <w:color w:val="000000"/>
          <w:sz w:val="28"/>
          <w:szCs w:val="28"/>
          <w:lang w:eastAsia="ja-JP"/>
        </w:rPr>
        <w:t>оптимізація механізму скоординованої систематичної співпраці відповідних державних структур із інститутами громадянського суспільства та ініціативними групами;</w:t>
      </w:r>
    </w:p>
    <w:p w14:paraId="37D4521B"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rPr>
          <w:rFonts w:ascii="Times New Roman" w:eastAsia="MS Mincho" w:hAnsi="Times New Roman" w:cs="Times New Roman"/>
          <w:color w:val="000000"/>
          <w:sz w:val="28"/>
          <w:szCs w:val="28"/>
          <w:lang w:eastAsia="ja-JP"/>
        </w:rPr>
      </w:pPr>
      <w:r w:rsidRPr="00916421">
        <w:rPr>
          <w:rFonts w:ascii="Times New Roman" w:eastAsia="MS Mincho" w:hAnsi="Times New Roman" w:cs="Times New Roman"/>
          <w:color w:val="000000"/>
          <w:sz w:val="28"/>
          <w:szCs w:val="28"/>
          <w:lang w:eastAsia="ja-JP"/>
        </w:rPr>
        <w:t>підвищення професійної компетентності фахівців, що працюють у сфері наці</w:t>
      </w:r>
      <w:r>
        <w:rPr>
          <w:rFonts w:ascii="Times New Roman" w:eastAsia="MS Mincho" w:hAnsi="Times New Roman" w:cs="Times New Roman"/>
          <w:color w:val="000000"/>
          <w:sz w:val="28"/>
          <w:szCs w:val="28"/>
          <w:lang w:eastAsia="ja-JP"/>
        </w:rPr>
        <w:t>онально-патріотичного виховання.</w:t>
      </w:r>
    </w:p>
    <w:p w14:paraId="675EB364"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rPr>
          <w:rFonts w:ascii="Times New Roman" w:eastAsia="MS Mincho" w:hAnsi="Times New Roman" w:cs="Times New Roman"/>
          <w:color w:val="000000"/>
          <w:sz w:val="28"/>
          <w:szCs w:val="28"/>
          <w:lang w:eastAsia="ja-JP"/>
        </w:rPr>
      </w:pPr>
    </w:p>
    <w:p w14:paraId="3714FE83"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rPr>
          <w:rFonts w:ascii="Times New Roman" w:eastAsia="MS Mincho" w:hAnsi="Times New Roman" w:cs="Times New Roman"/>
          <w:color w:val="000000"/>
          <w:sz w:val="28"/>
          <w:szCs w:val="28"/>
          <w:lang w:eastAsia="ja-JP"/>
        </w:rPr>
      </w:pPr>
    </w:p>
    <w:p w14:paraId="3B74B2BE"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rPr>
          <w:rFonts w:ascii="Times New Roman" w:eastAsia="MS Mincho" w:hAnsi="Times New Roman" w:cs="Times New Roman"/>
          <w:color w:val="000000"/>
          <w:sz w:val="28"/>
          <w:szCs w:val="28"/>
          <w:lang w:eastAsia="ja-JP"/>
        </w:rPr>
      </w:pPr>
    </w:p>
    <w:p w14:paraId="06FA03FC" w14:textId="77777777" w:rsidR="009639B4" w:rsidRPr="00120566" w:rsidRDefault="009639B4" w:rsidP="009639B4">
      <w:pPr>
        <w:pageBreakBefore/>
        <w:suppressAutoHyphens/>
        <w:spacing w:after="0" w:line="240" w:lineRule="auto"/>
        <w:ind w:left="1069"/>
        <w:contextualSpacing/>
        <w:jc w:val="center"/>
        <w:rPr>
          <w:rFonts w:ascii="Times New Roman" w:eastAsia="Times New Roman" w:hAnsi="Times New Roman" w:cs="Times New Roman"/>
          <w:sz w:val="28"/>
          <w:szCs w:val="28"/>
          <w:lang w:eastAsia="zh-CN"/>
        </w:rPr>
      </w:pPr>
      <w:r w:rsidRPr="00120566">
        <w:rPr>
          <w:rFonts w:ascii="Times New Roman" w:eastAsia="Times New Roman" w:hAnsi="Times New Roman" w:cs="Times New Roman"/>
          <w:b/>
          <w:sz w:val="28"/>
          <w:szCs w:val="28"/>
          <w:lang w:eastAsia="ar-SA"/>
        </w:rPr>
        <w:lastRenderedPageBreak/>
        <w:t xml:space="preserve">VІ. </w:t>
      </w:r>
      <w:r w:rsidRPr="00120566">
        <w:rPr>
          <w:rFonts w:ascii="Times New Roman" w:eastAsia="Times New Roman" w:hAnsi="Times New Roman" w:cs="Times New Roman"/>
          <w:b/>
          <w:sz w:val="28"/>
          <w:szCs w:val="28"/>
          <w:lang w:eastAsia="zh-CN"/>
        </w:rPr>
        <w:t>Напрямки реалізації завдань Програми</w:t>
      </w:r>
    </w:p>
    <w:p w14:paraId="40778FAC" w14:textId="77777777" w:rsidR="009639B4" w:rsidRPr="00120566" w:rsidRDefault="009639B4" w:rsidP="009639B4">
      <w:pPr>
        <w:suppressAutoHyphens/>
        <w:spacing w:after="0" w:line="240" w:lineRule="auto"/>
        <w:ind w:left="1069"/>
        <w:contextualSpacing/>
        <w:rPr>
          <w:rFonts w:ascii="Times New Roman" w:eastAsia="Times New Roman" w:hAnsi="Times New Roman" w:cs="Times New Roman"/>
          <w:b/>
          <w:sz w:val="28"/>
          <w:szCs w:val="28"/>
          <w:lang w:eastAsia="ar-SA"/>
        </w:rPr>
      </w:pPr>
    </w:p>
    <w:p w14:paraId="45CF8B02" w14:textId="77777777" w:rsidR="009639B4" w:rsidRPr="00120566" w:rsidRDefault="009639B4" w:rsidP="009639B4">
      <w:pPr>
        <w:shd w:val="clear" w:color="auto" w:fill="FFFFFF"/>
        <w:suppressAutoHyphens/>
        <w:spacing w:after="0" w:line="240" w:lineRule="auto"/>
        <w:ind w:firstLine="720"/>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bCs/>
          <w:sz w:val="28"/>
          <w:szCs w:val="28"/>
          <w:lang w:eastAsia="ja-JP"/>
        </w:rPr>
        <w:t>З метою раціонального використання ресурсів Програма передбачає концентрацію зусиль за такими напрямками:</w:t>
      </w:r>
    </w:p>
    <w:p w14:paraId="4614972E" w14:textId="77777777" w:rsidR="009639B4" w:rsidRPr="00120566" w:rsidRDefault="009639B4" w:rsidP="009639B4">
      <w:pPr>
        <w:shd w:val="clear" w:color="auto" w:fill="FFFFFF"/>
        <w:suppressAutoHyphens/>
        <w:spacing w:after="0" w:line="240" w:lineRule="auto"/>
        <w:ind w:left="1069"/>
        <w:contextualSpacing/>
        <w:jc w:val="both"/>
        <w:rPr>
          <w:rFonts w:ascii="Times New Roman" w:eastAsia="Times New Roman" w:hAnsi="Times New Roman" w:cs="Times New Roman"/>
          <w:bCs/>
          <w:sz w:val="28"/>
          <w:szCs w:val="28"/>
          <w:lang w:eastAsia="zh-CN"/>
        </w:rPr>
      </w:pPr>
    </w:p>
    <w:p w14:paraId="1EF8962E" w14:textId="77777777" w:rsidR="009639B4" w:rsidRPr="00120566" w:rsidRDefault="009639B4" w:rsidP="009639B4">
      <w:pPr>
        <w:tabs>
          <w:tab w:val="left" w:pos="700"/>
        </w:tabs>
        <w:suppressAutoHyphens/>
        <w:spacing w:after="0" w:line="240" w:lineRule="auto"/>
        <w:contextualSpacing/>
        <w:jc w:val="both"/>
        <w:rPr>
          <w:rFonts w:ascii="Times New Roman" w:eastAsia="Times New Roman" w:hAnsi="Times New Roman" w:cs="Times New Roman"/>
          <w:sz w:val="28"/>
          <w:szCs w:val="28"/>
          <w:lang w:eastAsia="zh-CN"/>
        </w:rPr>
      </w:pPr>
      <w:r w:rsidRPr="00120566">
        <w:rPr>
          <w:rFonts w:ascii="Times New Roman" w:eastAsia="Times New Roman" w:hAnsi="Times New Roman" w:cs="Times New Roman"/>
          <w:b/>
          <w:bCs/>
          <w:sz w:val="28"/>
          <w:szCs w:val="28"/>
          <w:lang w:eastAsia="zh-CN"/>
        </w:rPr>
        <w:tab/>
        <w:t>Напрямок 1.</w:t>
      </w:r>
      <w:r w:rsidRPr="00120566">
        <w:rPr>
          <w:rFonts w:ascii="Times New Roman" w:eastAsia="Times New Roman" w:hAnsi="Times New Roman" w:cs="Times New Roman"/>
          <w:bCs/>
          <w:sz w:val="28"/>
          <w:szCs w:val="28"/>
          <w:lang w:eastAsia="zh-CN"/>
        </w:rPr>
        <w:t xml:space="preserve">  </w:t>
      </w:r>
      <w:r w:rsidRPr="00120566">
        <w:rPr>
          <w:rFonts w:ascii="Times New Roman" w:eastAsia="Times New Roman" w:hAnsi="Times New Roman" w:cs="Times New Roman"/>
          <w:b/>
          <w:bCs/>
          <w:sz w:val="28"/>
          <w:szCs w:val="28"/>
          <w:lang w:eastAsia="zh-CN"/>
        </w:rPr>
        <w:t>Формування української громадянської ідентичності</w:t>
      </w:r>
    </w:p>
    <w:p w14:paraId="41A62DB7" w14:textId="77777777" w:rsidR="009639B4" w:rsidRPr="00120566" w:rsidRDefault="009639B4" w:rsidP="009639B4">
      <w:pPr>
        <w:tabs>
          <w:tab w:val="left" w:pos="700"/>
        </w:tabs>
        <w:suppressAutoHyphens/>
        <w:spacing w:after="0" w:line="240" w:lineRule="auto"/>
        <w:contextualSpacing/>
        <w:jc w:val="both"/>
        <w:rPr>
          <w:rFonts w:ascii="Times New Roman" w:eastAsia="Times New Roman" w:hAnsi="Times New Roman" w:cs="Times New Roman"/>
          <w:sz w:val="28"/>
          <w:szCs w:val="28"/>
          <w:lang w:eastAsia="zh-CN"/>
        </w:rPr>
      </w:pPr>
      <w:r w:rsidRPr="00120566">
        <w:rPr>
          <w:rFonts w:ascii="Times New Roman" w:eastAsia="Times New Roman" w:hAnsi="Times New Roman" w:cs="Times New Roman"/>
          <w:sz w:val="28"/>
          <w:szCs w:val="28"/>
          <w:lang w:eastAsia="zh-CN"/>
        </w:rPr>
        <w:tab/>
        <w:t>популяризація кращих здобутків національної  культурної і духовної спадщини, героїчного минулого українського  народу;</w:t>
      </w:r>
    </w:p>
    <w:p w14:paraId="1F349881" w14:textId="77777777" w:rsidR="009639B4" w:rsidRPr="00120566" w:rsidRDefault="009639B4" w:rsidP="009639B4">
      <w:pPr>
        <w:tabs>
          <w:tab w:val="left" w:pos="700"/>
        </w:tabs>
        <w:suppressAutoHyphens/>
        <w:spacing w:after="0" w:line="240" w:lineRule="auto"/>
        <w:contextualSpacing/>
        <w:jc w:val="both"/>
        <w:rPr>
          <w:rFonts w:ascii="Times New Roman" w:eastAsia="Times New Roman" w:hAnsi="Times New Roman" w:cs="Times New Roman"/>
          <w:sz w:val="28"/>
          <w:szCs w:val="28"/>
          <w:lang w:eastAsia="zh-CN"/>
        </w:rPr>
      </w:pPr>
      <w:r w:rsidRPr="00120566">
        <w:rPr>
          <w:rFonts w:ascii="Times New Roman" w:eastAsia="Times New Roman" w:hAnsi="Times New Roman" w:cs="Times New Roman"/>
          <w:sz w:val="28"/>
          <w:szCs w:val="28"/>
          <w:lang w:eastAsia="zh-CN"/>
        </w:rPr>
        <w:tab/>
        <w:t xml:space="preserve">популяризація української мови, як </w:t>
      </w:r>
      <w:r w:rsidRPr="00120566">
        <w:rPr>
          <w:rFonts w:ascii="Times New Roman" w:eastAsia="Times New Roman" w:hAnsi="Times New Roman" w:cs="Times New Roman"/>
          <w:color w:val="000000"/>
          <w:sz w:val="28"/>
          <w:szCs w:val="28"/>
          <w:shd w:val="clear" w:color="auto" w:fill="FFFFFF"/>
          <w:lang w:eastAsia="zh-CN"/>
        </w:rPr>
        <w:t>важливої складової для формування особистості, її самоідентифікації, національної свідомості;</w:t>
      </w:r>
    </w:p>
    <w:p w14:paraId="3FCB4A3B" w14:textId="77777777" w:rsidR="009639B4" w:rsidRPr="00120566" w:rsidRDefault="009639B4" w:rsidP="009639B4">
      <w:pPr>
        <w:tabs>
          <w:tab w:val="left" w:pos="700"/>
        </w:tabs>
        <w:suppressAutoHyphens/>
        <w:spacing w:after="0" w:line="240" w:lineRule="auto"/>
        <w:contextualSpacing/>
        <w:jc w:val="both"/>
        <w:rPr>
          <w:rFonts w:ascii="Times New Roman" w:eastAsia="Times New Roman" w:hAnsi="Times New Roman" w:cs="Times New Roman"/>
          <w:sz w:val="28"/>
          <w:szCs w:val="28"/>
          <w:lang w:eastAsia="zh-CN"/>
        </w:rPr>
      </w:pPr>
      <w:r w:rsidRPr="00120566">
        <w:rPr>
          <w:rFonts w:ascii="Times New Roman" w:eastAsia="Times New Roman" w:hAnsi="Times New Roman" w:cs="Times New Roman"/>
          <w:sz w:val="28"/>
          <w:szCs w:val="28"/>
          <w:lang w:eastAsia="zh-CN"/>
        </w:rPr>
        <w:tab/>
      </w:r>
      <w:r w:rsidRPr="00120566">
        <w:rPr>
          <w:rFonts w:ascii="Times New Roman" w:eastAsia="Times New Roman" w:hAnsi="Times New Roman" w:cs="Times New Roman"/>
          <w:sz w:val="28"/>
          <w:szCs w:val="28"/>
          <w:lang w:eastAsia="zh-CN"/>
        </w:rPr>
        <w:tab/>
        <w:t xml:space="preserve">інформаційно-просвітницька робота, </w:t>
      </w:r>
      <w:r w:rsidRPr="00120566">
        <w:rPr>
          <w:rFonts w:ascii="Times New Roman" w:eastAsia="Times New Roman" w:hAnsi="Times New Roman" w:cs="Times New Roman"/>
          <w:color w:val="1D1D1B"/>
          <w:sz w:val="28"/>
          <w:szCs w:val="28"/>
          <w:shd w:val="clear" w:color="auto" w:fill="FFFFFF"/>
          <w:lang w:eastAsia="zh-CN"/>
        </w:rPr>
        <w:t xml:space="preserve">спрямована на виховання у громадян шанобливого ставлення до державних та національних символів України, </w:t>
      </w:r>
      <w:r w:rsidRPr="00120566">
        <w:rPr>
          <w:rFonts w:ascii="Times New Roman" w:eastAsia="Times New Roman" w:hAnsi="Times New Roman" w:cs="Times New Roman"/>
          <w:color w:val="2A2928"/>
          <w:sz w:val="28"/>
          <w:szCs w:val="28"/>
          <w:shd w:val="clear" w:color="auto" w:fill="FFFFFF"/>
          <w:lang w:eastAsia="zh-CN"/>
        </w:rPr>
        <w:t>елементів української національної ідентифікації, роз'яснення їх значення для розбудови держави;</w:t>
      </w:r>
    </w:p>
    <w:p w14:paraId="74EB8A34" w14:textId="77777777" w:rsidR="009639B4" w:rsidRPr="00120566" w:rsidRDefault="009639B4" w:rsidP="009639B4">
      <w:pPr>
        <w:shd w:val="clear" w:color="auto" w:fill="FFFFFF"/>
        <w:suppressAutoHyphens/>
        <w:spacing w:after="0" w:line="240" w:lineRule="auto"/>
        <w:ind w:firstLine="708"/>
        <w:jc w:val="both"/>
        <w:rPr>
          <w:rFonts w:ascii="Times New Roman" w:eastAsia="MS Mincho" w:hAnsi="Times New Roman" w:cs="Times New Roman"/>
          <w:sz w:val="24"/>
          <w:szCs w:val="24"/>
          <w:lang w:eastAsia="ja-JP"/>
        </w:rPr>
      </w:pPr>
      <w:r w:rsidRPr="00120566">
        <w:rPr>
          <w:rFonts w:ascii="Times New Roman" w:eastAsia="MS Mincho" w:hAnsi="Times New Roman" w:cs="Times New Roman"/>
          <w:sz w:val="28"/>
          <w:szCs w:val="28"/>
          <w:lang w:eastAsia="ja-JP"/>
        </w:rPr>
        <w:t xml:space="preserve">залучення учасників антитерористичної операції та </w:t>
      </w:r>
      <w:r w:rsidRPr="00120566">
        <w:rPr>
          <w:rFonts w:ascii="Times New Roman" w:eastAsia="MS Mincho" w:hAnsi="Times New Roman" w:cs="Times New Roman"/>
          <w:sz w:val="28"/>
          <w:szCs w:val="28"/>
          <w:shd w:val="clear" w:color="auto" w:fill="FFFFFF"/>
          <w:lang w:eastAsia="ja-JP"/>
        </w:rPr>
        <w:t xml:space="preserve">операції Об’єднаних сил, </w:t>
      </w:r>
      <w:r w:rsidRPr="00120566">
        <w:rPr>
          <w:rFonts w:ascii="Times New Roman" w:eastAsia="MS Mincho" w:hAnsi="Times New Roman" w:cs="Times New Roman"/>
          <w:sz w:val="28"/>
          <w:szCs w:val="28"/>
          <w:lang w:eastAsia="ja-JP"/>
        </w:rPr>
        <w:t>учасників революційних подій в Україні у 1990, 2004, 2013-2014 років, членів родин Героїв Небесної Сотні до процесів національно-патріотичного виховання;</w:t>
      </w:r>
    </w:p>
    <w:p w14:paraId="0B21E5C1" w14:textId="77777777" w:rsidR="009639B4" w:rsidRPr="00120566" w:rsidRDefault="009639B4" w:rsidP="009639B4">
      <w:pPr>
        <w:shd w:val="clear" w:color="auto" w:fill="FFFFFF"/>
        <w:suppressAutoHyphens/>
        <w:spacing w:after="0" w:line="240" w:lineRule="auto"/>
        <w:ind w:firstLine="708"/>
        <w:jc w:val="both"/>
        <w:rPr>
          <w:rFonts w:ascii="Times New Roman" w:eastAsia="MS Mincho" w:hAnsi="Times New Roman" w:cs="Times New Roman"/>
          <w:sz w:val="24"/>
          <w:szCs w:val="24"/>
          <w:lang w:eastAsia="ja-JP"/>
        </w:rPr>
      </w:pPr>
      <w:r w:rsidRPr="00120566">
        <w:rPr>
          <w:rFonts w:ascii="Times New Roman" w:eastAsia="MS Mincho" w:hAnsi="Times New Roman" w:cs="Times New Roman"/>
          <w:sz w:val="28"/>
          <w:szCs w:val="28"/>
          <w:lang w:eastAsia="ja-JP"/>
        </w:rPr>
        <w:t>вшанування героїв Української Революції 1917-1921 років, і визначних подій цього періоду українського державотворення;</w:t>
      </w:r>
    </w:p>
    <w:p w14:paraId="2E77D024" w14:textId="77777777" w:rsidR="009639B4" w:rsidRPr="00120566" w:rsidRDefault="009639B4" w:rsidP="009639B4">
      <w:pPr>
        <w:suppressAutoHyphens/>
        <w:spacing w:after="0" w:line="240" w:lineRule="auto"/>
        <w:ind w:firstLine="709"/>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 xml:space="preserve">ушанування пам’яті жертв окупаційних режимів, зокрема Голодомору 1932-1933 років і масових голодів 1921-1923 і 1946-1947 років, депортації </w:t>
      </w:r>
      <w:proofErr w:type="spellStart"/>
      <w:r w:rsidRPr="00120566">
        <w:rPr>
          <w:rFonts w:ascii="Times New Roman" w:eastAsia="MS Mincho" w:hAnsi="Times New Roman" w:cs="Times New Roman"/>
          <w:sz w:val="28"/>
          <w:szCs w:val="28"/>
          <w:lang w:eastAsia="ja-JP"/>
        </w:rPr>
        <w:t>кримсько</w:t>
      </w:r>
      <w:proofErr w:type="spellEnd"/>
      <w:r w:rsidRPr="00120566">
        <w:rPr>
          <w:rFonts w:ascii="Times New Roman" w:eastAsia="MS Mincho" w:hAnsi="Times New Roman" w:cs="Times New Roman"/>
          <w:sz w:val="28"/>
          <w:szCs w:val="28"/>
          <w:lang w:eastAsia="ja-JP"/>
        </w:rPr>
        <w:t>-татарського народу;</w:t>
      </w:r>
    </w:p>
    <w:p w14:paraId="4578C34E" w14:textId="77777777" w:rsidR="009639B4" w:rsidRPr="00120566" w:rsidRDefault="009639B4" w:rsidP="009639B4">
      <w:pPr>
        <w:shd w:val="clear" w:color="auto" w:fill="FFFFFF"/>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подолання негативних наслідків комуністичного та засудження націонал-соціалістичного (нацистського) тоталітарних режимів в Україні;</w:t>
      </w:r>
    </w:p>
    <w:p w14:paraId="44E95317" w14:textId="77777777" w:rsidR="009639B4" w:rsidRPr="00120566" w:rsidRDefault="009639B4" w:rsidP="009639B4">
      <w:pPr>
        <w:suppressAutoHyphens/>
        <w:spacing w:after="0" w:line="240" w:lineRule="auto"/>
        <w:ind w:firstLine="700"/>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попередження проявів ксенофобії, расової та етнічної нетерпимості у суспільстві;</w:t>
      </w:r>
    </w:p>
    <w:p w14:paraId="46256555" w14:textId="77777777" w:rsidR="009639B4" w:rsidRPr="00120566" w:rsidRDefault="009639B4" w:rsidP="009639B4">
      <w:pPr>
        <w:suppressAutoHyphens/>
        <w:spacing w:after="0" w:line="240" w:lineRule="auto"/>
        <w:ind w:firstLine="709"/>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bCs/>
          <w:sz w:val="28"/>
          <w:szCs w:val="28"/>
          <w:lang w:eastAsia="ja-JP"/>
        </w:rPr>
        <w:t>сприяння громадянській освіті дітей та молоді як відповідальних і активних громадян, які сповідують та відстоюють демократичні цінності;</w:t>
      </w:r>
    </w:p>
    <w:p w14:paraId="23AD4EC3" w14:textId="77777777" w:rsidR="009639B4" w:rsidRPr="00120566" w:rsidRDefault="009639B4" w:rsidP="009639B4">
      <w:pPr>
        <w:suppressAutoHyphens/>
        <w:spacing w:after="0" w:line="240" w:lineRule="auto"/>
        <w:ind w:firstLine="709"/>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розвиток напряму національно-патріотичного виховання у молодіжних центрах ОТГ;</w:t>
      </w:r>
    </w:p>
    <w:p w14:paraId="4AB3635C" w14:textId="77777777" w:rsidR="009639B4" w:rsidRPr="00120566" w:rsidRDefault="009639B4" w:rsidP="009639B4">
      <w:pPr>
        <w:suppressAutoHyphens/>
        <w:spacing w:after="0" w:line="240" w:lineRule="auto"/>
        <w:ind w:firstLine="700"/>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 xml:space="preserve">Забезпечення закладів освіти та </w:t>
      </w:r>
      <w:r>
        <w:rPr>
          <w:rFonts w:ascii="Times New Roman" w:eastAsia="MS Mincho" w:hAnsi="Times New Roman" w:cs="Times New Roman"/>
          <w:sz w:val="28"/>
          <w:szCs w:val="28"/>
          <w:lang w:eastAsia="ja-JP"/>
        </w:rPr>
        <w:t>молодіжний центр</w:t>
      </w:r>
      <w:r w:rsidRPr="00120566">
        <w:rPr>
          <w:rFonts w:ascii="Times New Roman" w:eastAsia="MS Mincho" w:hAnsi="Times New Roman" w:cs="Times New Roman"/>
          <w:sz w:val="28"/>
          <w:szCs w:val="28"/>
          <w:lang w:eastAsia="ja-JP"/>
        </w:rPr>
        <w:t xml:space="preserve"> </w:t>
      </w:r>
      <w:r>
        <w:rPr>
          <w:rFonts w:ascii="Times New Roman" w:eastAsia="MS Mincho" w:hAnsi="Times New Roman" w:cs="Times New Roman"/>
          <w:sz w:val="28"/>
          <w:szCs w:val="28"/>
          <w:lang w:eastAsia="ja-JP"/>
        </w:rPr>
        <w:t>Сіверської</w:t>
      </w:r>
      <w:r w:rsidRPr="00120566">
        <w:rPr>
          <w:rFonts w:ascii="Times New Roman" w:eastAsia="MS Mincho" w:hAnsi="Times New Roman" w:cs="Times New Roman"/>
          <w:sz w:val="28"/>
          <w:szCs w:val="28"/>
          <w:lang w:eastAsia="ja-JP"/>
        </w:rPr>
        <w:t xml:space="preserve"> ОТГ оснащенням та інформаційними матеріалами з питань національно-патріотичного виховання; сприяння проведенню та організації конкурсів</w:t>
      </w:r>
      <w:r>
        <w:rPr>
          <w:rFonts w:ascii="Times New Roman" w:eastAsia="MS Mincho" w:hAnsi="Times New Roman" w:cs="Times New Roman"/>
          <w:sz w:val="28"/>
          <w:szCs w:val="28"/>
          <w:lang w:eastAsia="ja-JP"/>
        </w:rPr>
        <w:t>,</w:t>
      </w:r>
      <w:r w:rsidRPr="00120566">
        <w:rPr>
          <w:rFonts w:ascii="Times New Roman" w:eastAsia="MS Mincho" w:hAnsi="Times New Roman" w:cs="Times New Roman"/>
          <w:sz w:val="28"/>
          <w:szCs w:val="28"/>
          <w:lang w:eastAsia="ja-JP"/>
        </w:rPr>
        <w:t xml:space="preserve"> виставок та фестивалів з національно-патріотичного виховання в закладах освіти</w:t>
      </w:r>
      <w:r>
        <w:rPr>
          <w:rFonts w:ascii="Times New Roman" w:eastAsia="MS Mincho" w:hAnsi="Times New Roman" w:cs="Times New Roman"/>
          <w:sz w:val="28"/>
          <w:szCs w:val="28"/>
          <w:lang w:eastAsia="ja-JP"/>
        </w:rPr>
        <w:t xml:space="preserve"> Сіверської</w:t>
      </w:r>
      <w:r w:rsidRPr="00120566">
        <w:rPr>
          <w:rFonts w:ascii="Times New Roman" w:eastAsia="MS Mincho" w:hAnsi="Times New Roman" w:cs="Times New Roman"/>
          <w:sz w:val="28"/>
          <w:szCs w:val="28"/>
          <w:lang w:eastAsia="ja-JP"/>
        </w:rPr>
        <w:t xml:space="preserve"> ОТГ.</w:t>
      </w:r>
    </w:p>
    <w:p w14:paraId="5EF79610" w14:textId="77777777" w:rsidR="009639B4" w:rsidRPr="00120566" w:rsidRDefault="009639B4" w:rsidP="009639B4">
      <w:pPr>
        <w:suppressAutoHyphens/>
        <w:spacing w:after="0" w:line="240" w:lineRule="auto"/>
        <w:ind w:firstLine="700"/>
        <w:jc w:val="both"/>
        <w:rPr>
          <w:rFonts w:ascii="Times New Roman" w:eastAsia="MS Mincho" w:hAnsi="Times New Roman" w:cs="Times New Roman"/>
          <w:sz w:val="28"/>
          <w:szCs w:val="28"/>
          <w:lang w:eastAsia="ja-JP"/>
        </w:rPr>
      </w:pPr>
    </w:p>
    <w:p w14:paraId="5B44D541" w14:textId="77777777" w:rsidR="009639B4" w:rsidRPr="00120566" w:rsidRDefault="009639B4" w:rsidP="009639B4">
      <w:pPr>
        <w:suppressAutoHyphens/>
        <w:spacing w:after="0" w:line="240" w:lineRule="auto"/>
        <w:ind w:firstLine="709"/>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b/>
          <w:bCs/>
          <w:sz w:val="28"/>
          <w:szCs w:val="28"/>
          <w:lang w:eastAsia="ja-JP"/>
        </w:rPr>
        <w:t>Напрямок 2.</w:t>
      </w:r>
      <w:r w:rsidRPr="00120566">
        <w:rPr>
          <w:rFonts w:ascii="Times New Roman" w:eastAsia="MS Mincho" w:hAnsi="Times New Roman" w:cs="Times New Roman"/>
          <w:bCs/>
          <w:sz w:val="28"/>
          <w:szCs w:val="28"/>
          <w:lang w:eastAsia="ja-JP"/>
        </w:rPr>
        <w:t xml:space="preserve"> </w:t>
      </w:r>
      <w:r w:rsidRPr="00120566">
        <w:rPr>
          <w:rFonts w:ascii="Times New Roman" w:eastAsia="MS Mincho" w:hAnsi="Times New Roman" w:cs="Times New Roman"/>
          <w:b/>
          <w:sz w:val="28"/>
          <w:szCs w:val="28"/>
          <w:lang w:eastAsia="ja-JP"/>
        </w:rPr>
        <w:t xml:space="preserve">Співпраця з </w:t>
      </w:r>
      <w:r w:rsidRPr="00120566">
        <w:rPr>
          <w:rFonts w:ascii="Times New Roman" w:eastAsia="MS Mincho" w:hAnsi="Times New Roman" w:cs="Times New Roman"/>
          <w:b/>
          <w:bCs/>
          <w:sz w:val="28"/>
          <w:szCs w:val="28"/>
          <w:lang w:eastAsia="ja-JP"/>
        </w:rPr>
        <w:t>інститутами громадянського суспільства у сфері національно-патріотичного виховання</w:t>
      </w:r>
      <w:r w:rsidRPr="00120566">
        <w:rPr>
          <w:rFonts w:ascii="Times New Roman" w:eastAsia="MS Mincho" w:hAnsi="Times New Roman" w:cs="Times New Roman"/>
          <w:b/>
          <w:sz w:val="28"/>
          <w:szCs w:val="28"/>
          <w:lang w:eastAsia="ja-JP"/>
        </w:rPr>
        <w:t>:</w:t>
      </w:r>
    </w:p>
    <w:p w14:paraId="7AB5F899" w14:textId="77777777" w:rsidR="009639B4" w:rsidRPr="00120566" w:rsidRDefault="009639B4" w:rsidP="009639B4">
      <w:pPr>
        <w:suppressAutoHyphens/>
        <w:spacing w:after="0" w:line="240" w:lineRule="auto"/>
        <w:ind w:firstLine="709"/>
        <w:jc w:val="both"/>
        <w:rPr>
          <w:rFonts w:ascii="Times New Roman" w:eastAsia="MS Mincho" w:hAnsi="Times New Roman" w:cs="Times New Roman"/>
          <w:b/>
          <w:sz w:val="28"/>
          <w:szCs w:val="28"/>
          <w:lang w:eastAsia="ja-JP"/>
        </w:rPr>
      </w:pPr>
    </w:p>
    <w:p w14:paraId="320F0B8E" w14:textId="77777777" w:rsidR="009639B4" w:rsidRPr="00120566" w:rsidRDefault="009639B4" w:rsidP="009639B4">
      <w:pPr>
        <w:suppressAutoHyphens/>
        <w:spacing w:after="0" w:line="240" w:lineRule="auto"/>
        <w:ind w:firstLine="709"/>
        <w:jc w:val="both"/>
        <w:rPr>
          <w:rFonts w:ascii="Times New Roman" w:eastAsia="MS Mincho" w:hAnsi="Times New Roman" w:cs="Times New Roman"/>
          <w:sz w:val="24"/>
          <w:szCs w:val="24"/>
          <w:lang w:eastAsia="ja-JP"/>
        </w:rPr>
      </w:pPr>
      <w:r w:rsidRPr="00120566">
        <w:rPr>
          <w:rFonts w:ascii="Times New Roman" w:eastAsia="MS Mincho" w:hAnsi="Times New Roman" w:cs="Times New Roman"/>
          <w:color w:val="000000"/>
          <w:sz w:val="28"/>
          <w:szCs w:val="28"/>
          <w:lang w:eastAsia="ja-JP"/>
        </w:rPr>
        <w:t>підтримка інститутів громадянського суспільства</w:t>
      </w:r>
      <w:r w:rsidRPr="00120566">
        <w:rPr>
          <w:rFonts w:ascii="Times New Roman" w:eastAsia="MS Mincho" w:hAnsi="Times New Roman" w:cs="Times New Roman"/>
          <w:sz w:val="28"/>
          <w:szCs w:val="28"/>
          <w:lang w:eastAsia="ja-JP"/>
        </w:rPr>
        <w:t xml:space="preserve"> шляхом проведення конкурсу з визначення програм (проектів, заходів), розроблених інститутами громадянського суспільства, відповідно до постанови Кабінету Міністрів України від 12 жовтня 2011 року № 1049 (зі змінами);</w:t>
      </w:r>
    </w:p>
    <w:p w14:paraId="063B17BD" w14:textId="77777777" w:rsidR="009639B4" w:rsidRPr="00120566" w:rsidRDefault="009639B4" w:rsidP="009639B4">
      <w:pPr>
        <w:suppressAutoHyphens/>
        <w:spacing w:after="0" w:line="240" w:lineRule="auto"/>
        <w:ind w:firstLine="709"/>
        <w:jc w:val="both"/>
        <w:rPr>
          <w:rFonts w:ascii="Times New Roman" w:eastAsia="MS Mincho" w:hAnsi="Times New Roman" w:cs="Times New Roman"/>
          <w:sz w:val="24"/>
          <w:szCs w:val="24"/>
          <w:lang w:eastAsia="ja-JP"/>
        </w:rPr>
      </w:pPr>
      <w:r w:rsidRPr="00120566">
        <w:rPr>
          <w:rFonts w:ascii="Times New Roman" w:eastAsia="MS Mincho" w:hAnsi="Times New Roman" w:cs="Times New Roman"/>
          <w:bCs/>
          <w:sz w:val="28"/>
          <w:szCs w:val="28"/>
          <w:lang w:eastAsia="ja-JP"/>
        </w:rPr>
        <w:lastRenderedPageBreak/>
        <w:t xml:space="preserve">сприяння інституційному розвитку пластового, скаутського руху шляхом реалізації програм, </w:t>
      </w:r>
      <w:proofErr w:type="spellStart"/>
      <w:r w:rsidRPr="00120566">
        <w:rPr>
          <w:rFonts w:ascii="Times New Roman" w:eastAsia="MS Mincho" w:hAnsi="Times New Roman" w:cs="Times New Roman"/>
          <w:bCs/>
          <w:sz w:val="28"/>
          <w:szCs w:val="28"/>
          <w:lang w:eastAsia="ja-JP"/>
        </w:rPr>
        <w:t>проєктів</w:t>
      </w:r>
      <w:proofErr w:type="spellEnd"/>
      <w:r w:rsidRPr="00120566">
        <w:rPr>
          <w:rFonts w:ascii="Times New Roman" w:eastAsia="MS Mincho" w:hAnsi="Times New Roman" w:cs="Times New Roman"/>
          <w:bCs/>
          <w:sz w:val="28"/>
          <w:szCs w:val="28"/>
          <w:lang w:eastAsia="ja-JP"/>
        </w:rPr>
        <w:t xml:space="preserve"> спрямованих на досягнення пластової, скаутської освітньої (навчальної) програми;</w:t>
      </w:r>
    </w:p>
    <w:p w14:paraId="240A5646" w14:textId="77777777" w:rsidR="009639B4" w:rsidRPr="00120566" w:rsidRDefault="009639B4" w:rsidP="009639B4">
      <w:pPr>
        <w:shd w:val="clear" w:color="auto" w:fill="FFFFFF"/>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bCs/>
          <w:sz w:val="28"/>
          <w:szCs w:val="28"/>
          <w:lang w:eastAsia="ja-JP"/>
        </w:rPr>
        <w:t>сприяння створенню та розвитку інфраструктури пластового, скаутського руху;</w:t>
      </w:r>
    </w:p>
    <w:p w14:paraId="3B9C8024" w14:textId="77777777" w:rsidR="009639B4" w:rsidRPr="00120566" w:rsidRDefault="009639B4" w:rsidP="009639B4">
      <w:pPr>
        <w:widowControl w:val="0"/>
        <w:shd w:val="clear" w:color="auto" w:fill="FFFFFF"/>
        <w:suppressAutoHyphens/>
        <w:autoSpaceDE w:val="0"/>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 xml:space="preserve">залучення представників громадянського суспільства до розробки </w:t>
      </w:r>
      <w:proofErr w:type="spellStart"/>
      <w:r w:rsidRPr="00120566">
        <w:rPr>
          <w:rFonts w:ascii="Times New Roman" w:eastAsia="MS Mincho" w:hAnsi="Times New Roman" w:cs="Times New Roman"/>
          <w:sz w:val="28"/>
          <w:szCs w:val="28"/>
          <w:lang w:eastAsia="ja-JP"/>
        </w:rPr>
        <w:t>проєктів</w:t>
      </w:r>
      <w:proofErr w:type="spellEnd"/>
      <w:r w:rsidRPr="00120566">
        <w:rPr>
          <w:rFonts w:ascii="Times New Roman" w:eastAsia="MS Mincho" w:hAnsi="Times New Roman" w:cs="Times New Roman"/>
          <w:sz w:val="28"/>
          <w:szCs w:val="28"/>
          <w:lang w:eastAsia="ja-JP"/>
        </w:rPr>
        <w:t xml:space="preserve"> місцевої Програм національно-патріотичного виховання;</w:t>
      </w:r>
    </w:p>
    <w:p w14:paraId="7DECAE34" w14:textId="77777777" w:rsidR="009639B4" w:rsidRPr="00120566" w:rsidRDefault="009639B4" w:rsidP="009639B4">
      <w:pPr>
        <w:widowControl w:val="0"/>
        <w:shd w:val="clear" w:color="auto" w:fill="FFFFFF"/>
        <w:suppressAutoHyphens/>
        <w:autoSpaceDE w:val="0"/>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 xml:space="preserve">сприяти розширення мережі осередків пластунського, скаутського руху. </w:t>
      </w:r>
    </w:p>
    <w:p w14:paraId="7BE40BE1" w14:textId="77777777" w:rsidR="009639B4" w:rsidRPr="00120566" w:rsidRDefault="009639B4" w:rsidP="009639B4">
      <w:pPr>
        <w:shd w:val="clear" w:color="auto" w:fill="FFFFFF"/>
        <w:suppressAutoHyphens/>
        <w:spacing w:after="0" w:line="240" w:lineRule="auto"/>
        <w:ind w:firstLine="708"/>
        <w:jc w:val="both"/>
        <w:rPr>
          <w:rFonts w:ascii="Times New Roman" w:eastAsia="MS Mincho" w:hAnsi="Times New Roman" w:cs="Times New Roman"/>
          <w:bCs/>
          <w:sz w:val="28"/>
          <w:szCs w:val="28"/>
          <w:lang w:eastAsia="ja-JP"/>
        </w:rPr>
      </w:pPr>
    </w:p>
    <w:p w14:paraId="76A8B4D7" w14:textId="77777777" w:rsidR="009639B4" w:rsidRPr="00120566" w:rsidRDefault="009639B4" w:rsidP="009639B4">
      <w:pPr>
        <w:suppressAutoHyphens/>
        <w:spacing w:after="0" w:line="240" w:lineRule="auto"/>
        <w:ind w:firstLine="709"/>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b/>
          <w:bCs/>
          <w:sz w:val="28"/>
          <w:szCs w:val="28"/>
          <w:lang w:eastAsia="ja-JP"/>
        </w:rPr>
        <w:t>Напрямок 3.</w:t>
      </w:r>
      <w:r w:rsidRPr="00120566">
        <w:rPr>
          <w:rFonts w:ascii="Times New Roman" w:eastAsia="MS Mincho" w:hAnsi="Times New Roman" w:cs="Times New Roman"/>
          <w:sz w:val="28"/>
          <w:szCs w:val="28"/>
          <w:lang w:eastAsia="ja-JP"/>
        </w:rPr>
        <w:t xml:space="preserve"> </w:t>
      </w:r>
      <w:r w:rsidRPr="00120566">
        <w:rPr>
          <w:rFonts w:ascii="Times New Roman" w:eastAsia="MS Mincho" w:hAnsi="Times New Roman" w:cs="Times New Roman"/>
          <w:b/>
          <w:sz w:val="28"/>
          <w:szCs w:val="28"/>
          <w:lang w:eastAsia="ja-JP"/>
        </w:rPr>
        <w:t>Військово-патріотичне виховання:</w:t>
      </w:r>
    </w:p>
    <w:p w14:paraId="412E90EB" w14:textId="77777777" w:rsidR="009639B4" w:rsidRPr="00120566" w:rsidRDefault="009639B4" w:rsidP="009639B4">
      <w:pPr>
        <w:suppressAutoHyphens/>
        <w:spacing w:after="0" w:line="240" w:lineRule="auto"/>
        <w:ind w:firstLine="709"/>
        <w:jc w:val="both"/>
        <w:rPr>
          <w:rFonts w:ascii="Times New Roman" w:eastAsia="MS Mincho" w:hAnsi="Times New Roman" w:cs="Times New Roman"/>
          <w:b/>
          <w:sz w:val="28"/>
          <w:szCs w:val="28"/>
          <w:lang w:eastAsia="ja-JP"/>
        </w:rPr>
      </w:pPr>
    </w:p>
    <w:p w14:paraId="327A681B" w14:textId="77777777" w:rsidR="009639B4" w:rsidRPr="00120566" w:rsidRDefault="009639B4" w:rsidP="009639B4">
      <w:pPr>
        <w:widowControl w:val="0"/>
        <w:shd w:val="clear" w:color="auto" w:fill="FFFFFF"/>
        <w:suppressAutoHyphens/>
        <w:autoSpaceDE w:val="0"/>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bCs/>
          <w:sz w:val="28"/>
          <w:szCs w:val="28"/>
          <w:lang w:eastAsia="ja-JP"/>
        </w:rPr>
        <w:t xml:space="preserve">підвищення престижу військової служби через </w:t>
      </w:r>
      <w:proofErr w:type="spellStart"/>
      <w:r w:rsidRPr="00120566">
        <w:rPr>
          <w:rFonts w:ascii="Times New Roman" w:eastAsia="MS Mincho" w:hAnsi="Times New Roman" w:cs="Times New Roman"/>
          <w:bCs/>
          <w:sz w:val="28"/>
          <w:szCs w:val="28"/>
          <w:lang w:eastAsia="ja-JP"/>
        </w:rPr>
        <w:t>проєкти</w:t>
      </w:r>
      <w:proofErr w:type="spellEnd"/>
      <w:r w:rsidRPr="00120566">
        <w:rPr>
          <w:rFonts w:ascii="Times New Roman" w:eastAsia="MS Mincho" w:hAnsi="Times New Roman" w:cs="Times New Roman"/>
          <w:bCs/>
          <w:sz w:val="28"/>
          <w:szCs w:val="28"/>
          <w:lang w:eastAsia="ja-JP"/>
        </w:rPr>
        <w:t xml:space="preserve"> (заходи) національно-патріотичного виховання;</w:t>
      </w:r>
    </w:p>
    <w:p w14:paraId="1CF89A65" w14:textId="77777777" w:rsidR="009639B4" w:rsidRPr="00120566" w:rsidRDefault="009639B4" w:rsidP="009639B4">
      <w:pPr>
        <w:widowControl w:val="0"/>
        <w:shd w:val="clear" w:color="auto" w:fill="FFFFFF"/>
        <w:suppressAutoHyphens/>
        <w:autoSpaceDE w:val="0"/>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bCs/>
          <w:sz w:val="28"/>
          <w:szCs w:val="28"/>
          <w:lang w:eastAsia="ja-JP"/>
        </w:rPr>
        <w:t>сприяння готовності громадян (зокрема молоді) до виконання обов’язку із захисту незалежності та територіальної цілісності України;</w:t>
      </w:r>
    </w:p>
    <w:p w14:paraId="0847CC38"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 xml:space="preserve">проведення заходів зі спортивної підготовки та фізичного виховання,  спрямованих на </w:t>
      </w:r>
      <w:r w:rsidRPr="00120566">
        <w:rPr>
          <w:rFonts w:ascii="Times New Roman" w:eastAsia="MS Mincho" w:hAnsi="Times New Roman" w:cs="Times New Roman"/>
          <w:bCs/>
          <w:sz w:val="28"/>
          <w:szCs w:val="28"/>
          <w:lang w:eastAsia="ja-JP"/>
        </w:rPr>
        <w:t>підвищення рівня свідомого ставлення молоді до активного та здорового способу життя</w:t>
      </w:r>
      <w:r w:rsidRPr="00120566">
        <w:rPr>
          <w:rFonts w:ascii="Times New Roman" w:eastAsia="MS Mincho" w:hAnsi="Times New Roman" w:cs="Times New Roman"/>
          <w:sz w:val="28"/>
          <w:szCs w:val="28"/>
          <w:lang w:eastAsia="ja-JP"/>
        </w:rPr>
        <w:t>;</w:t>
      </w:r>
    </w:p>
    <w:p w14:paraId="4572244F"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організація та проведення змагань із військово-прикладних, військово-спортивних видів серед команд військово-патріотичних (патріотичних) об’єднань, клубів і навчальних закладів;</w:t>
      </w:r>
    </w:p>
    <w:p w14:paraId="46E7CBBB"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 xml:space="preserve">набуття молоддю практичних навичок з основ військової справи; </w:t>
      </w:r>
    </w:p>
    <w:p w14:paraId="457FA764"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 xml:space="preserve">підготовка </w:t>
      </w:r>
      <w:proofErr w:type="spellStart"/>
      <w:r w:rsidRPr="00120566">
        <w:rPr>
          <w:rFonts w:ascii="Times New Roman" w:eastAsia="MS Mincho" w:hAnsi="Times New Roman" w:cs="Times New Roman"/>
          <w:sz w:val="28"/>
          <w:szCs w:val="28"/>
          <w:lang w:eastAsia="ja-JP"/>
        </w:rPr>
        <w:t>виховників</w:t>
      </w:r>
      <w:proofErr w:type="spellEnd"/>
      <w:r w:rsidRPr="00120566">
        <w:rPr>
          <w:rFonts w:ascii="Times New Roman" w:eastAsia="MS Mincho" w:hAnsi="Times New Roman" w:cs="Times New Roman"/>
          <w:sz w:val="28"/>
          <w:szCs w:val="28"/>
          <w:lang w:eastAsia="ja-JP"/>
        </w:rPr>
        <w:t xml:space="preserve"> з організації національно-патріотичних </w:t>
      </w:r>
      <w:proofErr w:type="spellStart"/>
      <w:r w:rsidRPr="00120566">
        <w:rPr>
          <w:rFonts w:ascii="Times New Roman" w:eastAsia="MS Mincho" w:hAnsi="Times New Roman" w:cs="Times New Roman"/>
          <w:sz w:val="28"/>
          <w:szCs w:val="28"/>
          <w:lang w:eastAsia="ja-JP"/>
        </w:rPr>
        <w:t>вишколів</w:t>
      </w:r>
      <w:proofErr w:type="spellEnd"/>
      <w:r w:rsidRPr="00120566">
        <w:rPr>
          <w:rFonts w:ascii="Times New Roman" w:eastAsia="MS Mincho" w:hAnsi="Times New Roman" w:cs="Times New Roman"/>
          <w:sz w:val="28"/>
          <w:szCs w:val="28"/>
          <w:lang w:eastAsia="ja-JP"/>
        </w:rPr>
        <w:t xml:space="preserve"> та ігор, із числа </w:t>
      </w:r>
      <w:r w:rsidRPr="00120566">
        <w:rPr>
          <w:rFonts w:ascii="Times New Roman" w:eastAsia="MS Mincho" w:hAnsi="Times New Roman" w:cs="Times New Roman"/>
          <w:color w:val="000000"/>
          <w:sz w:val="28"/>
          <w:szCs w:val="28"/>
          <w:shd w:val="clear" w:color="auto" w:fill="FFFFFF"/>
          <w:lang w:eastAsia="ja-JP"/>
        </w:rPr>
        <w:t> громадських активістів, які залучаються до організації і проведення Всеукраїнської дитячо-юнацької військово-патріотичної гри «Сокіл» («Джура»);</w:t>
      </w:r>
    </w:p>
    <w:p w14:paraId="4D4574BB"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 xml:space="preserve">забезпечення створення та діяльності </w:t>
      </w:r>
      <w:r w:rsidRPr="00120566">
        <w:rPr>
          <w:rFonts w:ascii="Times New Roman" w:eastAsia="MS Mincho" w:hAnsi="Times New Roman" w:cs="Times New Roman"/>
          <w:color w:val="000000"/>
          <w:sz w:val="28"/>
          <w:szCs w:val="28"/>
          <w:shd w:val="clear" w:color="auto" w:fill="FFFFFF"/>
          <w:lang w:eastAsia="ja-JP"/>
        </w:rPr>
        <w:t>штабу з підготовки та проведення Всеукраїнської дитячо-юнацької військово-патріотичної гри «Сокіл («Джура»);</w:t>
      </w:r>
    </w:p>
    <w:p w14:paraId="7C9BF5C2"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color w:val="000000"/>
          <w:sz w:val="28"/>
          <w:szCs w:val="28"/>
          <w:shd w:val="clear" w:color="auto" w:fill="FFFFFF"/>
          <w:lang w:eastAsia="ja-JP"/>
        </w:rPr>
        <w:t>здійснення матеріально-технічного забезпечення діяльності гуртків дитячо-юнацької військово-патріотичної гри «Сокіл («Джура») та сприяння їх участі у обласних, всеукраїнських і міжнародних заходах національно-патріотичного виховання;</w:t>
      </w:r>
    </w:p>
    <w:p w14:paraId="06300CCA"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color w:val="000000"/>
          <w:sz w:val="28"/>
          <w:szCs w:val="28"/>
          <w:highlight w:val="white"/>
          <w:lang w:eastAsia="ja-JP"/>
        </w:rPr>
        <w:t>організація та проведення місцевих та регіональних етапів наметових таборувань дитячо-юнацької військово-патріотичної гри «Сокіл («Джура»);</w:t>
      </w:r>
    </w:p>
    <w:p w14:paraId="7C6757DA"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 xml:space="preserve">залучення до військово-патріотичного виховання учасників антитерористичної операції та </w:t>
      </w:r>
      <w:r w:rsidRPr="00120566">
        <w:rPr>
          <w:rFonts w:ascii="Times New Roman" w:eastAsia="MS Mincho" w:hAnsi="Times New Roman" w:cs="Times New Roman"/>
          <w:color w:val="333333"/>
          <w:sz w:val="28"/>
          <w:szCs w:val="28"/>
          <w:shd w:val="clear" w:color="auto" w:fill="FFFFFF"/>
          <w:lang w:eastAsia="ja-JP"/>
        </w:rPr>
        <w:t>операції Об’єднаних сил</w:t>
      </w:r>
      <w:r w:rsidRPr="00120566">
        <w:rPr>
          <w:rFonts w:ascii="Times New Roman" w:eastAsia="MS Mincho" w:hAnsi="Times New Roman" w:cs="Times New Roman"/>
          <w:sz w:val="28"/>
          <w:szCs w:val="28"/>
          <w:lang w:eastAsia="ja-JP"/>
        </w:rPr>
        <w:t>;</w:t>
      </w:r>
    </w:p>
    <w:p w14:paraId="23A2486C" w14:textId="77777777" w:rsidR="009639B4" w:rsidRPr="00120566" w:rsidRDefault="009639B4" w:rsidP="009639B4">
      <w:pPr>
        <w:widowControl w:val="0"/>
        <w:shd w:val="clear" w:color="auto" w:fill="FFFFFF"/>
        <w:suppressAutoHyphens/>
        <w:autoSpaceDE w:val="0"/>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highlight w:val="white"/>
          <w:lang w:eastAsia="ja-JP"/>
        </w:rPr>
        <w:t>підтримка державної політики у сфері євроатлантичної інтеграції та зближення з НАТО зі збереженням українських національних цінностей і традиції;</w:t>
      </w:r>
    </w:p>
    <w:p w14:paraId="23C12563" w14:textId="77777777" w:rsidR="009639B4" w:rsidRPr="00120566" w:rsidRDefault="009639B4" w:rsidP="009639B4">
      <w:pPr>
        <w:widowControl w:val="0"/>
        <w:shd w:val="clear" w:color="auto" w:fill="FFFFFF"/>
        <w:suppressAutoHyphens/>
        <w:autoSpaceDE w:val="0"/>
        <w:spacing w:after="0" w:line="240" w:lineRule="auto"/>
        <w:ind w:firstLine="708"/>
        <w:jc w:val="both"/>
        <w:rPr>
          <w:rFonts w:ascii="Times New Roman" w:eastAsia="MS Mincho" w:hAnsi="Times New Roman" w:cs="Times New Roman"/>
          <w:bCs/>
          <w:sz w:val="28"/>
          <w:szCs w:val="28"/>
          <w:shd w:val="clear" w:color="auto" w:fill="FFFFFF"/>
          <w:lang w:eastAsia="ja-JP"/>
        </w:rPr>
      </w:pPr>
    </w:p>
    <w:p w14:paraId="43C40BC0" w14:textId="77777777" w:rsidR="009639B4" w:rsidRPr="00120566" w:rsidRDefault="009639B4" w:rsidP="009639B4">
      <w:pPr>
        <w:suppressAutoHyphens/>
        <w:spacing w:after="0" w:line="240" w:lineRule="auto"/>
        <w:ind w:firstLine="709"/>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b/>
          <w:bCs/>
          <w:sz w:val="28"/>
          <w:szCs w:val="28"/>
          <w:lang w:eastAsia="ja-JP"/>
        </w:rPr>
        <w:t xml:space="preserve">Напрямок 4. </w:t>
      </w:r>
      <w:r w:rsidRPr="00120566">
        <w:rPr>
          <w:rFonts w:ascii="Times New Roman" w:eastAsia="MS Mincho" w:hAnsi="Times New Roman" w:cs="Times New Roman"/>
          <w:b/>
          <w:sz w:val="28"/>
          <w:szCs w:val="28"/>
          <w:lang w:eastAsia="ja-JP"/>
        </w:rPr>
        <w:t>Організаційно-методична та інформаційно-просвітницька робота у сфері національно-патріотичного виховання:</w:t>
      </w:r>
    </w:p>
    <w:p w14:paraId="530394D9" w14:textId="77777777" w:rsidR="009639B4" w:rsidRPr="00120566" w:rsidRDefault="009639B4" w:rsidP="009639B4">
      <w:pPr>
        <w:suppressAutoHyphens/>
        <w:spacing w:after="0" w:line="240" w:lineRule="auto"/>
        <w:ind w:firstLine="709"/>
        <w:jc w:val="both"/>
        <w:rPr>
          <w:rFonts w:ascii="Times New Roman" w:eastAsia="MS Mincho" w:hAnsi="Times New Roman" w:cs="Times New Roman"/>
          <w:b/>
          <w:sz w:val="28"/>
          <w:szCs w:val="28"/>
          <w:lang w:eastAsia="ja-JP"/>
        </w:rPr>
      </w:pPr>
    </w:p>
    <w:p w14:paraId="4B722957" w14:textId="77777777" w:rsidR="009639B4" w:rsidRPr="00120566" w:rsidRDefault="009639B4" w:rsidP="009639B4">
      <w:pPr>
        <w:widowControl w:val="0"/>
        <w:shd w:val="clear" w:color="auto" w:fill="FFFFFF"/>
        <w:suppressAutoHyphens/>
        <w:autoSpaceDE w:val="0"/>
        <w:spacing w:after="0" w:line="240" w:lineRule="auto"/>
        <w:ind w:firstLine="708"/>
        <w:jc w:val="both"/>
        <w:rPr>
          <w:rFonts w:ascii="Times New Roman" w:eastAsia="MS Mincho" w:hAnsi="Times New Roman" w:cs="Times New Roman"/>
          <w:sz w:val="24"/>
          <w:szCs w:val="24"/>
          <w:lang w:eastAsia="ja-JP"/>
        </w:rPr>
      </w:pPr>
      <w:r w:rsidRPr="00120566">
        <w:rPr>
          <w:rFonts w:ascii="Times New Roman" w:eastAsia="MS Mincho" w:hAnsi="Times New Roman" w:cs="Times New Roman"/>
          <w:bCs/>
          <w:sz w:val="28"/>
          <w:szCs w:val="28"/>
          <w:lang w:eastAsia="ja-JP"/>
        </w:rPr>
        <w:t xml:space="preserve">забезпечення постійної роботи місцевих координаційних рад з питань </w:t>
      </w:r>
      <w:r w:rsidRPr="00120566">
        <w:rPr>
          <w:rFonts w:ascii="Times New Roman" w:eastAsia="MS Mincho" w:hAnsi="Times New Roman" w:cs="Times New Roman"/>
          <w:bCs/>
          <w:sz w:val="28"/>
          <w:szCs w:val="28"/>
          <w:lang w:eastAsia="ja-JP"/>
        </w:rPr>
        <w:lastRenderedPageBreak/>
        <w:t>національно-патріотичного виховання як дорадчих органів із залученням до їх складу фахівців з питань освіти, молодіжної політики, фізичної культури та спорту, культури і мистецтва, запобігання надзвичайним ситуаціям, військовослужбовців, а також представників організацій громадянського суспільства відповідного спрямування;</w:t>
      </w:r>
    </w:p>
    <w:p w14:paraId="75A8C6A5"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eastAsia="ja-JP"/>
        </w:rPr>
      </w:pPr>
      <w:r w:rsidRPr="00120566">
        <w:rPr>
          <w:rFonts w:ascii="Times New Roman" w:eastAsia="MS Mincho" w:hAnsi="Times New Roman" w:cs="Times New Roman"/>
          <w:sz w:val="28"/>
          <w:szCs w:val="28"/>
          <w:lang w:eastAsia="ja-JP"/>
        </w:rPr>
        <w:t>організація постійно діючих рубрик у засобах масової інформації сайтах шкіл, що популяризують українську  історію, боротьбу українського народу за незалежність, мову та культуру, досвід роботи з національно-патріотичного виховання різних соціальних інститутів;</w:t>
      </w:r>
    </w:p>
    <w:p w14:paraId="66D99230" w14:textId="77777777" w:rsidR="009639B4" w:rsidRPr="00120566" w:rsidRDefault="009639B4" w:rsidP="009639B4">
      <w:pPr>
        <w:suppressAutoHyphens/>
        <w:spacing w:after="0" w:line="240" w:lineRule="auto"/>
        <w:ind w:firstLine="700"/>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удосконалення системи підготовки та перепідготовки кадрів, які займаються  питаннями національного і патріотичного виховання молоді;</w:t>
      </w:r>
    </w:p>
    <w:p w14:paraId="43CA2B28" w14:textId="77777777" w:rsidR="009639B4" w:rsidRPr="00120566" w:rsidRDefault="009639B4" w:rsidP="009639B4">
      <w:pPr>
        <w:suppressAutoHyphens/>
        <w:spacing w:after="0" w:line="240" w:lineRule="auto"/>
        <w:ind w:firstLine="700"/>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здійснення моніторингу щодо розуміння сучасною молоддю поняття патріотизму, ставлення підростаючого покоління до держави та громадянського суспільства;</w:t>
      </w:r>
    </w:p>
    <w:p w14:paraId="3DE670B4" w14:textId="77777777" w:rsidR="009639B4" w:rsidRPr="00120566" w:rsidRDefault="009639B4" w:rsidP="009639B4">
      <w:pPr>
        <w:widowControl w:val="0"/>
        <w:shd w:val="clear" w:color="auto" w:fill="FFFFFF"/>
        <w:suppressAutoHyphens/>
        <w:autoSpaceDE w:val="0"/>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сприяння залученню національно-патріотичної активної молоді до діяльності органів державної влади та органів місцевого самоврядування;</w:t>
      </w:r>
    </w:p>
    <w:p w14:paraId="4C7E74B1" w14:textId="77777777" w:rsidR="009639B4" w:rsidRPr="00120566" w:rsidRDefault="009639B4" w:rsidP="009639B4">
      <w:pPr>
        <w:widowControl w:val="0"/>
        <w:shd w:val="clear" w:color="auto" w:fill="FFFFFF"/>
        <w:suppressAutoHyphens/>
        <w:autoSpaceDE w:val="0"/>
        <w:spacing w:after="0" w:line="240" w:lineRule="auto"/>
        <w:ind w:firstLine="708"/>
        <w:jc w:val="both"/>
        <w:rPr>
          <w:rFonts w:ascii="Times New Roman" w:eastAsia="MS Mincho" w:hAnsi="Times New Roman" w:cs="Times New Roman"/>
          <w:sz w:val="28"/>
          <w:szCs w:val="28"/>
          <w:lang w:eastAsia="ja-JP"/>
        </w:rPr>
      </w:pPr>
    </w:p>
    <w:p w14:paraId="2A4F9932" w14:textId="77777777" w:rsidR="009639B4" w:rsidRPr="00120566" w:rsidRDefault="009639B4" w:rsidP="009639B4">
      <w:pPr>
        <w:suppressAutoHyphens/>
        <w:spacing w:after="0" w:line="240" w:lineRule="auto"/>
        <w:jc w:val="center"/>
        <w:rPr>
          <w:rFonts w:ascii="Times New Roman" w:eastAsia="MS Mincho" w:hAnsi="Times New Roman" w:cs="Times New Roman"/>
          <w:sz w:val="24"/>
          <w:szCs w:val="24"/>
          <w:lang w:val="ru-RU" w:eastAsia="ja-JP"/>
        </w:rPr>
      </w:pPr>
      <w:bookmarkStart w:id="210" w:name="__RefHeading___Toc46155410"/>
      <w:bookmarkEnd w:id="210"/>
      <w:r w:rsidRPr="00120566">
        <w:rPr>
          <w:rFonts w:ascii="Times New Roman" w:eastAsia="MS Mincho" w:hAnsi="Times New Roman" w:cs="Times New Roman"/>
          <w:b/>
          <w:sz w:val="28"/>
          <w:szCs w:val="28"/>
          <w:lang w:eastAsia="ja-JP"/>
        </w:rPr>
        <w:t>VІІ. Очікувані результати виконання Програми</w:t>
      </w:r>
    </w:p>
    <w:p w14:paraId="4AB4E669" w14:textId="77777777" w:rsidR="009639B4" w:rsidRPr="00120566" w:rsidRDefault="009639B4" w:rsidP="009639B4">
      <w:pPr>
        <w:suppressAutoHyphens/>
        <w:spacing w:after="0" w:line="240" w:lineRule="auto"/>
        <w:jc w:val="center"/>
        <w:rPr>
          <w:rFonts w:ascii="Times New Roman" w:eastAsia="MS Mincho" w:hAnsi="Times New Roman" w:cs="Times New Roman"/>
          <w:b/>
          <w:sz w:val="28"/>
          <w:szCs w:val="28"/>
          <w:lang w:eastAsia="ja-JP"/>
        </w:rPr>
      </w:pPr>
    </w:p>
    <w:p w14:paraId="18F81C6B"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Виконання Програми дасть змогу:</w:t>
      </w:r>
    </w:p>
    <w:p w14:paraId="0166F949"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збільшити кількість громадян, які сприймають суспільно-державні (національні) цінності (самобутність, воля, соборність, гідність) та збільшення загальнодержавної ідентифікації;</w:t>
      </w:r>
    </w:p>
    <w:p w14:paraId="667612C6"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збільшити на 10 відсотків чисельність молоді, охоплених заходами (</w:t>
      </w:r>
      <w:proofErr w:type="spellStart"/>
      <w:r w:rsidRPr="00120566">
        <w:rPr>
          <w:rFonts w:ascii="Times New Roman" w:eastAsia="MS Mincho" w:hAnsi="Times New Roman" w:cs="Times New Roman"/>
          <w:sz w:val="28"/>
          <w:szCs w:val="28"/>
          <w:lang w:eastAsia="ja-JP"/>
        </w:rPr>
        <w:t>проєктами</w:t>
      </w:r>
      <w:proofErr w:type="spellEnd"/>
      <w:r w:rsidRPr="00120566">
        <w:rPr>
          <w:rFonts w:ascii="Times New Roman" w:eastAsia="MS Mincho" w:hAnsi="Times New Roman" w:cs="Times New Roman"/>
          <w:sz w:val="28"/>
          <w:szCs w:val="28"/>
          <w:lang w:eastAsia="ja-JP"/>
        </w:rPr>
        <w:t>), які спрямовані на виконання обов’язку із захисту незалежності та територіальної цілісності України;</w:t>
      </w:r>
    </w:p>
    <w:p w14:paraId="5ABB2B0B"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 xml:space="preserve">збільшити на 5 відсотків чисельність громадян, готових захищати незалежність і територіальну цілісність України ненасильницькими методами, такими як </w:t>
      </w:r>
      <w:proofErr w:type="spellStart"/>
      <w:r w:rsidRPr="00120566">
        <w:rPr>
          <w:rFonts w:ascii="Times New Roman" w:eastAsia="MS Mincho" w:hAnsi="Times New Roman" w:cs="Times New Roman"/>
          <w:sz w:val="28"/>
          <w:szCs w:val="28"/>
          <w:lang w:eastAsia="ja-JP"/>
        </w:rPr>
        <w:t>волонтерство</w:t>
      </w:r>
      <w:proofErr w:type="spellEnd"/>
      <w:r w:rsidRPr="00120566">
        <w:rPr>
          <w:rFonts w:ascii="Times New Roman" w:eastAsia="MS Mincho" w:hAnsi="Times New Roman" w:cs="Times New Roman"/>
          <w:sz w:val="28"/>
          <w:szCs w:val="28"/>
          <w:lang w:eastAsia="ja-JP"/>
        </w:rPr>
        <w:t>, благодійність тощо;</w:t>
      </w:r>
    </w:p>
    <w:p w14:paraId="596F26A0"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 xml:space="preserve">збільшити кількість молоді, залученої до </w:t>
      </w:r>
      <w:proofErr w:type="spellStart"/>
      <w:r w:rsidRPr="00120566">
        <w:rPr>
          <w:rFonts w:ascii="Times New Roman" w:eastAsia="MS Mincho" w:hAnsi="Times New Roman" w:cs="Times New Roman"/>
          <w:sz w:val="28"/>
          <w:szCs w:val="28"/>
          <w:lang w:eastAsia="ja-JP"/>
        </w:rPr>
        <w:t>проєктів</w:t>
      </w:r>
      <w:proofErr w:type="spellEnd"/>
      <w:r w:rsidRPr="00120566">
        <w:rPr>
          <w:rFonts w:ascii="Times New Roman" w:eastAsia="MS Mincho" w:hAnsi="Times New Roman" w:cs="Times New Roman"/>
          <w:sz w:val="28"/>
          <w:szCs w:val="28"/>
          <w:lang w:eastAsia="ja-JP"/>
        </w:rPr>
        <w:t xml:space="preserve"> (заходів) національно-патріотичного виховання на 5 відсотків щорічно шляхом налагодження системної освітньої, виховної, інформаційної роботи, проведення заходів за участі організацій, установ національно-патріотичного спрямування, громадських активістів, волонтерів;</w:t>
      </w:r>
    </w:p>
    <w:p w14:paraId="1829BBF8"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 xml:space="preserve">поширити пластовий, скаутський рух в </w:t>
      </w:r>
      <w:r>
        <w:rPr>
          <w:rFonts w:ascii="Times New Roman" w:eastAsia="MS Mincho" w:hAnsi="Times New Roman" w:cs="Times New Roman"/>
          <w:sz w:val="28"/>
          <w:szCs w:val="28"/>
          <w:lang w:eastAsia="ja-JP"/>
        </w:rPr>
        <w:t>Сіверській</w:t>
      </w:r>
      <w:r w:rsidRPr="00120566">
        <w:rPr>
          <w:rFonts w:ascii="Times New Roman" w:eastAsia="MS Mincho" w:hAnsi="Times New Roman" w:cs="Times New Roman"/>
          <w:sz w:val="28"/>
          <w:szCs w:val="28"/>
          <w:lang w:eastAsia="ja-JP"/>
        </w:rPr>
        <w:t xml:space="preserve"> ОТГ;</w:t>
      </w:r>
    </w:p>
    <w:p w14:paraId="141CC587"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 xml:space="preserve">збільшити кількість дітей та молоді, включених до пластового, скаутського руху у </w:t>
      </w:r>
      <w:r>
        <w:rPr>
          <w:rFonts w:ascii="Times New Roman" w:eastAsia="MS Mincho" w:hAnsi="Times New Roman" w:cs="Times New Roman"/>
          <w:sz w:val="28"/>
          <w:szCs w:val="28"/>
          <w:lang w:eastAsia="ja-JP"/>
        </w:rPr>
        <w:t>Сіверській</w:t>
      </w:r>
      <w:r w:rsidRPr="00120566">
        <w:rPr>
          <w:rFonts w:ascii="Times New Roman" w:eastAsia="MS Mincho" w:hAnsi="Times New Roman" w:cs="Times New Roman"/>
          <w:sz w:val="28"/>
          <w:szCs w:val="28"/>
          <w:lang w:eastAsia="ja-JP"/>
        </w:rPr>
        <w:t xml:space="preserve"> ОТГ;</w:t>
      </w:r>
    </w:p>
    <w:p w14:paraId="2ED29ADE"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забезпечити підготовку активістів, волонтерів, що опікуються питаннями національно-патріотичного виховання дітей та молоді;</w:t>
      </w:r>
    </w:p>
    <w:p w14:paraId="608C13C8"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наповнити заклади освіти та молодіжні центри інформаційними матеріалами національно-патріотичного змісту.</w:t>
      </w:r>
    </w:p>
    <w:p w14:paraId="78DFD763" w14:textId="77777777" w:rsidR="009639B4" w:rsidRPr="00120566" w:rsidRDefault="009639B4" w:rsidP="009639B4">
      <w:pPr>
        <w:pageBreakBefore/>
        <w:suppressAutoHyphens/>
        <w:spacing w:after="0" w:line="240" w:lineRule="auto"/>
        <w:ind w:firstLine="708"/>
        <w:jc w:val="both"/>
        <w:rPr>
          <w:rFonts w:ascii="Times New Roman" w:eastAsia="MS Mincho" w:hAnsi="Times New Roman" w:cs="Times New Roman"/>
          <w:sz w:val="24"/>
          <w:szCs w:val="24"/>
          <w:lang w:val="ru-RU" w:eastAsia="ja-JP"/>
        </w:rPr>
      </w:pPr>
      <w:bookmarkStart w:id="211" w:name="__RefHeading___Toc46155411"/>
      <w:bookmarkEnd w:id="211"/>
      <w:r w:rsidRPr="00120566">
        <w:rPr>
          <w:rFonts w:ascii="Times New Roman" w:eastAsia="MS Mincho" w:hAnsi="Times New Roman" w:cs="Times New Roman"/>
          <w:b/>
          <w:sz w:val="28"/>
          <w:szCs w:val="28"/>
          <w:lang w:eastAsia="ja-JP"/>
        </w:rPr>
        <w:lastRenderedPageBreak/>
        <w:t>VІІІ. Обґрунтування обсягів та джерел фінансування, строки та етапи виконання Програми</w:t>
      </w:r>
      <w:bookmarkStart w:id="212" w:name="n62"/>
      <w:bookmarkStart w:id="213" w:name="n61"/>
      <w:bookmarkStart w:id="214" w:name="n60"/>
      <w:bookmarkEnd w:id="212"/>
      <w:bookmarkEnd w:id="213"/>
      <w:bookmarkEnd w:id="214"/>
    </w:p>
    <w:p w14:paraId="3E56FB35" w14:textId="77777777" w:rsidR="009639B4" w:rsidRPr="00120566" w:rsidRDefault="009639B4" w:rsidP="009639B4">
      <w:pPr>
        <w:suppressAutoHyphens/>
        <w:spacing w:after="0" w:line="240" w:lineRule="auto"/>
        <w:jc w:val="center"/>
        <w:rPr>
          <w:rFonts w:ascii="Times New Roman" w:eastAsia="MS Mincho" w:hAnsi="Times New Roman" w:cs="Times New Roman"/>
          <w:b/>
          <w:sz w:val="28"/>
          <w:szCs w:val="28"/>
          <w:lang w:eastAsia="ja-JP"/>
        </w:rPr>
      </w:pPr>
    </w:p>
    <w:p w14:paraId="29EFFF0A" w14:textId="77777777" w:rsidR="009639B4" w:rsidRPr="00120566" w:rsidRDefault="009639B4" w:rsidP="009639B4">
      <w:pPr>
        <w:suppressAutoHyphens/>
        <w:spacing w:after="0" w:line="240" w:lineRule="auto"/>
        <w:ind w:firstLine="709"/>
        <w:jc w:val="both"/>
        <w:rPr>
          <w:rFonts w:ascii="Times New Roman" w:eastAsia="MS Mincho" w:hAnsi="Times New Roman" w:cs="Times New Roman"/>
          <w:sz w:val="24"/>
          <w:szCs w:val="24"/>
          <w:lang w:val="ru-RU" w:eastAsia="ja-JP"/>
        </w:rPr>
      </w:pPr>
      <w:r w:rsidRPr="00120566">
        <w:rPr>
          <w:rFonts w:ascii="Times New Roman" w:eastAsia="Batang" w:hAnsi="Times New Roman" w:cs="Times New Roman"/>
          <w:sz w:val="28"/>
          <w:szCs w:val="28"/>
          <w:lang w:eastAsia="ja-JP"/>
        </w:rPr>
        <w:t>Видатки на виконання Програми здійснюватимуться за рахунок коштів місцевого бюджету та інших джерел, не заборонених законодавством.</w:t>
      </w:r>
    </w:p>
    <w:p w14:paraId="7717F3DA" w14:textId="77777777" w:rsidR="009639B4" w:rsidRPr="00120566" w:rsidRDefault="009639B4" w:rsidP="009639B4">
      <w:pPr>
        <w:suppressAutoHyphens/>
        <w:spacing w:after="0" w:line="240" w:lineRule="auto"/>
        <w:ind w:firstLine="709"/>
        <w:jc w:val="both"/>
        <w:rPr>
          <w:rFonts w:ascii="Times New Roman" w:eastAsia="MS Mincho" w:hAnsi="Times New Roman" w:cs="Times New Roman"/>
          <w:sz w:val="24"/>
          <w:szCs w:val="24"/>
          <w:lang w:val="ru-RU" w:eastAsia="ja-JP"/>
        </w:rPr>
      </w:pPr>
      <w:r w:rsidRPr="00120566">
        <w:rPr>
          <w:rFonts w:ascii="Times New Roman" w:eastAsia="Batang" w:hAnsi="Times New Roman" w:cs="Times New Roman"/>
          <w:sz w:val="28"/>
          <w:szCs w:val="28"/>
          <w:lang w:eastAsia="ja-JP"/>
        </w:rPr>
        <w:t>Програму передбачається реалізувати протягом 2021-2025 років.</w:t>
      </w:r>
    </w:p>
    <w:p w14:paraId="6CF2EE80" w14:textId="77777777" w:rsidR="009639B4" w:rsidRPr="00120566" w:rsidRDefault="009639B4" w:rsidP="009639B4">
      <w:pPr>
        <w:suppressAutoHyphens/>
        <w:spacing w:after="0" w:line="240" w:lineRule="auto"/>
        <w:ind w:firstLine="708"/>
        <w:jc w:val="both"/>
        <w:rPr>
          <w:rFonts w:ascii="Times New Roman" w:eastAsia="MS Mincho" w:hAnsi="Times New Roman" w:cs="Times New Roman"/>
          <w:sz w:val="24"/>
          <w:szCs w:val="24"/>
          <w:lang w:val="ru-RU" w:eastAsia="ja-JP"/>
        </w:rPr>
      </w:pPr>
      <w:r w:rsidRPr="00120566">
        <w:rPr>
          <w:rFonts w:ascii="Times New Roman" w:eastAsia="MS Mincho" w:hAnsi="Times New Roman" w:cs="Times New Roman"/>
          <w:sz w:val="28"/>
          <w:szCs w:val="28"/>
          <w:lang w:eastAsia="ja-JP"/>
        </w:rPr>
        <w:t>Обсяг видатків, необхідних для виконання Програми, визначається щороку з урахуванням можливостей місцевого бюджету під час формування його показників.</w:t>
      </w:r>
    </w:p>
    <w:p w14:paraId="3EB48B87" w14:textId="77777777" w:rsidR="009639B4" w:rsidRPr="00120566" w:rsidRDefault="009639B4" w:rsidP="009639B4">
      <w:pPr>
        <w:suppressAutoHyphens/>
        <w:spacing w:after="0" w:line="360" w:lineRule="auto"/>
        <w:ind w:firstLine="709"/>
        <w:jc w:val="center"/>
        <w:rPr>
          <w:rFonts w:ascii="Times New Roman" w:eastAsia="MS Mincho" w:hAnsi="Times New Roman" w:cs="Times New Roman"/>
          <w:b/>
          <w:sz w:val="28"/>
          <w:szCs w:val="28"/>
          <w:lang w:eastAsia="ja-JP"/>
        </w:rPr>
      </w:pPr>
    </w:p>
    <w:p w14:paraId="2F598A98" w14:textId="77777777" w:rsidR="009639B4" w:rsidRPr="00120566" w:rsidRDefault="009639B4" w:rsidP="009639B4">
      <w:pPr>
        <w:tabs>
          <w:tab w:val="left" w:pos="0"/>
          <w:tab w:val="left" w:pos="10992"/>
          <w:tab w:val="left" w:pos="11908"/>
          <w:tab w:val="left" w:pos="12824"/>
          <w:tab w:val="left" w:pos="13740"/>
          <w:tab w:val="left" w:pos="14656"/>
        </w:tabs>
        <w:suppressAutoHyphens/>
        <w:spacing w:after="0" w:line="360" w:lineRule="auto"/>
        <w:ind w:firstLine="567"/>
        <w:jc w:val="center"/>
        <w:rPr>
          <w:rFonts w:ascii="Times New Roman" w:eastAsia="MS Mincho" w:hAnsi="Times New Roman" w:cs="Times New Roman"/>
          <w:sz w:val="24"/>
          <w:szCs w:val="24"/>
          <w:lang w:val="ru-RU" w:eastAsia="ja-JP"/>
        </w:rPr>
      </w:pPr>
      <w:bookmarkStart w:id="215" w:name="__RefHeading___Toc46155413"/>
      <w:r w:rsidRPr="00120566">
        <w:rPr>
          <w:rFonts w:ascii="Times New Roman" w:eastAsia="MS Mincho" w:hAnsi="Times New Roman" w:cs="Times New Roman"/>
          <w:b/>
          <w:sz w:val="28"/>
          <w:szCs w:val="28"/>
          <w:lang w:eastAsia="ja-JP"/>
        </w:rPr>
        <w:t>ІХ</w:t>
      </w:r>
      <w:r w:rsidRPr="00120566">
        <w:rPr>
          <w:rFonts w:ascii="Times New Roman" w:eastAsia="MS Mincho" w:hAnsi="Times New Roman" w:cs="Times New Roman"/>
          <w:b/>
          <w:color w:val="000000"/>
          <w:sz w:val="28"/>
          <w:szCs w:val="28"/>
          <w:lang w:eastAsia="ja-JP"/>
        </w:rPr>
        <w:t>. Координація та контроль за ходом виконання Програми</w:t>
      </w:r>
      <w:bookmarkEnd w:id="215"/>
      <w:r w:rsidRPr="00120566">
        <w:rPr>
          <w:rFonts w:ascii="Times New Roman" w:eastAsia="MS Mincho" w:hAnsi="Times New Roman" w:cs="Times New Roman"/>
          <w:b/>
          <w:color w:val="000000"/>
          <w:sz w:val="28"/>
          <w:szCs w:val="28"/>
          <w:lang w:eastAsia="ja-JP"/>
        </w:rPr>
        <w:t xml:space="preserve"> </w:t>
      </w:r>
    </w:p>
    <w:p w14:paraId="1926A6D0" w14:textId="77777777" w:rsidR="009639B4" w:rsidRPr="006E46BF" w:rsidRDefault="009639B4" w:rsidP="009639B4">
      <w:pPr>
        <w:suppressAutoHyphens/>
        <w:spacing w:after="0" w:line="240" w:lineRule="auto"/>
        <w:ind w:firstLine="993"/>
        <w:jc w:val="both"/>
        <w:rPr>
          <w:rFonts w:ascii="Times New Roman" w:eastAsia="Times New Roman" w:hAnsi="Times New Roman" w:cs="Times New Roman"/>
          <w:sz w:val="28"/>
          <w:szCs w:val="28"/>
          <w:lang w:eastAsia="zh-CN"/>
        </w:rPr>
      </w:pPr>
      <w:r w:rsidRPr="006E46BF">
        <w:rPr>
          <w:rFonts w:ascii="Times New Roman" w:eastAsia="Times New Roman" w:hAnsi="Times New Roman" w:cs="Times New Roman"/>
          <w:sz w:val="28"/>
          <w:szCs w:val="28"/>
          <w:lang w:eastAsia="zh-CN"/>
        </w:rPr>
        <w:t xml:space="preserve">Органом, що здійснює координацію дій між виконавцями Програми і несе відповідальність за її </w:t>
      </w:r>
      <w:r w:rsidRPr="0004215D">
        <w:rPr>
          <w:rFonts w:ascii="Times New Roman" w:eastAsia="Times New Roman" w:hAnsi="Times New Roman" w:cs="Times New Roman"/>
          <w:sz w:val="28"/>
          <w:szCs w:val="28"/>
          <w:lang w:eastAsia="zh-CN"/>
        </w:rPr>
        <w:t>виконання є виконком</w:t>
      </w:r>
      <w:r w:rsidRPr="006E46BF">
        <w:rPr>
          <w:rFonts w:ascii="Times New Roman" w:eastAsia="Times New Roman" w:hAnsi="Times New Roman" w:cs="Times New Roman"/>
          <w:color w:val="FF0000"/>
          <w:sz w:val="28"/>
          <w:szCs w:val="28"/>
          <w:lang w:eastAsia="zh-CN"/>
        </w:rPr>
        <w:t xml:space="preserve"> </w:t>
      </w:r>
      <w:r w:rsidRPr="006E46BF">
        <w:rPr>
          <w:rFonts w:ascii="Times New Roman" w:eastAsia="Times New Roman" w:hAnsi="Times New Roman" w:cs="Times New Roman"/>
          <w:sz w:val="28"/>
          <w:szCs w:val="28"/>
          <w:lang w:eastAsia="zh-CN"/>
        </w:rPr>
        <w:t>Сіверської міської ради</w:t>
      </w:r>
    </w:p>
    <w:p w14:paraId="7ADA38E0" w14:textId="77777777" w:rsidR="009639B4" w:rsidRPr="006E46BF" w:rsidRDefault="009639B4" w:rsidP="009639B4">
      <w:pPr>
        <w:suppressAutoHyphens/>
        <w:spacing w:after="0" w:line="240" w:lineRule="auto"/>
        <w:ind w:firstLine="993"/>
        <w:jc w:val="both"/>
        <w:rPr>
          <w:rFonts w:ascii="Times New Roman" w:eastAsia="Times New Roman" w:hAnsi="Times New Roman" w:cs="Times New Roman"/>
          <w:sz w:val="28"/>
          <w:szCs w:val="28"/>
          <w:lang w:eastAsia="zh-CN"/>
        </w:rPr>
      </w:pPr>
      <w:r w:rsidRPr="006E46BF">
        <w:rPr>
          <w:rFonts w:ascii="Times New Roman" w:eastAsia="Times New Roman" w:hAnsi="Times New Roman" w:cs="Times New Roman"/>
          <w:sz w:val="28"/>
          <w:szCs w:val="28"/>
          <w:lang w:eastAsia="zh-CN"/>
        </w:rPr>
        <w:t>Контроль за ходом виконання Програми здійснює у межах компетенції Координаційної ради з питань національно-патріотичного виховання дітей та молоді -  Сіверська міська рада.</w:t>
      </w:r>
    </w:p>
    <w:p w14:paraId="20C4D5E0" w14:textId="77777777" w:rsidR="009639B4" w:rsidRPr="006E46BF" w:rsidRDefault="009639B4" w:rsidP="009639B4">
      <w:pPr>
        <w:suppressAutoHyphens/>
        <w:spacing w:after="0" w:line="240" w:lineRule="auto"/>
        <w:ind w:firstLine="993"/>
        <w:jc w:val="both"/>
        <w:rPr>
          <w:rFonts w:ascii="Times New Roman" w:eastAsia="Times New Roman" w:hAnsi="Times New Roman" w:cs="Times New Roman"/>
          <w:sz w:val="28"/>
          <w:szCs w:val="28"/>
          <w:lang w:eastAsia="zh-CN"/>
        </w:rPr>
      </w:pPr>
      <w:r w:rsidRPr="0004215D">
        <w:rPr>
          <w:rFonts w:ascii="Times New Roman" w:eastAsia="Times New Roman" w:hAnsi="Times New Roman" w:cs="Times New Roman"/>
          <w:sz w:val="28"/>
          <w:szCs w:val="28"/>
          <w:lang w:eastAsia="zh-CN"/>
        </w:rPr>
        <w:t xml:space="preserve">Провідний спеціаліст з питань сім’ї, молоді та спорту виконкому </w:t>
      </w:r>
      <w:r w:rsidRPr="006E46BF">
        <w:rPr>
          <w:rFonts w:ascii="Times New Roman" w:eastAsia="Times New Roman" w:hAnsi="Times New Roman" w:cs="Times New Roman"/>
          <w:sz w:val="28"/>
          <w:szCs w:val="28"/>
          <w:lang w:eastAsia="zh-CN"/>
        </w:rPr>
        <w:t>міської ради один раз на рік звітує перед виконавчим комітетом міської ради про хід реалізації заходів Програми.</w:t>
      </w:r>
    </w:p>
    <w:p w14:paraId="3A4DA673" w14:textId="77777777" w:rsidR="009639B4" w:rsidRPr="006E46BF" w:rsidRDefault="009639B4" w:rsidP="009639B4">
      <w:pPr>
        <w:suppressAutoHyphens/>
        <w:spacing w:after="0" w:line="240" w:lineRule="auto"/>
        <w:jc w:val="both"/>
        <w:rPr>
          <w:rFonts w:ascii="Times New Roman" w:eastAsia="Times New Roman" w:hAnsi="Times New Roman" w:cs="Times New Roman"/>
          <w:sz w:val="28"/>
          <w:szCs w:val="28"/>
          <w:lang w:eastAsia="zh-CN"/>
        </w:rPr>
      </w:pPr>
    </w:p>
    <w:p w14:paraId="4FF76CD5"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62170629"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28544A7B"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44BA26A0"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3468AF14"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2F115BC6"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47FA75AC"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6E8130E8"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6D3E23EC"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03F50774"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6A2BA436"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274798DD"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00C029AF"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670BD86B"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4C7A6367"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0E444641"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6C47EB4D"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1E1AD1F3"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05F51D30"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276D7FF9"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2ED33C83"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78C54B3F" w14:textId="77777777" w:rsidR="009639B4" w:rsidRDefault="009639B4" w:rsidP="009639B4">
      <w:pPr>
        <w:tabs>
          <w:tab w:val="left" w:pos="1134"/>
          <w:tab w:val="left" w:pos="10992"/>
          <w:tab w:val="left" w:pos="11908"/>
          <w:tab w:val="left" w:pos="12824"/>
          <w:tab w:val="left" w:pos="13740"/>
          <w:tab w:val="left" w:pos="14656"/>
        </w:tabs>
        <w:suppressAutoHyphens/>
        <w:spacing w:after="0" w:line="240" w:lineRule="auto"/>
        <w:ind w:firstLine="709"/>
        <w:jc w:val="both"/>
      </w:pPr>
    </w:p>
    <w:p w14:paraId="43E4B20A" w14:textId="77777777" w:rsidR="009639B4" w:rsidRDefault="009639B4" w:rsidP="009639B4"/>
    <w:p w14:paraId="378EF0BE" w14:textId="77777777" w:rsidR="009639B4" w:rsidRDefault="009639B4" w:rsidP="009639B4"/>
    <w:p w14:paraId="01B66AF7" w14:textId="77777777" w:rsidR="009639B4" w:rsidRDefault="009639B4" w:rsidP="009639B4"/>
    <w:p w14:paraId="4E323336" w14:textId="77777777" w:rsidR="009639B4" w:rsidRDefault="009639B4" w:rsidP="009639B4"/>
    <w:p w14:paraId="76E38245" w14:textId="77777777" w:rsidR="009639B4" w:rsidRDefault="009639B4" w:rsidP="009639B4">
      <w:pPr>
        <w:sectPr w:rsidR="009639B4">
          <w:pgSz w:w="11906" w:h="16838"/>
          <w:pgMar w:top="1134" w:right="850" w:bottom="1134" w:left="1701" w:header="708" w:footer="708" w:gutter="0"/>
          <w:cols w:space="708"/>
          <w:docGrid w:linePitch="360"/>
        </w:sectPr>
      </w:pPr>
    </w:p>
    <w:p w14:paraId="1109983D" w14:textId="77777777" w:rsidR="009639B4" w:rsidRPr="009752D5" w:rsidRDefault="009639B4" w:rsidP="009639B4">
      <w:pPr>
        <w:spacing w:after="0" w:line="240" w:lineRule="auto"/>
        <w:ind w:firstLine="709"/>
        <w:jc w:val="right"/>
        <w:rPr>
          <w:rFonts w:ascii="Times New Roman" w:eastAsia="Times New Roman" w:hAnsi="Times New Roman" w:cs="Times New Roman"/>
          <w:sz w:val="24"/>
          <w:szCs w:val="24"/>
          <w:lang w:eastAsia="ru-RU"/>
        </w:rPr>
      </w:pPr>
      <w:r w:rsidRPr="009752D5">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 xml:space="preserve">                            </w:t>
      </w:r>
      <w:r w:rsidRPr="009752D5">
        <w:rPr>
          <w:rFonts w:ascii="Times New Roman" w:eastAsia="Times New Roman" w:hAnsi="Times New Roman" w:cs="Times New Roman"/>
          <w:sz w:val="24"/>
          <w:szCs w:val="24"/>
          <w:lang w:eastAsia="ru-RU"/>
        </w:rPr>
        <w:t xml:space="preserve">Додаток до Програми </w:t>
      </w:r>
    </w:p>
    <w:p w14:paraId="11A704E2" w14:textId="77777777" w:rsidR="009639B4" w:rsidRPr="006E46BF" w:rsidRDefault="009639B4" w:rsidP="009639B4">
      <w:pPr>
        <w:spacing w:after="0" w:line="240" w:lineRule="auto"/>
        <w:ind w:right="-119"/>
        <w:jc w:val="center"/>
        <w:rPr>
          <w:rFonts w:ascii="Times New Roman" w:eastAsiaTheme="minorEastAsia" w:hAnsi="Times New Roman" w:cs="Times New Roman"/>
          <w:sz w:val="26"/>
          <w:szCs w:val="26"/>
          <w:lang w:val="ru-RU" w:eastAsia="ru-RU"/>
        </w:rPr>
      </w:pPr>
      <w:proofErr w:type="spellStart"/>
      <w:r w:rsidRPr="006E46BF">
        <w:rPr>
          <w:rFonts w:ascii="Times New Roman" w:eastAsia="Times New Roman" w:hAnsi="Times New Roman" w:cs="Times New Roman"/>
          <w:b/>
          <w:bCs/>
          <w:sz w:val="26"/>
          <w:szCs w:val="26"/>
          <w:lang w:val="ru-RU" w:eastAsia="ru-RU"/>
        </w:rPr>
        <w:t>Напрям</w:t>
      </w:r>
      <w:proofErr w:type="spellEnd"/>
      <w:r w:rsidRPr="009752D5">
        <w:rPr>
          <w:rFonts w:ascii="Times New Roman" w:eastAsia="Times New Roman" w:hAnsi="Times New Roman" w:cs="Times New Roman"/>
          <w:b/>
          <w:bCs/>
          <w:sz w:val="26"/>
          <w:szCs w:val="26"/>
          <w:lang w:eastAsia="ru-RU"/>
        </w:rPr>
        <w:t>и</w:t>
      </w:r>
      <w:r w:rsidRPr="006E46BF">
        <w:rPr>
          <w:rFonts w:ascii="Times New Roman" w:eastAsia="Times New Roman" w:hAnsi="Times New Roman" w:cs="Times New Roman"/>
          <w:b/>
          <w:bCs/>
          <w:sz w:val="26"/>
          <w:szCs w:val="26"/>
          <w:lang w:val="ru-RU" w:eastAsia="ru-RU"/>
        </w:rPr>
        <w:t xml:space="preserve"> </w:t>
      </w:r>
      <w:proofErr w:type="spellStart"/>
      <w:r w:rsidRPr="006E46BF">
        <w:rPr>
          <w:rFonts w:ascii="Times New Roman" w:eastAsia="Times New Roman" w:hAnsi="Times New Roman" w:cs="Times New Roman"/>
          <w:b/>
          <w:bCs/>
          <w:sz w:val="26"/>
          <w:szCs w:val="26"/>
          <w:lang w:val="ru-RU" w:eastAsia="ru-RU"/>
        </w:rPr>
        <w:t>діяльності</w:t>
      </w:r>
      <w:proofErr w:type="spellEnd"/>
      <w:r w:rsidRPr="006E46BF">
        <w:rPr>
          <w:rFonts w:ascii="Times New Roman" w:eastAsia="Times New Roman" w:hAnsi="Times New Roman" w:cs="Times New Roman"/>
          <w:b/>
          <w:bCs/>
          <w:sz w:val="26"/>
          <w:szCs w:val="26"/>
          <w:lang w:val="ru-RU" w:eastAsia="ru-RU"/>
        </w:rPr>
        <w:t xml:space="preserve"> та </w:t>
      </w:r>
      <w:proofErr w:type="spellStart"/>
      <w:r w:rsidRPr="006E46BF">
        <w:rPr>
          <w:rFonts w:ascii="Times New Roman" w:eastAsia="Times New Roman" w:hAnsi="Times New Roman" w:cs="Times New Roman"/>
          <w:b/>
          <w:bCs/>
          <w:sz w:val="26"/>
          <w:szCs w:val="26"/>
          <w:lang w:val="ru-RU" w:eastAsia="ru-RU"/>
        </w:rPr>
        <w:t>основні</w:t>
      </w:r>
      <w:proofErr w:type="spellEnd"/>
      <w:r w:rsidRPr="006E46BF">
        <w:rPr>
          <w:rFonts w:ascii="Times New Roman" w:eastAsia="Times New Roman" w:hAnsi="Times New Roman" w:cs="Times New Roman"/>
          <w:b/>
          <w:bCs/>
          <w:sz w:val="26"/>
          <w:szCs w:val="26"/>
          <w:lang w:val="ru-RU" w:eastAsia="ru-RU"/>
        </w:rPr>
        <w:t xml:space="preserve"> заходи</w:t>
      </w:r>
    </w:p>
    <w:p w14:paraId="4F731CCE" w14:textId="77777777" w:rsidR="009639B4" w:rsidRPr="006E46BF" w:rsidRDefault="009639B4" w:rsidP="009639B4">
      <w:pPr>
        <w:spacing w:after="0" w:line="3" w:lineRule="exact"/>
        <w:rPr>
          <w:rFonts w:ascii="Times New Roman" w:eastAsiaTheme="minorEastAsia" w:hAnsi="Times New Roman" w:cs="Times New Roman"/>
          <w:sz w:val="26"/>
          <w:szCs w:val="26"/>
          <w:lang w:val="ru-RU" w:eastAsia="ru-RU"/>
        </w:rPr>
      </w:pPr>
    </w:p>
    <w:p w14:paraId="0E24E85A" w14:textId="77777777" w:rsidR="009639B4" w:rsidRPr="006E46BF" w:rsidRDefault="009639B4" w:rsidP="009639B4">
      <w:pPr>
        <w:spacing w:after="0" w:line="240" w:lineRule="auto"/>
        <w:ind w:firstLine="709"/>
        <w:jc w:val="center"/>
        <w:rPr>
          <w:rFonts w:ascii="Times New Roman" w:eastAsia="Calibri" w:hAnsi="Times New Roman" w:cs="Times New Roman"/>
          <w:b/>
          <w:sz w:val="26"/>
          <w:szCs w:val="26"/>
          <w:lang w:val="ru-RU" w:eastAsia="ru-RU"/>
        </w:rPr>
      </w:pPr>
      <w:r w:rsidRPr="009752D5">
        <w:rPr>
          <w:rFonts w:ascii="Times New Roman" w:eastAsia="Times New Roman" w:hAnsi="Times New Roman" w:cs="Times New Roman"/>
          <w:b/>
          <w:bCs/>
          <w:sz w:val="26"/>
          <w:szCs w:val="26"/>
          <w:lang w:eastAsia="ru-RU"/>
        </w:rPr>
        <w:t>П</w:t>
      </w:r>
      <w:proofErr w:type="spellStart"/>
      <w:r w:rsidRPr="006E46BF">
        <w:rPr>
          <w:rFonts w:ascii="Times New Roman" w:eastAsia="Times New Roman" w:hAnsi="Times New Roman" w:cs="Times New Roman"/>
          <w:b/>
          <w:bCs/>
          <w:sz w:val="26"/>
          <w:szCs w:val="26"/>
          <w:lang w:val="ru-RU" w:eastAsia="ru-RU"/>
        </w:rPr>
        <w:t>рограми</w:t>
      </w:r>
      <w:proofErr w:type="spellEnd"/>
      <w:r w:rsidRPr="006E46BF">
        <w:rPr>
          <w:rFonts w:ascii="Times New Roman" w:eastAsia="Times New Roman" w:hAnsi="Times New Roman" w:cs="Times New Roman"/>
          <w:b/>
          <w:bCs/>
          <w:sz w:val="26"/>
          <w:szCs w:val="26"/>
          <w:lang w:val="ru-RU" w:eastAsia="ru-RU"/>
        </w:rPr>
        <w:t xml:space="preserve"> </w:t>
      </w:r>
      <w:proofErr w:type="spellStart"/>
      <w:r w:rsidRPr="006E46BF">
        <w:rPr>
          <w:rFonts w:ascii="Times New Roman" w:eastAsia="Times New Roman" w:hAnsi="Times New Roman" w:cs="Times New Roman"/>
          <w:b/>
          <w:bCs/>
          <w:sz w:val="26"/>
          <w:szCs w:val="26"/>
          <w:lang w:val="ru-RU" w:eastAsia="ru-RU"/>
        </w:rPr>
        <w:t>національно-патріотичного</w:t>
      </w:r>
      <w:proofErr w:type="spellEnd"/>
      <w:r w:rsidRPr="006E46BF">
        <w:rPr>
          <w:rFonts w:ascii="Times New Roman" w:eastAsia="Times New Roman" w:hAnsi="Times New Roman" w:cs="Times New Roman"/>
          <w:b/>
          <w:bCs/>
          <w:sz w:val="26"/>
          <w:szCs w:val="26"/>
          <w:lang w:val="ru-RU" w:eastAsia="ru-RU"/>
        </w:rPr>
        <w:t xml:space="preserve">  </w:t>
      </w:r>
      <w:proofErr w:type="spellStart"/>
      <w:r w:rsidRPr="006E46BF">
        <w:rPr>
          <w:rFonts w:ascii="Times New Roman" w:eastAsia="Times New Roman" w:hAnsi="Times New Roman" w:cs="Times New Roman"/>
          <w:b/>
          <w:bCs/>
          <w:sz w:val="26"/>
          <w:szCs w:val="26"/>
          <w:lang w:val="ru-RU" w:eastAsia="ru-RU"/>
        </w:rPr>
        <w:t>виховання</w:t>
      </w:r>
      <w:proofErr w:type="spellEnd"/>
      <w:r w:rsidRPr="006E46BF">
        <w:rPr>
          <w:rFonts w:ascii="Times New Roman" w:eastAsia="Times New Roman" w:hAnsi="Times New Roman" w:cs="Times New Roman"/>
          <w:b/>
          <w:bCs/>
          <w:sz w:val="26"/>
          <w:szCs w:val="26"/>
          <w:lang w:val="ru-RU" w:eastAsia="ru-RU"/>
        </w:rPr>
        <w:t xml:space="preserve"> </w:t>
      </w:r>
      <w:proofErr w:type="spellStart"/>
      <w:r w:rsidRPr="006E46BF">
        <w:rPr>
          <w:rFonts w:ascii="Times New Roman" w:eastAsia="Times New Roman" w:hAnsi="Times New Roman" w:cs="Times New Roman"/>
          <w:b/>
          <w:bCs/>
          <w:sz w:val="26"/>
          <w:szCs w:val="26"/>
          <w:lang w:val="ru-RU" w:eastAsia="ru-RU"/>
        </w:rPr>
        <w:t>дітей</w:t>
      </w:r>
      <w:proofErr w:type="spellEnd"/>
      <w:r w:rsidRPr="009752D5">
        <w:rPr>
          <w:rFonts w:ascii="Times New Roman" w:eastAsia="Times New Roman" w:hAnsi="Times New Roman" w:cs="Times New Roman"/>
          <w:b/>
          <w:bCs/>
          <w:sz w:val="26"/>
          <w:szCs w:val="26"/>
          <w:lang w:eastAsia="ru-RU"/>
        </w:rPr>
        <w:t xml:space="preserve"> та </w:t>
      </w:r>
      <w:r w:rsidRPr="006E46BF">
        <w:rPr>
          <w:rFonts w:ascii="Times New Roman" w:eastAsia="Times New Roman" w:hAnsi="Times New Roman" w:cs="Times New Roman"/>
          <w:b/>
          <w:bCs/>
          <w:sz w:val="26"/>
          <w:szCs w:val="26"/>
          <w:lang w:val="ru-RU" w:eastAsia="ru-RU"/>
        </w:rPr>
        <w:t xml:space="preserve"> </w:t>
      </w:r>
      <w:proofErr w:type="spellStart"/>
      <w:r w:rsidRPr="006E46BF">
        <w:rPr>
          <w:rFonts w:ascii="Times New Roman" w:eastAsia="Times New Roman" w:hAnsi="Times New Roman" w:cs="Times New Roman"/>
          <w:b/>
          <w:bCs/>
          <w:sz w:val="26"/>
          <w:szCs w:val="26"/>
          <w:lang w:val="ru-RU" w:eastAsia="ru-RU"/>
        </w:rPr>
        <w:t>молоді</w:t>
      </w:r>
      <w:proofErr w:type="spellEnd"/>
    </w:p>
    <w:p w14:paraId="38F26C2F" w14:textId="77777777" w:rsidR="009639B4" w:rsidRPr="009752D5" w:rsidRDefault="009639B4" w:rsidP="009639B4">
      <w:pPr>
        <w:spacing w:after="0" w:line="240" w:lineRule="auto"/>
        <w:ind w:firstLine="709"/>
        <w:jc w:val="center"/>
        <w:rPr>
          <w:rFonts w:ascii="Times New Roman" w:eastAsia="Calibri" w:hAnsi="Times New Roman" w:cs="Times New Roman"/>
          <w:b/>
          <w:sz w:val="24"/>
          <w:szCs w:val="24"/>
          <w:lang w:eastAsia="ru-RU"/>
        </w:rPr>
      </w:pPr>
      <w:r>
        <w:rPr>
          <w:rFonts w:ascii="Times New Roman" w:eastAsia="Calibri" w:hAnsi="Times New Roman" w:cs="Times New Roman"/>
          <w:b/>
          <w:sz w:val="26"/>
          <w:szCs w:val="26"/>
          <w:lang w:eastAsia="ru-RU"/>
        </w:rPr>
        <w:t xml:space="preserve">Сіверської міської ради </w:t>
      </w:r>
      <w:r w:rsidRPr="009752D5">
        <w:rPr>
          <w:rFonts w:ascii="Times New Roman" w:eastAsia="Calibri" w:hAnsi="Times New Roman" w:cs="Times New Roman"/>
          <w:b/>
          <w:sz w:val="26"/>
          <w:szCs w:val="26"/>
          <w:lang w:eastAsia="ru-RU"/>
        </w:rPr>
        <w:t>на 2021 – 2025 роки</w:t>
      </w:r>
    </w:p>
    <w:p w14:paraId="472D1659" w14:textId="77777777" w:rsidR="009639B4" w:rsidRPr="00D76883" w:rsidRDefault="009639B4" w:rsidP="009639B4">
      <w:pPr>
        <w:spacing w:after="0" w:line="240" w:lineRule="auto"/>
        <w:ind w:firstLine="709"/>
        <w:jc w:val="center"/>
        <w:rPr>
          <w:lang w:val="ru-RU"/>
        </w:rPr>
      </w:pPr>
    </w:p>
    <w:tbl>
      <w:tblPr>
        <w:tblStyle w:val="1b"/>
        <w:tblW w:w="15304" w:type="dxa"/>
        <w:tblLook w:val="04A0" w:firstRow="1" w:lastRow="0" w:firstColumn="1" w:lastColumn="0" w:noHBand="0" w:noVBand="1"/>
      </w:tblPr>
      <w:tblGrid>
        <w:gridCol w:w="518"/>
        <w:gridCol w:w="1913"/>
        <w:gridCol w:w="3645"/>
        <w:gridCol w:w="1417"/>
        <w:gridCol w:w="2114"/>
        <w:gridCol w:w="948"/>
        <w:gridCol w:w="948"/>
        <w:gridCol w:w="948"/>
        <w:gridCol w:w="949"/>
        <w:gridCol w:w="948"/>
        <w:gridCol w:w="956"/>
      </w:tblGrid>
      <w:tr w:rsidR="009639B4" w:rsidRPr="00656858" w14:paraId="141DF670" w14:textId="77777777" w:rsidTr="00597716">
        <w:tc>
          <w:tcPr>
            <w:tcW w:w="518" w:type="dxa"/>
            <w:vMerge w:val="restart"/>
            <w:tcBorders>
              <w:top w:val="single" w:sz="4" w:space="0" w:color="auto"/>
              <w:left w:val="single" w:sz="4" w:space="0" w:color="auto"/>
              <w:right w:val="single" w:sz="4" w:space="0" w:color="auto"/>
            </w:tcBorders>
          </w:tcPr>
          <w:p w14:paraId="27BF34EB" w14:textId="77777777" w:rsidR="009639B4" w:rsidRPr="009752D5" w:rsidRDefault="009639B4" w:rsidP="00597716">
            <w:pPr>
              <w:widowControl w:val="0"/>
              <w:jc w:val="center"/>
              <w:rPr>
                <w:rFonts w:ascii="Times New Roman" w:eastAsia="Calibri" w:hAnsi="Times New Roman" w:cs="Times New Roman"/>
                <w:b/>
                <w:sz w:val="24"/>
                <w:szCs w:val="24"/>
                <w:lang w:val="uk-UA" w:eastAsia="ru-RU"/>
              </w:rPr>
            </w:pPr>
            <w:r w:rsidRPr="009752D5">
              <w:rPr>
                <w:rFonts w:ascii="Times New Roman" w:eastAsia="Calibri" w:hAnsi="Times New Roman" w:cs="Times New Roman"/>
                <w:b/>
                <w:sz w:val="24"/>
                <w:szCs w:val="24"/>
                <w:lang w:val="uk-UA" w:eastAsia="ru-RU"/>
              </w:rPr>
              <w:t>№ з/п</w:t>
            </w:r>
          </w:p>
        </w:tc>
        <w:tc>
          <w:tcPr>
            <w:tcW w:w="1913" w:type="dxa"/>
            <w:vMerge w:val="restart"/>
            <w:tcBorders>
              <w:top w:val="single" w:sz="4" w:space="0" w:color="auto"/>
              <w:left w:val="single" w:sz="4" w:space="0" w:color="auto"/>
              <w:right w:val="single" w:sz="4" w:space="0" w:color="auto"/>
            </w:tcBorders>
          </w:tcPr>
          <w:p w14:paraId="6D5DD404" w14:textId="77777777" w:rsidR="009639B4" w:rsidRPr="009752D5" w:rsidRDefault="009639B4" w:rsidP="00597716">
            <w:pPr>
              <w:widowControl w:val="0"/>
              <w:jc w:val="center"/>
              <w:rPr>
                <w:rFonts w:ascii="Times New Roman" w:eastAsia="Calibri" w:hAnsi="Times New Roman" w:cs="Times New Roman"/>
                <w:b/>
                <w:bCs/>
                <w:sz w:val="24"/>
                <w:szCs w:val="24"/>
                <w:lang w:val="uk-UA" w:eastAsia="ru-RU"/>
              </w:rPr>
            </w:pPr>
            <w:r w:rsidRPr="009752D5">
              <w:rPr>
                <w:rFonts w:ascii="Times New Roman" w:eastAsia="Calibri" w:hAnsi="Times New Roman" w:cs="Times New Roman"/>
                <w:b/>
                <w:bCs/>
                <w:sz w:val="24"/>
                <w:szCs w:val="24"/>
                <w:lang w:val="uk-UA" w:eastAsia="ru-RU"/>
              </w:rPr>
              <w:t>Назва напряму діяльності (пріоритетні завдання)</w:t>
            </w:r>
          </w:p>
        </w:tc>
        <w:tc>
          <w:tcPr>
            <w:tcW w:w="3645" w:type="dxa"/>
            <w:vMerge w:val="restart"/>
            <w:tcBorders>
              <w:top w:val="single" w:sz="4" w:space="0" w:color="auto"/>
              <w:left w:val="single" w:sz="4" w:space="0" w:color="auto"/>
              <w:right w:val="single" w:sz="4" w:space="0" w:color="auto"/>
            </w:tcBorders>
          </w:tcPr>
          <w:p w14:paraId="439B8395" w14:textId="77777777" w:rsidR="009639B4" w:rsidRPr="009752D5" w:rsidRDefault="009639B4" w:rsidP="00597716">
            <w:pPr>
              <w:widowControl w:val="0"/>
              <w:jc w:val="center"/>
              <w:rPr>
                <w:rFonts w:ascii="Times New Roman" w:eastAsia="Calibri" w:hAnsi="Times New Roman" w:cs="Times New Roman"/>
                <w:b/>
                <w:sz w:val="24"/>
                <w:szCs w:val="24"/>
                <w:lang w:val="uk-UA" w:eastAsia="ru-RU"/>
              </w:rPr>
            </w:pPr>
            <w:r w:rsidRPr="009752D5">
              <w:rPr>
                <w:rFonts w:ascii="Times New Roman" w:eastAsia="Calibri" w:hAnsi="Times New Roman" w:cs="Times New Roman"/>
                <w:b/>
                <w:bCs/>
                <w:sz w:val="24"/>
                <w:szCs w:val="24"/>
                <w:lang w:val="uk-UA" w:eastAsia="ru-RU"/>
              </w:rPr>
              <w:t>Перелік заходів програми</w:t>
            </w:r>
          </w:p>
        </w:tc>
        <w:tc>
          <w:tcPr>
            <w:tcW w:w="1417" w:type="dxa"/>
            <w:vMerge w:val="restart"/>
            <w:tcBorders>
              <w:top w:val="single" w:sz="4" w:space="0" w:color="auto"/>
              <w:left w:val="single" w:sz="4" w:space="0" w:color="auto"/>
              <w:right w:val="single" w:sz="4" w:space="0" w:color="auto"/>
            </w:tcBorders>
          </w:tcPr>
          <w:p w14:paraId="4013B4C9" w14:textId="77777777" w:rsidR="009639B4" w:rsidRPr="009752D5" w:rsidRDefault="009639B4" w:rsidP="00597716">
            <w:pPr>
              <w:jc w:val="center"/>
              <w:rPr>
                <w:rFonts w:ascii="Times New Roman" w:eastAsia="Calibri" w:hAnsi="Times New Roman" w:cs="Times New Roman"/>
                <w:b/>
                <w:sz w:val="24"/>
                <w:szCs w:val="24"/>
                <w:lang w:val="uk-UA" w:eastAsia="ru-RU"/>
              </w:rPr>
            </w:pPr>
            <w:r w:rsidRPr="009752D5">
              <w:rPr>
                <w:rFonts w:ascii="Times New Roman" w:eastAsia="Calibri" w:hAnsi="Times New Roman" w:cs="Times New Roman"/>
                <w:b/>
                <w:sz w:val="24"/>
                <w:szCs w:val="24"/>
                <w:lang w:val="uk-UA" w:eastAsia="ru-RU"/>
              </w:rPr>
              <w:t>Строк виконання</w:t>
            </w:r>
          </w:p>
          <w:p w14:paraId="4F0B4BB3" w14:textId="77777777" w:rsidR="009639B4" w:rsidRPr="009752D5" w:rsidRDefault="009639B4" w:rsidP="00597716">
            <w:pPr>
              <w:widowControl w:val="0"/>
              <w:jc w:val="center"/>
              <w:rPr>
                <w:rFonts w:ascii="Times New Roman" w:eastAsia="Calibri" w:hAnsi="Times New Roman" w:cs="Times New Roman"/>
                <w:b/>
                <w:sz w:val="24"/>
                <w:szCs w:val="24"/>
                <w:lang w:val="uk-UA" w:eastAsia="ru-RU"/>
              </w:rPr>
            </w:pPr>
            <w:r w:rsidRPr="009752D5">
              <w:rPr>
                <w:rFonts w:ascii="Times New Roman" w:eastAsia="Calibri" w:hAnsi="Times New Roman" w:cs="Times New Roman"/>
                <w:b/>
                <w:sz w:val="24"/>
                <w:szCs w:val="24"/>
                <w:lang w:val="uk-UA" w:eastAsia="ru-RU"/>
              </w:rPr>
              <w:t>заходу</w:t>
            </w:r>
          </w:p>
        </w:tc>
        <w:tc>
          <w:tcPr>
            <w:tcW w:w="2114" w:type="dxa"/>
            <w:vMerge w:val="restart"/>
            <w:tcBorders>
              <w:top w:val="single" w:sz="4" w:space="0" w:color="auto"/>
              <w:left w:val="single" w:sz="4" w:space="0" w:color="auto"/>
              <w:right w:val="single" w:sz="4" w:space="0" w:color="auto"/>
            </w:tcBorders>
          </w:tcPr>
          <w:p w14:paraId="7F63F335" w14:textId="77777777" w:rsidR="009639B4" w:rsidRPr="009752D5" w:rsidRDefault="009639B4" w:rsidP="00597716">
            <w:pPr>
              <w:autoSpaceDE w:val="0"/>
              <w:snapToGrid w:val="0"/>
              <w:jc w:val="center"/>
              <w:rPr>
                <w:rFonts w:ascii="Times New Roman" w:eastAsia="Calibri" w:hAnsi="Times New Roman" w:cs="Times New Roman"/>
                <w:b/>
                <w:bCs/>
                <w:sz w:val="24"/>
                <w:szCs w:val="24"/>
                <w:lang w:val="uk-UA" w:eastAsia="ru-RU"/>
              </w:rPr>
            </w:pPr>
            <w:r w:rsidRPr="009752D5">
              <w:rPr>
                <w:rFonts w:ascii="Times New Roman" w:eastAsia="Calibri" w:hAnsi="Times New Roman" w:cs="Times New Roman"/>
                <w:b/>
                <w:bCs/>
                <w:sz w:val="24"/>
                <w:szCs w:val="24"/>
                <w:lang w:val="uk-UA" w:eastAsia="ru-RU"/>
              </w:rPr>
              <w:t>Відповідальні</w:t>
            </w:r>
          </w:p>
          <w:p w14:paraId="387628A6" w14:textId="77777777" w:rsidR="009639B4" w:rsidRPr="009752D5" w:rsidRDefault="009639B4" w:rsidP="00597716">
            <w:pPr>
              <w:widowControl w:val="0"/>
              <w:jc w:val="center"/>
              <w:rPr>
                <w:rFonts w:ascii="Times New Roman" w:eastAsia="Calibri" w:hAnsi="Times New Roman" w:cs="Times New Roman"/>
                <w:b/>
                <w:sz w:val="24"/>
                <w:szCs w:val="24"/>
                <w:lang w:val="uk-UA" w:eastAsia="ru-RU"/>
              </w:rPr>
            </w:pPr>
            <w:r w:rsidRPr="009752D5">
              <w:rPr>
                <w:rFonts w:ascii="Times New Roman" w:eastAsia="Calibri" w:hAnsi="Times New Roman" w:cs="Times New Roman"/>
                <w:b/>
                <w:bCs/>
                <w:sz w:val="24"/>
                <w:szCs w:val="24"/>
                <w:lang w:val="uk-UA" w:eastAsia="ru-RU"/>
              </w:rPr>
              <w:t>виконавці</w:t>
            </w:r>
          </w:p>
        </w:tc>
        <w:tc>
          <w:tcPr>
            <w:tcW w:w="5697" w:type="dxa"/>
            <w:gridSpan w:val="6"/>
          </w:tcPr>
          <w:p w14:paraId="28022D77" w14:textId="77777777" w:rsidR="009639B4" w:rsidRPr="009752D5" w:rsidRDefault="009639B4" w:rsidP="00597716">
            <w:pPr>
              <w:widowControl w:val="0"/>
              <w:autoSpaceDE w:val="0"/>
              <w:autoSpaceDN w:val="0"/>
              <w:spacing w:line="246" w:lineRule="exact"/>
              <w:ind w:left="496" w:right="496"/>
              <w:jc w:val="center"/>
              <w:rPr>
                <w:rFonts w:ascii="Times New Roman" w:eastAsia="Times New Roman" w:hAnsi="Times New Roman" w:cs="Times New Roman"/>
                <w:b/>
                <w:sz w:val="24"/>
                <w:szCs w:val="24"/>
                <w:lang w:val="uk-UA"/>
              </w:rPr>
            </w:pPr>
            <w:r w:rsidRPr="009752D5">
              <w:rPr>
                <w:rFonts w:ascii="Times New Roman" w:eastAsia="Times New Roman" w:hAnsi="Times New Roman" w:cs="Times New Roman"/>
                <w:b/>
                <w:sz w:val="24"/>
                <w:szCs w:val="24"/>
                <w:lang w:val="uk-UA"/>
              </w:rPr>
              <w:t>Орієнтовні обсяги фінансування (вартість), тис. грн.,</w:t>
            </w:r>
          </w:p>
          <w:p w14:paraId="7696FACE" w14:textId="77777777" w:rsidR="009639B4" w:rsidRPr="009752D5" w:rsidRDefault="009639B4" w:rsidP="00597716">
            <w:pPr>
              <w:rPr>
                <w:rFonts w:ascii="Times New Roman" w:eastAsia="Times New Roman" w:hAnsi="Times New Roman" w:cs="Times New Roman"/>
                <w:b/>
                <w:sz w:val="24"/>
                <w:szCs w:val="24"/>
                <w:lang w:val="uk-UA"/>
              </w:rPr>
            </w:pPr>
          </w:p>
          <w:p w14:paraId="1920A31B" w14:textId="77777777" w:rsidR="009639B4" w:rsidRPr="006E46BF" w:rsidRDefault="009639B4" w:rsidP="00597716">
            <w:r w:rsidRPr="009752D5">
              <w:rPr>
                <w:rFonts w:ascii="Times New Roman" w:eastAsia="Times New Roman" w:hAnsi="Times New Roman" w:cs="Times New Roman"/>
                <w:b/>
                <w:sz w:val="24"/>
                <w:szCs w:val="24"/>
                <w:lang w:val="uk-UA"/>
              </w:rPr>
              <w:t xml:space="preserve">                                         у тому числі по роках</w:t>
            </w:r>
          </w:p>
        </w:tc>
      </w:tr>
      <w:tr w:rsidR="009639B4" w:rsidRPr="009752D5" w14:paraId="0E56D1C3" w14:textId="77777777" w:rsidTr="00597716">
        <w:tc>
          <w:tcPr>
            <w:tcW w:w="518" w:type="dxa"/>
            <w:vMerge/>
            <w:tcBorders>
              <w:left w:val="single" w:sz="4" w:space="0" w:color="auto"/>
              <w:right w:val="single" w:sz="4" w:space="0" w:color="auto"/>
            </w:tcBorders>
          </w:tcPr>
          <w:p w14:paraId="5C83DFEE" w14:textId="77777777" w:rsidR="009639B4" w:rsidRPr="006E46BF" w:rsidRDefault="009639B4" w:rsidP="00597716"/>
        </w:tc>
        <w:tc>
          <w:tcPr>
            <w:tcW w:w="1913" w:type="dxa"/>
            <w:vMerge/>
            <w:tcBorders>
              <w:left w:val="single" w:sz="4" w:space="0" w:color="auto"/>
              <w:right w:val="single" w:sz="4" w:space="0" w:color="auto"/>
            </w:tcBorders>
          </w:tcPr>
          <w:p w14:paraId="4A32A4F9" w14:textId="77777777" w:rsidR="009639B4" w:rsidRPr="006E46BF" w:rsidRDefault="009639B4" w:rsidP="00597716"/>
        </w:tc>
        <w:tc>
          <w:tcPr>
            <w:tcW w:w="3645" w:type="dxa"/>
            <w:vMerge/>
            <w:tcBorders>
              <w:left w:val="single" w:sz="4" w:space="0" w:color="auto"/>
              <w:right w:val="single" w:sz="4" w:space="0" w:color="auto"/>
            </w:tcBorders>
          </w:tcPr>
          <w:p w14:paraId="13EFB36F" w14:textId="77777777" w:rsidR="009639B4" w:rsidRPr="006E46BF" w:rsidRDefault="009639B4" w:rsidP="00597716"/>
        </w:tc>
        <w:tc>
          <w:tcPr>
            <w:tcW w:w="1417" w:type="dxa"/>
            <w:vMerge/>
            <w:tcBorders>
              <w:left w:val="single" w:sz="4" w:space="0" w:color="auto"/>
              <w:right w:val="single" w:sz="4" w:space="0" w:color="auto"/>
            </w:tcBorders>
          </w:tcPr>
          <w:p w14:paraId="6DC36E08" w14:textId="77777777" w:rsidR="009639B4" w:rsidRPr="006E46BF" w:rsidRDefault="009639B4" w:rsidP="00597716"/>
        </w:tc>
        <w:tc>
          <w:tcPr>
            <w:tcW w:w="2114" w:type="dxa"/>
            <w:vMerge/>
            <w:tcBorders>
              <w:left w:val="single" w:sz="4" w:space="0" w:color="auto"/>
              <w:right w:val="single" w:sz="4" w:space="0" w:color="auto"/>
            </w:tcBorders>
          </w:tcPr>
          <w:p w14:paraId="7D611865" w14:textId="77777777" w:rsidR="009639B4" w:rsidRPr="006E46BF" w:rsidRDefault="009639B4" w:rsidP="00597716"/>
        </w:tc>
        <w:tc>
          <w:tcPr>
            <w:tcW w:w="948" w:type="dxa"/>
            <w:tcBorders>
              <w:left w:val="single" w:sz="4" w:space="0" w:color="auto"/>
            </w:tcBorders>
          </w:tcPr>
          <w:p w14:paraId="10F1E5B0" w14:textId="77777777" w:rsidR="009639B4" w:rsidRPr="009752D5" w:rsidRDefault="009639B4" w:rsidP="00597716">
            <w:pPr>
              <w:rPr>
                <w:rFonts w:ascii="Times New Roman" w:hAnsi="Times New Roman" w:cs="Times New Roman"/>
                <w:sz w:val="24"/>
                <w:szCs w:val="24"/>
                <w:lang w:val="uk-UA"/>
              </w:rPr>
            </w:pPr>
            <w:r w:rsidRPr="009752D5">
              <w:rPr>
                <w:rFonts w:ascii="Times New Roman" w:hAnsi="Times New Roman" w:cs="Times New Roman"/>
                <w:sz w:val="24"/>
                <w:szCs w:val="24"/>
                <w:lang w:val="uk-UA"/>
              </w:rPr>
              <w:t>2021</w:t>
            </w:r>
          </w:p>
        </w:tc>
        <w:tc>
          <w:tcPr>
            <w:tcW w:w="948" w:type="dxa"/>
          </w:tcPr>
          <w:p w14:paraId="2B054251" w14:textId="77777777" w:rsidR="009639B4" w:rsidRPr="009752D5" w:rsidRDefault="009639B4" w:rsidP="00597716">
            <w:r w:rsidRPr="009752D5">
              <w:rPr>
                <w:rFonts w:ascii="Times New Roman" w:hAnsi="Times New Roman" w:cs="Times New Roman"/>
                <w:sz w:val="24"/>
                <w:szCs w:val="24"/>
                <w:lang w:val="uk-UA"/>
              </w:rPr>
              <w:t>2022</w:t>
            </w:r>
          </w:p>
        </w:tc>
        <w:tc>
          <w:tcPr>
            <w:tcW w:w="948" w:type="dxa"/>
          </w:tcPr>
          <w:p w14:paraId="03CDEBCE" w14:textId="77777777" w:rsidR="009639B4" w:rsidRPr="009752D5" w:rsidRDefault="009639B4" w:rsidP="00597716">
            <w:r w:rsidRPr="009752D5">
              <w:rPr>
                <w:rFonts w:ascii="Times New Roman" w:hAnsi="Times New Roman" w:cs="Times New Roman"/>
                <w:sz w:val="24"/>
                <w:szCs w:val="24"/>
                <w:lang w:val="uk-UA"/>
              </w:rPr>
              <w:t>2023</w:t>
            </w:r>
          </w:p>
        </w:tc>
        <w:tc>
          <w:tcPr>
            <w:tcW w:w="949" w:type="dxa"/>
          </w:tcPr>
          <w:p w14:paraId="0DDBF12A" w14:textId="77777777" w:rsidR="009639B4" w:rsidRPr="009752D5" w:rsidRDefault="009639B4" w:rsidP="00597716">
            <w:r w:rsidRPr="009752D5">
              <w:rPr>
                <w:rFonts w:ascii="Times New Roman" w:hAnsi="Times New Roman" w:cs="Times New Roman"/>
                <w:sz w:val="24"/>
                <w:szCs w:val="24"/>
                <w:lang w:val="uk-UA"/>
              </w:rPr>
              <w:t>2024</w:t>
            </w:r>
          </w:p>
        </w:tc>
        <w:tc>
          <w:tcPr>
            <w:tcW w:w="948" w:type="dxa"/>
          </w:tcPr>
          <w:p w14:paraId="49BF9BFE" w14:textId="77777777" w:rsidR="009639B4" w:rsidRPr="009752D5" w:rsidRDefault="009639B4" w:rsidP="00597716">
            <w:r w:rsidRPr="009752D5">
              <w:rPr>
                <w:rFonts w:ascii="Times New Roman" w:hAnsi="Times New Roman" w:cs="Times New Roman"/>
                <w:sz w:val="24"/>
                <w:szCs w:val="24"/>
                <w:lang w:val="uk-UA"/>
              </w:rPr>
              <w:t>2025</w:t>
            </w:r>
          </w:p>
        </w:tc>
        <w:tc>
          <w:tcPr>
            <w:tcW w:w="956" w:type="dxa"/>
          </w:tcPr>
          <w:p w14:paraId="56D040E7" w14:textId="77777777" w:rsidR="009639B4" w:rsidRPr="009752D5" w:rsidRDefault="009639B4" w:rsidP="00597716">
            <w:pPr>
              <w:rPr>
                <w:lang w:val="uk-UA"/>
              </w:rPr>
            </w:pPr>
            <w:r w:rsidRPr="009752D5">
              <w:rPr>
                <w:lang w:val="uk-UA"/>
              </w:rPr>
              <w:t>ВСЬОГО</w:t>
            </w:r>
          </w:p>
        </w:tc>
      </w:tr>
      <w:tr w:rsidR="009639B4" w:rsidRPr="009752D5" w14:paraId="0988C90E" w14:textId="77777777" w:rsidTr="00597716">
        <w:tc>
          <w:tcPr>
            <w:tcW w:w="518" w:type="dxa"/>
          </w:tcPr>
          <w:p w14:paraId="33B9D246"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1</w:t>
            </w:r>
          </w:p>
        </w:tc>
        <w:tc>
          <w:tcPr>
            <w:tcW w:w="1913" w:type="dxa"/>
          </w:tcPr>
          <w:p w14:paraId="7AC49640" w14:textId="77777777" w:rsidR="009639B4" w:rsidRPr="009752D5" w:rsidRDefault="009639B4" w:rsidP="00597716">
            <w:pPr>
              <w:widowControl w:val="0"/>
              <w:jc w:val="both"/>
              <w:rPr>
                <w:rFonts w:ascii="Times New Roman" w:hAnsi="Times New Roman" w:cs="Times New Roman"/>
                <w:lang w:val="uk-UA"/>
              </w:rPr>
            </w:pPr>
            <w:r w:rsidRPr="009752D5">
              <w:rPr>
                <w:rFonts w:ascii="Times New Roman" w:eastAsia="Calibri" w:hAnsi="Times New Roman" w:cs="Times New Roman"/>
                <w:bCs/>
                <w:lang w:val="uk-UA" w:eastAsia="ru-RU"/>
              </w:rPr>
              <w:t>Удосконалення та розвиток організаційно-методичної підтримки</w:t>
            </w:r>
          </w:p>
        </w:tc>
        <w:tc>
          <w:tcPr>
            <w:tcW w:w="3645" w:type="dxa"/>
          </w:tcPr>
          <w:p w14:paraId="62C518BF" w14:textId="77777777" w:rsidR="009639B4" w:rsidRPr="009752D5" w:rsidRDefault="009639B4" w:rsidP="00597716">
            <w:pPr>
              <w:jc w:val="both"/>
              <w:rPr>
                <w:rFonts w:ascii="Times New Roman" w:hAnsi="Times New Roman" w:cs="Times New Roman"/>
                <w:lang w:val="uk-UA"/>
              </w:rPr>
            </w:pPr>
            <w:r w:rsidRPr="009752D5">
              <w:rPr>
                <w:rFonts w:ascii="Times New Roman" w:eastAsia="Calibri" w:hAnsi="Times New Roman" w:cs="Times New Roman"/>
                <w:lang w:val="uk-UA" w:eastAsia="ru-RU"/>
              </w:rPr>
              <w:t xml:space="preserve">1.1  Впровадження сучасних виховних систем, технологій і </w:t>
            </w:r>
            <w:proofErr w:type="spellStart"/>
            <w:r w:rsidRPr="009752D5">
              <w:rPr>
                <w:rFonts w:ascii="Times New Roman" w:eastAsia="Calibri" w:hAnsi="Times New Roman" w:cs="Times New Roman"/>
                <w:lang w:val="uk-UA" w:eastAsia="ru-RU"/>
              </w:rPr>
              <w:t>методик</w:t>
            </w:r>
            <w:proofErr w:type="spellEnd"/>
            <w:r w:rsidRPr="009752D5">
              <w:rPr>
                <w:rFonts w:ascii="Times New Roman" w:eastAsia="Calibri" w:hAnsi="Times New Roman" w:cs="Times New Roman"/>
                <w:lang w:val="uk-UA" w:eastAsia="ru-RU"/>
              </w:rPr>
              <w:t xml:space="preserve">.  Оновлення змісту, форм і методів організації національно-патріотичного виховання на засадах особистісної орієнтації та </w:t>
            </w:r>
            <w:proofErr w:type="spellStart"/>
            <w:r w:rsidRPr="009752D5">
              <w:rPr>
                <w:rFonts w:ascii="Times New Roman" w:eastAsia="Calibri" w:hAnsi="Times New Roman" w:cs="Times New Roman"/>
                <w:lang w:val="uk-UA" w:eastAsia="ru-RU"/>
              </w:rPr>
              <w:t>компетентнісного</w:t>
            </w:r>
            <w:proofErr w:type="spellEnd"/>
            <w:r w:rsidRPr="009752D5">
              <w:rPr>
                <w:rFonts w:ascii="Times New Roman" w:eastAsia="Calibri" w:hAnsi="Times New Roman" w:cs="Times New Roman"/>
                <w:lang w:val="uk-UA" w:eastAsia="ru-RU"/>
              </w:rPr>
              <w:t xml:space="preserve"> підходу. </w:t>
            </w:r>
          </w:p>
        </w:tc>
        <w:tc>
          <w:tcPr>
            <w:tcW w:w="1417" w:type="dxa"/>
          </w:tcPr>
          <w:p w14:paraId="3E534F33" w14:textId="77777777" w:rsidR="009639B4" w:rsidRPr="009752D5" w:rsidRDefault="009639B4" w:rsidP="00597716">
            <w:pPr>
              <w:jc w:val="center"/>
              <w:rPr>
                <w:rFonts w:ascii="Times New Roman" w:hAnsi="Times New Roman" w:cs="Times New Roman"/>
                <w:lang w:val="uk-UA"/>
              </w:rPr>
            </w:pPr>
            <w:r w:rsidRPr="009752D5">
              <w:rPr>
                <w:rFonts w:ascii="Times New Roman" w:hAnsi="Times New Roman" w:cs="Times New Roman"/>
                <w:lang w:val="uk-UA"/>
              </w:rPr>
              <w:t>постійно</w:t>
            </w:r>
          </w:p>
        </w:tc>
        <w:tc>
          <w:tcPr>
            <w:tcW w:w="2114" w:type="dxa"/>
          </w:tcPr>
          <w:p w14:paraId="1D121C04" w14:textId="77777777" w:rsidR="009639B4" w:rsidRPr="009752D5" w:rsidRDefault="009639B4" w:rsidP="00597716">
            <w:pPr>
              <w:rPr>
                <w:rFonts w:ascii="Times New Roman" w:hAnsi="Times New Roman" w:cs="Times New Roman"/>
                <w:lang w:val="uk-UA"/>
              </w:rPr>
            </w:pPr>
            <w:r>
              <w:rPr>
                <w:rFonts w:ascii="Times New Roman" w:eastAsia="Calibri" w:hAnsi="Times New Roman" w:cs="Times New Roman"/>
                <w:lang w:val="uk-UA" w:eastAsia="ru-RU"/>
              </w:rPr>
              <w:t>Сіверська міська рада, управління освіти, заклади освіти та культури, молодіжний центр</w:t>
            </w:r>
            <w:r w:rsidRPr="009752D5">
              <w:rPr>
                <w:rFonts w:ascii="Times New Roman" w:eastAsia="Calibri" w:hAnsi="Times New Roman" w:cs="Times New Roman"/>
                <w:bCs/>
                <w:lang w:val="uk-UA" w:eastAsia="ru-RU"/>
              </w:rPr>
              <w:t xml:space="preserve"> </w:t>
            </w:r>
          </w:p>
        </w:tc>
        <w:tc>
          <w:tcPr>
            <w:tcW w:w="948" w:type="dxa"/>
          </w:tcPr>
          <w:p w14:paraId="5AC979AD"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7E4DD2D6"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0A9E58A7"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9" w:type="dxa"/>
          </w:tcPr>
          <w:p w14:paraId="77BBAA59"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7583148F"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56" w:type="dxa"/>
          </w:tcPr>
          <w:p w14:paraId="40B8B872"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r>
      <w:tr w:rsidR="009639B4" w:rsidRPr="009752D5" w14:paraId="27B00CE2" w14:textId="77777777" w:rsidTr="00597716">
        <w:tc>
          <w:tcPr>
            <w:tcW w:w="518" w:type="dxa"/>
          </w:tcPr>
          <w:p w14:paraId="5F95D72E" w14:textId="77777777" w:rsidR="009639B4" w:rsidRPr="009752D5" w:rsidRDefault="009639B4" w:rsidP="00597716">
            <w:pPr>
              <w:rPr>
                <w:rFonts w:ascii="Times New Roman" w:hAnsi="Times New Roman" w:cs="Times New Roman"/>
                <w:lang w:val="uk-UA"/>
              </w:rPr>
            </w:pPr>
          </w:p>
        </w:tc>
        <w:tc>
          <w:tcPr>
            <w:tcW w:w="1913" w:type="dxa"/>
          </w:tcPr>
          <w:p w14:paraId="126CE94A" w14:textId="77777777" w:rsidR="009639B4" w:rsidRPr="009752D5" w:rsidRDefault="009639B4" w:rsidP="00597716">
            <w:pPr>
              <w:rPr>
                <w:rFonts w:ascii="Times New Roman" w:hAnsi="Times New Roman" w:cs="Times New Roman"/>
                <w:lang w:val="uk-UA"/>
              </w:rPr>
            </w:pPr>
          </w:p>
        </w:tc>
        <w:tc>
          <w:tcPr>
            <w:tcW w:w="3645" w:type="dxa"/>
          </w:tcPr>
          <w:p w14:paraId="773E6CBC" w14:textId="77777777" w:rsidR="009639B4" w:rsidRPr="009752D5" w:rsidRDefault="009639B4" w:rsidP="00597716">
            <w:pPr>
              <w:rPr>
                <w:rFonts w:ascii="Times New Roman" w:hAnsi="Times New Roman" w:cs="Times New Roman"/>
                <w:lang w:val="uk-UA"/>
              </w:rPr>
            </w:pPr>
            <w:r w:rsidRPr="009752D5">
              <w:rPr>
                <w:rFonts w:ascii="Times New Roman" w:eastAsia="Calibri" w:hAnsi="Times New Roman" w:cs="Times New Roman"/>
                <w:lang w:val="uk-UA" w:eastAsia="ru-RU"/>
              </w:rPr>
              <w:t>1.2. Популяризувати та широко висвітлювати факти і події, що свідчать про колективну й індивідуальну боротьбу за незалежність України у ХХ столітті.</w:t>
            </w:r>
          </w:p>
        </w:tc>
        <w:tc>
          <w:tcPr>
            <w:tcW w:w="1417" w:type="dxa"/>
          </w:tcPr>
          <w:p w14:paraId="30DE529F" w14:textId="77777777" w:rsidR="009639B4" w:rsidRPr="009752D5" w:rsidRDefault="009639B4" w:rsidP="00597716">
            <w:pPr>
              <w:jc w:val="center"/>
              <w:rPr>
                <w:rFonts w:ascii="Times New Roman" w:hAnsi="Times New Roman" w:cs="Times New Roman"/>
                <w:lang w:val="uk-UA"/>
              </w:rPr>
            </w:pPr>
            <w:r w:rsidRPr="009752D5">
              <w:rPr>
                <w:rFonts w:ascii="Times New Roman" w:hAnsi="Times New Roman" w:cs="Times New Roman"/>
                <w:lang w:val="uk-UA"/>
              </w:rPr>
              <w:t>постійно</w:t>
            </w:r>
          </w:p>
        </w:tc>
        <w:tc>
          <w:tcPr>
            <w:tcW w:w="2114" w:type="dxa"/>
          </w:tcPr>
          <w:p w14:paraId="5C146E02" w14:textId="77777777" w:rsidR="009639B4" w:rsidRPr="009752D5" w:rsidRDefault="009639B4" w:rsidP="00597716">
            <w:pPr>
              <w:rPr>
                <w:rFonts w:ascii="Times New Roman" w:hAnsi="Times New Roman" w:cs="Times New Roman"/>
                <w:lang w:val="uk-UA"/>
              </w:rPr>
            </w:pPr>
            <w:r>
              <w:rPr>
                <w:rFonts w:ascii="Times New Roman" w:eastAsia="Calibri" w:hAnsi="Times New Roman" w:cs="Times New Roman"/>
                <w:lang w:val="uk-UA" w:eastAsia="ru-RU"/>
              </w:rPr>
              <w:t>Сіверська міська рада, управління освіти, заклади культури, молодіжний центр</w:t>
            </w:r>
          </w:p>
        </w:tc>
        <w:tc>
          <w:tcPr>
            <w:tcW w:w="948" w:type="dxa"/>
          </w:tcPr>
          <w:p w14:paraId="16CD312C"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58E434C8"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45C9C7A7"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9" w:type="dxa"/>
          </w:tcPr>
          <w:p w14:paraId="68FD3A31"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55AE528D"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56" w:type="dxa"/>
          </w:tcPr>
          <w:p w14:paraId="1BA1C284"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r>
      <w:tr w:rsidR="009639B4" w:rsidRPr="009752D5" w14:paraId="425EFBC1" w14:textId="77777777" w:rsidTr="00597716">
        <w:tc>
          <w:tcPr>
            <w:tcW w:w="518" w:type="dxa"/>
          </w:tcPr>
          <w:p w14:paraId="27EB0628"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2</w:t>
            </w:r>
          </w:p>
        </w:tc>
        <w:tc>
          <w:tcPr>
            <w:tcW w:w="1913" w:type="dxa"/>
          </w:tcPr>
          <w:p w14:paraId="7E57EE04" w14:textId="77777777" w:rsidR="009639B4" w:rsidRPr="009752D5" w:rsidRDefault="009639B4" w:rsidP="00597716">
            <w:pPr>
              <w:rPr>
                <w:rFonts w:ascii="Times New Roman" w:hAnsi="Times New Roman" w:cs="Times New Roman"/>
                <w:lang w:val="uk-UA"/>
              </w:rPr>
            </w:pPr>
            <w:r w:rsidRPr="009752D5">
              <w:rPr>
                <w:rFonts w:ascii="Times New Roman" w:eastAsia="Calibri" w:hAnsi="Times New Roman" w:cs="Times New Roman"/>
                <w:bCs/>
                <w:lang w:val="uk-UA" w:eastAsia="ru-RU"/>
              </w:rPr>
              <w:t>Національно-патріотичне виховання</w:t>
            </w:r>
          </w:p>
        </w:tc>
        <w:tc>
          <w:tcPr>
            <w:tcW w:w="3645" w:type="dxa"/>
            <w:tcBorders>
              <w:top w:val="nil"/>
            </w:tcBorders>
          </w:tcPr>
          <w:p w14:paraId="0E530638" w14:textId="77777777" w:rsidR="009639B4" w:rsidRPr="009752D5" w:rsidRDefault="009639B4" w:rsidP="00597716">
            <w:pPr>
              <w:rPr>
                <w:rFonts w:ascii="Times New Roman" w:hAnsi="Times New Roman" w:cs="Times New Roman"/>
                <w:b/>
                <w:lang w:val="uk-UA"/>
              </w:rPr>
            </w:pPr>
            <w:r w:rsidRPr="009752D5">
              <w:rPr>
                <w:rFonts w:ascii="Times New Roman" w:hAnsi="Times New Roman" w:cs="Times New Roman"/>
                <w:lang w:val="uk-UA" w:eastAsia="ru-RU"/>
              </w:rPr>
              <w:t>2.1   Проведення циклу інформаційно-просвітницьких заходів щодо підвищення рівня знань у дітей і молоді про видатних особистостей українського державотворення, визначних вітчизняних учених, педагогів, спортсменів, провідних діячів культури і мистецтва, а також духовних провідників українського народу</w:t>
            </w:r>
          </w:p>
        </w:tc>
        <w:tc>
          <w:tcPr>
            <w:tcW w:w="1417" w:type="dxa"/>
            <w:tcBorders>
              <w:top w:val="nil"/>
            </w:tcBorders>
          </w:tcPr>
          <w:p w14:paraId="22224213" w14:textId="77777777" w:rsidR="009639B4" w:rsidRPr="009752D5" w:rsidRDefault="009639B4" w:rsidP="00597716">
            <w:pPr>
              <w:jc w:val="center"/>
              <w:rPr>
                <w:rFonts w:ascii="Times New Roman" w:hAnsi="Times New Roman" w:cs="Times New Roman"/>
                <w:lang w:val="uk-UA"/>
              </w:rPr>
            </w:pPr>
            <w:r w:rsidRPr="009752D5">
              <w:rPr>
                <w:rFonts w:ascii="Times New Roman" w:hAnsi="Times New Roman" w:cs="Times New Roman"/>
                <w:lang w:val="uk-UA"/>
              </w:rPr>
              <w:t>постійно</w:t>
            </w:r>
          </w:p>
        </w:tc>
        <w:tc>
          <w:tcPr>
            <w:tcW w:w="2114" w:type="dxa"/>
            <w:tcBorders>
              <w:top w:val="nil"/>
            </w:tcBorders>
          </w:tcPr>
          <w:p w14:paraId="174DA16E" w14:textId="77777777" w:rsidR="009639B4" w:rsidRPr="009752D5" w:rsidRDefault="009639B4" w:rsidP="00597716">
            <w:pPr>
              <w:rPr>
                <w:rFonts w:ascii="Times New Roman" w:hAnsi="Times New Roman" w:cs="Times New Roman"/>
                <w:lang w:val="uk-UA"/>
              </w:rPr>
            </w:pPr>
            <w:r>
              <w:rPr>
                <w:rFonts w:ascii="Times New Roman" w:hAnsi="Times New Roman" w:cs="Times New Roman"/>
                <w:lang w:val="uk-UA"/>
              </w:rPr>
              <w:t xml:space="preserve">Сіверська міська рада, заклади культури та </w:t>
            </w:r>
            <w:r w:rsidRPr="009752D5">
              <w:rPr>
                <w:rFonts w:ascii="Times New Roman" w:hAnsi="Times New Roman" w:cs="Times New Roman"/>
                <w:lang w:val="uk-UA"/>
              </w:rPr>
              <w:t>освіти</w:t>
            </w:r>
          </w:p>
        </w:tc>
        <w:tc>
          <w:tcPr>
            <w:tcW w:w="948" w:type="dxa"/>
          </w:tcPr>
          <w:p w14:paraId="1836BA3A"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0692FE91"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503CBCB1"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9" w:type="dxa"/>
          </w:tcPr>
          <w:p w14:paraId="451FBF19"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6DF2F207"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56" w:type="dxa"/>
          </w:tcPr>
          <w:p w14:paraId="1C3BEF7B"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r>
      <w:tr w:rsidR="009639B4" w:rsidRPr="009752D5" w14:paraId="73727FA2" w14:textId="77777777" w:rsidTr="00597716">
        <w:tc>
          <w:tcPr>
            <w:tcW w:w="518" w:type="dxa"/>
          </w:tcPr>
          <w:p w14:paraId="50ECEC2F" w14:textId="77777777" w:rsidR="009639B4" w:rsidRPr="009752D5" w:rsidRDefault="009639B4" w:rsidP="00597716">
            <w:pPr>
              <w:rPr>
                <w:rFonts w:ascii="Times New Roman" w:hAnsi="Times New Roman" w:cs="Times New Roman"/>
                <w:lang w:val="uk-UA"/>
              </w:rPr>
            </w:pPr>
          </w:p>
        </w:tc>
        <w:tc>
          <w:tcPr>
            <w:tcW w:w="1913" w:type="dxa"/>
          </w:tcPr>
          <w:p w14:paraId="2C2DB572" w14:textId="77777777" w:rsidR="009639B4" w:rsidRPr="009752D5" w:rsidRDefault="009639B4" w:rsidP="00597716">
            <w:pPr>
              <w:rPr>
                <w:rFonts w:ascii="Times New Roman" w:hAnsi="Times New Roman" w:cs="Times New Roman"/>
                <w:lang w:val="uk-UA"/>
              </w:rPr>
            </w:pPr>
          </w:p>
        </w:tc>
        <w:tc>
          <w:tcPr>
            <w:tcW w:w="3645" w:type="dxa"/>
            <w:tcBorders>
              <w:top w:val="nil"/>
            </w:tcBorders>
          </w:tcPr>
          <w:p w14:paraId="70969F3E" w14:textId="77777777" w:rsidR="009639B4" w:rsidRPr="009752D5" w:rsidRDefault="009639B4" w:rsidP="00597716">
            <w:pPr>
              <w:widowControl w:val="0"/>
              <w:autoSpaceDE w:val="0"/>
              <w:autoSpaceDN w:val="0"/>
              <w:spacing w:line="206" w:lineRule="auto"/>
              <w:ind w:left="105" w:right="91"/>
              <w:rPr>
                <w:rFonts w:ascii="Times New Roman" w:eastAsia="Times New Roman" w:hAnsi="Times New Roman" w:cs="Times New Roman"/>
                <w:lang w:val="uk-UA" w:eastAsia="ru-RU"/>
              </w:rPr>
            </w:pPr>
            <w:r w:rsidRPr="009752D5">
              <w:rPr>
                <w:rFonts w:ascii="Times New Roman" w:eastAsia="Times New Roman" w:hAnsi="Times New Roman" w:cs="Times New Roman"/>
                <w:lang w:val="uk-UA"/>
              </w:rPr>
              <w:t xml:space="preserve">2.2  Проведення </w:t>
            </w:r>
            <w:r w:rsidRPr="009752D5">
              <w:rPr>
                <w:rFonts w:ascii="Times New Roman" w:eastAsia="Times New Roman" w:hAnsi="Times New Roman" w:cs="Times New Roman"/>
                <w:spacing w:val="-2"/>
                <w:lang w:val="uk-UA"/>
              </w:rPr>
              <w:t xml:space="preserve">тематичних </w:t>
            </w:r>
            <w:r w:rsidRPr="009752D5">
              <w:rPr>
                <w:rFonts w:ascii="Times New Roman" w:eastAsia="Times New Roman" w:hAnsi="Times New Roman" w:cs="Times New Roman"/>
                <w:lang w:val="uk-UA"/>
              </w:rPr>
              <w:t>зустрічей, спрямованих</w:t>
            </w:r>
            <w:r w:rsidRPr="009752D5">
              <w:rPr>
                <w:rFonts w:ascii="Times New Roman" w:eastAsia="Times New Roman" w:hAnsi="Times New Roman" w:cs="Times New Roman"/>
                <w:lang w:val="uk-UA"/>
              </w:rPr>
              <w:tab/>
              <w:t xml:space="preserve"> на формування   поваги,</w:t>
            </w:r>
            <w:r w:rsidRPr="009752D5">
              <w:rPr>
                <w:rFonts w:ascii="Times New Roman" w:eastAsia="Times New Roman" w:hAnsi="Times New Roman" w:cs="Times New Roman"/>
                <w:spacing w:val="41"/>
                <w:lang w:val="uk-UA"/>
              </w:rPr>
              <w:t xml:space="preserve"> </w:t>
            </w:r>
            <w:r w:rsidRPr="009752D5">
              <w:rPr>
                <w:rFonts w:ascii="Times New Roman" w:eastAsia="Times New Roman" w:hAnsi="Times New Roman" w:cs="Times New Roman"/>
                <w:lang w:val="uk-UA"/>
              </w:rPr>
              <w:t>гідності, пошани до героїчних вчинків українського народу, з залученням учасників АТО, учасників Революції Гідності</w:t>
            </w:r>
          </w:p>
        </w:tc>
        <w:tc>
          <w:tcPr>
            <w:tcW w:w="1417" w:type="dxa"/>
            <w:tcBorders>
              <w:top w:val="nil"/>
            </w:tcBorders>
          </w:tcPr>
          <w:p w14:paraId="5D67FCA4" w14:textId="77777777" w:rsidR="009639B4" w:rsidRPr="009752D5" w:rsidRDefault="009639B4" w:rsidP="00597716">
            <w:pPr>
              <w:jc w:val="center"/>
              <w:rPr>
                <w:rFonts w:ascii="Times New Roman" w:hAnsi="Times New Roman" w:cs="Times New Roman"/>
                <w:lang w:val="uk-UA"/>
              </w:rPr>
            </w:pPr>
            <w:r w:rsidRPr="009752D5">
              <w:rPr>
                <w:rFonts w:ascii="Times New Roman" w:hAnsi="Times New Roman" w:cs="Times New Roman"/>
                <w:lang w:val="uk-UA"/>
              </w:rPr>
              <w:t>щорічно</w:t>
            </w:r>
          </w:p>
        </w:tc>
        <w:tc>
          <w:tcPr>
            <w:tcW w:w="2114" w:type="dxa"/>
            <w:tcBorders>
              <w:top w:val="nil"/>
            </w:tcBorders>
          </w:tcPr>
          <w:p w14:paraId="795407CD" w14:textId="77777777" w:rsidR="009639B4" w:rsidRPr="006E46BF" w:rsidRDefault="009639B4" w:rsidP="00597716">
            <w:pPr>
              <w:rPr>
                <w:rFonts w:ascii="Times New Roman" w:hAnsi="Times New Roman" w:cs="Times New Roman"/>
                <w:b/>
              </w:rPr>
            </w:pPr>
            <w:proofErr w:type="spellStart"/>
            <w:r>
              <w:rPr>
                <w:rFonts w:ascii="Times New Roman" w:hAnsi="Times New Roman" w:cs="Times New Roman"/>
              </w:rPr>
              <w:t>Сіверська</w:t>
            </w:r>
            <w:proofErr w:type="spellEnd"/>
            <w:r>
              <w:rPr>
                <w:rFonts w:ascii="Times New Roman" w:hAnsi="Times New Roman" w:cs="Times New Roman"/>
              </w:rPr>
              <w:t xml:space="preserve"> </w:t>
            </w:r>
            <w:proofErr w:type="spellStart"/>
            <w:r>
              <w:rPr>
                <w:rFonts w:ascii="Times New Roman" w:hAnsi="Times New Roman" w:cs="Times New Roman"/>
              </w:rPr>
              <w:t>міська</w:t>
            </w:r>
            <w:proofErr w:type="spellEnd"/>
            <w:r>
              <w:rPr>
                <w:rFonts w:ascii="Times New Roman" w:hAnsi="Times New Roman" w:cs="Times New Roman"/>
              </w:rPr>
              <w:t xml:space="preserve"> рада, </w:t>
            </w:r>
            <w:proofErr w:type="spellStart"/>
            <w:r>
              <w:rPr>
                <w:rFonts w:ascii="Times New Roman" w:hAnsi="Times New Roman" w:cs="Times New Roman"/>
              </w:rPr>
              <w:t>заклади</w:t>
            </w:r>
            <w:proofErr w:type="spellEnd"/>
            <w:r>
              <w:rPr>
                <w:rFonts w:ascii="Times New Roman" w:hAnsi="Times New Roman" w:cs="Times New Roman"/>
              </w:rPr>
              <w:t xml:space="preserve"> </w:t>
            </w:r>
            <w:proofErr w:type="spellStart"/>
            <w:r>
              <w:rPr>
                <w:rFonts w:ascii="Times New Roman" w:hAnsi="Times New Roman" w:cs="Times New Roman"/>
              </w:rPr>
              <w:t>освіти</w:t>
            </w:r>
            <w:proofErr w:type="spellEnd"/>
            <w:r>
              <w:rPr>
                <w:rFonts w:ascii="Times New Roman" w:hAnsi="Times New Roman" w:cs="Times New Roman"/>
              </w:rPr>
              <w:t xml:space="preserve">, </w:t>
            </w:r>
            <w:proofErr w:type="spellStart"/>
            <w:r>
              <w:rPr>
                <w:rFonts w:ascii="Times New Roman" w:hAnsi="Times New Roman" w:cs="Times New Roman"/>
              </w:rPr>
              <w:t>культури</w:t>
            </w:r>
            <w:proofErr w:type="spellEnd"/>
          </w:p>
        </w:tc>
        <w:tc>
          <w:tcPr>
            <w:tcW w:w="948" w:type="dxa"/>
          </w:tcPr>
          <w:p w14:paraId="27BC36B7"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7A8BCC0A"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601F995C"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9" w:type="dxa"/>
          </w:tcPr>
          <w:p w14:paraId="374B56D5"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604EFF3F"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56" w:type="dxa"/>
          </w:tcPr>
          <w:p w14:paraId="51A2F3DE"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r>
      <w:tr w:rsidR="009639B4" w:rsidRPr="009752D5" w14:paraId="21F45C17" w14:textId="77777777" w:rsidTr="00597716">
        <w:tc>
          <w:tcPr>
            <w:tcW w:w="518" w:type="dxa"/>
          </w:tcPr>
          <w:p w14:paraId="0A9770F3" w14:textId="77777777" w:rsidR="009639B4" w:rsidRPr="009752D5" w:rsidRDefault="009639B4" w:rsidP="00597716">
            <w:pPr>
              <w:rPr>
                <w:rFonts w:ascii="Times New Roman" w:hAnsi="Times New Roman" w:cs="Times New Roman"/>
                <w:lang w:val="uk-UA"/>
              </w:rPr>
            </w:pPr>
          </w:p>
        </w:tc>
        <w:tc>
          <w:tcPr>
            <w:tcW w:w="1913" w:type="dxa"/>
          </w:tcPr>
          <w:p w14:paraId="6ED4E0EF" w14:textId="77777777" w:rsidR="009639B4" w:rsidRPr="009752D5" w:rsidRDefault="009639B4" w:rsidP="00597716">
            <w:pPr>
              <w:rPr>
                <w:rFonts w:ascii="Times New Roman" w:hAnsi="Times New Roman" w:cs="Times New Roman"/>
                <w:lang w:val="uk-UA"/>
              </w:rPr>
            </w:pPr>
          </w:p>
        </w:tc>
        <w:tc>
          <w:tcPr>
            <w:tcW w:w="3645" w:type="dxa"/>
            <w:tcBorders>
              <w:top w:val="nil"/>
            </w:tcBorders>
          </w:tcPr>
          <w:p w14:paraId="77C615AD" w14:textId="77777777" w:rsidR="009639B4" w:rsidRPr="006E46BF" w:rsidRDefault="009639B4" w:rsidP="00597716">
            <w:pPr>
              <w:rPr>
                <w:rFonts w:ascii="Times New Roman" w:hAnsi="Times New Roman" w:cs="Times New Roman"/>
                <w:b/>
              </w:rPr>
            </w:pPr>
            <w:r w:rsidRPr="006E46BF">
              <w:rPr>
                <w:rFonts w:ascii="Times New Roman" w:hAnsi="Times New Roman" w:cs="Times New Roman"/>
                <w:lang w:eastAsia="ru-RU"/>
              </w:rPr>
              <w:t xml:space="preserve"> </w:t>
            </w:r>
            <w:r w:rsidRPr="009752D5">
              <w:rPr>
                <w:rFonts w:ascii="Times New Roman" w:hAnsi="Times New Roman" w:cs="Times New Roman"/>
                <w:lang w:val="uk-UA" w:eastAsia="ru-RU"/>
              </w:rPr>
              <w:t xml:space="preserve">2.3  </w:t>
            </w:r>
            <w:proofErr w:type="spellStart"/>
            <w:r w:rsidRPr="006E46BF">
              <w:rPr>
                <w:rFonts w:ascii="Times New Roman" w:hAnsi="Times New Roman" w:cs="Times New Roman"/>
                <w:lang w:eastAsia="ru-RU"/>
              </w:rPr>
              <w:t>Проведення</w:t>
            </w:r>
            <w:proofErr w:type="spellEnd"/>
            <w:r w:rsidRPr="006E46BF">
              <w:rPr>
                <w:rFonts w:ascii="Times New Roman" w:hAnsi="Times New Roman" w:cs="Times New Roman"/>
                <w:lang w:eastAsia="ru-RU"/>
              </w:rPr>
              <w:t xml:space="preserve"> </w:t>
            </w:r>
            <w:proofErr w:type="spellStart"/>
            <w:r w:rsidRPr="006E46BF">
              <w:rPr>
                <w:rFonts w:ascii="Times New Roman" w:hAnsi="Times New Roman" w:cs="Times New Roman"/>
                <w:lang w:eastAsia="ru-RU"/>
              </w:rPr>
              <w:t>заходів</w:t>
            </w:r>
            <w:proofErr w:type="spellEnd"/>
            <w:r w:rsidRPr="006E46BF">
              <w:rPr>
                <w:rFonts w:ascii="Times New Roman" w:hAnsi="Times New Roman" w:cs="Times New Roman"/>
                <w:lang w:eastAsia="ru-RU"/>
              </w:rPr>
              <w:t xml:space="preserve"> (</w:t>
            </w:r>
            <w:proofErr w:type="spellStart"/>
            <w:r w:rsidRPr="006E46BF">
              <w:rPr>
                <w:rFonts w:ascii="Times New Roman" w:hAnsi="Times New Roman" w:cs="Times New Roman"/>
                <w:lang w:eastAsia="ru-RU"/>
              </w:rPr>
              <w:t>молодіжних</w:t>
            </w:r>
            <w:proofErr w:type="spellEnd"/>
            <w:r w:rsidRPr="006E46BF">
              <w:rPr>
                <w:rFonts w:ascii="Times New Roman" w:hAnsi="Times New Roman" w:cs="Times New Roman"/>
                <w:lang w:eastAsia="ru-RU"/>
              </w:rPr>
              <w:t xml:space="preserve"> </w:t>
            </w:r>
            <w:proofErr w:type="spellStart"/>
            <w:r w:rsidRPr="006E46BF">
              <w:rPr>
                <w:rFonts w:ascii="Times New Roman" w:hAnsi="Times New Roman" w:cs="Times New Roman"/>
                <w:lang w:eastAsia="ru-RU"/>
              </w:rPr>
              <w:t>таборів</w:t>
            </w:r>
            <w:proofErr w:type="spellEnd"/>
            <w:r w:rsidRPr="006E46BF">
              <w:rPr>
                <w:rFonts w:ascii="Times New Roman" w:hAnsi="Times New Roman" w:cs="Times New Roman"/>
                <w:lang w:eastAsia="ru-RU"/>
              </w:rPr>
              <w:t xml:space="preserve">, </w:t>
            </w:r>
            <w:proofErr w:type="spellStart"/>
            <w:r w:rsidRPr="006E46BF">
              <w:rPr>
                <w:rFonts w:ascii="Times New Roman" w:hAnsi="Times New Roman" w:cs="Times New Roman"/>
                <w:lang w:eastAsia="ru-RU"/>
              </w:rPr>
              <w:t>вишколів</w:t>
            </w:r>
            <w:proofErr w:type="spellEnd"/>
            <w:r w:rsidRPr="006E46BF">
              <w:rPr>
                <w:rFonts w:ascii="Times New Roman" w:hAnsi="Times New Roman" w:cs="Times New Roman"/>
                <w:lang w:eastAsia="ru-RU"/>
              </w:rPr>
              <w:t xml:space="preserve">) з </w:t>
            </w:r>
            <w:proofErr w:type="spellStart"/>
            <w:r w:rsidRPr="006E46BF">
              <w:rPr>
                <w:rFonts w:ascii="Times New Roman" w:hAnsi="Times New Roman" w:cs="Times New Roman"/>
                <w:lang w:eastAsia="ru-RU"/>
              </w:rPr>
              <w:t>популяризації</w:t>
            </w:r>
            <w:proofErr w:type="spellEnd"/>
            <w:r w:rsidRPr="006E46BF">
              <w:rPr>
                <w:rFonts w:ascii="Times New Roman" w:hAnsi="Times New Roman" w:cs="Times New Roman"/>
                <w:lang w:eastAsia="ru-RU"/>
              </w:rPr>
              <w:t xml:space="preserve"> </w:t>
            </w:r>
            <w:proofErr w:type="spellStart"/>
            <w:r w:rsidRPr="006E46BF">
              <w:rPr>
                <w:rFonts w:ascii="Times New Roman" w:hAnsi="Times New Roman" w:cs="Times New Roman"/>
                <w:lang w:eastAsia="ru-RU"/>
              </w:rPr>
              <w:t>традицій</w:t>
            </w:r>
            <w:proofErr w:type="spellEnd"/>
            <w:r w:rsidRPr="006E46BF">
              <w:rPr>
                <w:rFonts w:ascii="Times New Roman" w:hAnsi="Times New Roman" w:cs="Times New Roman"/>
                <w:lang w:eastAsia="ru-RU"/>
              </w:rPr>
              <w:t xml:space="preserve"> </w:t>
            </w:r>
            <w:proofErr w:type="spellStart"/>
            <w:r w:rsidRPr="006E46BF">
              <w:rPr>
                <w:rFonts w:ascii="Times New Roman" w:hAnsi="Times New Roman" w:cs="Times New Roman"/>
                <w:lang w:eastAsia="ru-RU"/>
              </w:rPr>
              <w:t>українського</w:t>
            </w:r>
            <w:proofErr w:type="spellEnd"/>
            <w:r w:rsidRPr="006E46BF">
              <w:rPr>
                <w:rFonts w:ascii="Times New Roman" w:hAnsi="Times New Roman" w:cs="Times New Roman"/>
                <w:lang w:eastAsia="ru-RU"/>
              </w:rPr>
              <w:t xml:space="preserve"> </w:t>
            </w:r>
            <w:proofErr w:type="spellStart"/>
            <w:r w:rsidRPr="006E46BF">
              <w:rPr>
                <w:rFonts w:ascii="Times New Roman" w:hAnsi="Times New Roman" w:cs="Times New Roman"/>
                <w:lang w:eastAsia="ru-RU"/>
              </w:rPr>
              <w:t>козацтва</w:t>
            </w:r>
            <w:proofErr w:type="spellEnd"/>
          </w:p>
        </w:tc>
        <w:tc>
          <w:tcPr>
            <w:tcW w:w="1417" w:type="dxa"/>
            <w:tcBorders>
              <w:top w:val="nil"/>
            </w:tcBorders>
          </w:tcPr>
          <w:p w14:paraId="053A7A93" w14:textId="77777777" w:rsidR="009639B4" w:rsidRPr="009752D5" w:rsidRDefault="009639B4" w:rsidP="00597716">
            <w:pPr>
              <w:jc w:val="center"/>
              <w:rPr>
                <w:rFonts w:ascii="Times New Roman" w:hAnsi="Times New Roman" w:cs="Times New Roman"/>
                <w:b/>
              </w:rPr>
            </w:pPr>
            <w:r w:rsidRPr="009752D5">
              <w:rPr>
                <w:rFonts w:ascii="Times New Roman" w:hAnsi="Times New Roman" w:cs="Times New Roman"/>
                <w:lang w:val="uk-UA"/>
              </w:rPr>
              <w:t>щорічно</w:t>
            </w:r>
          </w:p>
        </w:tc>
        <w:tc>
          <w:tcPr>
            <w:tcW w:w="2114" w:type="dxa"/>
          </w:tcPr>
          <w:p w14:paraId="2F7CFC18" w14:textId="77777777" w:rsidR="009639B4" w:rsidRPr="009752D5" w:rsidRDefault="009639B4" w:rsidP="00597716">
            <w:pPr>
              <w:rPr>
                <w:rFonts w:ascii="Times New Roman" w:hAnsi="Times New Roman" w:cs="Times New Roman"/>
                <w:lang w:val="uk-UA"/>
              </w:rPr>
            </w:pPr>
            <w:r>
              <w:rPr>
                <w:rFonts w:ascii="Times New Roman" w:eastAsia="Calibri" w:hAnsi="Times New Roman" w:cs="Times New Roman"/>
                <w:lang w:val="uk-UA" w:eastAsia="ru-RU"/>
              </w:rPr>
              <w:t>Сіверська міська рада, управління освіти, заклади культури, молодіжний центр</w:t>
            </w:r>
          </w:p>
        </w:tc>
        <w:tc>
          <w:tcPr>
            <w:tcW w:w="948" w:type="dxa"/>
          </w:tcPr>
          <w:p w14:paraId="68E00260"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10,0</w:t>
            </w:r>
          </w:p>
        </w:tc>
        <w:tc>
          <w:tcPr>
            <w:tcW w:w="948" w:type="dxa"/>
          </w:tcPr>
          <w:p w14:paraId="74C81F06"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10,0</w:t>
            </w:r>
          </w:p>
        </w:tc>
        <w:tc>
          <w:tcPr>
            <w:tcW w:w="948" w:type="dxa"/>
          </w:tcPr>
          <w:p w14:paraId="3C5B1693"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10,0</w:t>
            </w:r>
          </w:p>
        </w:tc>
        <w:tc>
          <w:tcPr>
            <w:tcW w:w="949" w:type="dxa"/>
          </w:tcPr>
          <w:p w14:paraId="0D7DE6BD"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10,0</w:t>
            </w:r>
          </w:p>
        </w:tc>
        <w:tc>
          <w:tcPr>
            <w:tcW w:w="948" w:type="dxa"/>
          </w:tcPr>
          <w:p w14:paraId="32099244"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10,0</w:t>
            </w:r>
          </w:p>
        </w:tc>
        <w:tc>
          <w:tcPr>
            <w:tcW w:w="956" w:type="dxa"/>
          </w:tcPr>
          <w:p w14:paraId="343CF79F"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50,0</w:t>
            </w:r>
          </w:p>
        </w:tc>
      </w:tr>
      <w:tr w:rsidR="009639B4" w:rsidRPr="00724789" w14:paraId="2D67ACF7" w14:textId="77777777" w:rsidTr="00597716">
        <w:tc>
          <w:tcPr>
            <w:tcW w:w="518" w:type="dxa"/>
          </w:tcPr>
          <w:p w14:paraId="367DA337" w14:textId="77777777" w:rsidR="009639B4" w:rsidRPr="009752D5" w:rsidRDefault="009639B4" w:rsidP="00597716">
            <w:pPr>
              <w:rPr>
                <w:rFonts w:ascii="Times New Roman" w:hAnsi="Times New Roman" w:cs="Times New Roman"/>
                <w:lang w:val="uk-UA"/>
              </w:rPr>
            </w:pPr>
          </w:p>
        </w:tc>
        <w:tc>
          <w:tcPr>
            <w:tcW w:w="1913" w:type="dxa"/>
          </w:tcPr>
          <w:p w14:paraId="0CEB4C0D" w14:textId="77777777" w:rsidR="009639B4" w:rsidRPr="009752D5" w:rsidRDefault="009639B4" w:rsidP="00597716">
            <w:pPr>
              <w:rPr>
                <w:rFonts w:ascii="Times New Roman" w:hAnsi="Times New Roman" w:cs="Times New Roman"/>
                <w:lang w:val="uk-UA"/>
              </w:rPr>
            </w:pPr>
          </w:p>
        </w:tc>
        <w:tc>
          <w:tcPr>
            <w:tcW w:w="3645" w:type="dxa"/>
            <w:tcBorders>
              <w:top w:val="single" w:sz="4" w:space="0" w:color="auto"/>
              <w:left w:val="single" w:sz="4" w:space="0" w:color="auto"/>
              <w:bottom w:val="single" w:sz="4" w:space="0" w:color="auto"/>
              <w:right w:val="single" w:sz="4" w:space="0" w:color="auto"/>
            </w:tcBorders>
          </w:tcPr>
          <w:p w14:paraId="39D144BF" w14:textId="77777777" w:rsidR="009639B4" w:rsidRPr="009752D5" w:rsidRDefault="009639B4" w:rsidP="00597716">
            <w:pPr>
              <w:widowControl w:val="0"/>
              <w:jc w:val="both"/>
              <w:rPr>
                <w:rFonts w:ascii="Times New Roman" w:eastAsia="Calibri" w:hAnsi="Times New Roman" w:cs="Times New Roman"/>
                <w:bCs/>
                <w:lang w:val="uk-UA" w:eastAsia="ru-RU"/>
              </w:rPr>
            </w:pPr>
            <w:r>
              <w:rPr>
                <w:rFonts w:ascii="Times New Roman" w:eastAsia="Calibri" w:hAnsi="Times New Roman" w:cs="Times New Roman"/>
                <w:lang w:val="uk-UA" w:eastAsia="ru-RU"/>
              </w:rPr>
              <w:t>2.4</w:t>
            </w:r>
            <w:r w:rsidRPr="009752D5">
              <w:rPr>
                <w:rFonts w:ascii="Times New Roman" w:eastAsia="Calibri" w:hAnsi="Times New Roman" w:cs="Times New Roman"/>
                <w:lang w:val="uk-UA" w:eastAsia="ru-RU"/>
              </w:rPr>
              <w:t xml:space="preserve"> Продовжити роботу щодо відзначення Дня української писемності та мови з широким використанням активних методів виховання навчання</w:t>
            </w:r>
          </w:p>
        </w:tc>
        <w:tc>
          <w:tcPr>
            <w:tcW w:w="1417" w:type="dxa"/>
            <w:tcBorders>
              <w:top w:val="single" w:sz="4" w:space="0" w:color="auto"/>
              <w:left w:val="single" w:sz="4" w:space="0" w:color="auto"/>
              <w:bottom w:val="single" w:sz="4" w:space="0" w:color="auto"/>
              <w:right w:val="single" w:sz="4" w:space="0" w:color="auto"/>
            </w:tcBorders>
          </w:tcPr>
          <w:p w14:paraId="2C472BCE" w14:textId="77777777" w:rsidR="009639B4" w:rsidRPr="009752D5" w:rsidRDefault="009639B4" w:rsidP="00597716">
            <w:pPr>
              <w:jc w:val="center"/>
              <w:rPr>
                <w:rFonts w:ascii="Times New Roman" w:eastAsia="Calibri" w:hAnsi="Times New Roman" w:cs="Times New Roman"/>
                <w:lang w:val="uk-UA" w:eastAsia="ru-RU"/>
              </w:rPr>
            </w:pPr>
            <w:r w:rsidRPr="009752D5">
              <w:rPr>
                <w:rFonts w:ascii="Times New Roman" w:eastAsia="Calibri" w:hAnsi="Times New Roman" w:cs="Times New Roman"/>
                <w:lang w:val="uk-UA" w:eastAsia="ru-RU"/>
              </w:rPr>
              <w:t>Щорічно</w:t>
            </w:r>
          </w:p>
          <w:p w14:paraId="41683E33" w14:textId="77777777" w:rsidR="009639B4" w:rsidRPr="009752D5" w:rsidRDefault="009639B4" w:rsidP="00597716">
            <w:pPr>
              <w:jc w:val="center"/>
              <w:rPr>
                <w:rFonts w:ascii="Times New Roman" w:eastAsia="Calibri" w:hAnsi="Times New Roman" w:cs="Times New Roman"/>
                <w:lang w:val="uk-UA" w:eastAsia="ru-RU"/>
              </w:rPr>
            </w:pPr>
            <w:r w:rsidRPr="009752D5">
              <w:rPr>
                <w:rFonts w:ascii="Times New Roman" w:eastAsia="Calibri" w:hAnsi="Times New Roman" w:cs="Times New Roman"/>
                <w:lang w:val="uk-UA" w:eastAsia="ru-RU"/>
              </w:rPr>
              <w:t>9 листопада</w:t>
            </w:r>
          </w:p>
        </w:tc>
        <w:tc>
          <w:tcPr>
            <w:tcW w:w="2114" w:type="dxa"/>
            <w:tcBorders>
              <w:top w:val="single" w:sz="4" w:space="0" w:color="auto"/>
              <w:left w:val="single" w:sz="4" w:space="0" w:color="auto"/>
              <w:bottom w:val="single" w:sz="4" w:space="0" w:color="auto"/>
              <w:right w:val="single" w:sz="4" w:space="0" w:color="auto"/>
            </w:tcBorders>
          </w:tcPr>
          <w:p w14:paraId="5727057D" w14:textId="77777777" w:rsidR="009639B4" w:rsidRPr="009752D5" w:rsidRDefault="009639B4" w:rsidP="00597716">
            <w:pPr>
              <w:autoSpaceDE w:val="0"/>
              <w:snapToGrid w:val="0"/>
              <w:rPr>
                <w:rFonts w:ascii="Times New Roman" w:eastAsia="Calibri" w:hAnsi="Times New Roman" w:cs="Times New Roman"/>
                <w:bCs/>
                <w:lang w:val="uk-UA" w:eastAsia="ru-RU"/>
              </w:rPr>
            </w:pPr>
            <w:proofErr w:type="spellStart"/>
            <w:r>
              <w:rPr>
                <w:rFonts w:ascii="Times New Roman" w:eastAsia="Calibri" w:hAnsi="Times New Roman" w:cs="Times New Roman"/>
                <w:lang w:val="uk-UA" w:eastAsia="ru-RU"/>
              </w:rPr>
              <w:t>Сіверськав</w:t>
            </w:r>
            <w:proofErr w:type="spellEnd"/>
            <w:r>
              <w:rPr>
                <w:rFonts w:ascii="Times New Roman" w:eastAsia="Calibri" w:hAnsi="Times New Roman" w:cs="Times New Roman"/>
                <w:lang w:val="uk-UA" w:eastAsia="ru-RU"/>
              </w:rPr>
              <w:t xml:space="preserve"> міська рада, з</w:t>
            </w:r>
            <w:r w:rsidRPr="009752D5">
              <w:rPr>
                <w:rFonts w:ascii="Times New Roman" w:eastAsia="Calibri" w:hAnsi="Times New Roman" w:cs="Times New Roman"/>
                <w:lang w:val="uk-UA" w:eastAsia="ru-RU"/>
              </w:rPr>
              <w:t>аклади освіти, культури</w:t>
            </w:r>
          </w:p>
        </w:tc>
        <w:tc>
          <w:tcPr>
            <w:tcW w:w="948" w:type="dxa"/>
          </w:tcPr>
          <w:p w14:paraId="0F0A79E2"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1FF2950A"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384C747A"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9" w:type="dxa"/>
          </w:tcPr>
          <w:p w14:paraId="681D4FF9"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4791F3A0"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56" w:type="dxa"/>
          </w:tcPr>
          <w:p w14:paraId="453C17BE"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r>
      <w:tr w:rsidR="009639B4" w:rsidRPr="009752D5" w14:paraId="7160EF4F" w14:textId="77777777" w:rsidTr="00597716">
        <w:tc>
          <w:tcPr>
            <w:tcW w:w="518" w:type="dxa"/>
          </w:tcPr>
          <w:p w14:paraId="7D634A81" w14:textId="77777777" w:rsidR="009639B4" w:rsidRPr="009752D5" w:rsidRDefault="009639B4" w:rsidP="00597716">
            <w:pPr>
              <w:rPr>
                <w:rFonts w:ascii="Times New Roman" w:hAnsi="Times New Roman" w:cs="Times New Roman"/>
                <w:lang w:val="uk-UA"/>
              </w:rPr>
            </w:pPr>
          </w:p>
        </w:tc>
        <w:tc>
          <w:tcPr>
            <w:tcW w:w="1913" w:type="dxa"/>
          </w:tcPr>
          <w:p w14:paraId="652E41B4" w14:textId="77777777" w:rsidR="009639B4" w:rsidRPr="009752D5" w:rsidRDefault="009639B4" w:rsidP="00597716">
            <w:pPr>
              <w:rPr>
                <w:rFonts w:ascii="Times New Roman" w:hAnsi="Times New Roman" w:cs="Times New Roman"/>
                <w:lang w:val="uk-UA"/>
              </w:rPr>
            </w:pPr>
          </w:p>
        </w:tc>
        <w:tc>
          <w:tcPr>
            <w:tcW w:w="3645" w:type="dxa"/>
            <w:tcBorders>
              <w:top w:val="single" w:sz="4" w:space="0" w:color="auto"/>
              <w:left w:val="single" w:sz="4" w:space="0" w:color="auto"/>
              <w:bottom w:val="single" w:sz="4" w:space="0" w:color="auto"/>
              <w:right w:val="single" w:sz="4" w:space="0" w:color="auto"/>
            </w:tcBorders>
          </w:tcPr>
          <w:p w14:paraId="3A9B868F" w14:textId="77777777" w:rsidR="009639B4" w:rsidRPr="009752D5" w:rsidRDefault="009639B4" w:rsidP="00597716">
            <w:pPr>
              <w:widowControl w:val="0"/>
              <w:jc w:val="both"/>
              <w:rPr>
                <w:rFonts w:ascii="Times New Roman" w:eastAsia="Calibri" w:hAnsi="Times New Roman" w:cs="Times New Roman"/>
                <w:bCs/>
                <w:lang w:val="uk-UA" w:eastAsia="ru-RU"/>
              </w:rPr>
            </w:pPr>
            <w:r>
              <w:rPr>
                <w:rFonts w:ascii="Times New Roman" w:eastAsia="Calibri" w:hAnsi="Times New Roman" w:cs="Times New Roman"/>
                <w:lang w:val="uk-UA" w:eastAsia="ru-RU"/>
              </w:rPr>
              <w:t>2.5</w:t>
            </w:r>
            <w:r w:rsidRPr="009752D5">
              <w:rPr>
                <w:rFonts w:ascii="Times New Roman" w:eastAsia="Calibri" w:hAnsi="Times New Roman" w:cs="Times New Roman"/>
                <w:lang w:val="uk-UA" w:eastAsia="ru-RU"/>
              </w:rPr>
              <w:t xml:space="preserve">  Проводити науково-дослідницьку та </w:t>
            </w:r>
            <w:proofErr w:type="spellStart"/>
            <w:r w:rsidRPr="009752D5">
              <w:rPr>
                <w:rFonts w:ascii="Times New Roman" w:eastAsia="Calibri" w:hAnsi="Times New Roman" w:cs="Times New Roman"/>
                <w:lang w:val="uk-UA" w:eastAsia="ru-RU"/>
              </w:rPr>
              <w:t>освітньо</w:t>
            </w:r>
            <w:proofErr w:type="spellEnd"/>
            <w:r w:rsidRPr="009752D5">
              <w:rPr>
                <w:rFonts w:ascii="Times New Roman" w:eastAsia="Calibri" w:hAnsi="Times New Roman" w:cs="Times New Roman"/>
                <w:lang w:val="uk-UA" w:eastAsia="ru-RU"/>
              </w:rPr>
              <w:t>-просвітницьку роботу у сфері  національно- патріотичного виховання, вжити заходи  по підвищенню професійної компетентності фахівців</w:t>
            </w:r>
            <w:r w:rsidRPr="009752D5">
              <w:rPr>
                <w:rFonts w:ascii="Times New Roman" w:eastAsia="Calibri" w:hAnsi="Times New Roman" w:cs="Times New Roman"/>
                <w:bCs/>
                <w:lang w:val="uk-UA" w:eastAsia="ru-RU"/>
              </w:rPr>
              <w:t>, налагоджувати конструктивну взаємодію між суб’єктами національно-патріотичного виховання</w:t>
            </w:r>
          </w:p>
        </w:tc>
        <w:tc>
          <w:tcPr>
            <w:tcW w:w="1417" w:type="dxa"/>
            <w:tcBorders>
              <w:top w:val="single" w:sz="4" w:space="0" w:color="auto"/>
              <w:left w:val="single" w:sz="4" w:space="0" w:color="auto"/>
              <w:bottom w:val="single" w:sz="4" w:space="0" w:color="auto"/>
              <w:right w:val="single" w:sz="4" w:space="0" w:color="auto"/>
            </w:tcBorders>
          </w:tcPr>
          <w:p w14:paraId="7B85F290" w14:textId="77777777" w:rsidR="009639B4" w:rsidRPr="009752D5" w:rsidRDefault="009639B4" w:rsidP="00597716">
            <w:pPr>
              <w:jc w:val="center"/>
              <w:rPr>
                <w:rFonts w:ascii="Times New Roman" w:eastAsia="Calibri" w:hAnsi="Times New Roman" w:cs="Times New Roman"/>
                <w:lang w:val="uk-UA" w:eastAsia="ru-RU"/>
              </w:rPr>
            </w:pPr>
            <w:r w:rsidRPr="009752D5">
              <w:rPr>
                <w:rFonts w:ascii="Times New Roman" w:eastAsia="Calibri" w:hAnsi="Times New Roman" w:cs="Times New Roman"/>
                <w:lang w:val="uk-UA" w:eastAsia="ru-RU"/>
              </w:rPr>
              <w:t>Пост</w:t>
            </w:r>
            <w:r>
              <w:rPr>
                <w:rFonts w:ascii="Times New Roman" w:eastAsia="Calibri" w:hAnsi="Times New Roman" w:cs="Times New Roman"/>
                <w:lang w:val="uk-UA" w:eastAsia="ru-RU"/>
              </w:rPr>
              <w:t>і</w:t>
            </w:r>
            <w:r w:rsidRPr="009752D5">
              <w:rPr>
                <w:rFonts w:ascii="Times New Roman" w:eastAsia="Calibri" w:hAnsi="Times New Roman" w:cs="Times New Roman"/>
                <w:lang w:val="uk-UA" w:eastAsia="ru-RU"/>
              </w:rPr>
              <w:t>йно</w:t>
            </w:r>
          </w:p>
        </w:tc>
        <w:tc>
          <w:tcPr>
            <w:tcW w:w="2114" w:type="dxa"/>
          </w:tcPr>
          <w:p w14:paraId="5CB77D9D" w14:textId="77777777" w:rsidR="009639B4" w:rsidRPr="009752D5" w:rsidRDefault="009639B4" w:rsidP="00597716">
            <w:pPr>
              <w:rPr>
                <w:rFonts w:ascii="Times New Roman" w:hAnsi="Times New Roman" w:cs="Times New Roman"/>
                <w:lang w:val="uk-UA"/>
              </w:rPr>
            </w:pPr>
            <w:r>
              <w:rPr>
                <w:rFonts w:ascii="Times New Roman" w:eastAsia="Calibri" w:hAnsi="Times New Roman" w:cs="Times New Roman"/>
                <w:lang w:val="uk-UA" w:eastAsia="ru-RU"/>
              </w:rPr>
              <w:t>Сіверська міська рада, управління освіти, заклади культури, освіти, молодіжний центр</w:t>
            </w:r>
          </w:p>
        </w:tc>
        <w:tc>
          <w:tcPr>
            <w:tcW w:w="948" w:type="dxa"/>
          </w:tcPr>
          <w:p w14:paraId="065AE141"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67803FB2"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3E187BA3"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9" w:type="dxa"/>
          </w:tcPr>
          <w:p w14:paraId="4C4BEC3D"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17B2B9B4"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56" w:type="dxa"/>
          </w:tcPr>
          <w:p w14:paraId="3E8AE431"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r>
      <w:tr w:rsidR="009639B4" w:rsidRPr="009752D5" w14:paraId="5E076EF4" w14:textId="77777777" w:rsidTr="00597716">
        <w:tc>
          <w:tcPr>
            <w:tcW w:w="518" w:type="dxa"/>
          </w:tcPr>
          <w:p w14:paraId="2EC99CCA"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3</w:t>
            </w:r>
          </w:p>
        </w:tc>
        <w:tc>
          <w:tcPr>
            <w:tcW w:w="1913" w:type="dxa"/>
          </w:tcPr>
          <w:p w14:paraId="0790CB3A" w14:textId="77777777" w:rsidR="009639B4" w:rsidRPr="009752D5" w:rsidRDefault="009639B4" w:rsidP="00597716">
            <w:pPr>
              <w:rPr>
                <w:rFonts w:ascii="Times New Roman" w:hAnsi="Times New Roman" w:cs="Times New Roman"/>
                <w:lang w:val="uk-UA"/>
              </w:rPr>
            </w:pPr>
            <w:r w:rsidRPr="009752D5">
              <w:rPr>
                <w:rFonts w:ascii="Times New Roman" w:eastAsia="Calibri" w:hAnsi="Times New Roman" w:cs="Times New Roman"/>
                <w:bCs/>
                <w:lang w:val="uk-UA" w:eastAsia="ru-RU"/>
              </w:rPr>
              <w:t>Військово- патріотичне виховання молоді</w:t>
            </w:r>
          </w:p>
        </w:tc>
        <w:tc>
          <w:tcPr>
            <w:tcW w:w="3645" w:type="dxa"/>
          </w:tcPr>
          <w:p w14:paraId="58D11B61" w14:textId="77777777" w:rsidR="009639B4" w:rsidRPr="009752D5" w:rsidRDefault="009639B4" w:rsidP="00597716">
            <w:pPr>
              <w:rPr>
                <w:rFonts w:ascii="Times New Roman" w:hAnsi="Times New Roman" w:cs="Times New Roman"/>
                <w:lang w:val="uk-UA"/>
              </w:rPr>
            </w:pPr>
            <w:r w:rsidRPr="009752D5">
              <w:rPr>
                <w:rFonts w:ascii="Times New Roman" w:eastAsia="Times New Roman" w:hAnsi="Times New Roman" w:cs="Times New Roman"/>
                <w:lang w:val="uk-UA"/>
              </w:rPr>
              <w:t>3.</w:t>
            </w:r>
            <w:r>
              <w:rPr>
                <w:rFonts w:ascii="Times New Roman" w:eastAsia="Times New Roman" w:hAnsi="Times New Roman" w:cs="Times New Roman"/>
                <w:lang w:val="uk-UA"/>
              </w:rPr>
              <w:t>1</w:t>
            </w:r>
            <w:r w:rsidRPr="009752D5">
              <w:rPr>
                <w:rFonts w:ascii="Times New Roman" w:eastAsia="Times New Roman" w:hAnsi="Times New Roman" w:cs="Times New Roman"/>
                <w:lang w:val="uk-UA"/>
              </w:rPr>
              <w:t xml:space="preserve">  Проведення військово-спортивних ігор, змагань, інших заходів, спрямованих </w:t>
            </w:r>
            <w:r w:rsidRPr="009752D5">
              <w:rPr>
                <w:rFonts w:ascii="Times New Roman" w:eastAsia="Times New Roman" w:hAnsi="Times New Roman" w:cs="Times New Roman"/>
                <w:spacing w:val="-8"/>
                <w:lang w:val="uk-UA"/>
              </w:rPr>
              <w:t xml:space="preserve">на </w:t>
            </w:r>
            <w:r w:rsidRPr="009752D5">
              <w:rPr>
                <w:rFonts w:ascii="Times New Roman" w:eastAsia="Times New Roman" w:hAnsi="Times New Roman" w:cs="Times New Roman"/>
                <w:lang w:val="uk-UA"/>
              </w:rPr>
              <w:t>популяризацію строкової військової  служби,</w:t>
            </w:r>
            <w:r w:rsidRPr="009752D5">
              <w:rPr>
                <w:rFonts w:ascii="Times New Roman" w:eastAsia="Times New Roman" w:hAnsi="Times New Roman" w:cs="Times New Roman"/>
                <w:spacing w:val="47"/>
                <w:lang w:val="uk-UA"/>
              </w:rPr>
              <w:t xml:space="preserve"> </w:t>
            </w:r>
            <w:r w:rsidRPr="009752D5">
              <w:rPr>
                <w:rFonts w:ascii="Times New Roman" w:eastAsia="Times New Roman" w:hAnsi="Times New Roman" w:cs="Times New Roman"/>
                <w:lang w:val="uk-UA"/>
              </w:rPr>
              <w:t>військової служби за контрактом та вступу до вищих військових начальних закладів</w:t>
            </w:r>
          </w:p>
        </w:tc>
        <w:tc>
          <w:tcPr>
            <w:tcW w:w="1417" w:type="dxa"/>
          </w:tcPr>
          <w:p w14:paraId="691431A0" w14:textId="77777777" w:rsidR="009639B4" w:rsidRPr="009752D5" w:rsidRDefault="009639B4" w:rsidP="00597716">
            <w:pPr>
              <w:jc w:val="center"/>
              <w:rPr>
                <w:rFonts w:ascii="Times New Roman" w:hAnsi="Times New Roman" w:cs="Times New Roman"/>
                <w:lang w:val="uk-UA"/>
              </w:rPr>
            </w:pPr>
            <w:r w:rsidRPr="009752D5">
              <w:rPr>
                <w:rFonts w:ascii="Times New Roman" w:hAnsi="Times New Roman" w:cs="Times New Roman"/>
                <w:lang w:val="uk-UA"/>
              </w:rPr>
              <w:t>щорічно</w:t>
            </w:r>
          </w:p>
        </w:tc>
        <w:tc>
          <w:tcPr>
            <w:tcW w:w="2114" w:type="dxa"/>
          </w:tcPr>
          <w:p w14:paraId="46C0BBB7" w14:textId="77777777" w:rsidR="009639B4" w:rsidRPr="009752D5" w:rsidRDefault="009639B4" w:rsidP="00597716">
            <w:pPr>
              <w:rPr>
                <w:rFonts w:ascii="Times New Roman" w:hAnsi="Times New Roman" w:cs="Times New Roman"/>
                <w:lang w:val="uk-UA"/>
              </w:rPr>
            </w:pPr>
            <w:r>
              <w:rPr>
                <w:rFonts w:ascii="Times New Roman" w:eastAsia="Calibri" w:hAnsi="Times New Roman" w:cs="Times New Roman"/>
                <w:lang w:val="uk-UA" w:eastAsia="ru-RU"/>
              </w:rPr>
              <w:t>Сіверська міська рада, управління освіти, заклади культури, освіти, спорту</w:t>
            </w:r>
          </w:p>
        </w:tc>
        <w:tc>
          <w:tcPr>
            <w:tcW w:w="948" w:type="dxa"/>
          </w:tcPr>
          <w:p w14:paraId="6AEE273B"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5,0</w:t>
            </w:r>
          </w:p>
        </w:tc>
        <w:tc>
          <w:tcPr>
            <w:tcW w:w="948" w:type="dxa"/>
          </w:tcPr>
          <w:p w14:paraId="4D63F4C6"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5,0</w:t>
            </w:r>
          </w:p>
        </w:tc>
        <w:tc>
          <w:tcPr>
            <w:tcW w:w="948" w:type="dxa"/>
          </w:tcPr>
          <w:p w14:paraId="0EB230F7"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5,0</w:t>
            </w:r>
          </w:p>
        </w:tc>
        <w:tc>
          <w:tcPr>
            <w:tcW w:w="949" w:type="dxa"/>
          </w:tcPr>
          <w:p w14:paraId="650D2FD2"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5,0</w:t>
            </w:r>
          </w:p>
        </w:tc>
        <w:tc>
          <w:tcPr>
            <w:tcW w:w="948" w:type="dxa"/>
          </w:tcPr>
          <w:p w14:paraId="45F07F0E"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5,0</w:t>
            </w:r>
          </w:p>
        </w:tc>
        <w:tc>
          <w:tcPr>
            <w:tcW w:w="956" w:type="dxa"/>
          </w:tcPr>
          <w:p w14:paraId="364707EA"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25,0</w:t>
            </w:r>
          </w:p>
        </w:tc>
      </w:tr>
      <w:tr w:rsidR="009639B4" w:rsidRPr="009752D5" w14:paraId="56AB95DA" w14:textId="77777777" w:rsidTr="00597716">
        <w:tc>
          <w:tcPr>
            <w:tcW w:w="518" w:type="dxa"/>
          </w:tcPr>
          <w:p w14:paraId="5E386366" w14:textId="77777777" w:rsidR="009639B4" w:rsidRPr="009752D5" w:rsidRDefault="009639B4" w:rsidP="00597716">
            <w:pPr>
              <w:rPr>
                <w:rFonts w:ascii="Times New Roman" w:hAnsi="Times New Roman" w:cs="Times New Roman"/>
                <w:lang w:val="uk-UA"/>
              </w:rPr>
            </w:pPr>
          </w:p>
        </w:tc>
        <w:tc>
          <w:tcPr>
            <w:tcW w:w="1913" w:type="dxa"/>
          </w:tcPr>
          <w:p w14:paraId="344A3B50" w14:textId="77777777" w:rsidR="009639B4" w:rsidRPr="009752D5" w:rsidRDefault="009639B4" w:rsidP="00597716">
            <w:pPr>
              <w:rPr>
                <w:rFonts w:ascii="Times New Roman" w:hAnsi="Times New Roman" w:cs="Times New Roman"/>
                <w:lang w:val="uk-UA"/>
              </w:rPr>
            </w:pPr>
          </w:p>
        </w:tc>
        <w:tc>
          <w:tcPr>
            <w:tcW w:w="3645" w:type="dxa"/>
          </w:tcPr>
          <w:p w14:paraId="1ED23E30" w14:textId="77777777" w:rsidR="009639B4" w:rsidRPr="009752D5" w:rsidRDefault="009639B4" w:rsidP="00597716">
            <w:pPr>
              <w:rPr>
                <w:rFonts w:ascii="Times New Roman" w:hAnsi="Times New Roman" w:cs="Times New Roman"/>
                <w:lang w:val="uk-UA"/>
              </w:rPr>
            </w:pPr>
            <w:r w:rsidRPr="009752D5">
              <w:rPr>
                <w:rFonts w:ascii="Times New Roman" w:eastAsia="Times New Roman" w:hAnsi="Times New Roman" w:cs="Times New Roman"/>
                <w:lang w:val="uk-UA"/>
              </w:rPr>
              <w:t>3.</w:t>
            </w:r>
            <w:r>
              <w:rPr>
                <w:rFonts w:ascii="Times New Roman" w:eastAsia="Times New Roman" w:hAnsi="Times New Roman" w:cs="Times New Roman"/>
                <w:lang w:val="uk-UA"/>
              </w:rPr>
              <w:t>2</w:t>
            </w:r>
            <w:r w:rsidRPr="009752D5">
              <w:rPr>
                <w:rFonts w:ascii="Times New Roman" w:eastAsia="Times New Roman" w:hAnsi="Times New Roman" w:cs="Times New Roman"/>
                <w:lang w:val="uk-UA"/>
              </w:rPr>
              <w:t xml:space="preserve">  Проведення </w:t>
            </w:r>
            <w:r w:rsidRPr="009752D5">
              <w:rPr>
                <w:rFonts w:ascii="Times New Roman" w:eastAsia="Times New Roman" w:hAnsi="Times New Roman" w:cs="Times New Roman"/>
                <w:spacing w:val="-2"/>
                <w:lang w:val="uk-UA"/>
              </w:rPr>
              <w:t xml:space="preserve">тематичних </w:t>
            </w:r>
            <w:r w:rsidRPr="009752D5">
              <w:rPr>
                <w:rFonts w:ascii="Times New Roman" w:eastAsia="Times New Roman" w:hAnsi="Times New Roman" w:cs="Times New Roman"/>
                <w:lang w:val="uk-UA"/>
              </w:rPr>
              <w:t xml:space="preserve">концертів, свят з нагоди Дня Соборності України, Дня </w:t>
            </w:r>
            <w:r w:rsidRPr="009752D5">
              <w:rPr>
                <w:rFonts w:ascii="Times New Roman" w:eastAsia="Times New Roman" w:hAnsi="Times New Roman" w:cs="Times New Roman"/>
                <w:lang w:val="uk-UA"/>
              </w:rPr>
              <w:lastRenderedPageBreak/>
              <w:t>Державного П</w:t>
            </w:r>
            <w:r w:rsidRPr="009752D5">
              <w:rPr>
                <w:rFonts w:ascii="Times New Roman" w:eastAsia="Times New Roman" w:hAnsi="Times New Roman" w:cs="Times New Roman"/>
                <w:spacing w:val="-3"/>
                <w:lang w:val="uk-UA"/>
              </w:rPr>
              <w:t xml:space="preserve">рапору </w:t>
            </w:r>
            <w:r w:rsidRPr="009752D5">
              <w:rPr>
                <w:rFonts w:ascii="Times New Roman" w:eastAsia="Times New Roman" w:hAnsi="Times New Roman" w:cs="Times New Roman"/>
                <w:lang w:val="uk-UA"/>
              </w:rPr>
              <w:t xml:space="preserve">України, Дня Незалежності України, Дня </w:t>
            </w:r>
            <w:r w:rsidRPr="009752D5">
              <w:rPr>
                <w:rFonts w:ascii="Times New Roman" w:eastAsia="Times New Roman" w:hAnsi="Times New Roman" w:cs="Times New Roman"/>
                <w:spacing w:val="-1"/>
                <w:lang w:val="uk-UA"/>
              </w:rPr>
              <w:t xml:space="preserve">захисника </w:t>
            </w:r>
            <w:r w:rsidRPr="009752D5">
              <w:rPr>
                <w:rFonts w:ascii="Times New Roman" w:eastAsia="Times New Roman" w:hAnsi="Times New Roman" w:cs="Times New Roman"/>
                <w:lang w:val="uk-UA"/>
              </w:rPr>
              <w:t>України</w:t>
            </w:r>
          </w:p>
        </w:tc>
        <w:tc>
          <w:tcPr>
            <w:tcW w:w="1417" w:type="dxa"/>
          </w:tcPr>
          <w:p w14:paraId="02A86DEA" w14:textId="77777777" w:rsidR="009639B4" w:rsidRPr="009752D5" w:rsidRDefault="009639B4" w:rsidP="00597716">
            <w:pPr>
              <w:jc w:val="center"/>
              <w:rPr>
                <w:rFonts w:ascii="Times New Roman" w:hAnsi="Times New Roman" w:cs="Times New Roman"/>
                <w:lang w:val="uk-UA"/>
              </w:rPr>
            </w:pPr>
            <w:r w:rsidRPr="009752D5">
              <w:rPr>
                <w:rFonts w:ascii="Times New Roman" w:hAnsi="Times New Roman" w:cs="Times New Roman"/>
                <w:lang w:val="uk-UA"/>
              </w:rPr>
              <w:lastRenderedPageBreak/>
              <w:t>щорічно</w:t>
            </w:r>
          </w:p>
        </w:tc>
        <w:tc>
          <w:tcPr>
            <w:tcW w:w="2114" w:type="dxa"/>
          </w:tcPr>
          <w:p w14:paraId="128D5F82" w14:textId="77777777" w:rsidR="009639B4" w:rsidRPr="009752D5" w:rsidRDefault="009639B4" w:rsidP="00597716">
            <w:pPr>
              <w:rPr>
                <w:rFonts w:ascii="Times New Roman" w:hAnsi="Times New Roman" w:cs="Times New Roman"/>
                <w:lang w:val="uk-UA"/>
              </w:rPr>
            </w:pPr>
            <w:r>
              <w:rPr>
                <w:rFonts w:ascii="Times New Roman" w:eastAsia="Calibri" w:hAnsi="Times New Roman" w:cs="Times New Roman"/>
                <w:lang w:val="uk-UA" w:eastAsia="ru-RU"/>
              </w:rPr>
              <w:t xml:space="preserve">Сіверська міська рада, управління освіти, заклади </w:t>
            </w:r>
            <w:r>
              <w:rPr>
                <w:rFonts w:ascii="Times New Roman" w:eastAsia="Calibri" w:hAnsi="Times New Roman" w:cs="Times New Roman"/>
                <w:lang w:val="uk-UA" w:eastAsia="ru-RU"/>
              </w:rPr>
              <w:lastRenderedPageBreak/>
              <w:t>культури, освіти, молодіжний центр</w:t>
            </w:r>
          </w:p>
        </w:tc>
        <w:tc>
          <w:tcPr>
            <w:tcW w:w="948" w:type="dxa"/>
          </w:tcPr>
          <w:p w14:paraId="5495CC3A"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lastRenderedPageBreak/>
              <w:t>-</w:t>
            </w:r>
          </w:p>
        </w:tc>
        <w:tc>
          <w:tcPr>
            <w:tcW w:w="948" w:type="dxa"/>
          </w:tcPr>
          <w:p w14:paraId="11C8C14A"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5DABDCCB"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9" w:type="dxa"/>
          </w:tcPr>
          <w:p w14:paraId="25423855"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7877CD86"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56" w:type="dxa"/>
          </w:tcPr>
          <w:p w14:paraId="271473CF"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r>
      <w:tr w:rsidR="009639B4" w:rsidRPr="009752D5" w14:paraId="23E08CA9" w14:textId="77777777" w:rsidTr="00597716">
        <w:tc>
          <w:tcPr>
            <w:tcW w:w="518" w:type="dxa"/>
          </w:tcPr>
          <w:p w14:paraId="0FA0BB3E" w14:textId="77777777" w:rsidR="009639B4" w:rsidRPr="009752D5" w:rsidRDefault="009639B4" w:rsidP="00597716">
            <w:pPr>
              <w:rPr>
                <w:rFonts w:ascii="Times New Roman" w:hAnsi="Times New Roman" w:cs="Times New Roman"/>
                <w:lang w:val="uk-UA"/>
              </w:rPr>
            </w:pPr>
          </w:p>
        </w:tc>
        <w:tc>
          <w:tcPr>
            <w:tcW w:w="1913" w:type="dxa"/>
          </w:tcPr>
          <w:p w14:paraId="243BF458" w14:textId="77777777" w:rsidR="009639B4" w:rsidRPr="009752D5" w:rsidRDefault="009639B4" w:rsidP="00597716">
            <w:pPr>
              <w:rPr>
                <w:rFonts w:ascii="Times New Roman" w:hAnsi="Times New Roman" w:cs="Times New Roman"/>
                <w:lang w:val="uk-UA"/>
              </w:rPr>
            </w:pPr>
          </w:p>
        </w:tc>
        <w:tc>
          <w:tcPr>
            <w:tcW w:w="3645" w:type="dxa"/>
            <w:tcBorders>
              <w:top w:val="nil"/>
            </w:tcBorders>
          </w:tcPr>
          <w:p w14:paraId="2B199E00" w14:textId="77777777" w:rsidR="009639B4" w:rsidRPr="006E46BF" w:rsidRDefault="009639B4" w:rsidP="00597716">
            <w:pPr>
              <w:rPr>
                <w:rFonts w:ascii="Times New Roman" w:hAnsi="Times New Roman" w:cs="Times New Roman"/>
                <w:b/>
              </w:rPr>
            </w:pPr>
            <w:r w:rsidRPr="006E46BF">
              <w:rPr>
                <w:rFonts w:ascii="Times New Roman" w:hAnsi="Times New Roman" w:cs="Times New Roman"/>
                <w:lang w:eastAsia="ru-RU"/>
              </w:rPr>
              <w:t xml:space="preserve"> </w:t>
            </w:r>
            <w:r>
              <w:rPr>
                <w:rFonts w:ascii="Times New Roman" w:hAnsi="Times New Roman" w:cs="Times New Roman"/>
                <w:lang w:val="uk-UA" w:eastAsia="ru-RU"/>
              </w:rPr>
              <w:t>3.3</w:t>
            </w:r>
            <w:r w:rsidRPr="009752D5">
              <w:rPr>
                <w:rFonts w:ascii="Times New Roman" w:hAnsi="Times New Roman" w:cs="Times New Roman"/>
                <w:lang w:val="uk-UA" w:eastAsia="ru-RU"/>
              </w:rPr>
              <w:t xml:space="preserve">  Проведення шкільних, </w:t>
            </w:r>
            <w:proofErr w:type="spellStart"/>
            <w:r w:rsidRPr="006E46BF">
              <w:rPr>
                <w:rFonts w:ascii="Times New Roman" w:hAnsi="Times New Roman" w:cs="Times New Roman"/>
                <w:lang w:eastAsia="ru-RU"/>
              </w:rPr>
              <w:t>загальногромадських</w:t>
            </w:r>
            <w:proofErr w:type="spellEnd"/>
            <w:r w:rsidRPr="006E46BF">
              <w:rPr>
                <w:rFonts w:ascii="Times New Roman" w:hAnsi="Times New Roman" w:cs="Times New Roman"/>
                <w:lang w:eastAsia="ru-RU"/>
              </w:rPr>
              <w:t xml:space="preserve"> та участь у </w:t>
            </w:r>
            <w:proofErr w:type="spellStart"/>
            <w:r w:rsidRPr="006E46BF">
              <w:rPr>
                <w:rFonts w:ascii="Times New Roman" w:hAnsi="Times New Roman" w:cs="Times New Roman"/>
                <w:lang w:eastAsia="ru-RU"/>
              </w:rPr>
              <w:t>районних</w:t>
            </w:r>
            <w:proofErr w:type="spellEnd"/>
            <w:r w:rsidRPr="006E46BF">
              <w:rPr>
                <w:rFonts w:ascii="Times New Roman" w:hAnsi="Times New Roman" w:cs="Times New Roman"/>
                <w:lang w:eastAsia="ru-RU"/>
              </w:rPr>
              <w:t xml:space="preserve">,  </w:t>
            </w:r>
            <w:proofErr w:type="spellStart"/>
            <w:r w:rsidRPr="006E46BF">
              <w:rPr>
                <w:rFonts w:ascii="Times New Roman" w:hAnsi="Times New Roman" w:cs="Times New Roman"/>
                <w:lang w:eastAsia="ru-RU"/>
              </w:rPr>
              <w:t>обласних</w:t>
            </w:r>
            <w:proofErr w:type="spellEnd"/>
            <w:r w:rsidRPr="006E46BF">
              <w:rPr>
                <w:rFonts w:ascii="Times New Roman" w:hAnsi="Times New Roman" w:cs="Times New Roman"/>
                <w:lang w:eastAsia="ru-RU"/>
              </w:rPr>
              <w:t xml:space="preserve"> </w:t>
            </w:r>
            <w:proofErr w:type="spellStart"/>
            <w:r w:rsidRPr="006E46BF">
              <w:rPr>
                <w:rFonts w:ascii="Times New Roman" w:hAnsi="Times New Roman" w:cs="Times New Roman"/>
                <w:lang w:eastAsia="ru-RU"/>
              </w:rPr>
              <w:t>етапах</w:t>
            </w:r>
            <w:proofErr w:type="spellEnd"/>
            <w:r w:rsidRPr="006E46BF">
              <w:rPr>
                <w:rFonts w:ascii="Times New Roman" w:hAnsi="Times New Roman" w:cs="Times New Roman"/>
                <w:lang w:eastAsia="ru-RU"/>
              </w:rPr>
              <w:t xml:space="preserve"> </w:t>
            </w:r>
            <w:r w:rsidRPr="009752D5">
              <w:rPr>
                <w:rFonts w:ascii="Times New Roman" w:hAnsi="Times New Roman" w:cs="Times New Roman"/>
                <w:lang w:eastAsia="ru-RU"/>
              </w:rPr>
              <w:t> </w:t>
            </w:r>
            <w:proofErr w:type="spellStart"/>
            <w:r w:rsidRPr="006E46BF">
              <w:rPr>
                <w:rFonts w:ascii="Times New Roman" w:hAnsi="Times New Roman" w:cs="Times New Roman"/>
                <w:lang w:eastAsia="ru-RU"/>
              </w:rPr>
              <w:t>Всеукраїнської</w:t>
            </w:r>
            <w:proofErr w:type="spellEnd"/>
            <w:r w:rsidRPr="006E46BF">
              <w:rPr>
                <w:rFonts w:ascii="Times New Roman" w:hAnsi="Times New Roman" w:cs="Times New Roman"/>
                <w:lang w:eastAsia="ru-RU"/>
              </w:rPr>
              <w:t xml:space="preserve"> </w:t>
            </w:r>
            <w:proofErr w:type="spellStart"/>
            <w:r w:rsidRPr="006E46BF">
              <w:rPr>
                <w:rFonts w:ascii="Times New Roman" w:hAnsi="Times New Roman" w:cs="Times New Roman"/>
                <w:lang w:eastAsia="ru-RU"/>
              </w:rPr>
              <w:t>дитячо-юнацької</w:t>
            </w:r>
            <w:proofErr w:type="spellEnd"/>
            <w:r w:rsidRPr="006E46BF">
              <w:rPr>
                <w:rFonts w:ascii="Times New Roman" w:hAnsi="Times New Roman" w:cs="Times New Roman"/>
                <w:lang w:eastAsia="ru-RU"/>
              </w:rPr>
              <w:t xml:space="preserve"> </w:t>
            </w:r>
            <w:proofErr w:type="spellStart"/>
            <w:r w:rsidRPr="006E46BF">
              <w:rPr>
                <w:rFonts w:ascii="Times New Roman" w:hAnsi="Times New Roman" w:cs="Times New Roman"/>
                <w:lang w:eastAsia="ru-RU"/>
              </w:rPr>
              <w:t>військово-патріотичної</w:t>
            </w:r>
            <w:proofErr w:type="spellEnd"/>
            <w:r w:rsidRPr="006E46BF">
              <w:rPr>
                <w:rFonts w:ascii="Times New Roman" w:hAnsi="Times New Roman" w:cs="Times New Roman"/>
                <w:lang w:eastAsia="ru-RU"/>
              </w:rPr>
              <w:t xml:space="preserve"> </w:t>
            </w:r>
            <w:proofErr w:type="spellStart"/>
            <w:r w:rsidRPr="006E46BF">
              <w:rPr>
                <w:rFonts w:ascii="Times New Roman" w:hAnsi="Times New Roman" w:cs="Times New Roman"/>
                <w:lang w:eastAsia="ru-RU"/>
              </w:rPr>
              <w:t>гри</w:t>
            </w:r>
            <w:proofErr w:type="spellEnd"/>
            <w:r w:rsidRPr="006E46BF">
              <w:rPr>
                <w:rFonts w:ascii="Times New Roman" w:hAnsi="Times New Roman" w:cs="Times New Roman"/>
                <w:lang w:eastAsia="ru-RU"/>
              </w:rPr>
              <w:t xml:space="preserve"> «</w:t>
            </w:r>
            <w:proofErr w:type="spellStart"/>
            <w:r w:rsidRPr="006E46BF">
              <w:rPr>
                <w:rFonts w:ascii="Times New Roman" w:hAnsi="Times New Roman" w:cs="Times New Roman"/>
                <w:lang w:eastAsia="ru-RU"/>
              </w:rPr>
              <w:t>Сокіл</w:t>
            </w:r>
            <w:proofErr w:type="spellEnd"/>
            <w:r w:rsidRPr="006E46BF">
              <w:rPr>
                <w:rFonts w:ascii="Times New Roman" w:hAnsi="Times New Roman" w:cs="Times New Roman"/>
                <w:lang w:eastAsia="ru-RU"/>
              </w:rPr>
              <w:t>» («Джура»)</w:t>
            </w:r>
          </w:p>
        </w:tc>
        <w:tc>
          <w:tcPr>
            <w:tcW w:w="1417" w:type="dxa"/>
            <w:tcBorders>
              <w:top w:val="nil"/>
            </w:tcBorders>
          </w:tcPr>
          <w:p w14:paraId="10CF2B29" w14:textId="77777777" w:rsidR="009639B4" w:rsidRPr="00724789" w:rsidRDefault="009639B4" w:rsidP="00597716">
            <w:pPr>
              <w:jc w:val="center"/>
              <w:rPr>
                <w:rFonts w:ascii="Times New Roman" w:hAnsi="Times New Roman" w:cs="Times New Roman"/>
                <w:b/>
              </w:rPr>
            </w:pPr>
            <w:r w:rsidRPr="009752D5">
              <w:rPr>
                <w:rFonts w:ascii="Times New Roman" w:hAnsi="Times New Roman" w:cs="Times New Roman"/>
                <w:lang w:val="uk-UA"/>
              </w:rPr>
              <w:t>щорічно</w:t>
            </w:r>
          </w:p>
        </w:tc>
        <w:tc>
          <w:tcPr>
            <w:tcW w:w="2114" w:type="dxa"/>
            <w:tcBorders>
              <w:top w:val="nil"/>
            </w:tcBorders>
          </w:tcPr>
          <w:p w14:paraId="76B79078" w14:textId="77777777" w:rsidR="009639B4" w:rsidRPr="009752D5" w:rsidRDefault="009639B4" w:rsidP="00597716">
            <w:pPr>
              <w:rPr>
                <w:rFonts w:ascii="Times New Roman" w:hAnsi="Times New Roman" w:cs="Times New Roman"/>
                <w:b/>
                <w:lang w:val="uk-UA"/>
              </w:rPr>
            </w:pPr>
            <w:r>
              <w:rPr>
                <w:rFonts w:ascii="Times New Roman" w:eastAsia="Calibri" w:hAnsi="Times New Roman" w:cs="Times New Roman"/>
                <w:lang w:val="uk-UA" w:eastAsia="ru-RU"/>
              </w:rPr>
              <w:t>Сіверська міська рада, управління освіти, заклади освіти</w:t>
            </w:r>
          </w:p>
        </w:tc>
        <w:tc>
          <w:tcPr>
            <w:tcW w:w="948" w:type="dxa"/>
          </w:tcPr>
          <w:p w14:paraId="7B2E3DDB" w14:textId="77777777" w:rsidR="009639B4" w:rsidRPr="009752D5" w:rsidRDefault="009639B4" w:rsidP="00597716">
            <w:pPr>
              <w:rPr>
                <w:rFonts w:ascii="Times New Roman" w:hAnsi="Times New Roman" w:cs="Times New Roman"/>
                <w:lang w:val="uk-UA"/>
              </w:rPr>
            </w:pPr>
            <w:r>
              <w:rPr>
                <w:rFonts w:ascii="Times New Roman" w:hAnsi="Times New Roman" w:cs="Times New Roman"/>
                <w:lang w:val="uk-UA"/>
              </w:rPr>
              <w:t>10</w:t>
            </w:r>
            <w:r w:rsidRPr="009752D5">
              <w:rPr>
                <w:rFonts w:ascii="Times New Roman" w:hAnsi="Times New Roman" w:cs="Times New Roman"/>
                <w:lang w:val="uk-UA"/>
              </w:rPr>
              <w:t>,0</w:t>
            </w:r>
          </w:p>
        </w:tc>
        <w:tc>
          <w:tcPr>
            <w:tcW w:w="948" w:type="dxa"/>
          </w:tcPr>
          <w:p w14:paraId="3807FAE9" w14:textId="77777777" w:rsidR="009639B4" w:rsidRPr="009752D5" w:rsidRDefault="009639B4" w:rsidP="00597716">
            <w:pPr>
              <w:rPr>
                <w:rFonts w:ascii="Times New Roman" w:hAnsi="Times New Roman" w:cs="Times New Roman"/>
                <w:lang w:val="uk-UA"/>
              </w:rPr>
            </w:pPr>
            <w:r>
              <w:rPr>
                <w:rFonts w:ascii="Times New Roman" w:hAnsi="Times New Roman" w:cs="Times New Roman"/>
                <w:lang w:val="uk-UA"/>
              </w:rPr>
              <w:t>10</w:t>
            </w:r>
            <w:r w:rsidRPr="009752D5">
              <w:rPr>
                <w:rFonts w:ascii="Times New Roman" w:hAnsi="Times New Roman" w:cs="Times New Roman"/>
                <w:lang w:val="uk-UA"/>
              </w:rPr>
              <w:t>,0</w:t>
            </w:r>
          </w:p>
        </w:tc>
        <w:tc>
          <w:tcPr>
            <w:tcW w:w="948" w:type="dxa"/>
          </w:tcPr>
          <w:p w14:paraId="25319C54" w14:textId="77777777" w:rsidR="009639B4" w:rsidRPr="009752D5" w:rsidRDefault="009639B4" w:rsidP="00597716">
            <w:pPr>
              <w:rPr>
                <w:rFonts w:ascii="Times New Roman" w:hAnsi="Times New Roman" w:cs="Times New Roman"/>
                <w:lang w:val="uk-UA"/>
              </w:rPr>
            </w:pPr>
            <w:r>
              <w:rPr>
                <w:rFonts w:ascii="Times New Roman" w:hAnsi="Times New Roman" w:cs="Times New Roman"/>
                <w:lang w:val="uk-UA"/>
              </w:rPr>
              <w:t>10</w:t>
            </w:r>
            <w:r w:rsidRPr="009752D5">
              <w:rPr>
                <w:rFonts w:ascii="Times New Roman" w:hAnsi="Times New Roman" w:cs="Times New Roman"/>
                <w:lang w:val="uk-UA"/>
              </w:rPr>
              <w:t>,0</w:t>
            </w:r>
          </w:p>
        </w:tc>
        <w:tc>
          <w:tcPr>
            <w:tcW w:w="949" w:type="dxa"/>
          </w:tcPr>
          <w:p w14:paraId="7B471AA1" w14:textId="77777777" w:rsidR="009639B4" w:rsidRPr="009752D5" w:rsidRDefault="009639B4" w:rsidP="00597716">
            <w:pPr>
              <w:rPr>
                <w:rFonts w:ascii="Times New Roman" w:hAnsi="Times New Roman" w:cs="Times New Roman"/>
                <w:lang w:val="uk-UA"/>
              </w:rPr>
            </w:pPr>
            <w:r>
              <w:rPr>
                <w:rFonts w:ascii="Times New Roman" w:hAnsi="Times New Roman" w:cs="Times New Roman"/>
                <w:lang w:val="uk-UA"/>
              </w:rPr>
              <w:t>10</w:t>
            </w:r>
            <w:r w:rsidRPr="009752D5">
              <w:rPr>
                <w:rFonts w:ascii="Times New Roman" w:hAnsi="Times New Roman" w:cs="Times New Roman"/>
                <w:lang w:val="uk-UA"/>
              </w:rPr>
              <w:t>,0</w:t>
            </w:r>
          </w:p>
        </w:tc>
        <w:tc>
          <w:tcPr>
            <w:tcW w:w="948" w:type="dxa"/>
          </w:tcPr>
          <w:p w14:paraId="71D583B4" w14:textId="77777777" w:rsidR="009639B4" w:rsidRPr="009752D5" w:rsidRDefault="009639B4" w:rsidP="00597716">
            <w:pPr>
              <w:rPr>
                <w:rFonts w:ascii="Times New Roman" w:hAnsi="Times New Roman" w:cs="Times New Roman"/>
                <w:lang w:val="uk-UA"/>
              </w:rPr>
            </w:pPr>
            <w:r>
              <w:rPr>
                <w:rFonts w:ascii="Times New Roman" w:hAnsi="Times New Roman" w:cs="Times New Roman"/>
                <w:lang w:val="uk-UA"/>
              </w:rPr>
              <w:t>10</w:t>
            </w:r>
            <w:r w:rsidRPr="009752D5">
              <w:rPr>
                <w:rFonts w:ascii="Times New Roman" w:hAnsi="Times New Roman" w:cs="Times New Roman"/>
                <w:lang w:val="uk-UA"/>
              </w:rPr>
              <w:t>,0</w:t>
            </w:r>
          </w:p>
        </w:tc>
        <w:tc>
          <w:tcPr>
            <w:tcW w:w="956" w:type="dxa"/>
          </w:tcPr>
          <w:p w14:paraId="272A7BEA" w14:textId="77777777" w:rsidR="009639B4" w:rsidRPr="009752D5" w:rsidRDefault="009639B4" w:rsidP="00597716">
            <w:pPr>
              <w:rPr>
                <w:rFonts w:ascii="Times New Roman" w:hAnsi="Times New Roman" w:cs="Times New Roman"/>
                <w:lang w:val="uk-UA"/>
              </w:rPr>
            </w:pPr>
            <w:r>
              <w:rPr>
                <w:rFonts w:ascii="Times New Roman" w:hAnsi="Times New Roman" w:cs="Times New Roman"/>
                <w:lang w:val="uk-UA"/>
              </w:rPr>
              <w:t>50</w:t>
            </w:r>
            <w:r w:rsidRPr="009752D5">
              <w:rPr>
                <w:rFonts w:ascii="Times New Roman" w:hAnsi="Times New Roman" w:cs="Times New Roman"/>
                <w:lang w:val="uk-UA"/>
              </w:rPr>
              <w:t>,0</w:t>
            </w:r>
          </w:p>
        </w:tc>
      </w:tr>
      <w:tr w:rsidR="009639B4" w:rsidRPr="009752D5" w14:paraId="2852DEFE" w14:textId="77777777" w:rsidTr="00597716">
        <w:tc>
          <w:tcPr>
            <w:tcW w:w="518" w:type="dxa"/>
          </w:tcPr>
          <w:p w14:paraId="78810243"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4</w:t>
            </w:r>
          </w:p>
        </w:tc>
        <w:tc>
          <w:tcPr>
            <w:tcW w:w="1913" w:type="dxa"/>
          </w:tcPr>
          <w:p w14:paraId="0840C080" w14:textId="77777777" w:rsidR="009639B4" w:rsidRPr="009752D5" w:rsidRDefault="009639B4" w:rsidP="00597716">
            <w:pPr>
              <w:widowControl w:val="0"/>
              <w:jc w:val="both"/>
              <w:rPr>
                <w:rFonts w:ascii="Times New Roman" w:hAnsi="Times New Roman" w:cs="Times New Roman"/>
                <w:lang w:val="uk-UA"/>
              </w:rPr>
            </w:pPr>
            <w:r w:rsidRPr="009752D5">
              <w:rPr>
                <w:rFonts w:ascii="Times New Roman" w:eastAsia="Calibri" w:hAnsi="Times New Roman" w:cs="Times New Roman"/>
                <w:bCs/>
                <w:lang w:val="uk-UA" w:eastAsia="ru-RU"/>
              </w:rPr>
              <w:t>Інформаційне та методичне  забезпечення патріотичного виховання учнівської молоді</w:t>
            </w:r>
          </w:p>
        </w:tc>
        <w:tc>
          <w:tcPr>
            <w:tcW w:w="3645" w:type="dxa"/>
          </w:tcPr>
          <w:p w14:paraId="3725A13A" w14:textId="77777777" w:rsidR="009639B4" w:rsidRPr="009752D5" w:rsidRDefault="009639B4" w:rsidP="00597716">
            <w:pPr>
              <w:rPr>
                <w:rFonts w:ascii="Times New Roman" w:hAnsi="Times New Roman" w:cs="Times New Roman"/>
                <w:lang w:val="uk-UA"/>
              </w:rPr>
            </w:pPr>
            <w:r w:rsidRPr="009752D5">
              <w:rPr>
                <w:rFonts w:ascii="Times New Roman" w:eastAsia="Times New Roman" w:hAnsi="Times New Roman" w:cs="Times New Roman"/>
                <w:lang w:val="uk-UA" w:eastAsia="ru-RU"/>
              </w:rPr>
              <w:t xml:space="preserve">4.1 Вивчення, узагальнення і пропагування кращого досвіду патріотичного виховання дітей та молоді. Висвітлення у ЗМІ, соціальних мережах та на освітніх веб-сайтах. </w:t>
            </w:r>
            <w:r w:rsidRPr="009752D5">
              <w:rPr>
                <w:rFonts w:ascii="Times New Roman" w:eastAsia="Times New Roman" w:hAnsi="Times New Roman" w:cs="Times New Roman"/>
                <w:highlight w:val="yellow"/>
                <w:lang w:val="uk-UA" w:eastAsia="ru-RU"/>
              </w:rPr>
              <w:t xml:space="preserve"> </w:t>
            </w:r>
          </w:p>
        </w:tc>
        <w:tc>
          <w:tcPr>
            <w:tcW w:w="1417" w:type="dxa"/>
          </w:tcPr>
          <w:p w14:paraId="39A706C9" w14:textId="77777777" w:rsidR="009639B4" w:rsidRPr="009752D5" w:rsidRDefault="009639B4" w:rsidP="00597716">
            <w:pPr>
              <w:jc w:val="center"/>
              <w:rPr>
                <w:rFonts w:ascii="Times New Roman" w:hAnsi="Times New Roman" w:cs="Times New Roman"/>
                <w:lang w:val="uk-UA"/>
              </w:rPr>
            </w:pPr>
            <w:r w:rsidRPr="009752D5">
              <w:rPr>
                <w:rFonts w:ascii="Times New Roman" w:hAnsi="Times New Roman" w:cs="Times New Roman"/>
                <w:lang w:val="uk-UA"/>
              </w:rPr>
              <w:t>щорічно</w:t>
            </w:r>
          </w:p>
        </w:tc>
        <w:tc>
          <w:tcPr>
            <w:tcW w:w="2114" w:type="dxa"/>
          </w:tcPr>
          <w:p w14:paraId="57BC2941" w14:textId="77777777" w:rsidR="009639B4" w:rsidRPr="009752D5" w:rsidRDefault="009639B4" w:rsidP="00597716">
            <w:pPr>
              <w:rPr>
                <w:rFonts w:ascii="Times New Roman" w:hAnsi="Times New Roman" w:cs="Times New Roman"/>
                <w:lang w:val="uk-UA"/>
              </w:rPr>
            </w:pPr>
            <w:r>
              <w:rPr>
                <w:rFonts w:ascii="Times New Roman" w:hAnsi="Times New Roman" w:cs="Times New Roman"/>
                <w:lang w:val="uk-UA"/>
              </w:rPr>
              <w:t>Сіверська міська рада, управління освіти</w:t>
            </w:r>
          </w:p>
        </w:tc>
        <w:tc>
          <w:tcPr>
            <w:tcW w:w="948" w:type="dxa"/>
          </w:tcPr>
          <w:p w14:paraId="68879374"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3430B81C"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4C13E463"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9" w:type="dxa"/>
          </w:tcPr>
          <w:p w14:paraId="322D781E"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1565DBAF"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56" w:type="dxa"/>
          </w:tcPr>
          <w:p w14:paraId="7FA998AB"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r>
      <w:tr w:rsidR="009639B4" w:rsidRPr="009752D5" w14:paraId="4F4FC8F8" w14:textId="77777777" w:rsidTr="00597716">
        <w:tc>
          <w:tcPr>
            <w:tcW w:w="518" w:type="dxa"/>
          </w:tcPr>
          <w:p w14:paraId="0E418E51" w14:textId="77777777" w:rsidR="009639B4" w:rsidRPr="009752D5" w:rsidRDefault="009639B4" w:rsidP="00597716">
            <w:pPr>
              <w:rPr>
                <w:rFonts w:ascii="Times New Roman" w:hAnsi="Times New Roman" w:cs="Times New Roman"/>
                <w:lang w:val="uk-UA"/>
              </w:rPr>
            </w:pPr>
          </w:p>
        </w:tc>
        <w:tc>
          <w:tcPr>
            <w:tcW w:w="1913" w:type="dxa"/>
          </w:tcPr>
          <w:p w14:paraId="03FD7D51" w14:textId="77777777" w:rsidR="009639B4" w:rsidRPr="009752D5" w:rsidRDefault="009639B4" w:rsidP="00597716">
            <w:pPr>
              <w:widowControl w:val="0"/>
              <w:jc w:val="both"/>
              <w:rPr>
                <w:rFonts w:ascii="Times New Roman" w:eastAsia="Calibri" w:hAnsi="Times New Roman" w:cs="Times New Roman"/>
                <w:bCs/>
                <w:lang w:val="uk-UA" w:eastAsia="ru-RU"/>
              </w:rPr>
            </w:pPr>
          </w:p>
        </w:tc>
        <w:tc>
          <w:tcPr>
            <w:tcW w:w="3645" w:type="dxa"/>
          </w:tcPr>
          <w:p w14:paraId="2EBD2F45" w14:textId="77777777" w:rsidR="009639B4" w:rsidRPr="009752D5" w:rsidRDefault="009639B4" w:rsidP="00597716">
            <w:pPr>
              <w:rPr>
                <w:rFonts w:ascii="Times New Roman" w:eastAsia="Times New Roman" w:hAnsi="Times New Roman" w:cs="Times New Roman"/>
                <w:lang w:val="uk-UA" w:eastAsia="ru-RU"/>
              </w:rPr>
            </w:pPr>
            <w:r w:rsidRPr="009752D5">
              <w:rPr>
                <w:rFonts w:ascii="Times New Roman" w:eastAsia="Times New Roman" w:hAnsi="Times New Roman" w:cs="Times New Roman"/>
                <w:lang w:val="uk-UA" w:eastAsia="ru-RU"/>
              </w:rPr>
              <w:t xml:space="preserve">4.2 </w:t>
            </w:r>
            <w:r>
              <w:rPr>
                <w:rFonts w:ascii="Times New Roman" w:eastAsia="Times New Roman" w:hAnsi="Times New Roman" w:cs="Times New Roman"/>
                <w:lang w:val="uk-UA" w:eastAsia="ru-RU"/>
              </w:rPr>
              <w:t>В</w:t>
            </w:r>
            <w:r w:rsidRPr="009752D5">
              <w:rPr>
                <w:rFonts w:ascii="Times New Roman" w:eastAsia="Times New Roman" w:hAnsi="Times New Roman" w:cs="Times New Roman"/>
                <w:lang w:val="uk-UA" w:eastAsia="ru-RU"/>
              </w:rPr>
              <w:t xml:space="preserve">исвітлення </w:t>
            </w:r>
            <w:r>
              <w:rPr>
                <w:rFonts w:ascii="Times New Roman" w:eastAsia="Times New Roman" w:hAnsi="Times New Roman" w:cs="Times New Roman"/>
                <w:lang w:val="uk-UA" w:eastAsia="ru-RU"/>
              </w:rPr>
              <w:t xml:space="preserve"> </w:t>
            </w:r>
            <w:r w:rsidRPr="00D76883">
              <w:rPr>
                <w:rFonts w:ascii="Times New Roman" w:eastAsia="Times New Roman" w:hAnsi="Times New Roman" w:cs="Times New Roman"/>
                <w:color w:val="2A2A2A"/>
                <w:sz w:val="24"/>
                <w:szCs w:val="24"/>
                <w:lang w:val="uk-UA" w:eastAsia="ru-RU"/>
              </w:rPr>
              <w:t>на сторінках соціальної мережі</w:t>
            </w:r>
            <w:r>
              <w:rPr>
                <w:rFonts w:ascii="Times New Roman" w:eastAsia="Times New Roman" w:hAnsi="Times New Roman" w:cs="Times New Roman"/>
                <w:lang w:val="uk-UA" w:eastAsia="ru-RU"/>
              </w:rPr>
              <w:t xml:space="preserve"> заходів</w:t>
            </w:r>
            <w:r w:rsidRPr="009752D5">
              <w:rPr>
                <w:rFonts w:ascii="Times New Roman" w:eastAsia="Times New Roman" w:hAnsi="Times New Roman" w:cs="Times New Roman"/>
                <w:lang w:val="uk-UA" w:eastAsia="ru-RU"/>
              </w:rPr>
              <w:t xml:space="preserve"> </w:t>
            </w:r>
            <w:r>
              <w:rPr>
                <w:rFonts w:ascii="Times New Roman" w:eastAsia="Times New Roman" w:hAnsi="Times New Roman" w:cs="Times New Roman"/>
                <w:lang w:val="uk-UA" w:eastAsia="ru-RU"/>
              </w:rPr>
              <w:t>з національно – патріотичного</w:t>
            </w:r>
            <w:r w:rsidRPr="009752D5">
              <w:rPr>
                <w:rFonts w:ascii="Times New Roman" w:eastAsia="Times New Roman" w:hAnsi="Times New Roman" w:cs="Times New Roman"/>
                <w:lang w:val="uk-UA" w:eastAsia="ru-RU"/>
              </w:rPr>
              <w:t xml:space="preserve"> виховання</w:t>
            </w:r>
            <w:r>
              <w:rPr>
                <w:rFonts w:ascii="Times New Roman" w:eastAsia="Times New Roman" w:hAnsi="Times New Roman" w:cs="Times New Roman"/>
                <w:lang w:val="uk-UA" w:eastAsia="ru-RU"/>
              </w:rPr>
              <w:t xml:space="preserve"> </w:t>
            </w:r>
            <w:r w:rsidRPr="009752D5">
              <w:rPr>
                <w:rFonts w:ascii="Times New Roman" w:eastAsia="Times New Roman" w:hAnsi="Times New Roman" w:cs="Times New Roman"/>
                <w:lang w:val="uk-UA" w:eastAsia="ru-RU"/>
              </w:rPr>
              <w:t xml:space="preserve">для підвищення патріотизму населення </w:t>
            </w:r>
            <w:r>
              <w:rPr>
                <w:rFonts w:ascii="Times New Roman" w:eastAsia="Times New Roman" w:hAnsi="Times New Roman" w:cs="Times New Roman"/>
                <w:lang w:val="uk-UA" w:eastAsia="ru-RU"/>
              </w:rPr>
              <w:t>громади</w:t>
            </w:r>
          </w:p>
        </w:tc>
        <w:tc>
          <w:tcPr>
            <w:tcW w:w="1417" w:type="dxa"/>
          </w:tcPr>
          <w:p w14:paraId="2ACB2F4D" w14:textId="77777777" w:rsidR="009639B4" w:rsidRPr="009752D5" w:rsidRDefault="009639B4" w:rsidP="00597716">
            <w:pPr>
              <w:jc w:val="center"/>
              <w:rPr>
                <w:rFonts w:ascii="Times New Roman" w:hAnsi="Times New Roman" w:cs="Times New Roman"/>
                <w:lang w:val="uk-UA"/>
              </w:rPr>
            </w:pPr>
            <w:r>
              <w:rPr>
                <w:rFonts w:ascii="Times New Roman" w:hAnsi="Times New Roman" w:cs="Times New Roman"/>
                <w:lang w:val="uk-UA"/>
              </w:rPr>
              <w:t>щорічно</w:t>
            </w:r>
          </w:p>
        </w:tc>
        <w:tc>
          <w:tcPr>
            <w:tcW w:w="2114" w:type="dxa"/>
          </w:tcPr>
          <w:p w14:paraId="4FE27084" w14:textId="77777777" w:rsidR="009639B4" w:rsidRPr="009752D5" w:rsidRDefault="009639B4" w:rsidP="00597716">
            <w:pPr>
              <w:rPr>
                <w:rFonts w:ascii="Times New Roman" w:hAnsi="Times New Roman" w:cs="Times New Roman"/>
                <w:lang w:val="uk-UA"/>
              </w:rPr>
            </w:pPr>
            <w:r>
              <w:rPr>
                <w:rFonts w:ascii="Times New Roman" w:eastAsia="Calibri" w:hAnsi="Times New Roman" w:cs="Times New Roman"/>
                <w:lang w:val="uk-UA" w:eastAsia="ru-RU"/>
              </w:rPr>
              <w:t>Сіверська міська рада, управління освіти, заклади культури, освіти, молодіжний центр</w:t>
            </w:r>
          </w:p>
        </w:tc>
        <w:tc>
          <w:tcPr>
            <w:tcW w:w="948" w:type="dxa"/>
          </w:tcPr>
          <w:p w14:paraId="3D036619"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4670A75F"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6AD1BCA1"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9" w:type="dxa"/>
          </w:tcPr>
          <w:p w14:paraId="0B3E5385"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48" w:type="dxa"/>
          </w:tcPr>
          <w:p w14:paraId="7116BF80"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c>
          <w:tcPr>
            <w:tcW w:w="956" w:type="dxa"/>
          </w:tcPr>
          <w:p w14:paraId="10BD7575" w14:textId="77777777" w:rsidR="009639B4" w:rsidRPr="009752D5" w:rsidRDefault="009639B4" w:rsidP="00597716">
            <w:pPr>
              <w:rPr>
                <w:rFonts w:ascii="Times New Roman" w:hAnsi="Times New Roman" w:cs="Times New Roman"/>
                <w:lang w:val="uk-UA"/>
              </w:rPr>
            </w:pPr>
            <w:r w:rsidRPr="009752D5">
              <w:rPr>
                <w:rFonts w:ascii="Times New Roman" w:hAnsi="Times New Roman" w:cs="Times New Roman"/>
                <w:lang w:val="uk-UA"/>
              </w:rPr>
              <w:t>-</w:t>
            </w:r>
          </w:p>
        </w:tc>
      </w:tr>
      <w:tr w:rsidR="009639B4" w:rsidRPr="009752D5" w14:paraId="1A11C477" w14:textId="77777777" w:rsidTr="00597716">
        <w:tc>
          <w:tcPr>
            <w:tcW w:w="518" w:type="dxa"/>
          </w:tcPr>
          <w:p w14:paraId="42DDA62A" w14:textId="77777777" w:rsidR="009639B4" w:rsidRPr="009752D5" w:rsidRDefault="009639B4" w:rsidP="00597716">
            <w:pPr>
              <w:rPr>
                <w:rFonts w:ascii="Times New Roman" w:hAnsi="Times New Roman" w:cs="Times New Roman"/>
                <w:lang w:val="uk-UA"/>
              </w:rPr>
            </w:pPr>
          </w:p>
        </w:tc>
        <w:tc>
          <w:tcPr>
            <w:tcW w:w="1913" w:type="dxa"/>
          </w:tcPr>
          <w:p w14:paraId="4C3C6B74" w14:textId="77777777" w:rsidR="009639B4" w:rsidRPr="009752D5" w:rsidRDefault="009639B4" w:rsidP="00597716">
            <w:pPr>
              <w:widowControl w:val="0"/>
              <w:jc w:val="both"/>
              <w:rPr>
                <w:rFonts w:ascii="Times New Roman" w:eastAsia="Calibri" w:hAnsi="Times New Roman" w:cs="Times New Roman"/>
                <w:bCs/>
                <w:lang w:val="uk-UA" w:eastAsia="ru-RU"/>
              </w:rPr>
            </w:pPr>
          </w:p>
        </w:tc>
        <w:tc>
          <w:tcPr>
            <w:tcW w:w="3645" w:type="dxa"/>
          </w:tcPr>
          <w:p w14:paraId="44F324F2" w14:textId="77777777" w:rsidR="009639B4" w:rsidRPr="009752D5" w:rsidRDefault="009639B4" w:rsidP="00597716">
            <w:pPr>
              <w:rPr>
                <w:rFonts w:ascii="Times New Roman" w:eastAsia="Times New Roman" w:hAnsi="Times New Roman" w:cs="Times New Roman"/>
                <w:lang w:val="uk-UA" w:eastAsia="ru-RU"/>
              </w:rPr>
            </w:pPr>
          </w:p>
        </w:tc>
        <w:tc>
          <w:tcPr>
            <w:tcW w:w="1417" w:type="dxa"/>
          </w:tcPr>
          <w:p w14:paraId="3EDD2FA8" w14:textId="77777777" w:rsidR="009639B4" w:rsidRPr="009752D5" w:rsidRDefault="009639B4" w:rsidP="00597716">
            <w:pPr>
              <w:jc w:val="center"/>
              <w:rPr>
                <w:rFonts w:ascii="Times New Roman" w:hAnsi="Times New Roman" w:cs="Times New Roman"/>
                <w:lang w:val="uk-UA"/>
              </w:rPr>
            </w:pPr>
          </w:p>
        </w:tc>
        <w:tc>
          <w:tcPr>
            <w:tcW w:w="2114" w:type="dxa"/>
          </w:tcPr>
          <w:p w14:paraId="467A0E68" w14:textId="77777777" w:rsidR="009639B4" w:rsidRPr="009752D5" w:rsidRDefault="009639B4" w:rsidP="00597716">
            <w:pPr>
              <w:rPr>
                <w:rFonts w:ascii="Times New Roman" w:hAnsi="Times New Roman" w:cs="Times New Roman"/>
                <w:b/>
                <w:lang w:val="uk-UA"/>
              </w:rPr>
            </w:pPr>
            <w:r w:rsidRPr="009752D5">
              <w:rPr>
                <w:rFonts w:ascii="Times New Roman" w:hAnsi="Times New Roman" w:cs="Times New Roman"/>
                <w:b/>
                <w:lang w:val="uk-UA"/>
              </w:rPr>
              <w:t>ВСЬОГО</w:t>
            </w:r>
          </w:p>
        </w:tc>
        <w:tc>
          <w:tcPr>
            <w:tcW w:w="948" w:type="dxa"/>
          </w:tcPr>
          <w:p w14:paraId="53878578" w14:textId="77777777" w:rsidR="009639B4" w:rsidRPr="009752D5" w:rsidRDefault="009639B4" w:rsidP="00597716">
            <w:pPr>
              <w:rPr>
                <w:rFonts w:ascii="Times New Roman" w:hAnsi="Times New Roman" w:cs="Times New Roman"/>
                <w:b/>
                <w:lang w:val="uk-UA"/>
              </w:rPr>
            </w:pPr>
            <w:r>
              <w:rPr>
                <w:rFonts w:ascii="Times New Roman" w:hAnsi="Times New Roman" w:cs="Times New Roman"/>
                <w:b/>
                <w:lang w:val="uk-UA"/>
              </w:rPr>
              <w:t>25</w:t>
            </w:r>
            <w:r w:rsidRPr="009752D5">
              <w:rPr>
                <w:rFonts w:ascii="Times New Roman" w:hAnsi="Times New Roman" w:cs="Times New Roman"/>
                <w:b/>
                <w:lang w:val="uk-UA"/>
              </w:rPr>
              <w:t>,0</w:t>
            </w:r>
          </w:p>
        </w:tc>
        <w:tc>
          <w:tcPr>
            <w:tcW w:w="948" w:type="dxa"/>
          </w:tcPr>
          <w:p w14:paraId="111836B2" w14:textId="77777777" w:rsidR="009639B4" w:rsidRPr="009752D5" w:rsidRDefault="009639B4" w:rsidP="00597716">
            <w:pPr>
              <w:rPr>
                <w:rFonts w:ascii="Times New Roman" w:hAnsi="Times New Roman" w:cs="Times New Roman"/>
                <w:b/>
                <w:lang w:val="uk-UA"/>
              </w:rPr>
            </w:pPr>
            <w:r>
              <w:rPr>
                <w:rFonts w:ascii="Times New Roman" w:hAnsi="Times New Roman" w:cs="Times New Roman"/>
                <w:b/>
                <w:lang w:val="uk-UA"/>
              </w:rPr>
              <w:t>25</w:t>
            </w:r>
            <w:r w:rsidRPr="009752D5">
              <w:rPr>
                <w:rFonts w:ascii="Times New Roman" w:hAnsi="Times New Roman" w:cs="Times New Roman"/>
                <w:b/>
                <w:lang w:val="uk-UA"/>
              </w:rPr>
              <w:t>,0</w:t>
            </w:r>
          </w:p>
        </w:tc>
        <w:tc>
          <w:tcPr>
            <w:tcW w:w="948" w:type="dxa"/>
          </w:tcPr>
          <w:p w14:paraId="68F705EE" w14:textId="77777777" w:rsidR="009639B4" w:rsidRPr="009752D5" w:rsidRDefault="009639B4" w:rsidP="00597716">
            <w:pPr>
              <w:rPr>
                <w:rFonts w:ascii="Times New Roman" w:hAnsi="Times New Roman" w:cs="Times New Roman"/>
                <w:b/>
                <w:lang w:val="uk-UA"/>
              </w:rPr>
            </w:pPr>
            <w:r>
              <w:rPr>
                <w:rFonts w:ascii="Times New Roman" w:hAnsi="Times New Roman" w:cs="Times New Roman"/>
                <w:b/>
                <w:lang w:val="uk-UA"/>
              </w:rPr>
              <w:t>25</w:t>
            </w:r>
            <w:r w:rsidRPr="009752D5">
              <w:rPr>
                <w:rFonts w:ascii="Times New Roman" w:hAnsi="Times New Roman" w:cs="Times New Roman"/>
                <w:b/>
                <w:lang w:val="uk-UA"/>
              </w:rPr>
              <w:t>,0</w:t>
            </w:r>
          </w:p>
        </w:tc>
        <w:tc>
          <w:tcPr>
            <w:tcW w:w="949" w:type="dxa"/>
          </w:tcPr>
          <w:p w14:paraId="67AB6F4C" w14:textId="77777777" w:rsidR="009639B4" w:rsidRPr="009752D5" w:rsidRDefault="009639B4" w:rsidP="00597716">
            <w:pPr>
              <w:rPr>
                <w:rFonts w:ascii="Times New Roman" w:hAnsi="Times New Roman" w:cs="Times New Roman"/>
                <w:b/>
                <w:lang w:val="uk-UA"/>
              </w:rPr>
            </w:pPr>
            <w:r>
              <w:rPr>
                <w:rFonts w:ascii="Times New Roman" w:hAnsi="Times New Roman" w:cs="Times New Roman"/>
                <w:b/>
                <w:lang w:val="uk-UA"/>
              </w:rPr>
              <w:t>25</w:t>
            </w:r>
            <w:r w:rsidRPr="009752D5">
              <w:rPr>
                <w:rFonts w:ascii="Times New Roman" w:hAnsi="Times New Roman" w:cs="Times New Roman"/>
                <w:b/>
                <w:lang w:val="uk-UA"/>
              </w:rPr>
              <w:t>,0</w:t>
            </w:r>
          </w:p>
        </w:tc>
        <w:tc>
          <w:tcPr>
            <w:tcW w:w="948" w:type="dxa"/>
          </w:tcPr>
          <w:p w14:paraId="36D9AFC5" w14:textId="77777777" w:rsidR="009639B4" w:rsidRPr="009752D5" w:rsidRDefault="009639B4" w:rsidP="00597716">
            <w:pPr>
              <w:rPr>
                <w:rFonts w:ascii="Times New Roman" w:hAnsi="Times New Roman" w:cs="Times New Roman"/>
                <w:b/>
                <w:lang w:val="uk-UA"/>
              </w:rPr>
            </w:pPr>
            <w:r>
              <w:rPr>
                <w:rFonts w:ascii="Times New Roman" w:hAnsi="Times New Roman" w:cs="Times New Roman"/>
                <w:b/>
                <w:lang w:val="uk-UA"/>
              </w:rPr>
              <w:t>25</w:t>
            </w:r>
            <w:r w:rsidRPr="009752D5">
              <w:rPr>
                <w:rFonts w:ascii="Times New Roman" w:hAnsi="Times New Roman" w:cs="Times New Roman"/>
                <w:b/>
                <w:lang w:val="uk-UA"/>
              </w:rPr>
              <w:t>,0</w:t>
            </w:r>
          </w:p>
        </w:tc>
        <w:tc>
          <w:tcPr>
            <w:tcW w:w="956" w:type="dxa"/>
          </w:tcPr>
          <w:p w14:paraId="5838E764" w14:textId="77777777" w:rsidR="009639B4" w:rsidRPr="009752D5" w:rsidRDefault="009639B4" w:rsidP="00597716">
            <w:pPr>
              <w:rPr>
                <w:rFonts w:ascii="Times New Roman" w:hAnsi="Times New Roman" w:cs="Times New Roman"/>
                <w:b/>
                <w:lang w:val="uk-UA"/>
              </w:rPr>
            </w:pPr>
            <w:r>
              <w:rPr>
                <w:rFonts w:ascii="Times New Roman" w:hAnsi="Times New Roman" w:cs="Times New Roman"/>
                <w:b/>
                <w:lang w:val="uk-UA"/>
              </w:rPr>
              <w:t>125</w:t>
            </w:r>
            <w:r w:rsidRPr="009752D5">
              <w:rPr>
                <w:rFonts w:ascii="Times New Roman" w:hAnsi="Times New Roman" w:cs="Times New Roman"/>
                <w:b/>
                <w:lang w:val="uk-UA"/>
              </w:rPr>
              <w:t>,0</w:t>
            </w:r>
          </w:p>
        </w:tc>
      </w:tr>
    </w:tbl>
    <w:p w14:paraId="36AADA9A" w14:textId="77777777" w:rsidR="009639B4" w:rsidRPr="009752D5" w:rsidRDefault="009639B4" w:rsidP="009639B4">
      <w:pPr>
        <w:rPr>
          <w:rFonts w:ascii="Times New Roman" w:hAnsi="Times New Roman" w:cs="Times New Roman"/>
        </w:rPr>
      </w:pPr>
    </w:p>
    <w:p w14:paraId="539129D3" w14:textId="77777777" w:rsidR="009639B4" w:rsidRDefault="009639B4" w:rsidP="009639B4">
      <w:pPr>
        <w:spacing w:after="0" w:line="240" w:lineRule="auto"/>
        <w:rPr>
          <w:rFonts w:ascii="Times New Roman" w:eastAsia="Times New Roman" w:hAnsi="Times New Roman" w:cs="Times New Roman"/>
          <w:sz w:val="24"/>
          <w:szCs w:val="24"/>
          <w:lang w:eastAsia="ru-RU"/>
        </w:rPr>
      </w:pPr>
    </w:p>
    <w:p w14:paraId="02FE625E" w14:textId="77777777" w:rsidR="009639B4" w:rsidRDefault="009639B4" w:rsidP="009639B4">
      <w:pPr>
        <w:spacing w:after="0" w:line="240" w:lineRule="auto"/>
        <w:rPr>
          <w:rFonts w:ascii="Times New Roman" w:eastAsia="Times New Roman" w:hAnsi="Times New Roman" w:cs="Times New Roman"/>
          <w:sz w:val="24"/>
          <w:szCs w:val="24"/>
          <w:lang w:eastAsia="ru-RU"/>
        </w:rPr>
      </w:pPr>
    </w:p>
    <w:p w14:paraId="74105409" w14:textId="77777777" w:rsidR="009639B4" w:rsidRDefault="009639B4" w:rsidP="009639B4">
      <w:pPr>
        <w:spacing w:after="0" w:line="240" w:lineRule="auto"/>
        <w:rPr>
          <w:rFonts w:ascii="Times New Roman" w:eastAsia="Times New Roman" w:hAnsi="Times New Roman" w:cs="Times New Roman"/>
          <w:sz w:val="24"/>
          <w:szCs w:val="24"/>
          <w:lang w:eastAsia="ru-RU"/>
        </w:rPr>
      </w:pPr>
    </w:p>
    <w:p w14:paraId="3174DDB3" w14:textId="77777777" w:rsidR="009639B4" w:rsidRPr="00287926" w:rsidRDefault="009639B4" w:rsidP="009639B4"/>
    <w:p w14:paraId="70F27D8A" w14:textId="77777777" w:rsidR="00B3217C" w:rsidRDefault="00B3217C" w:rsidP="00B3217C">
      <w:pPr>
        <w:jc w:val="both"/>
        <w:rPr>
          <w:sz w:val="28"/>
          <w:szCs w:val="28"/>
        </w:rPr>
      </w:pPr>
    </w:p>
    <w:p w14:paraId="21C6FC5B" w14:textId="77777777" w:rsidR="00B3217C" w:rsidRDefault="00B3217C" w:rsidP="00B3217C">
      <w:pPr>
        <w:jc w:val="both"/>
        <w:rPr>
          <w:sz w:val="28"/>
          <w:szCs w:val="28"/>
        </w:rPr>
      </w:pPr>
    </w:p>
    <w:p w14:paraId="552BD20B" w14:textId="77777777" w:rsidR="009639B4" w:rsidRDefault="009639B4" w:rsidP="00B3217C">
      <w:pPr>
        <w:jc w:val="both"/>
        <w:rPr>
          <w:sz w:val="28"/>
          <w:szCs w:val="28"/>
        </w:rPr>
        <w:sectPr w:rsidR="009639B4" w:rsidSect="009639B4">
          <w:pgSz w:w="16838" w:h="11906" w:orient="landscape"/>
          <w:pgMar w:top="1418" w:right="851" w:bottom="851" w:left="851" w:header="709" w:footer="709" w:gutter="0"/>
          <w:cols w:space="708"/>
          <w:docGrid w:linePitch="360"/>
        </w:sectPr>
      </w:pPr>
    </w:p>
    <w:p w14:paraId="49973E7F" w14:textId="77777777" w:rsidR="00597716" w:rsidRDefault="00597716" w:rsidP="00597716">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lastRenderedPageBreak/>
        <w:t xml:space="preserve">Про внесення змін до рішення міської </w:t>
      </w:r>
    </w:p>
    <w:p w14:paraId="4A455911" w14:textId="77777777" w:rsidR="00597716" w:rsidRDefault="00597716" w:rsidP="00597716">
      <w:pPr>
        <w:suppressAutoHyphens/>
        <w:spacing w:after="0" w:line="240" w:lineRule="auto"/>
        <w:ind w:right="5244"/>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w:t>
      </w:r>
    </w:p>
    <w:p w14:paraId="6176AD3A" w14:textId="77777777" w:rsidR="00597716" w:rsidRDefault="00597716" w:rsidP="00597716">
      <w:pPr>
        <w:suppressAutoHyphens/>
        <w:spacing w:after="0" w:line="240" w:lineRule="auto"/>
        <w:rPr>
          <w:rFonts w:ascii="Times New Roman" w:eastAsia="Times New Roman" w:hAnsi="Times New Roman" w:cs="Times New Roman"/>
          <w:sz w:val="26"/>
          <w:szCs w:val="26"/>
          <w:lang w:eastAsia="ar-SA"/>
        </w:rPr>
      </w:pPr>
    </w:p>
    <w:p w14:paraId="20E071EC" w14:textId="77777777" w:rsidR="00597716" w:rsidRDefault="00597716" w:rsidP="00597716">
      <w:pPr>
        <w:suppressAutoHyphens/>
        <w:spacing w:after="0" w:line="240"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          Розглянувши листи головного лікаря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w:t>
      </w:r>
      <w:proofErr w:type="spellStart"/>
      <w:r>
        <w:rPr>
          <w:rFonts w:ascii="Times New Roman" w:eastAsia="Times New Roman" w:hAnsi="Times New Roman" w:cs="Times New Roman"/>
          <w:sz w:val="26"/>
          <w:szCs w:val="26"/>
          <w:lang w:eastAsia="ar-SA"/>
        </w:rPr>
        <w:t>Корсун</w:t>
      </w:r>
      <w:proofErr w:type="spellEnd"/>
      <w:r>
        <w:rPr>
          <w:rFonts w:ascii="Times New Roman" w:eastAsia="Times New Roman" w:hAnsi="Times New Roman" w:cs="Times New Roman"/>
          <w:sz w:val="26"/>
          <w:szCs w:val="26"/>
          <w:lang w:eastAsia="ar-SA"/>
        </w:rPr>
        <w:t xml:space="preserve"> А.О. від 11.03.2021 №81, з метою виконання підприємством рішення Артемівського міськрайонного суду Донецької області, керуючись статтею 26 Закону України «Про місцеве самоврядування в Україні», міська рада</w:t>
      </w:r>
    </w:p>
    <w:p w14:paraId="5D7F3B22" w14:textId="77777777" w:rsidR="00597716" w:rsidRDefault="00597716" w:rsidP="00597716">
      <w:pPr>
        <w:suppressAutoHyphens/>
        <w:spacing w:after="0" w:line="240" w:lineRule="auto"/>
        <w:rPr>
          <w:rFonts w:ascii="Times New Roman" w:eastAsia="Times New Roman" w:hAnsi="Times New Roman" w:cs="Times New Roman"/>
          <w:sz w:val="26"/>
          <w:szCs w:val="26"/>
          <w:lang w:eastAsia="ar-SA"/>
        </w:rPr>
      </w:pPr>
    </w:p>
    <w:p w14:paraId="750C5D5E" w14:textId="77777777" w:rsidR="00597716" w:rsidRDefault="00597716" w:rsidP="00597716">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ВИРІШИЛА:</w:t>
      </w:r>
    </w:p>
    <w:p w14:paraId="7666CD11" w14:textId="77777777" w:rsidR="00597716" w:rsidRDefault="00597716" w:rsidP="00597716">
      <w:pPr>
        <w:suppressAutoHyphens/>
        <w:spacing w:after="0" w:line="240"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          1. </w:t>
      </w:r>
      <w:proofErr w:type="spellStart"/>
      <w:r>
        <w:rPr>
          <w:rFonts w:ascii="Times New Roman" w:eastAsia="Times New Roman" w:hAnsi="Times New Roman" w:cs="Times New Roman"/>
          <w:sz w:val="26"/>
          <w:szCs w:val="26"/>
          <w:lang w:eastAsia="ar-SA"/>
        </w:rPr>
        <w:t>Внести</w:t>
      </w:r>
      <w:proofErr w:type="spellEnd"/>
      <w:r>
        <w:rPr>
          <w:rFonts w:ascii="Times New Roman" w:eastAsia="Times New Roman" w:hAnsi="Times New Roman" w:cs="Times New Roman"/>
          <w:sz w:val="26"/>
          <w:szCs w:val="26"/>
          <w:lang w:eastAsia="ar-SA"/>
        </w:rPr>
        <w:t xml:space="preserve"> до рішення міської 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 наступні зміни:</w:t>
      </w:r>
    </w:p>
    <w:p w14:paraId="60D5F0FF" w14:textId="77777777" w:rsidR="00597716" w:rsidRDefault="00597716" w:rsidP="00597716">
      <w:pPr>
        <w:suppressAutoHyphens/>
        <w:spacing w:after="0" w:line="276"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          1.1. План заходів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 викласти в новій редакції.</w:t>
      </w:r>
    </w:p>
    <w:p w14:paraId="0A8B4F2A" w14:textId="77777777" w:rsidR="00597716" w:rsidRDefault="00597716" w:rsidP="00597716">
      <w:pPr>
        <w:suppressAutoHyphens/>
        <w:spacing w:after="0" w:line="240"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          </w:t>
      </w:r>
    </w:p>
    <w:p w14:paraId="1D68C0A6" w14:textId="77777777" w:rsidR="00597716" w:rsidRDefault="00597716" w:rsidP="00597716">
      <w:pPr>
        <w:suppressAutoHyphens/>
        <w:spacing w:after="0" w:line="240" w:lineRule="auto"/>
        <w:jc w:val="both"/>
        <w:rPr>
          <w:rFonts w:ascii="Times New Roman" w:eastAsia="Times New Roman" w:hAnsi="Times New Roman" w:cs="Times New Roman"/>
          <w:sz w:val="26"/>
          <w:szCs w:val="26"/>
          <w:lang w:eastAsia="ar-SA"/>
        </w:rPr>
      </w:pPr>
    </w:p>
    <w:p w14:paraId="56B3513B" w14:textId="77777777" w:rsidR="00597716" w:rsidRDefault="00597716" w:rsidP="00597716">
      <w:pPr>
        <w:suppressAutoHyphens/>
        <w:spacing w:after="0" w:line="240" w:lineRule="auto"/>
        <w:jc w:val="both"/>
        <w:rPr>
          <w:rFonts w:ascii="Times New Roman" w:eastAsia="Times New Roman" w:hAnsi="Times New Roman" w:cs="Times New Roman"/>
          <w:sz w:val="26"/>
          <w:szCs w:val="26"/>
          <w:lang w:eastAsia="ar-SA"/>
        </w:rPr>
      </w:pPr>
    </w:p>
    <w:p w14:paraId="384035BA" w14:textId="77777777" w:rsidR="00597716" w:rsidRDefault="00597716" w:rsidP="00597716">
      <w:pPr>
        <w:tabs>
          <w:tab w:val="left" w:pos="6804"/>
        </w:tabs>
        <w:suppressAutoHyphens/>
        <w:spacing w:after="0" w:line="240"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Міський голова                                                                              </w:t>
      </w:r>
      <w:proofErr w:type="spellStart"/>
      <w:r>
        <w:rPr>
          <w:rFonts w:ascii="Times New Roman" w:eastAsia="Times New Roman" w:hAnsi="Times New Roman" w:cs="Times New Roman"/>
          <w:sz w:val="26"/>
          <w:szCs w:val="26"/>
          <w:lang w:eastAsia="ar-SA"/>
        </w:rPr>
        <w:t>А.О.Черняєв</w:t>
      </w:r>
      <w:proofErr w:type="spellEnd"/>
    </w:p>
    <w:p w14:paraId="1259ECA0" w14:textId="77777777" w:rsidR="00597716" w:rsidRDefault="00597716" w:rsidP="00597716">
      <w:pPr>
        <w:spacing w:after="0" w:line="240" w:lineRule="auto"/>
        <w:rPr>
          <w:rFonts w:ascii="Times New Roman" w:eastAsia="Times New Roman" w:hAnsi="Times New Roman" w:cs="Times New Roman"/>
          <w:sz w:val="24"/>
          <w:szCs w:val="24"/>
          <w:lang w:eastAsia="ar-SA"/>
        </w:rPr>
        <w:sectPr w:rsidR="00597716">
          <w:pgSz w:w="11906" w:h="16838"/>
          <w:pgMar w:top="851" w:right="567" w:bottom="851" w:left="851" w:header="709" w:footer="709" w:gutter="0"/>
          <w:cols w:space="720"/>
        </w:sectPr>
      </w:pPr>
    </w:p>
    <w:p w14:paraId="1ED7779D" w14:textId="77777777" w:rsidR="00597716" w:rsidRDefault="00597716" w:rsidP="00597716">
      <w:pPr>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w:t>
      </w:r>
    </w:p>
    <w:p w14:paraId="4B14926F" w14:textId="77777777" w:rsidR="00597716" w:rsidRDefault="00597716" w:rsidP="00597716">
      <w:pPr>
        <w:spacing w:after="0"/>
        <w:rPr>
          <w:rFonts w:ascii="Times New Roman" w:eastAsia="Times New Roman" w:hAnsi="Times New Roman" w:cs="Times New Roman"/>
          <w:sz w:val="24"/>
          <w:szCs w:val="24"/>
          <w:lang w:eastAsia="ar-SA"/>
        </w:rPr>
      </w:pPr>
    </w:p>
    <w:p w14:paraId="6F428257" w14:textId="77777777" w:rsidR="00597716" w:rsidRDefault="00597716" w:rsidP="00597716">
      <w:pPr>
        <w:spacing w:after="0"/>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                                                                                                                                                                                               </w:t>
      </w:r>
      <w:r>
        <w:rPr>
          <w:rFonts w:ascii="Times New Roman" w:hAnsi="Times New Roman" w:cs="Times New Roman"/>
          <w:sz w:val="24"/>
          <w:szCs w:val="24"/>
        </w:rPr>
        <w:t>Затверджено</w:t>
      </w:r>
    </w:p>
    <w:p w14:paraId="658F3186" w14:textId="77777777" w:rsidR="00597716" w:rsidRDefault="00597716" w:rsidP="00597716">
      <w:pPr>
        <w:tabs>
          <w:tab w:val="left" w:pos="3686"/>
        </w:tabs>
        <w:rPr>
          <w:rFonts w:ascii="Times New Roman" w:hAnsi="Times New Roman" w:cs="Times New Roman"/>
          <w:sz w:val="24"/>
          <w:szCs w:val="24"/>
        </w:rPr>
      </w:pPr>
      <w:r>
        <w:rPr>
          <w:rFonts w:ascii="Times New Roman" w:hAnsi="Times New Roman" w:cs="Times New Roman"/>
          <w:sz w:val="24"/>
          <w:szCs w:val="24"/>
        </w:rPr>
        <w:t xml:space="preserve">                                                                                                                                                                                                                   рішенням міської ради</w:t>
      </w:r>
    </w:p>
    <w:p w14:paraId="416BCD80" w14:textId="77777777" w:rsidR="00597716" w:rsidRDefault="00597716" w:rsidP="00597716">
      <w:pPr>
        <w:tabs>
          <w:tab w:val="left" w:pos="3686"/>
        </w:tabs>
        <w:rPr>
          <w:rFonts w:ascii="Times New Roman" w:hAnsi="Times New Roman" w:cs="Times New Roman"/>
          <w:sz w:val="24"/>
          <w:szCs w:val="24"/>
        </w:rPr>
      </w:pPr>
      <w:r>
        <w:rPr>
          <w:rFonts w:ascii="Times New Roman" w:hAnsi="Times New Roman" w:cs="Times New Roman"/>
          <w:sz w:val="24"/>
          <w:szCs w:val="24"/>
        </w:rPr>
        <w:t xml:space="preserve">                                                                                                                                                                                                                   __________№________</w:t>
      </w:r>
    </w:p>
    <w:p w14:paraId="5FB78FF3" w14:textId="77777777" w:rsidR="00597716" w:rsidRDefault="00597716" w:rsidP="00597716">
      <w:pPr>
        <w:jc w:val="right"/>
        <w:rPr>
          <w:rFonts w:ascii="Times New Roman" w:hAnsi="Times New Roman" w:cs="Times New Roman"/>
          <w:b/>
          <w:bCs/>
          <w:sz w:val="24"/>
          <w:szCs w:val="24"/>
        </w:rPr>
      </w:pPr>
    </w:p>
    <w:p w14:paraId="201A3F10" w14:textId="77777777" w:rsidR="00597716" w:rsidRDefault="00597716" w:rsidP="0059771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План заходів  програми фінансової підтримки</w:t>
      </w:r>
    </w:p>
    <w:p w14:paraId="29F1FDDD" w14:textId="77777777" w:rsidR="00597716" w:rsidRDefault="00597716" w:rsidP="00597716">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w:t>
      </w:r>
    </w:p>
    <w:p w14:paraId="43A4D1D7" w14:textId="77777777" w:rsidR="00597716" w:rsidRDefault="00597716" w:rsidP="00597716">
      <w:pPr>
        <w:spacing w:after="0"/>
        <w:jc w:val="center"/>
        <w:rPr>
          <w:rFonts w:ascii="Times New Roman" w:hAnsi="Times New Roman" w:cs="Times New Roman"/>
          <w:b/>
          <w:bCs/>
          <w:sz w:val="24"/>
          <w:szCs w:val="24"/>
        </w:rPr>
      </w:pPr>
      <w:r>
        <w:rPr>
          <w:rFonts w:ascii="Times New Roman" w:hAnsi="Times New Roman" w:cs="Times New Roman"/>
          <w:b/>
          <w:bCs/>
          <w:sz w:val="24"/>
          <w:szCs w:val="24"/>
        </w:rPr>
        <w:t>на 2021 рік</w:t>
      </w:r>
    </w:p>
    <w:tbl>
      <w:tblPr>
        <w:tblW w:w="1522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910"/>
        <w:gridCol w:w="5529"/>
        <w:gridCol w:w="1559"/>
        <w:gridCol w:w="2553"/>
        <w:gridCol w:w="2108"/>
      </w:tblGrid>
      <w:tr w:rsidR="00597716" w14:paraId="50C83ACB" w14:textId="77777777" w:rsidTr="00597716">
        <w:trPr>
          <w:trHeight w:val="1115"/>
        </w:trPr>
        <w:tc>
          <w:tcPr>
            <w:tcW w:w="566" w:type="dxa"/>
            <w:tcBorders>
              <w:top w:val="single" w:sz="4" w:space="0" w:color="auto"/>
              <w:left w:val="single" w:sz="4" w:space="0" w:color="auto"/>
              <w:bottom w:val="single" w:sz="4" w:space="0" w:color="auto"/>
              <w:right w:val="single" w:sz="4" w:space="0" w:color="auto"/>
            </w:tcBorders>
            <w:hideMark/>
          </w:tcPr>
          <w:p w14:paraId="2512F4AE" w14:textId="77777777" w:rsidR="00597716" w:rsidRDefault="00597716">
            <w:pPr>
              <w:spacing w:line="276" w:lineRule="auto"/>
              <w:jc w:val="center"/>
              <w:rPr>
                <w:rFonts w:ascii="Times New Roman" w:hAnsi="Times New Roman" w:cs="Times New Roman"/>
                <w:sz w:val="24"/>
                <w:szCs w:val="24"/>
              </w:rPr>
            </w:pPr>
            <w:r>
              <w:rPr>
                <w:rFonts w:ascii="Times New Roman" w:hAnsi="Times New Roman" w:cs="Times New Roman"/>
                <w:sz w:val="24"/>
                <w:szCs w:val="24"/>
              </w:rPr>
              <w:t>№ з/п</w:t>
            </w:r>
          </w:p>
        </w:tc>
        <w:tc>
          <w:tcPr>
            <w:tcW w:w="2909" w:type="dxa"/>
            <w:tcBorders>
              <w:top w:val="single" w:sz="4" w:space="0" w:color="auto"/>
              <w:left w:val="single" w:sz="4" w:space="0" w:color="auto"/>
              <w:bottom w:val="single" w:sz="4" w:space="0" w:color="auto"/>
              <w:right w:val="single" w:sz="4" w:space="0" w:color="auto"/>
            </w:tcBorders>
            <w:hideMark/>
          </w:tcPr>
          <w:p w14:paraId="63418D4D" w14:textId="77777777" w:rsidR="00597716" w:rsidRDefault="00597716">
            <w:pPr>
              <w:spacing w:line="276" w:lineRule="auto"/>
              <w:jc w:val="center"/>
              <w:rPr>
                <w:rFonts w:ascii="Times New Roman" w:hAnsi="Times New Roman" w:cs="Times New Roman"/>
                <w:sz w:val="24"/>
                <w:szCs w:val="24"/>
              </w:rPr>
            </w:pPr>
            <w:r>
              <w:rPr>
                <w:rFonts w:ascii="Times New Roman" w:hAnsi="Times New Roman" w:cs="Times New Roman"/>
                <w:sz w:val="24"/>
                <w:szCs w:val="24"/>
              </w:rPr>
              <w:t>Назва напряму діяльності (пріоритетні завдання)</w:t>
            </w:r>
          </w:p>
        </w:tc>
        <w:tc>
          <w:tcPr>
            <w:tcW w:w="5528" w:type="dxa"/>
            <w:tcBorders>
              <w:top w:val="single" w:sz="4" w:space="0" w:color="auto"/>
              <w:left w:val="single" w:sz="4" w:space="0" w:color="auto"/>
              <w:bottom w:val="single" w:sz="4" w:space="0" w:color="auto"/>
              <w:right w:val="single" w:sz="4" w:space="0" w:color="auto"/>
            </w:tcBorders>
            <w:hideMark/>
          </w:tcPr>
          <w:p w14:paraId="64D6B7DC" w14:textId="77777777" w:rsidR="00597716" w:rsidRDefault="00597716">
            <w:pPr>
              <w:spacing w:line="276" w:lineRule="auto"/>
              <w:jc w:val="center"/>
              <w:rPr>
                <w:rFonts w:ascii="Times New Roman" w:hAnsi="Times New Roman" w:cs="Times New Roman"/>
                <w:sz w:val="24"/>
                <w:szCs w:val="24"/>
              </w:rPr>
            </w:pPr>
            <w:r>
              <w:rPr>
                <w:rFonts w:ascii="Times New Roman" w:hAnsi="Times New Roman" w:cs="Times New Roman"/>
                <w:sz w:val="24"/>
                <w:szCs w:val="24"/>
              </w:rPr>
              <w:t>Перелік заходів програми</w:t>
            </w:r>
          </w:p>
        </w:tc>
        <w:tc>
          <w:tcPr>
            <w:tcW w:w="1559" w:type="dxa"/>
            <w:tcBorders>
              <w:top w:val="single" w:sz="4" w:space="0" w:color="auto"/>
              <w:left w:val="single" w:sz="4" w:space="0" w:color="auto"/>
              <w:bottom w:val="single" w:sz="4" w:space="0" w:color="auto"/>
              <w:right w:val="single" w:sz="4" w:space="0" w:color="auto"/>
            </w:tcBorders>
            <w:hideMark/>
          </w:tcPr>
          <w:p w14:paraId="1C585A8D" w14:textId="77777777" w:rsidR="00597716" w:rsidRDefault="00597716">
            <w:pPr>
              <w:spacing w:line="276" w:lineRule="auto"/>
              <w:jc w:val="center"/>
              <w:rPr>
                <w:rFonts w:ascii="Times New Roman" w:hAnsi="Times New Roman" w:cs="Times New Roman"/>
                <w:sz w:val="24"/>
                <w:szCs w:val="24"/>
              </w:rPr>
            </w:pPr>
            <w:r>
              <w:rPr>
                <w:rFonts w:ascii="Times New Roman" w:hAnsi="Times New Roman" w:cs="Times New Roman"/>
                <w:sz w:val="24"/>
                <w:szCs w:val="24"/>
              </w:rPr>
              <w:t>Строк вико</w:t>
            </w:r>
            <w:r>
              <w:rPr>
                <w:rFonts w:ascii="Times New Roman" w:hAnsi="Times New Roman" w:cs="Times New Roman"/>
                <w:sz w:val="24"/>
                <w:szCs w:val="24"/>
              </w:rPr>
              <w:softHyphen/>
              <w:t>нання заходу</w:t>
            </w:r>
          </w:p>
        </w:tc>
        <w:tc>
          <w:tcPr>
            <w:tcW w:w="2552" w:type="dxa"/>
            <w:tcBorders>
              <w:top w:val="single" w:sz="4" w:space="0" w:color="auto"/>
              <w:left w:val="single" w:sz="4" w:space="0" w:color="auto"/>
              <w:bottom w:val="single" w:sz="4" w:space="0" w:color="auto"/>
              <w:right w:val="single" w:sz="4" w:space="0" w:color="auto"/>
            </w:tcBorders>
            <w:hideMark/>
          </w:tcPr>
          <w:p w14:paraId="04968EB8" w14:textId="77777777" w:rsidR="00597716" w:rsidRDefault="00597716">
            <w:pPr>
              <w:spacing w:line="276" w:lineRule="auto"/>
              <w:ind w:right="-106"/>
              <w:jc w:val="center"/>
              <w:rPr>
                <w:rFonts w:ascii="Times New Roman" w:hAnsi="Times New Roman" w:cs="Times New Roman"/>
                <w:sz w:val="24"/>
                <w:szCs w:val="24"/>
              </w:rPr>
            </w:pPr>
            <w:r>
              <w:rPr>
                <w:rFonts w:ascii="Times New Roman" w:hAnsi="Times New Roman" w:cs="Times New Roman"/>
                <w:sz w:val="24"/>
                <w:szCs w:val="24"/>
              </w:rPr>
              <w:t>Джерела фінансування</w:t>
            </w:r>
          </w:p>
        </w:tc>
        <w:tc>
          <w:tcPr>
            <w:tcW w:w="2108" w:type="dxa"/>
            <w:tcBorders>
              <w:top w:val="single" w:sz="4" w:space="0" w:color="auto"/>
              <w:left w:val="single" w:sz="4" w:space="0" w:color="auto"/>
              <w:bottom w:val="single" w:sz="4" w:space="0" w:color="auto"/>
              <w:right w:val="single" w:sz="4" w:space="0" w:color="auto"/>
            </w:tcBorders>
            <w:hideMark/>
          </w:tcPr>
          <w:p w14:paraId="1EEDE4DD" w14:textId="77777777" w:rsidR="00597716" w:rsidRDefault="00597716">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Обсяги фінансування </w:t>
            </w:r>
          </w:p>
          <w:p w14:paraId="2771B8B8" w14:textId="77777777" w:rsidR="00597716" w:rsidRDefault="00597716">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 грн.</w:t>
            </w:r>
          </w:p>
        </w:tc>
      </w:tr>
      <w:tr w:rsidR="00597716" w14:paraId="7269ECF4" w14:textId="77777777" w:rsidTr="00597716">
        <w:trPr>
          <w:trHeight w:val="1260"/>
        </w:trPr>
        <w:tc>
          <w:tcPr>
            <w:tcW w:w="566" w:type="dxa"/>
            <w:tcBorders>
              <w:top w:val="single" w:sz="4" w:space="0" w:color="auto"/>
              <w:left w:val="single" w:sz="4" w:space="0" w:color="auto"/>
              <w:bottom w:val="single" w:sz="4" w:space="0" w:color="auto"/>
              <w:right w:val="single" w:sz="4" w:space="0" w:color="auto"/>
            </w:tcBorders>
            <w:hideMark/>
          </w:tcPr>
          <w:p w14:paraId="2C845052" w14:textId="77777777" w:rsidR="00597716" w:rsidRDefault="00597716">
            <w:pPr>
              <w:spacing w:line="276" w:lineRule="auto"/>
              <w:rPr>
                <w:rFonts w:ascii="Times New Roman" w:hAnsi="Times New Roman" w:cs="Times New Roman"/>
                <w:sz w:val="24"/>
                <w:szCs w:val="24"/>
              </w:rPr>
            </w:pPr>
            <w:r>
              <w:rPr>
                <w:rFonts w:ascii="Times New Roman" w:hAnsi="Times New Roman" w:cs="Times New Roman"/>
                <w:sz w:val="24"/>
                <w:szCs w:val="24"/>
              </w:rPr>
              <w:t>1.</w:t>
            </w:r>
          </w:p>
        </w:tc>
        <w:tc>
          <w:tcPr>
            <w:tcW w:w="2909" w:type="dxa"/>
            <w:tcBorders>
              <w:top w:val="single" w:sz="4" w:space="0" w:color="auto"/>
              <w:left w:val="single" w:sz="4" w:space="0" w:color="auto"/>
              <w:bottom w:val="single" w:sz="4" w:space="0" w:color="auto"/>
              <w:right w:val="single" w:sz="4" w:space="0" w:color="auto"/>
            </w:tcBorders>
            <w:hideMark/>
          </w:tcPr>
          <w:p w14:paraId="6B0A13B5" w14:textId="77777777" w:rsidR="00597716" w:rsidRDefault="00597716">
            <w:pPr>
              <w:spacing w:line="240" w:lineRule="auto"/>
              <w:jc w:val="center"/>
              <w:rPr>
                <w:rFonts w:ascii="Times New Roman" w:hAnsi="Times New Roman" w:cs="Times New Roman"/>
                <w:sz w:val="24"/>
                <w:szCs w:val="24"/>
              </w:rPr>
            </w:pPr>
            <w:r>
              <w:rPr>
                <w:rFonts w:ascii="Times New Roman" w:hAnsi="Times New Roman" w:cs="Times New Roman"/>
                <w:sz w:val="24"/>
                <w:szCs w:val="24"/>
              </w:rPr>
              <w:t>Оплата праці та нарахування на заробітну плату працівникам закладу</w:t>
            </w:r>
          </w:p>
        </w:tc>
        <w:tc>
          <w:tcPr>
            <w:tcW w:w="5528" w:type="dxa"/>
            <w:tcBorders>
              <w:top w:val="single" w:sz="4" w:space="0" w:color="auto"/>
              <w:left w:val="single" w:sz="4" w:space="0" w:color="auto"/>
              <w:bottom w:val="single" w:sz="4" w:space="0" w:color="auto"/>
              <w:right w:val="single" w:sz="4" w:space="0" w:color="auto"/>
            </w:tcBorders>
            <w:hideMark/>
          </w:tcPr>
          <w:p w14:paraId="7CA2F040" w14:textId="77777777" w:rsidR="00597716" w:rsidRDefault="00597716">
            <w:pPr>
              <w:spacing w:line="240" w:lineRule="auto"/>
              <w:rPr>
                <w:rFonts w:ascii="Times New Roman" w:hAnsi="Times New Roman" w:cs="Times New Roman"/>
                <w:sz w:val="24"/>
                <w:szCs w:val="24"/>
              </w:rPr>
            </w:pPr>
            <w:r>
              <w:rPr>
                <w:rFonts w:ascii="Times New Roman" w:hAnsi="Times New Roman" w:cs="Times New Roman"/>
                <w:sz w:val="24"/>
                <w:szCs w:val="24"/>
              </w:rPr>
              <w:t xml:space="preserve"> Погашення заборгованості по виплаті заробітної плати за листопад, грудень 2020 року (за рахунок дотації з районного бюджету),</w:t>
            </w:r>
          </w:p>
          <w:p w14:paraId="11E7BDDD" w14:textId="77777777" w:rsidR="00597716" w:rsidRDefault="00597716">
            <w:pPr>
              <w:spacing w:line="240" w:lineRule="auto"/>
              <w:rPr>
                <w:rFonts w:ascii="Times New Roman" w:hAnsi="Times New Roman" w:cs="Times New Roman"/>
                <w:sz w:val="24"/>
                <w:szCs w:val="24"/>
              </w:rPr>
            </w:pPr>
            <w:r>
              <w:rPr>
                <w:rFonts w:ascii="Times New Roman" w:hAnsi="Times New Roman" w:cs="Times New Roman"/>
                <w:sz w:val="24"/>
                <w:szCs w:val="24"/>
              </w:rPr>
              <w:t xml:space="preserve"> за січень 2021 року  </w:t>
            </w:r>
          </w:p>
          <w:p w14:paraId="026B8F72" w14:textId="77777777" w:rsidR="00597716" w:rsidRDefault="00597716">
            <w:pPr>
              <w:spacing w:line="240" w:lineRule="auto"/>
              <w:rPr>
                <w:rFonts w:ascii="Times New Roman" w:hAnsi="Times New Roman" w:cs="Times New Roman"/>
                <w:sz w:val="24"/>
                <w:szCs w:val="24"/>
              </w:rPr>
            </w:pPr>
            <w:r>
              <w:rPr>
                <w:rFonts w:ascii="Times New Roman" w:hAnsi="Times New Roman" w:cs="Times New Roman"/>
                <w:sz w:val="24"/>
                <w:szCs w:val="24"/>
              </w:rPr>
              <w:t>виконання рішення суду</w:t>
            </w:r>
          </w:p>
        </w:tc>
        <w:tc>
          <w:tcPr>
            <w:tcW w:w="1559" w:type="dxa"/>
            <w:tcBorders>
              <w:top w:val="single" w:sz="4" w:space="0" w:color="auto"/>
              <w:left w:val="single" w:sz="4" w:space="0" w:color="auto"/>
              <w:bottom w:val="single" w:sz="4" w:space="0" w:color="auto"/>
              <w:right w:val="single" w:sz="4" w:space="0" w:color="auto"/>
            </w:tcBorders>
            <w:hideMark/>
          </w:tcPr>
          <w:p w14:paraId="736AB8D1" w14:textId="77777777" w:rsidR="00597716" w:rsidRDefault="00597716">
            <w:pPr>
              <w:spacing w:line="276"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2552" w:type="dxa"/>
            <w:tcBorders>
              <w:top w:val="single" w:sz="4" w:space="0" w:color="auto"/>
              <w:left w:val="single" w:sz="4" w:space="0" w:color="auto"/>
              <w:bottom w:val="single" w:sz="4" w:space="0" w:color="auto"/>
              <w:right w:val="single" w:sz="4" w:space="0" w:color="auto"/>
            </w:tcBorders>
            <w:hideMark/>
          </w:tcPr>
          <w:p w14:paraId="604110CE" w14:textId="77777777" w:rsidR="00597716" w:rsidRDefault="00597716">
            <w:pPr>
              <w:spacing w:line="276" w:lineRule="auto"/>
              <w:ind w:firstLine="708"/>
              <w:rPr>
                <w:rFonts w:ascii="Times New Roman" w:hAnsi="Times New Roman" w:cs="Times New Roman"/>
              </w:rPr>
            </w:pPr>
            <w:r>
              <w:rPr>
                <w:rFonts w:ascii="Times New Roman" w:hAnsi="Times New Roman" w:cs="Times New Roman"/>
              </w:rPr>
              <w:t>Бюджет Сіверської міської  територіальної громади</w:t>
            </w:r>
          </w:p>
        </w:tc>
        <w:tc>
          <w:tcPr>
            <w:tcW w:w="2108" w:type="dxa"/>
            <w:tcBorders>
              <w:top w:val="single" w:sz="4" w:space="0" w:color="auto"/>
              <w:left w:val="single" w:sz="4" w:space="0" w:color="auto"/>
              <w:bottom w:val="single" w:sz="4" w:space="0" w:color="auto"/>
              <w:right w:val="single" w:sz="4" w:space="0" w:color="auto"/>
            </w:tcBorders>
          </w:tcPr>
          <w:p w14:paraId="3B2E8860" w14:textId="77777777" w:rsidR="00597716" w:rsidRDefault="00597716">
            <w:pPr>
              <w:pStyle w:val="af5"/>
              <w:spacing w:line="276" w:lineRule="auto"/>
              <w:jc w:val="center"/>
              <w:rPr>
                <w:rFonts w:ascii="Times New Roman" w:hAnsi="Times New Roman" w:cs="Times New Roman"/>
                <w:sz w:val="24"/>
                <w:szCs w:val="24"/>
              </w:rPr>
            </w:pPr>
            <w:r>
              <w:rPr>
                <w:sz w:val="24"/>
                <w:szCs w:val="24"/>
              </w:rPr>
              <w:t>689 057,00</w:t>
            </w:r>
          </w:p>
          <w:p w14:paraId="0332A70A" w14:textId="77777777" w:rsidR="00597716" w:rsidRDefault="00597716">
            <w:pPr>
              <w:pStyle w:val="af5"/>
              <w:spacing w:line="276" w:lineRule="auto"/>
              <w:jc w:val="center"/>
              <w:rPr>
                <w:sz w:val="24"/>
                <w:szCs w:val="24"/>
              </w:rPr>
            </w:pPr>
          </w:p>
          <w:p w14:paraId="493EEE25" w14:textId="77777777" w:rsidR="00597716" w:rsidRDefault="00597716">
            <w:pPr>
              <w:pStyle w:val="af5"/>
              <w:spacing w:line="276" w:lineRule="auto"/>
              <w:jc w:val="center"/>
              <w:rPr>
                <w:sz w:val="24"/>
                <w:szCs w:val="24"/>
              </w:rPr>
            </w:pPr>
          </w:p>
          <w:p w14:paraId="0E42CE2C" w14:textId="77777777" w:rsidR="00597716" w:rsidRDefault="00597716">
            <w:pPr>
              <w:pStyle w:val="af5"/>
              <w:spacing w:line="360" w:lineRule="auto"/>
              <w:jc w:val="center"/>
              <w:rPr>
                <w:sz w:val="24"/>
                <w:szCs w:val="24"/>
              </w:rPr>
            </w:pPr>
            <w:r>
              <w:rPr>
                <w:sz w:val="24"/>
                <w:szCs w:val="24"/>
              </w:rPr>
              <w:t>483 828,00</w:t>
            </w:r>
          </w:p>
          <w:p w14:paraId="33EC3877" w14:textId="77777777" w:rsidR="00597716" w:rsidRDefault="00597716">
            <w:pPr>
              <w:pStyle w:val="af5"/>
              <w:spacing w:line="276" w:lineRule="auto"/>
              <w:jc w:val="center"/>
              <w:rPr>
                <w:sz w:val="24"/>
                <w:szCs w:val="24"/>
              </w:rPr>
            </w:pPr>
            <w:r>
              <w:rPr>
                <w:sz w:val="24"/>
                <w:szCs w:val="24"/>
              </w:rPr>
              <w:t>32605,00</w:t>
            </w:r>
          </w:p>
          <w:p w14:paraId="083EF5D7" w14:textId="77777777" w:rsidR="00597716" w:rsidRDefault="00597716">
            <w:pPr>
              <w:pStyle w:val="af5"/>
              <w:spacing w:line="276" w:lineRule="auto"/>
              <w:jc w:val="center"/>
              <w:rPr>
                <w:sz w:val="24"/>
                <w:szCs w:val="24"/>
              </w:rPr>
            </w:pPr>
          </w:p>
        </w:tc>
      </w:tr>
      <w:tr w:rsidR="00597716" w14:paraId="5A6FD48E" w14:textId="77777777" w:rsidTr="00597716">
        <w:trPr>
          <w:trHeight w:val="954"/>
        </w:trPr>
        <w:tc>
          <w:tcPr>
            <w:tcW w:w="566" w:type="dxa"/>
            <w:tcBorders>
              <w:top w:val="single" w:sz="4" w:space="0" w:color="auto"/>
              <w:left w:val="single" w:sz="4" w:space="0" w:color="auto"/>
              <w:bottom w:val="single" w:sz="4" w:space="0" w:color="auto"/>
              <w:right w:val="single" w:sz="4" w:space="0" w:color="auto"/>
            </w:tcBorders>
            <w:hideMark/>
          </w:tcPr>
          <w:p w14:paraId="64B44127" w14:textId="77777777" w:rsidR="00597716" w:rsidRDefault="00597716">
            <w:pPr>
              <w:spacing w:line="276" w:lineRule="auto"/>
              <w:rPr>
                <w:rFonts w:ascii="Times New Roman" w:hAnsi="Times New Roman" w:cs="Times New Roman"/>
                <w:sz w:val="24"/>
                <w:szCs w:val="24"/>
              </w:rPr>
            </w:pPr>
            <w:r>
              <w:rPr>
                <w:rFonts w:ascii="Times New Roman" w:hAnsi="Times New Roman" w:cs="Times New Roman"/>
                <w:sz w:val="24"/>
                <w:szCs w:val="24"/>
              </w:rPr>
              <w:t>2.</w:t>
            </w:r>
          </w:p>
        </w:tc>
        <w:tc>
          <w:tcPr>
            <w:tcW w:w="2909" w:type="dxa"/>
            <w:tcBorders>
              <w:top w:val="single" w:sz="4" w:space="0" w:color="auto"/>
              <w:left w:val="single" w:sz="4" w:space="0" w:color="auto"/>
              <w:bottom w:val="single" w:sz="4" w:space="0" w:color="auto"/>
              <w:right w:val="single" w:sz="4" w:space="0" w:color="auto"/>
            </w:tcBorders>
            <w:hideMark/>
          </w:tcPr>
          <w:p w14:paraId="72346063" w14:textId="77777777" w:rsidR="00597716" w:rsidRDefault="00597716">
            <w:pPr>
              <w:spacing w:line="240" w:lineRule="auto"/>
              <w:jc w:val="center"/>
              <w:rPr>
                <w:rFonts w:ascii="Times New Roman" w:hAnsi="Times New Roman" w:cs="Times New Roman"/>
                <w:sz w:val="24"/>
                <w:szCs w:val="24"/>
              </w:rPr>
            </w:pPr>
            <w:r>
              <w:rPr>
                <w:rFonts w:ascii="Times New Roman" w:hAnsi="Times New Roman" w:cs="Times New Roman"/>
                <w:sz w:val="24"/>
                <w:szCs w:val="24"/>
              </w:rPr>
              <w:t>Забезпечення харчуванням хворих на стаціонарному лікуванні</w:t>
            </w:r>
          </w:p>
        </w:tc>
        <w:tc>
          <w:tcPr>
            <w:tcW w:w="5528" w:type="dxa"/>
            <w:tcBorders>
              <w:top w:val="single" w:sz="4" w:space="0" w:color="auto"/>
              <w:left w:val="single" w:sz="4" w:space="0" w:color="auto"/>
              <w:bottom w:val="single" w:sz="4" w:space="0" w:color="auto"/>
              <w:right w:val="single" w:sz="4" w:space="0" w:color="auto"/>
            </w:tcBorders>
            <w:hideMark/>
          </w:tcPr>
          <w:p w14:paraId="5E62B365" w14:textId="77777777" w:rsidR="00597716" w:rsidRDefault="00597716">
            <w:pPr>
              <w:spacing w:line="276" w:lineRule="auto"/>
              <w:rPr>
                <w:rFonts w:ascii="Times New Roman" w:hAnsi="Times New Roman" w:cs="Times New Roman"/>
                <w:sz w:val="24"/>
                <w:szCs w:val="24"/>
              </w:rPr>
            </w:pPr>
            <w:r>
              <w:rPr>
                <w:rFonts w:ascii="Times New Roman" w:hAnsi="Times New Roman" w:cs="Times New Roman"/>
                <w:sz w:val="24"/>
                <w:szCs w:val="24"/>
              </w:rPr>
              <w:t>Придбання продуктів харчування</w:t>
            </w:r>
          </w:p>
        </w:tc>
        <w:tc>
          <w:tcPr>
            <w:tcW w:w="1559" w:type="dxa"/>
            <w:tcBorders>
              <w:top w:val="single" w:sz="4" w:space="0" w:color="auto"/>
              <w:left w:val="single" w:sz="4" w:space="0" w:color="auto"/>
              <w:bottom w:val="single" w:sz="4" w:space="0" w:color="auto"/>
              <w:right w:val="single" w:sz="4" w:space="0" w:color="auto"/>
            </w:tcBorders>
            <w:hideMark/>
          </w:tcPr>
          <w:p w14:paraId="0B89063B" w14:textId="77777777" w:rsidR="00597716" w:rsidRDefault="00597716">
            <w:pPr>
              <w:spacing w:line="276"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2552" w:type="dxa"/>
            <w:tcBorders>
              <w:top w:val="single" w:sz="4" w:space="0" w:color="auto"/>
              <w:left w:val="single" w:sz="4" w:space="0" w:color="auto"/>
              <w:bottom w:val="single" w:sz="4" w:space="0" w:color="auto"/>
              <w:right w:val="single" w:sz="4" w:space="0" w:color="auto"/>
            </w:tcBorders>
            <w:hideMark/>
          </w:tcPr>
          <w:p w14:paraId="22C0C56D" w14:textId="77777777" w:rsidR="00597716" w:rsidRDefault="00597716">
            <w:pPr>
              <w:spacing w:line="276" w:lineRule="auto"/>
              <w:rPr>
                <w:rFonts w:ascii="Times New Roman" w:hAnsi="Times New Roman" w:cs="Times New Roman"/>
              </w:rPr>
            </w:pPr>
            <w:r>
              <w:rPr>
                <w:rFonts w:ascii="Times New Roman" w:hAnsi="Times New Roman" w:cs="Times New Roman"/>
              </w:rPr>
              <w:t>Бюджет Сіверської міської  територіальної громади</w:t>
            </w:r>
          </w:p>
        </w:tc>
        <w:tc>
          <w:tcPr>
            <w:tcW w:w="2108" w:type="dxa"/>
            <w:tcBorders>
              <w:top w:val="single" w:sz="4" w:space="0" w:color="auto"/>
              <w:left w:val="single" w:sz="4" w:space="0" w:color="auto"/>
              <w:bottom w:val="single" w:sz="4" w:space="0" w:color="auto"/>
              <w:right w:val="single" w:sz="4" w:space="0" w:color="auto"/>
            </w:tcBorders>
            <w:hideMark/>
          </w:tcPr>
          <w:p w14:paraId="58629EB8" w14:textId="77777777" w:rsidR="00597716" w:rsidRDefault="00597716">
            <w:pPr>
              <w:pStyle w:val="af5"/>
              <w:spacing w:line="276" w:lineRule="auto"/>
              <w:jc w:val="center"/>
              <w:rPr>
                <w:rFonts w:ascii="Times New Roman" w:hAnsi="Times New Roman" w:cs="Times New Roman"/>
                <w:sz w:val="24"/>
                <w:szCs w:val="24"/>
              </w:rPr>
            </w:pPr>
            <w:r>
              <w:rPr>
                <w:sz w:val="24"/>
                <w:szCs w:val="24"/>
              </w:rPr>
              <w:t>148 554,00</w:t>
            </w:r>
          </w:p>
        </w:tc>
      </w:tr>
      <w:tr w:rsidR="00597716" w14:paraId="7A2859D6" w14:textId="77777777" w:rsidTr="00597716">
        <w:trPr>
          <w:trHeight w:val="379"/>
        </w:trPr>
        <w:tc>
          <w:tcPr>
            <w:tcW w:w="566" w:type="dxa"/>
            <w:tcBorders>
              <w:top w:val="single" w:sz="4" w:space="0" w:color="auto"/>
              <w:left w:val="single" w:sz="4" w:space="0" w:color="auto"/>
              <w:bottom w:val="single" w:sz="4" w:space="0" w:color="auto"/>
              <w:right w:val="single" w:sz="4" w:space="0" w:color="auto"/>
            </w:tcBorders>
            <w:hideMark/>
          </w:tcPr>
          <w:p w14:paraId="0F3A3204" w14:textId="77777777" w:rsidR="00597716" w:rsidRDefault="00597716">
            <w:pPr>
              <w:spacing w:line="276" w:lineRule="auto"/>
              <w:rPr>
                <w:rFonts w:ascii="Times New Roman" w:hAnsi="Times New Roman" w:cs="Times New Roman"/>
                <w:sz w:val="24"/>
                <w:szCs w:val="24"/>
              </w:rPr>
            </w:pPr>
            <w:r>
              <w:rPr>
                <w:rFonts w:ascii="Times New Roman" w:hAnsi="Times New Roman" w:cs="Times New Roman"/>
                <w:sz w:val="24"/>
                <w:szCs w:val="24"/>
              </w:rPr>
              <w:t>3.</w:t>
            </w:r>
          </w:p>
        </w:tc>
        <w:tc>
          <w:tcPr>
            <w:tcW w:w="2909" w:type="dxa"/>
            <w:tcBorders>
              <w:top w:val="single" w:sz="4" w:space="0" w:color="auto"/>
              <w:left w:val="single" w:sz="4" w:space="0" w:color="auto"/>
              <w:bottom w:val="single" w:sz="4" w:space="0" w:color="auto"/>
              <w:right w:val="single" w:sz="4" w:space="0" w:color="auto"/>
            </w:tcBorders>
            <w:hideMark/>
          </w:tcPr>
          <w:p w14:paraId="469D828B" w14:textId="77777777" w:rsidR="00597716" w:rsidRDefault="00597716">
            <w:pPr>
              <w:spacing w:line="240" w:lineRule="auto"/>
              <w:jc w:val="center"/>
              <w:rPr>
                <w:rFonts w:ascii="Times New Roman" w:hAnsi="Times New Roman" w:cs="Times New Roman"/>
                <w:sz w:val="24"/>
                <w:szCs w:val="24"/>
              </w:rPr>
            </w:pPr>
            <w:r>
              <w:rPr>
                <w:rFonts w:ascii="Times New Roman" w:hAnsi="Times New Roman" w:cs="Times New Roman"/>
                <w:sz w:val="24"/>
                <w:szCs w:val="24"/>
              </w:rPr>
              <w:t>Забезпечення безперебійної роботи закладу</w:t>
            </w:r>
          </w:p>
        </w:tc>
        <w:tc>
          <w:tcPr>
            <w:tcW w:w="5528" w:type="dxa"/>
            <w:tcBorders>
              <w:top w:val="single" w:sz="4" w:space="0" w:color="auto"/>
              <w:left w:val="single" w:sz="4" w:space="0" w:color="auto"/>
              <w:bottom w:val="single" w:sz="4" w:space="0" w:color="auto"/>
              <w:right w:val="single" w:sz="4" w:space="0" w:color="auto"/>
            </w:tcBorders>
            <w:hideMark/>
          </w:tcPr>
          <w:p w14:paraId="23A5E617" w14:textId="77777777" w:rsidR="00597716" w:rsidRDefault="00597716">
            <w:pPr>
              <w:spacing w:line="240" w:lineRule="auto"/>
              <w:rPr>
                <w:rFonts w:ascii="Times New Roman" w:hAnsi="Times New Roman" w:cs="Times New Roman"/>
                <w:sz w:val="24"/>
                <w:szCs w:val="24"/>
              </w:rPr>
            </w:pPr>
            <w:r>
              <w:rPr>
                <w:rFonts w:ascii="Times New Roman" w:hAnsi="Times New Roman" w:cs="Times New Roman"/>
                <w:sz w:val="24"/>
                <w:szCs w:val="24"/>
              </w:rPr>
              <w:t>Комплексне технічне обслуговування медичного обладнання, технічне обслуговування ліфта, повірка медобладнання, обстеження будівлі на предмет доступності для мало мобільних груп, послуги з програмного забезпечення, сплата судового збору</w:t>
            </w:r>
          </w:p>
        </w:tc>
        <w:tc>
          <w:tcPr>
            <w:tcW w:w="1559" w:type="dxa"/>
            <w:tcBorders>
              <w:top w:val="single" w:sz="4" w:space="0" w:color="auto"/>
              <w:left w:val="single" w:sz="4" w:space="0" w:color="auto"/>
              <w:bottom w:val="single" w:sz="4" w:space="0" w:color="auto"/>
              <w:right w:val="single" w:sz="4" w:space="0" w:color="auto"/>
            </w:tcBorders>
            <w:hideMark/>
          </w:tcPr>
          <w:p w14:paraId="2E78C0CC" w14:textId="77777777" w:rsidR="00597716" w:rsidRDefault="00597716">
            <w:pPr>
              <w:spacing w:line="276"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2552" w:type="dxa"/>
            <w:tcBorders>
              <w:top w:val="single" w:sz="4" w:space="0" w:color="auto"/>
              <w:left w:val="single" w:sz="4" w:space="0" w:color="auto"/>
              <w:bottom w:val="single" w:sz="4" w:space="0" w:color="auto"/>
              <w:right w:val="single" w:sz="4" w:space="0" w:color="auto"/>
            </w:tcBorders>
            <w:hideMark/>
          </w:tcPr>
          <w:p w14:paraId="69890DAD" w14:textId="77777777" w:rsidR="00597716" w:rsidRDefault="00597716">
            <w:pPr>
              <w:spacing w:line="276" w:lineRule="auto"/>
              <w:rPr>
                <w:rFonts w:ascii="Times New Roman" w:hAnsi="Times New Roman" w:cs="Times New Roman"/>
              </w:rPr>
            </w:pPr>
            <w:r>
              <w:rPr>
                <w:rFonts w:ascii="Times New Roman" w:hAnsi="Times New Roman" w:cs="Times New Roman"/>
              </w:rPr>
              <w:t>Бюджет Сіверської міської  територіальної громади</w:t>
            </w:r>
          </w:p>
        </w:tc>
        <w:tc>
          <w:tcPr>
            <w:tcW w:w="2108" w:type="dxa"/>
            <w:tcBorders>
              <w:top w:val="single" w:sz="4" w:space="0" w:color="auto"/>
              <w:left w:val="single" w:sz="4" w:space="0" w:color="auto"/>
              <w:bottom w:val="single" w:sz="4" w:space="0" w:color="auto"/>
              <w:right w:val="single" w:sz="4" w:space="0" w:color="auto"/>
            </w:tcBorders>
            <w:hideMark/>
          </w:tcPr>
          <w:p w14:paraId="49DE8F32" w14:textId="77777777" w:rsidR="00597716" w:rsidRDefault="00597716">
            <w:pPr>
              <w:pStyle w:val="af5"/>
              <w:spacing w:line="276" w:lineRule="auto"/>
              <w:jc w:val="center"/>
              <w:rPr>
                <w:rFonts w:ascii="Times New Roman" w:hAnsi="Times New Roman" w:cs="Times New Roman"/>
                <w:sz w:val="24"/>
                <w:szCs w:val="24"/>
              </w:rPr>
            </w:pPr>
            <w:r>
              <w:rPr>
                <w:sz w:val="24"/>
                <w:szCs w:val="24"/>
              </w:rPr>
              <w:t>215 841,00</w:t>
            </w:r>
          </w:p>
        </w:tc>
      </w:tr>
      <w:tr w:rsidR="00597716" w14:paraId="0CA439A3" w14:textId="77777777" w:rsidTr="00597716">
        <w:trPr>
          <w:trHeight w:val="1204"/>
        </w:trPr>
        <w:tc>
          <w:tcPr>
            <w:tcW w:w="566" w:type="dxa"/>
            <w:tcBorders>
              <w:top w:val="single" w:sz="4" w:space="0" w:color="auto"/>
              <w:left w:val="single" w:sz="4" w:space="0" w:color="auto"/>
              <w:bottom w:val="single" w:sz="4" w:space="0" w:color="auto"/>
              <w:right w:val="single" w:sz="4" w:space="0" w:color="auto"/>
            </w:tcBorders>
            <w:hideMark/>
          </w:tcPr>
          <w:p w14:paraId="790B5D6D" w14:textId="77777777" w:rsidR="00597716" w:rsidRDefault="00597716">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4.</w:t>
            </w:r>
          </w:p>
        </w:tc>
        <w:tc>
          <w:tcPr>
            <w:tcW w:w="2909" w:type="dxa"/>
            <w:tcBorders>
              <w:top w:val="single" w:sz="4" w:space="0" w:color="auto"/>
              <w:left w:val="single" w:sz="4" w:space="0" w:color="auto"/>
              <w:bottom w:val="single" w:sz="4" w:space="0" w:color="auto"/>
              <w:right w:val="single" w:sz="4" w:space="0" w:color="auto"/>
            </w:tcBorders>
            <w:hideMark/>
          </w:tcPr>
          <w:p w14:paraId="440C1403" w14:textId="77777777" w:rsidR="00597716" w:rsidRDefault="00597716">
            <w:pPr>
              <w:spacing w:line="240" w:lineRule="auto"/>
              <w:ind w:left="-2" w:right="-132" w:hanging="141"/>
              <w:jc w:val="center"/>
              <w:rPr>
                <w:rFonts w:ascii="Times New Roman" w:hAnsi="Times New Roman" w:cs="Times New Roman"/>
                <w:sz w:val="24"/>
                <w:szCs w:val="24"/>
              </w:rPr>
            </w:pPr>
            <w:r>
              <w:rPr>
                <w:rFonts w:ascii="Times New Roman" w:hAnsi="Times New Roman" w:cs="Times New Roman"/>
                <w:sz w:val="24"/>
                <w:szCs w:val="24"/>
              </w:rPr>
              <w:t xml:space="preserve">Забезпечення необхідними медикаментами та засобами індивідуального захисту </w:t>
            </w:r>
          </w:p>
        </w:tc>
        <w:tc>
          <w:tcPr>
            <w:tcW w:w="5528" w:type="dxa"/>
            <w:tcBorders>
              <w:top w:val="single" w:sz="4" w:space="0" w:color="auto"/>
              <w:left w:val="single" w:sz="4" w:space="0" w:color="auto"/>
              <w:bottom w:val="single" w:sz="4" w:space="0" w:color="auto"/>
              <w:right w:val="single" w:sz="4" w:space="0" w:color="auto"/>
            </w:tcBorders>
            <w:hideMark/>
          </w:tcPr>
          <w:p w14:paraId="1E6882D8" w14:textId="77777777" w:rsidR="00597716" w:rsidRDefault="00597716">
            <w:pPr>
              <w:rPr>
                <w:rFonts w:ascii="Times New Roman" w:hAnsi="Times New Roman" w:cs="Times New Roman"/>
                <w:sz w:val="24"/>
                <w:szCs w:val="24"/>
              </w:rPr>
            </w:pPr>
            <w:r>
              <w:rPr>
                <w:rFonts w:ascii="Times New Roman" w:hAnsi="Times New Roman" w:cs="Times New Roman"/>
                <w:sz w:val="24"/>
                <w:szCs w:val="24"/>
              </w:rPr>
              <w:t xml:space="preserve">Придбання медикаментів загальної дії, тест-смужок, перев’язувальних матеріалів, індикаторів стерильності, лабораторних реактивів та </w:t>
            </w:r>
            <w:r>
              <w:rPr>
                <w:rFonts w:ascii="Times New Roman" w:eastAsia="Times New Roman" w:hAnsi="Times New Roman" w:cs="Times New Roman"/>
                <w:bCs/>
                <w:sz w:val="24"/>
                <w:szCs w:val="24"/>
              </w:rPr>
              <w:t xml:space="preserve"> </w:t>
            </w:r>
            <w:bookmarkStart w:id="216" w:name="_Hlk62248399"/>
            <w:r>
              <w:rPr>
                <w:rFonts w:ascii="Times New Roman" w:eastAsia="Times New Roman" w:hAnsi="Times New Roman" w:cs="Times New Roman"/>
                <w:bCs/>
                <w:sz w:val="24"/>
                <w:szCs w:val="24"/>
              </w:rPr>
              <w:t>виробів медичного призначення;</w:t>
            </w:r>
            <w:bookmarkEnd w:id="216"/>
          </w:p>
        </w:tc>
        <w:tc>
          <w:tcPr>
            <w:tcW w:w="1559" w:type="dxa"/>
            <w:tcBorders>
              <w:top w:val="single" w:sz="4" w:space="0" w:color="auto"/>
              <w:left w:val="single" w:sz="4" w:space="0" w:color="auto"/>
              <w:bottom w:val="single" w:sz="4" w:space="0" w:color="auto"/>
              <w:right w:val="single" w:sz="4" w:space="0" w:color="auto"/>
            </w:tcBorders>
            <w:hideMark/>
          </w:tcPr>
          <w:p w14:paraId="2A706473" w14:textId="77777777" w:rsidR="00597716" w:rsidRDefault="00597716">
            <w:pPr>
              <w:spacing w:line="276"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2552" w:type="dxa"/>
            <w:tcBorders>
              <w:top w:val="single" w:sz="4" w:space="0" w:color="auto"/>
              <w:left w:val="single" w:sz="4" w:space="0" w:color="auto"/>
              <w:bottom w:val="single" w:sz="4" w:space="0" w:color="auto"/>
              <w:right w:val="single" w:sz="4" w:space="0" w:color="auto"/>
            </w:tcBorders>
            <w:hideMark/>
          </w:tcPr>
          <w:p w14:paraId="34CA4A4C" w14:textId="77777777" w:rsidR="00597716" w:rsidRDefault="00597716">
            <w:pPr>
              <w:spacing w:line="276" w:lineRule="auto"/>
              <w:rPr>
                <w:rFonts w:ascii="Times New Roman" w:hAnsi="Times New Roman" w:cs="Times New Roman"/>
              </w:rPr>
            </w:pPr>
            <w:r>
              <w:rPr>
                <w:rFonts w:ascii="Times New Roman" w:hAnsi="Times New Roman" w:cs="Times New Roman"/>
              </w:rPr>
              <w:t>Бюджет Сіверської міської  територіальної громади</w:t>
            </w:r>
          </w:p>
        </w:tc>
        <w:tc>
          <w:tcPr>
            <w:tcW w:w="2108" w:type="dxa"/>
            <w:tcBorders>
              <w:top w:val="single" w:sz="4" w:space="0" w:color="auto"/>
              <w:left w:val="single" w:sz="4" w:space="0" w:color="auto"/>
              <w:bottom w:val="single" w:sz="4" w:space="0" w:color="auto"/>
              <w:right w:val="single" w:sz="4" w:space="0" w:color="auto"/>
            </w:tcBorders>
            <w:hideMark/>
          </w:tcPr>
          <w:p w14:paraId="4F911A21" w14:textId="77777777" w:rsidR="00597716" w:rsidRDefault="00597716">
            <w:pPr>
              <w:pStyle w:val="af5"/>
              <w:spacing w:line="276" w:lineRule="auto"/>
              <w:jc w:val="center"/>
              <w:rPr>
                <w:rFonts w:ascii="Times New Roman" w:hAnsi="Times New Roman" w:cs="Times New Roman"/>
                <w:sz w:val="24"/>
                <w:szCs w:val="24"/>
              </w:rPr>
            </w:pPr>
            <w:r>
              <w:rPr>
                <w:sz w:val="24"/>
                <w:szCs w:val="24"/>
              </w:rPr>
              <w:t>126 000,00</w:t>
            </w:r>
          </w:p>
        </w:tc>
      </w:tr>
      <w:tr w:rsidR="00597716" w14:paraId="21556A73" w14:textId="77777777" w:rsidTr="00597716">
        <w:trPr>
          <w:trHeight w:val="379"/>
        </w:trPr>
        <w:tc>
          <w:tcPr>
            <w:tcW w:w="566" w:type="dxa"/>
            <w:tcBorders>
              <w:top w:val="single" w:sz="4" w:space="0" w:color="auto"/>
              <w:left w:val="single" w:sz="4" w:space="0" w:color="auto"/>
              <w:bottom w:val="single" w:sz="4" w:space="0" w:color="auto"/>
              <w:right w:val="single" w:sz="4" w:space="0" w:color="auto"/>
            </w:tcBorders>
            <w:hideMark/>
          </w:tcPr>
          <w:p w14:paraId="1343C6EF" w14:textId="77777777" w:rsidR="00597716" w:rsidRDefault="00597716">
            <w:pPr>
              <w:spacing w:line="276" w:lineRule="auto"/>
              <w:rPr>
                <w:rFonts w:ascii="Times New Roman" w:hAnsi="Times New Roman" w:cs="Times New Roman"/>
                <w:sz w:val="24"/>
                <w:szCs w:val="24"/>
              </w:rPr>
            </w:pPr>
            <w:r>
              <w:rPr>
                <w:rFonts w:ascii="Times New Roman" w:hAnsi="Times New Roman" w:cs="Times New Roman"/>
                <w:sz w:val="24"/>
                <w:szCs w:val="24"/>
              </w:rPr>
              <w:t>5.</w:t>
            </w:r>
          </w:p>
        </w:tc>
        <w:tc>
          <w:tcPr>
            <w:tcW w:w="2909" w:type="dxa"/>
            <w:tcBorders>
              <w:top w:val="single" w:sz="4" w:space="0" w:color="auto"/>
              <w:left w:val="single" w:sz="4" w:space="0" w:color="auto"/>
              <w:bottom w:val="single" w:sz="4" w:space="0" w:color="auto"/>
              <w:right w:val="single" w:sz="4" w:space="0" w:color="auto"/>
            </w:tcBorders>
            <w:hideMark/>
          </w:tcPr>
          <w:p w14:paraId="2A337274" w14:textId="77777777" w:rsidR="00597716" w:rsidRDefault="00597716">
            <w:pPr>
              <w:spacing w:line="240" w:lineRule="auto"/>
              <w:jc w:val="center"/>
              <w:rPr>
                <w:rFonts w:ascii="Times New Roman" w:hAnsi="Times New Roman" w:cs="Times New Roman"/>
                <w:sz w:val="24"/>
                <w:szCs w:val="24"/>
              </w:rPr>
            </w:pPr>
            <w:r>
              <w:rPr>
                <w:rFonts w:ascii="Times New Roman" w:hAnsi="Times New Roman" w:cs="Times New Roman"/>
                <w:bCs/>
                <w:sz w:val="24"/>
                <w:szCs w:val="24"/>
              </w:rPr>
              <w:t xml:space="preserve">Оплата комунальних послуг та енергоносіїв для забезпечення функціонування закладу  </w:t>
            </w:r>
          </w:p>
        </w:tc>
        <w:tc>
          <w:tcPr>
            <w:tcW w:w="5528" w:type="dxa"/>
            <w:tcBorders>
              <w:top w:val="single" w:sz="4" w:space="0" w:color="auto"/>
              <w:left w:val="single" w:sz="4" w:space="0" w:color="auto"/>
              <w:bottom w:val="single" w:sz="4" w:space="0" w:color="auto"/>
              <w:right w:val="single" w:sz="4" w:space="0" w:color="auto"/>
            </w:tcBorders>
            <w:hideMark/>
          </w:tcPr>
          <w:p w14:paraId="12BA8564" w14:textId="77777777" w:rsidR="00597716" w:rsidRDefault="0059771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послуги теплопостачання;</w:t>
            </w:r>
          </w:p>
          <w:p w14:paraId="189BF81D" w14:textId="77777777" w:rsidR="00597716" w:rsidRDefault="0059771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оплата водопостачання і водовідведення;</w:t>
            </w:r>
          </w:p>
          <w:p w14:paraId="328A3F83" w14:textId="77777777" w:rsidR="00597716" w:rsidRDefault="00597716">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оплата електроенергії;</w:t>
            </w:r>
          </w:p>
          <w:p w14:paraId="7CB3494C" w14:textId="77777777" w:rsidR="00597716" w:rsidRDefault="00597716">
            <w:pPr>
              <w:spacing w:line="240" w:lineRule="auto"/>
              <w:rPr>
                <w:rFonts w:ascii="Times New Roman" w:hAnsi="Times New Roman" w:cs="Times New Roman"/>
                <w:sz w:val="24"/>
                <w:szCs w:val="24"/>
              </w:rPr>
            </w:pPr>
            <w:r>
              <w:rPr>
                <w:rFonts w:ascii="Times New Roman" w:eastAsia="Times New Roman" w:hAnsi="Times New Roman" w:cs="Times New Roman"/>
                <w:bCs/>
                <w:sz w:val="24"/>
                <w:szCs w:val="24"/>
              </w:rPr>
              <w:t>- оплата інших енергоносіїв та інших комунальних послуг</w:t>
            </w:r>
          </w:p>
        </w:tc>
        <w:tc>
          <w:tcPr>
            <w:tcW w:w="1559" w:type="dxa"/>
            <w:tcBorders>
              <w:top w:val="single" w:sz="4" w:space="0" w:color="auto"/>
              <w:left w:val="single" w:sz="4" w:space="0" w:color="auto"/>
              <w:bottom w:val="single" w:sz="4" w:space="0" w:color="auto"/>
              <w:right w:val="single" w:sz="4" w:space="0" w:color="auto"/>
            </w:tcBorders>
            <w:hideMark/>
          </w:tcPr>
          <w:p w14:paraId="050FD81B" w14:textId="77777777" w:rsidR="00597716" w:rsidRDefault="00597716">
            <w:pPr>
              <w:spacing w:line="276"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2552" w:type="dxa"/>
            <w:tcBorders>
              <w:top w:val="single" w:sz="4" w:space="0" w:color="auto"/>
              <w:left w:val="single" w:sz="4" w:space="0" w:color="auto"/>
              <w:bottom w:val="single" w:sz="4" w:space="0" w:color="auto"/>
              <w:right w:val="single" w:sz="4" w:space="0" w:color="auto"/>
            </w:tcBorders>
            <w:hideMark/>
          </w:tcPr>
          <w:p w14:paraId="4BE24213" w14:textId="77777777" w:rsidR="00597716" w:rsidRDefault="00597716">
            <w:pPr>
              <w:spacing w:line="276" w:lineRule="auto"/>
              <w:rPr>
                <w:rFonts w:ascii="Times New Roman" w:hAnsi="Times New Roman" w:cs="Times New Roman"/>
              </w:rPr>
            </w:pPr>
            <w:r>
              <w:rPr>
                <w:rFonts w:ascii="Times New Roman" w:hAnsi="Times New Roman" w:cs="Times New Roman"/>
              </w:rPr>
              <w:t>Бюджет Сіверської міської  територіальної громади</w:t>
            </w:r>
          </w:p>
        </w:tc>
        <w:tc>
          <w:tcPr>
            <w:tcW w:w="2108" w:type="dxa"/>
            <w:tcBorders>
              <w:top w:val="single" w:sz="4" w:space="0" w:color="auto"/>
              <w:left w:val="single" w:sz="4" w:space="0" w:color="auto"/>
              <w:bottom w:val="single" w:sz="4" w:space="0" w:color="auto"/>
              <w:right w:val="single" w:sz="4" w:space="0" w:color="auto"/>
            </w:tcBorders>
            <w:hideMark/>
          </w:tcPr>
          <w:p w14:paraId="420DAA92" w14:textId="77777777" w:rsidR="00597716" w:rsidRDefault="00597716">
            <w:pPr>
              <w:pStyle w:val="af5"/>
              <w:spacing w:line="276" w:lineRule="auto"/>
              <w:jc w:val="center"/>
              <w:rPr>
                <w:rFonts w:ascii="Times New Roman" w:hAnsi="Times New Roman" w:cs="Times New Roman"/>
                <w:sz w:val="24"/>
                <w:szCs w:val="24"/>
              </w:rPr>
            </w:pPr>
            <w:r>
              <w:rPr>
                <w:sz w:val="24"/>
                <w:szCs w:val="24"/>
              </w:rPr>
              <w:t>2 091 000,00</w:t>
            </w:r>
          </w:p>
        </w:tc>
      </w:tr>
      <w:tr w:rsidR="00597716" w14:paraId="6A1746E9" w14:textId="77777777" w:rsidTr="00597716">
        <w:trPr>
          <w:trHeight w:val="379"/>
        </w:trPr>
        <w:tc>
          <w:tcPr>
            <w:tcW w:w="566" w:type="dxa"/>
            <w:tcBorders>
              <w:top w:val="single" w:sz="4" w:space="0" w:color="auto"/>
              <w:left w:val="single" w:sz="4" w:space="0" w:color="auto"/>
              <w:bottom w:val="single" w:sz="4" w:space="0" w:color="auto"/>
              <w:right w:val="single" w:sz="4" w:space="0" w:color="auto"/>
            </w:tcBorders>
            <w:hideMark/>
          </w:tcPr>
          <w:p w14:paraId="64E17539" w14:textId="77777777" w:rsidR="00597716" w:rsidRDefault="00597716">
            <w:pPr>
              <w:spacing w:line="276" w:lineRule="auto"/>
              <w:rPr>
                <w:rFonts w:ascii="Times New Roman" w:hAnsi="Times New Roman" w:cs="Times New Roman"/>
                <w:sz w:val="24"/>
                <w:szCs w:val="24"/>
              </w:rPr>
            </w:pPr>
            <w:r>
              <w:rPr>
                <w:rFonts w:ascii="Times New Roman" w:hAnsi="Times New Roman" w:cs="Times New Roman"/>
                <w:sz w:val="24"/>
                <w:szCs w:val="24"/>
              </w:rPr>
              <w:t>6.</w:t>
            </w:r>
          </w:p>
        </w:tc>
        <w:tc>
          <w:tcPr>
            <w:tcW w:w="2909" w:type="dxa"/>
            <w:tcBorders>
              <w:top w:val="single" w:sz="4" w:space="0" w:color="auto"/>
              <w:left w:val="single" w:sz="4" w:space="0" w:color="auto"/>
              <w:bottom w:val="single" w:sz="4" w:space="0" w:color="auto"/>
              <w:right w:val="single" w:sz="4" w:space="0" w:color="auto"/>
            </w:tcBorders>
            <w:hideMark/>
          </w:tcPr>
          <w:p w14:paraId="385AF56F" w14:textId="77777777" w:rsidR="00597716" w:rsidRDefault="00597716">
            <w:pPr>
              <w:spacing w:line="240" w:lineRule="auto"/>
              <w:jc w:val="center"/>
              <w:rPr>
                <w:rFonts w:ascii="Times New Roman" w:hAnsi="Times New Roman" w:cs="Times New Roman"/>
                <w:sz w:val="24"/>
                <w:szCs w:val="24"/>
              </w:rPr>
            </w:pPr>
            <w:r>
              <w:rPr>
                <w:rFonts w:ascii="Times New Roman" w:eastAsia="Times New Roman" w:hAnsi="Times New Roman" w:cs="Times New Roman"/>
                <w:bCs/>
                <w:sz w:val="24"/>
                <w:szCs w:val="24"/>
              </w:rPr>
              <w:t>Придбання предметів, матеріалів, обладнання та інвентарю</w:t>
            </w:r>
          </w:p>
        </w:tc>
        <w:tc>
          <w:tcPr>
            <w:tcW w:w="5528" w:type="dxa"/>
            <w:tcBorders>
              <w:top w:val="single" w:sz="4" w:space="0" w:color="auto"/>
              <w:left w:val="single" w:sz="4" w:space="0" w:color="auto"/>
              <w:bottom w:val="single" w:sz="4" w:space="0" w:color="auto"/>
              <w:right w:val="single" w:sz="4" w:space="0" w:color="auto"/>
            </w:tcBorders>
            <w:hideMark/>
          </w:tcPr>
          <w:p w14:paraId="1486621E" w14:textId="77777777" w:rsidR="00597716" w:rsidRDefault="00597716">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господарчих, будівельних, електротоварів, меблів та інших малоцінних предметів;</w:t>
            </w:r>
          </w:p>
          <w:p w14:paraId="026ED49F" w14:textId="77777777" w:rsidR="00597716" w:rsidRDefault="00597716">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паливно-мастильних матеріалів, запчастин до транспортних засобів;</w:t>
            </w:r>
          </w:p>
          <w:p w14:paraId="70DF8251" w14:textId="77777777" w:rsidR="00597716" w:rsidRDefault="00597716">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білизни;</w:t>
            </w:r>
          </w:p>
          <w:p w14:paraId="49976439" w14:textId="77777777" w:rsidR="00597716" w:rsidRDefault="00597716">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придбання комплектувальних виробів і деталей для ремонту всіх видів виробничого та невиробничого обладнання;</w:t>
            </w:r>
          </w:p>
          <w:p w14:paraId="4FECC6C8" w14:textId="77777777" w:rsidR="00597716" w:rsidRDefault="00597716">
            <w:pPr>
              <w:spacing w:after="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канцелярського та письмового приладдя; бланків, паперу та інше;</w:t>
            </w:r>
          </w:p>
          <w:p w14:paraId="4992CBF6" w14:textId="77777777" w:rsidR="00597716" w:rsidRDefault="00597716">
            <w:pPr>
              <w:spacing w:line="240" w:lineRule="auto"/>
              <w:rPr>
                <w:rFonts w:ascii="Times New Roman" w:hAnsi="Times New Roman" w:cs="Times New Roman"/>
                <w:sz w:val="24"/>
                <w:szCs w:val="24"/>
              </w:rPr>
            </w:pPr>
            <w:r>
              <w:rPr>
                <w:rFonts w:ascii="Times New Roman" w:eastAsia="Times New Roman" w:hAnsi="Times New Roman" w:cs="Times New Roman"/>
                <w:bCs/>
                <w:sz w:val="24"/>
                <w:szCs w:val="24"/>
              </w:rPr>
              <w:t>- інших товарів</w:t>
            </w:r>
          </w:p>
        </w:tc>
        <w:tc>
          <w:tcPr>
            <w:tcW w:w="1559" w:type="dxa"/>
            <w:tcBorders>
              <w:top w:val="single" w:sz="4" w:space="0" w:color="auto"/>
              <w:left w:val="single" w:sz="4" w:space="0" w:color="auto"/>
              <w:bottom w:val="single" w:sz="4" w:space="0" w:color="auto"/>
              <w:right w:val="single" w:sz="4" w:space="0" w:color="auto"/>
            </w:tcBorders>
            <w:hideMark/>
          </w:tcPr>
          <w:p w14:paraId="1FA76606" w14:textId="77777777" w:rsidR="00597716" w:rsidRDefault="00597716">
            <w:pPr>
              <w:spacing w:line="276"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2552" w:type="dxa"/>
            <w:tcBorders>
              <w:top w:val="single" w:sz="4" w:space="0" w:color="auto"/>
              <w:left w:val="single" w:sz="4" w:space="0" w:color="auto"/>
              <w:bottom w:val="single" w:sz="4" w:space="0" w:color="auto"/>
              <w:right w:val="single" w:sz="4" w:space="0" w:color="auto"/>
            </w:tcBorders>
            <w:hideMark/>
          </w:tcPr>
          <w:p w14:paraId="7401BCDB" w14:textId="77777777" w:rsidR="00597716" w:rsidRDefault="00597716">
            <w:pPr>
              <w:spacing w:line="276" w:lineRule="auto"/>
              <w:rPr>
                <w:rFonts w:ascii="Times New Roman" w:hAnsi="Times New Roman" w:cs="Times New Roman"/>
              </w:rPr>
            </w:pPr>
            <w:r>
              <w:rPr>
                <w:rFonts w:ascii="Times New Roman" w:hAnsi="Times New Roman" w:cs="Times New Roman"/>
              </w:rPr>
              <w:t>Бюджет Сіверської міської  територіальної громади</w:t>
            </w:r>
          </w:p>
        </w:tc>
        <w:tc>
          <w:tcPr>
            <w:tcW w:w="2108" w:type="dxa"/>
            <w:tcBorders>
              <w:top w:val="single" w:sz="4" w:space="0" w:color="auto"/>
              <w:left w:val="single" w:sz="4" w:space="0" w:color="auto"/>
              <w:bottom w:val="single" w:sz="4" w:space="0" w:color="auto"/>
              <w:right w:val="single" w:sz="4" w:space="0" w:color="auto"/>
            </w:tcBorders>
            <w:hideMark/>
          </w:tcPr>
          <w:p w14:paraId="01B7251C" w14:textId="77777777" w:rsidR="00597716" w:rsidRDefault="00597716">
            <w:pPr>
              <w:pStyle w:val="af5"/>
              <w:spacing w:line="276" w:lineRule="auto"/>
              <w:jc w:val="center"/>
              <w:rPr>
                <w:rFonts w:ascii="Times New Roman" w:hAnsi="Times New Roman" w:cs="Times New Roman"/>
                <w:sz w:val="24"/>
                <w:szCs w:val="24"/>
              </w:rPr>
            </w:pPr>
            <w:r>
              <w:rPr>
                <w:sz w:val="24"/>
                <w:szCs w:val="24"/>
              </w:rPr>
              <w:t>105 000,00</w:t>
            </w:r>
          </w:p>
        </w:tc>
      </w:tr>
      <w:tr w:rsidR="00597716" w14:paraId="1E61017A" w14:textId="77777777" w:rsidTr="00597716">
        <w:trPr>
          <w:trHeight w:val="379"/>
        </w:trPr>
        <w:tc>
          <w:tcPr>
            <w:tcW w:w="566" w:type="dxa"/>
            <w:tcBorders>
              <w:top w:val="single" w:sz="4" w:space="0" w:color="auto"/>
              <w:left w:val="single" w:sz="4" w:space="0" w:color="auto"/>
              <w:bottom w:val="single" w:sz="4" w:space="0" w:color="auto"/>
              <w:right w:val="single" w:sz="4" w:space="0" w:color="auto"/>
            </w:tcBorders>
            <w:hideMark/>
          </w:tcPr>
          <w:p w14:paraId="1A084B24" w14:textId="77777777" w:rsidR="00597716" w:rsidRDefault="00597716">
            <w:pPr>
              <w:spacing w:line="276" w:lineRule="auto"/>
              <w:rPr>
                <w:rFonts w:ascii="Times New Roman" w:hAnsi="Times New Roman" w:cs="Times New Roman"/>
                <w:sz w:val="24"/>
                <w:szCs w:val="24"/>
              </w:rPr>
            </w:pPr>
            <w:r>
              <w:rPr>
                <w:rFonts w:ascii="Times New Roman" w:hAnsi="Times New Roman" w:cs="Times New Roman"/>
                <w:sz w:val="24"/>
                <w:szCs w:val="24"/>
              </w:rPr>
              <w:t>7.</w:t>
            </w:r>
          </w:p>
        </w:tc>
        <w:tc>
          <w:tcPr>
            <w:tcW w:w="2909" w:type="dxa"/>
            <w:tcBorders>
              <w:top w:val="single" w:sz="4" w:space="0" w:color="auto"/>
              <w:left w:val="single" w:sz="4" w:space="0" w:color="auto"/>
              <w:bottom w:val="single" w:sz="4" w:space="0" w:color="auto"/>
              <w:right w:val="single" w:sz="4" w:space="0" w:color="auto"/>
            </w:tcBorders>
            <w:hideMark/>
          </w:tcPr>
          <w:p w14:paraId="4B375D2C" w14:textId="77777777" w:rsidR="00597716" w:rsidRDefault="00597716">
            <w:pPr>
              <w:spacing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Придбання медичного обладнання</w:t>
            </w:r>
          </w:p>
        </w:tc>
        <w:tc>
          <w:tcPr>
            <w:tcW w:w="5528" w:type="dxa"/>
            <w:tcBorders>
              <w:top w:val="single" w:sz="4" w:space="0" w:color="auto"/>
              <w:left w:val="single" w:sz="4" w:space="0" w:color="auto"/>
              <w:bottom w:val="single" w:sz="4" w:space="0" w:color="auto"/>
              <w:right w:val="single" w:sz="4" w:space="0" w:color="auto"/>
            </w:tcBorders>
            <w:hideMark/>
          </w:tcPr>
          <w:p w14:paraId="25FE4A8F" w14:textId="77777777" w:rsidR="00597716" w:rsidRDefault="00597716">
            <w:pPr>
              <w:spacing w:line="240" w:lineRule="auto"/>
              <w:rPr>
                <w:rFonts w:ascii="Times New Roman" w:hAnsi="Times New Roman" w:cs="Times New Roman"/>
                <w:sz w:val="24"/>
                <w:szCs w:val="24"/>
              </w:rPr>
            </w:pPr>
            <w:r>
              <w:rPr>
                <w:rFonts w:ascii="Times New Roman" w:eastAsia="Times New Roman" w:hAnsi="Times New Roman" w:cs="Times New Roman"/>
                <w:bCs/>
                <w:sz w:val="24"/>
                <w:szCs w:val="24"/>
              </w:rPr>
              <w:t xml:space="preserve">Оплата заборгованості за придбане медичне обладнання в грудні 2020 року : дефібрилятор- монітор, електрокардіограф, кушетку медичну </w:t>
            </w:r>
            <w:r>
              <w:rPr>
                <w:rFonts w:ascii="Times New Roman" w:hAnsi="Times New Roman" w:cs="Times New Roman"/>
                <w:sz w:val="24"/>
                <w:szCs w:val="24"/>
              </w:rPr>
              <w:t>(за рахунок дотації з районного бюджету);</w:t>
            </w:r>
          </w:p>
          <w:p w14:paraId="277F272B" w14:textId="77777777" w:rsidR="00597716" w:rsidRDefault="00597716">
            <w:pPr>
              <w:pStyle w:val="a3"/>
              <w:ind w:left="-77"/>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Придбання </w:t>
            </w:r>
            <w:proofErr w:type="spellStart"/>
            <w:r>
              <w:rPr>
                <w:rFonts w:ascii="Times New Roman" w:eastAsia="Times New Roman" w:hAnsi="Times New Roman" w:cs="Times New Roman"/>
                <w:bCs/>
                <w:sz w:val="24"/>
                <w:szCs w:val="24"/>
              </w:rPr>
              <w:t>ендокарвітального</w:t>
            </w:r>
            <w:proofErr w:type="spellEnd"/>
            <w:r>
              <w:rPr>
                <w:rFonts w:ascii="Times New Roman" w:eastAsia="Times New Roman" w:hAnsi="Times New Roman" w:cs="Times New Roman"/>
                <w:bCs/>
                <w:sz w:val="24"/>
                <w:szCs w:val="24"/>
              </w:rPr>
              <w:t xml:space="preserve"> датчика, </w:t>
            </w:r>
            <w:proofErr w:type="spellStart"/>
            <w:r>
              <w:rPr>
                <w:rFonts w:ascii="Times New Roman" w:eastAsia="Times New Roman" w:hAnsi="Times New Roman" w:cs="Times New Roman"/>
                <w:bCs/>
                <w:sz w:val="24"/>
                <w:szCs w:val="24"/>
              </w:rPr>
              <w:t>конвексного</w:t>
            </w:r>
            <w:proofErr w:type="spellEnd"/>
            <w:r>
              <w:rPr>
                <w:rFonts w:ascii="Times New Roman" w:eastAsia="Times New Roman" w:hAnsi="Times New Roman" w:cs="Times New Roman"/>
                <w:bCs/>
                <w:sz w:val="24"/>
                <w:szCs w:val="24"/>
              </w:rPr>
              <w:t xml:space="preserve"> датчика, дозаторів лікувальних речовин, моніторів </w:t>
            </w:r>
            <w:proofErr w:type="spellStart"/>
            <w:r>
              <w:rPr>
                <w:rFonts w:ascii="Times New Roman" w:eastAsia="Times New Roman" w:hAnsi="Times New Roman" w:cs="Times New Roman"/>
                <w:bCs/>
                <w:sz w:val="24"/>
                <w:szCs w:val="24"/>
              </w:rPr>
              <w:t>паціента</w:t>
            </w:r>
            <w:proofErr w:type="spellEnd"/>
            <w:r>
              <w:rPr>
                <w:rFonts w:ascii="Times New Roman" w:eastAsia="Times New Roman" w:hAnsi="Times New Roman" w:cs="Times New Roman"/>
                <w:bCs/>
                <w:sz w:val="24"/>
                <w:szCs w:val="24"/>
              </w:rPr>
              <w:t xml:space="preserve">, </w:t>
            </w:r>
            <w:proofErr w:type="spellStart"/>
            <w:r>
              <w:rPr>
                <w:rFonts w:ascii="Times New Roman" w:eastAsia="Times New Roman" w:hAnsi="Times New Roman" w:cs="Times New Roman"/>
                <w:bCs/>
                <w:sz w:val="24"/>
                <w:szCs w:val="24"/>
              </w:rPr>
              <w:t>кольпоскопу</w:t>
            </w:r>
            <w:proofErr w:type="spellEnd"/>
            <w:r>
              <w:rPr>
                <w:rFonts w:ascii="Times New Roman" w:eastAsia="Times New Roman" w:hAnsi="Times New Roman" w:cs="Times New Roman"/>
                <w:bCs/>
                <w:sz w:val="24"/>
                <w:szCs w:val="24"/>
              </w:rPr>
              <w:t>, кардіомонітору плоду</w:t>
            </w:r>
          </w:p>
        </w:tc>
        <w:tc>
          <w:tcPr>
            <w:tcW w:w="1559" w:type="dxa"/>
            <w:tcBorders>
              <w:top w:val="single" w:sz="4" w:space="0" w:color="auto"/>
              <w:left w:val="single" w:sz="4" w:space="0" w:color="auto"/>
              <w:bottom w:val="single" w:sz="4" w:space="0" w:color="auto"/>
              <w:right w:val="single" w:sz="4" w:space="0" w:color="auto"/>
            </w:tcBorders>
            <w:hideMark/>
          </w:tcPr>
          <w:p w14:paraId="540E6095" w14:textId="77777777" w:rsidR="00597716" w:rsidRDefault="00597716">
            <w:pPr>
              <w:spacing w:line="276"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2552" w:type="dxa"/>
            <w:tcBorders>
              <w:top w:val="single" w:sz="4" w:space="0" w:color="auto"/>
              <w:left w:val="single" w:sz="4" w:space="0" w:color="auto"/>
              <w:bottom w:val="single" w:sz="4" w:space="0" w:color="auto"/>
              <w:right w:val="single" w:sz="4" w:space="0" w:color="auto"/>
            </w:tcBorders>
            <w:hideMark/>
          </w:tcPr>
          <w:p w14:paraId="469C044D" w14:textId="77777777" w:rsidR="00597716" w:rsidRDefault="00597716">
            <w:pPr>
              <w:spacing w:line="276" w:lineRule="auto"/>
              <w:rPr>
                <w:rFonts w:ascii="Times New Roman" w:hAnsi="Times New Roman" w:cs="Times New Roman"/>
              </w:rPr>
            </w:pPr>
            <w:r>
              <w:rPr>
                <w:rFonts w:ascii="Times New Roman" w:hAnsi="Times New Roman" w:cs="Times New Roman"/>
              </w:rPr>
              <w:t>Бюджет Сіверської міської  територіальної громади</w:t>
            </w:r>
          </w:p>
        </w:tc>
        <w:tc>
          <w:tcPr>
            <w:tcW w:w="2108" w:type="dxa"/>
            <w:tcBorders>
              <w:top w:val="single" w:sz="4" w:space="0" w:color="auto"/>
              <w:left w:val="single" w:sz="4" w:space="0" w:color="auto"/>
              <w:bottom w:val="single" w:sz="4" w:space="0" w:color="auto"/>
              <w:right w:val="single" w:sz="4" w:space="0" w:color="auto"/>
            </w:tcBorders>
          </w:tcPr>
          <w:p w14:paraId="6A5DE572" w14:textId="77777777" w:rsidR="00597716" w:rsidRDefault="00597716">
            <w:pPr>
              <w:pStyle w:val="af5"/>
              <w:spacing w:line="276" w:lineRule="auto"/>
              <w:jc w:val="center"/>
              <w:rPr>
                <w:rFonts w:ascii="Times New Roman" w:hAnsi="Times New Roman" w:cs="Times New Roman"/>
                <w:sz w:val="24"/>
                <w:szCs w:val="24"/>
              </w:rPr>
            </w:pPr>
            <w:r>
              <w:rPr>
                <w:sz w:val="24"/>
                <w:szCs w:val="24"/>
              </w:rPr>
              <w:t>199 800,00</w:t>
            </w:r>
          </w:p>
          <w:p w14:paraId="2F3840B3" w14:textId="77777777" w:rsidR="00597716" w:rsidRDefault="00597716">
            <w:pPr>
              <w:pStyle w:val="af5"/>
              <w:spacing w:line="276" w:lineRule="auto"/>
              <w:jc w:val="center"/>
              <w:rPr>
                <w:sz w:val="24"/>
                <w:szCs w:val="24"/>
              </w:rPr>
            </w:pPr>
          </w:p>
          <w:p w14:paraId="1C16D74A" w14:textId="77777777" w:rsidR="00597716" w:rsidRDefault="00597716">
            <w:pPr>
              <w:pStyle w:val="af5"/>
              <w:spacing w:line="276" w:lineRule="auto"/>
              <w:jc w:val="center"/>
              <w:rPr>
                <w:sz w:val="24"/>
                <w:szCs w:val="24"/>
              </w:rPr>
            </w:pPr>
          </w:p>
          <w:p w14:paraId="334DF791" w14:textId="77777777" w:rsidR="00597716" w:rsidRDefault="00597716">
            <w:pPr>
              <w:pStyle w:val="af5"/>
              <w:spacing w:line="276" w:lineRule="auto"/>
              <w:jc w:val="center"/>
              <w:rPr>
                <w:sz w:val="24"/>
                <w:szCs w:val="24"/>
              </w:rPr>
            </w:pPr>
          </w:p>
          <w:p w14:paraId="511F4CAB" w14:textId="77777777" w:rsidR="00597716" w:rsidRDefault="00597716">
            <w:pPr>
              <w:pStyle w:val="af5"/>
              <w:spacing w:line="276" w:lineRule="auto"/>
              <w:jc w:val="center"/>
              <w:rPr>
                <w:sz w:val="24"/>
                <w:szCs w:val="24"/>
              </w:rPr>
            </w:pPr>
          </w:p>
          <w:p w14:paraId="38CD118A" w14:textId="77777777" w:rsidR="00597716" w:rsidRDefault="00597716">
            <w:pPr>
              <w:pStyle w:val="af5"/>
              <w:spacing w:line="276" w:lineRule="auto"/>
              <w:jc w:val="center"/>
              <w:rPr>
                <w:sz w:val="24"/>
                <w:szCs w:val="24"/>
              </w:rPr>
            </w:pPr>
          </w:p>
          <w:p w14:paraId="2E26B7AC" w14:textId="77777777" w:rsidR="00597716" w:rsidRDefault="00597716">
            <w:pPr>
              <w:pStyle w:val="af5"/>
              <w:spacing w:line="276" w:lineRule="auto"/>
              <w:jc w:val="center"/>
              <w:rPr>
                <w:sz w:val="24"/>
                <w:szCs w:val="24"/>
              </w:rPr>
            </w:pPr>
            <w:r>
              <w:rPr>
                <w:sz w:val="24"/>
                <w:szCs w:val="24"/>
              </w:rPr>
              <w:t>448 600,00</w:t>
            </w:r>
          </w:p>
        </w:tc>
      </w:tr>
      <w:tr w:rsidR="00597716" w14:paraId="1BB8DD9E" w14:textId="77777777" w:rsidTr="00597716">
        <w:trPr>
          <w:trHeight w:val="379"/>
        </w:trPr>
        <w:tc>
          <w:tcPr>
            <w:tcW w:w="566" w:type="dxa"/>
            <w:tcBorders>
              <w:top w:val="single" w:sz="4" w:space="0" w:color="auto"/>
              <w:left w:val="single" w:sz="4" w:space="0" w:color="auto"/>
              <w:bottom w:val="single" w:sz="4" w:space="0" w:color="auto"/>
              <w:right w:val="single" w:sz="4" w:space="0" w:color="auto"/>
            </w:tcBorders>
            <w:hideMark/>
          </w:tcPr>
          <w:p w14:paraId="0A825D72" w14:textId="77777777" w:rsidR="00597716" w:rsidRDefault="00597716">
            <w:pPr>
              <w:spacing w:line="276" w:lineRule="auto"/>
              <w:rPr>
                <w:rFonts w:ascii="Times New Roman" w:hAnsi="Times New Roman" w:cs="Times New Roman"/>
                <w:sz w:val="24"/>
                <w:szCs w:val="24"/>
              </w:rPr>
            </w:pPr>
            <w:r>
              <w:rPr>
                <w:rFonts w:ascii="Times New Roman" w:hAnsi="Times New Roman" w:cs="Times New Roman"/>
                <w:sz w:val="24"/>
                <w:szCs w:val="24"/>
              </w:rPr>
              <w:t xml:space="preserve">8. </w:t>
            </w:r>
          </w:p>
        </w:tc>
        <w:tc>
          <w:tcPr>
            <w:tcW w:w="2909" w:type="dxa"/>
            <w:tcBorders>
              <w:top w:val="single" w:sz="4" w:space="0" w:color="auto"/>
              <w:left w:val="single" w:sz="4" w:space="0" w:color="auto"/>
              <w:bottom w:val="single" w:sz="4" w:space="0" w:color="auto"/>
              <w:right w:val="single" w:sz="4" w:space="0" w:color="auto"/>
            </w:tcBorders>
            <w:hideMark/>
          </w:tcPr>
          <w:p w14:paraId="464793C3" w14:textId="77777777" w:rsidR="00597716" w:rsidRDefault="00597716">
            <w:pPr>
              <w:spacing w:line="276" w:lineRule="auto"/>
              <w:jc w:val="center"/>
              <w:rPr>
                <w:rFonts w:ascii="Times New Roman" w:hAnsi="Times New Roman" w:cs="Times New Roman"/>
                <w:sz w:val="24"/>
                <w:szCs w:val="24"/>
              </w:rPr>
            </w:pPr>
            <w:r>
              <w:rPr>
                <w:rFonts w:ascii="Times New Roman" w:eastAsia="Times New Roman" w:hAnsi="Times New Roman" w:cs="Times New Roman"/>
                <w:bCs/>
                <w:sz w:val="24"/>
                <w:szCs w:val="24"/>
              </w:rPr>
              <w:t>Інші виплати населенню</w:t>
            </w:r>
          </w:p>
        </w:tc>
        <w:tc>
          <w:tcPr>
            <w:tcW w:w="5528" w:type="dxa"/>
            <w:tcBorders>
              <w:top w:val="single" w:sz="4" w:space="0" w:color="auto"/>
              <w:left w:val="single" w:sz="4" w:space="0" w:color="auto"/>
              <w:bottom w:val="single" w:sz="4" w:space="0" w:color="auto"/>
              <w:right w:val="single" w:sz="4" w:space="0" w:color="auto"/>
            </w:tcBorders>
            <w:hideMark/>
          </w:tcPr>
          <w:p w14:paraId="42FC8644" w14:textId="77777777" w:rsidR="00597716" w:rsidRDefault="00597716">
            <w:pPr>
              <w:rPr>
                <w:rFonts w:ascii="Times New Roman" w:hAnsi="Times New Roman" w:cs="Times New Roman"/>
                <w:sz w:val="24"/>
                <w:szCs w:val="24"/>
              </w:rPr>
            </w:pPr>
            <w:r>
              <w:rPr>
                <w:rFonts w:ascii="Times New Roman" w:eastAsia="Times New Roman" w:hAnsi="Times New Roman" w:cs="Times New Roman"/>
                <w:bCs/>
                <w:sz w:val="24"/>
                <w:szCs w:val="24"/>
              </w:rPr>
              <w:t>- відшкодування витрат на виплату пільгових пенсій;</w:t>
            </w:r>
          </w:p>
        </w:tc>
        <w:tc>
          <w:tcPr>
            <w:tcW w:w="1559" w:type="dxa"/>
            <w:tcBorders>
              <w:top w:val="single" w:sz="4" w:space="0" w:color="auto"/>
              <w:left w:val="single" w:sz="4" w:space="0" w:color="auto"/>
              <w:bottom w:val="single" w:sz="4" w:space="0" w:color="auto"/>
              <w:right w:val="single" w:sz="4" w:space="0" w:color="auto"/>
            </w:tcBorders>
            <w:hideMark/>
          </w:tcPr>
          <w:p w14:paraId="6CB7C427" w14:textId="77777777" w:rsidR="00597716" w:rsidRDefault="00597716">
            <w:pPr>
              <w:spacing w:line="276"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2552" w:type="dxa"/>
            <w:tcBorders>
              <w:top w:val="single" w:sz="4" w:space="0" w:color="auto"/>
              <w:left w:val="single" w:sz="4" w:space="0" w:color="auto"/>
              <w:bottom w:val="single" w:sz="4" w:space="0" w:color="auto"/>
              <w:right w:val="single" w:sz="4" w:space="0" w:color="auto"/>
            </w:tcBorders>
            <w:hideMark/>
          </w:tcPr>
          <w:p w14:paraId="60ED0A1F" w14:textId="77777777" w:rsidR="00597716" w:rsidRDefault="00597716">
            <w:pPr>
              <w:spacing w:line="276" w:lineRule="auto"/>
              <w:rPr>
                <w:rFonts w:ascii="Times New Roman" w:hAnsi="Times New Roman" w:cs="Times New Roman"/>
              </w:rPr>
            </w:pPr>
            <w:r>
              <w:rPr>
                <w:rFonts w:ascii="Times New Roman" w:hAnsi="Times New Roman" w:cs="Times New Roman"/>
              </w:rPr>
              <w:t>Бюджет Сіверської міської  територіальної громади</w:t>
            </w:r>
          </w:p>
        </w:tc>
        <w:tc>
          <w:tcPr>
            <w:tcW w:w="2108" w:type="dxa"/>
            <w:tcBorders>
              <w:top w:val="single" w:sz="4" w:space="0" w:color="auto"/>
              <w:left w:val="single" w:sz="4" w:space="0" w:color="auto"/>
              <w:bottom w:val="single" w:sz="4" w:space="0" w:color="auto"/>
              <w:right w:val="single" w:sz="4" w:space="0" w:color="auto"/>
            </w:tcBorders>
            <w:hideMark/>
          </w:tcPr>
          <w:p w14:paraId="00AA2E24" w14:textId="77777777" w:rsidR="00597716" w:rsidRDefault="00597716">
            <w:pPr>
              <w:pStyle w:val="af5"/>
              <w:spacing w:line="276" w:lineRule="auto"/>
              <w:jc w:val="center"/>
              <w:rPr>
                <w:rFonts w:ascii="Times New Roman" w:hAnsi="Times New Roman" w:cs="Times New Roman"/>
                <w:sz w:val="24"/>
                <w:szCs w:val="24"/>
              </w:rPr>
            </w:pPr>
            <w:r>
              <w:rPr>
                <w:sz w:val="24"/>
                <w:szCs w:val="24"/>
              </w:rPr>
              <w:t>180 000,00</w:t>
            </w:r>
          </w:p>
        </w:tc>
      </w:tr>
      <w:tr w:rsidR="00597716" w14:paraId="24AF52F5" w14:textId="77777777" w:rsidTr="00597716">
        <w:trPr>
          <w:trHeight w:val="379"/>
        </w:trPr>
        <w:tc>
          <w:tcPr>
            <w:tcW w:w="566" w:type="dxa"/>
            <w:tcBorders>
              <w:top w:val="single" w:sz="4" w:space="0" w:color="auto"/>
              <w:left w:val="single" w:sz="4" w:space="0" w:color="auto"/>
              <w:bottom w:val="single" w:sz="4" w:space="0" w:color="auto"/>
              <w:right w:val="single" w:sz="4" w:space="0" w:color="auto"/>
            </w:tcBorders>
          </w:tcPr>
          <w:p w14:paraId="1E1AB544" w14:textId="77777777" w:rsidR="00597716" w:rsidRDefault="00597716">
            <w:pPr>
              <w:spacing w:line="276" w:lineRule="auto"/>
              <w:rPr>
                <w:rFonts w:ascii="Times New Roman" w:hAnsi="Times New Roman" w:cs="Times New Roman"/>
                <w:sz w:val="24"/>
                <w:szCs w:val="24"/>
              </w:rPr>
            </w:pPr>
          </w:p>
        </w:tc>
        <w:tc>
          <w:tcPr>
            <w:tcW w:w="2909" w:type="dxa"/>
            <w:tcBorders>
              <w:top w:val="single" w:sz="4" w:space="0" w:color="auto"/>
              <w:left w:val="single" w:sz="4" w:space="0" w:color="auto"/>
              <w:bottom w:val="single" w:sz="4" w:space="0" w:color="auto"/>
              <w:right w:val="single" w:sz="4" w:space="0" w:color="auto"/>
            </w:tcBorders>
            <w:hideMark/>
          </w:tcPr>
          <w:p w14:paraId="01A8BFE5" w14:textId="77777777" w:rsidR="00597716" w:rsidRDefault="00597716">
            <w:pPr>
              <w:spacing w:line="276" w:lineRule="auto"/>
              <w:jc w:val="center"/>
              <w:rPr>
                <w:rFonts w:ascii="Times New Roman" w:hAnsi="Times New Roman" w:cs="Times New Roman"/>
                <w:sz w:val="24"/>
                <w:szCs w:val="24"/>
              </w:rPr>
            </w:pPr>
            <w:r>
              <w:rPr>
                <w:rFonts w:ascii="Times New Roman" w:hAnsi="Times New Roman" w:cs="Times New Roman"/>
                <w:b/>
                <w:bCs/>
                <w:sz w:val="24"/>
                <w:szCs w:val="24"/>
              </w:rPr>
              <w:t>Всього</w:t>
            </w:r>
          </w:p>
        </w:tc>
        <w:tc>
          <w:tcPr>
            <w:tcW w:w="5528" w:type="dxa"/>
            <w:tcBorders>
              <w:top w:val="single" w:sz="4" w:space="0" w:color="auto"/>
              <w:left w:val="single" w:sz="4" w:space="0" w:color="auto"/>
              <w:bottom w:val="single" w:sz="4" w:space="0" w:color="auto"/>
              <w:right w:val="single" w:sz="4" w:space="0" w:color="auto"/>
            </w:tcBorders>
          </w:tcPr>
          <w:p w14:paraId="41D66947" w14:textId="77777777" w:rsidR="00597716" w:rsidRDefault="00597716">
            <w:pPr>
              <w:spacing w:line="276" w:lineRule="auto"/>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5991AA03" w14:textId="77777777" w:rsidR="00597716" w:rsidRDefault="00597716">
            <w:pPr>
              <w:spacing w:line="276" w:lineRule="auto"/>
              <w:jc w:val="center"/>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4342149" w14:textId="77777777" w:rsidR="00597716" w:rsidRDefault="00597716">
            <w:pPr>
              <w:spacing w:line="276" w:lineRule="auto"/>
              <w:rPr>
                <w:rFonts w:ascii="Times New Roman" w:hAnsi="Times New Roman" w:cs="Times New Roman"/>
              </w:rPr>
            </w:pPr>
          </w:p>
        </w:tc>
        <w:tc>
          <w:tcPr>
            <w:tcW w:w="2108" w:type="dxa"/>
            <w:tcBorders>
              <w:top w:val="single" w:sz="4" w:space="0" w:color="auto"/>
              <w:left w:val="single" w:sz="4" w:space="0" w:color="auto"/>
              <w:bottom w:val="single" w:sz="4" w:space="0" w:color="auto"/>
              <w:right w:val="single" w:sz="4" w:space="0" w:color="auto"/>
            </w:tcBorders>
            <w:hideMark/>
          </w:tcPr>
          <w:p w14:paraId="1EEDD273" w14:textId="77777777" w:rsidR="00597716" w:rsidRDefault="00597716">
            <w:pPr>
              <w:pStyle w:val="af5"/>
              <w:spacing w:line="276" w:lineRule="auto"/>
              <w:jc w:val="center"/>
              <w:rPr>
                <w:rFonts w:ascii="Times New Roman" w:hAnsi="Times New Roman" w:cs="Times New Roman"/>
                <w:sz w:val="24"/>
                <w:szCs w:val="24"/>
              </w:rPr>
            </w:pPr>
            <w:r>
              <w:rPr>
                <w:b/>
                <w:bCs/>
                <w:sz w:val="24"/>
                <w:szCs w:val="24"/>
              </w:rPr>
              <w:t>4 720 285,00</w:t>
            </w:r>
          </w:p>
        </w:tc>
      </w:tr>
    </w:tbl>
    <w:p w14:paraId="750E37EC" w14:textId="77777777" w:rsidR="00597716" w:rsidRDefault="00597716" w:rsidP="00597716">
      <w:pPr>
        <w:rPr>
          <w:rFonts w:ascii="Times New Roman" w:hAnsi="Times New Roman" w:cs="Times New Roman"/>
          <w:b/>
          <w:bCs/>
        </w:rPr>
      </w:pPr>
    </w:p>
    <w:p w14:paraId="3D845E68" w14:textId="77777777" w:rsidR="00597716" w:rsidRDefault="00597716" w:rsidP="00597716">
      <w:pPr>
        <w:rPr>
          <w:rFonts w:ascii="Times New Roman" w:hAnsi="Times New Roman" w:cs="Times New Roman"/>
          <w:sz w:val="28"/>
          <w:szCs w:val="28"/>
        </w:rPr>
      </w:pPr>
    </w:p>
    <w:p w14:paraId="1A26976C" w14:textId="77777777" w:rsidR="00597716" w:rsidRDefault="00597716" w:rsidP="00597716">
      <w:pPr>
        <w:rPr>
          <w:rFonts w:ascii="Times New Roman" w:hAnsi="Times New Roman" w:cs="Times New Roman"/>
          <w:sz w:val="28"/>
          <w:szCs w:val="28"/>
        </w:rPr>
      </w:pPr>
      <w:r>
        <w:rPr>
          <w:rFonts w:ascii="Times New Roman" w:hAnsi="Times New Roman" w:cs="Times New Roman"/>
          <w:sz w:val="28"/>
          <w:szCs w:val="28"/>
        </w:rPr>
        <w:t xml:space="preserve">                         Секретар міської ради                                                                            Т.В. Волошина</w:t>
      </w:r>
    </w:p>
    <w:p w14:paraId="558BC354" w14:textId="77777777" w:rsidR="00597716" w:rsidRDefault="00597716" w:rsidP="00597716">
      <w:pPr>
        <w:rPr>
          <w:rFonts w:ascii="Times New Roman" w:hAnsi="Times New Roman" w:cs="Times New Roman"/>
          <w:sz w:val="28"/>
          <w:szCs w:val="28"/>
        </w:rPr>
      </w:pPr>
    </w:p>
    <w:p w14:paraId="6DD15716" w14:textId="77777777" w:rsidR="00597716" w:rsidRDefault="00597716" w:rsidP="00597716">
      <w:pPr>
        <w:spacing w:after="0" w:line="240" w:lineRule="auto"/>
        <w:rPr>
          <w:rFonts w:ascii="Times New Roman" w:eastAsia="Times New Roman" w:hAnsi="Times New Roman" w:cs="Times New Roman"/>
          <w:sz w:val="24"/>
          <w:szCs w:val="24"/>
          <w:lang w:eastAsia="uk-UA"/>
        </w:rPr>
        <w:sectPr w:rsidR="00597716">
          <w:pgSz w:w="16838" w:h="11906" w:orient="landscape"/>
          <w:pgMar w:top="567" w:right="851" w:bottom="851" w:left="851" w:header="709" w:footer="709" w:gutter="0"/>
          <w:cols w:space="720"/>
        </w:sectPr>
      </w:pPr>
    </w:p>
    <w:p w14:paraId="1306E493" w14:textId="77777777" w:rsidR="00597716" w:rsidRDefault="00597716" w:rsidP="00597716">
      <w:pPr>
        <w:spacing w:after="0" w:line="240" w:lineRule="auto"/>
        <w:ind w:hanging="13"/>
        <w:jc w:val="center"/>
        <w:rPr>
          <w:rFonts w:ascii="Times New Roman" w:hAnsi="Times New Roman" w:cs="Times New Roman"/>
          <w:sz w:val="26"/>
          <w:szCs w:val="26"/>
        </w:rPr>
      </w:pPr>
    </w:p>
    <w:p w14:paraId="1C1C7A8E" w14:textId="77777777" w:rsidR="00597716" w:rsidRPr="00597716" w:rsidRDefault="00597716" w:rsidP="00597716">
      <w:pPr>
        <w:rPr>
          <w:rFonts w:ascii="Times New Roman" w:hAnsi="Times New Roman" w:cs="Times New Roman"/>
          <w:sz w:val="28"/>
          <w:szCs w:val="28"/>
        </w:rPr>
      </w:pPr>
    </w:p>
    <w:p w14:paraId="0B96595A" w14:textId="77777777" w:rsidR="00597716" w:rsidRPr="00597716" w:rsidRDefault="00597716" w:rsidP="00597716">
      <w:pPr>
        <w:ind w:right="5244"/>
        <w:jc w:val="both"/>
        <w:rPr>
          <w:rFonts w:ascii="Times New Roman" w:eastAsia="Times New Roman" w:hAnsi="Times New Roman" w:cs="Times New Roman"/>
          <w:sz w:val="28"/>
          <w:szCs w:val="28"/>
        </w:rPr>
      </w:pPr>
      <w:r w:rsidRPr="00597716">
        <w:rPr>
          <w:rFonts w:ascii="Times New Roman" w:eastAsia="Times New Roman" w:hAnsi="Times New Roman" w:cs="Times New Roman"/>
          <w:sz w:val="28"/>
          <w:szCs w:val="28"/>
        </w:rPr>
        <w:t>Про внесення  змін та доповнень до рішення міської ради від 24.12.2020  №8/4-57 «Про</w:t>
      </w:r>
      <w:r w:rsidRPr="00597716">
        <w:rPr>
          <w:rFonts w:ascii="Times New Roman" w:eastAsia="Times New Roman" w:hAnsi="Times New Roman" w:cs="Times New Roman"/>
          <w:color w:val="FF0000"/>
          <w:sz w:val="28"/>
          <w:szCs w:val="28"/>
        </w:rPr>
        <w:t xml:space="preserve"> </w:t>
      </w:r>
      <w:r w:rsidRPr="00597716">
        <w:rPr>
          <w:rFonts w:ascii="Times New Roman" w:eastAsia="Times New Roman" w:hAnsi="Times New Roman" w:cs="Times New Roman"/>
          <w:sz w:val="28"/>
          <w:szCs w:val="28"/>
        </w:rPr>
        <w:t xml:space="preserve"> бюджет Сіверської міської  територіальної громади на 2021 рік» </w:t>
      </w:r>
    </w:p>
    <w:p w14:paraId="21EE9B47" w14:textId="77777777" w:rsidR="00597716" w:rsidRPr="00597716" w:rsidRDefault="00597716" w:rsidP="00597716">
      <w:pPr>
        <w:jc w:val="both"/>
        <w:rPr>
          <w:rFonts w:ascii="Times New Roman" w:eastAsia="Times New Roman" w:hAnsi="Times New Roman" w:cs="Times New Roman"/>
          <w:sz w:val="28"/>
          <w:szCs w:val="28"/>
        </w:rPr>
      </w:pPr>
    </w:p>
    <w:p w14:paraId="59C7B481" w14:textId="77777777" w:rsidR="00597716" w:rsidRPr="00597716" w:rsidRDefault="00597716" w:rsidP="00597716">
      <w:pPr>
        <w:jc w:val="both"/>
        <w:rPr>
          <w:rFonts w:ascii="Times New Roman" w:eastAsia="Times New Roman" w:hAnsi="Times New Roman" w:cs="Times New Roman"/>
          <w:sz w:val="28"/>
          <w:szCs w:val="28"/>
        </w:rPr>
      </w:pPr>
      <w:r w:rsidRPr="00597716">
        <w:rPr>
          <w:rFonts w:ascii="Times New Roman" w:eastAsia="Times New Roman" w:hAnsi="Times New Roman" w:cs="Times New Roman"/>
          <w:sz w:val="28"/>
          <w:szCs w:val="28"/>
        </w:rPr>
        <w:t xml:space="preserve">            Розглянувши службові записки начальника управління освіти </w:t>
      </w:r>
      <w:proofErr w:type="spellStart"/>
      <w:r w:rsidRPr="00597716">
        <w:rPr>
          <w:rFonts w:ascii="Times New Roman" w:eastAsia="Times New Roman" w:hAnsi="Times New Roman" w:cs="Times New Roman"/>
          <w:sz w:val="28"/>
          <w:szCs w:val="28"/>
        </w:rPr>
        <w:t>Мазіної</w:t>
      </w:r>
      <w:proofErr w:type="spellEnd"/>
      <w:r w:rsidRPr="00597716">
        <w:rPr>
          <w:rFonts w:ascii="Times New Roman" w:eastAsia="Times New Roman" w:hAnsi="Times New Roman" w:cs="Times New Roman"/>
          <w:sz w:val="28"/>
          <w:szCs w:val="28"/>
        </w:rPr>
        <w:t xml:space="preserve"> В.В., начальника відділу з питань соціального захисту населення Савченко О.В., начальника відділу земельних відносин, екології та охорони природного середовища </w:t>
      </w:r>
      <w:proofErr w:type="spellStart"/>
      <w:r w:rsidRPr="00597716">
        <w:rPr>
          <w:rFonts w:ascii="Times New Roman" w:eastAsia="Times New Roman" w:hAnsi="Times New Roman" w:cs="Times New Roman"/>
          <w:sz w:val="28"/>
          <w:szCs w:val="28"/>
        </w:rPr>
        <w:t>Виниченко</w:t>
      </w:r>
      <w:proofErr w:type="spellEnd"/>
      <w:r w:rsidRPr="00597716">
        <w:rPr>
          <w:rFonts w:ascii="Times New Roman" w:eastAsia="Times New Roman" w:hAnsi="Times New Roman" w:cs="Times New Roman"/>
          <w:sz w:val="28"/>
          <w:szCs w:val="28"/>
        </w:rPr>
        <w:t xml:space="preserve"> В.А., начальника відділу внутрішньої та правової політики </w:t>
      </w:r>
      <w:proofErr w:type="spellStart"/>
      <w:r w:rsidRPr="00597716">
        <w:rPr>
          <w:rFonts w:ascii="Times New Roman" w:eastAsia="Times New Roman" w:hAnsi="Times New Roman" w:cs="Times New Roman"/>
          <w:sz w:val="28"/>
          <w:szCs w:val="28"/>
        </w:rPr>
        <w:t>Курильченко</w:t>
      </w:r>
      <w:proofErr w:type="spellEnd"/>
      <w:r w:rsidRPr="00597716">
        <w:rPr>
          <w:rFonts w:ascii="Times New Roman" w:eastAsia="Times New Roman" w:hAnsi="Times New Roman" w:cs="Times New Roman"/>
          <w:sz w:val="28"/>
          <w:szCs w:val="28"/>
        </w:rPr>
        <w:t xml:space="preserve"> А.О.,  керуючись статтею 26 Закону України «Про місцеве самоврядування в Україні»,  міська рада</w:t>
      </w:r>
    </w:p>
    <w:p w14:paraId="5D649E2A" w14:textId="77777777" w:rsidR="00597716" w:rsidRPr="00597716" w:rsidRDefault="00597716" w:rsidP="00597716">
      <w:pPr>
        <w:jc w:val="both"/>
        <w:rPr>
          <w:rFonts w:ascii="Times New Roman" w:eastAsia="Times New Roman" w:hAnsi="Times New Roman" w:cs="Times New Roman"/>
          <w:sz w:val="28"/>
          <w:szCs w:val="28"/>
        </w:rPr>
      </w:pPr>
    </w:p>
    <w:p w14:paraId="7814A146" w14:textId="77777777" w:rsidR="00597716" w:rsidRPr="00597716" w:rsidRDefault="00597716" w:rsidP="00597716">
      <w:pPr>
        <w:jc w:val="both"/>
        <w:outlineLvl w:val="0"/>
        <w:rPr>
          <w:rFonts w:ascii="Times New Roman" w:eastAsia="Times New Roman" w:hAnsi="Times New Roman" w:cs="Times New Roman"/>
          <w:sz w:val="28"/>
          <w:szCs w:val="28"/>
        </w:rPr>
      </w:pPr>
      <w:r w:rsidRPr="00597716">
        <w:rPr>
          <w:rFonts w:ascii="Times New Roman" w:eastAsia="Times New Roman" w:hAnsi="Times New Roman" w:cs="Times New Roman"/>
          <w:sz w:val="28"/>
          <w:szCs w:val="28"/>
        </w:rPr>
        <w:t>В И Р І Ш И Л А:</w:t>
      </w:r>
    </w:p>
    <w:p w14:paraId="4A7BE979" w14:textId="77777777" w:rsidR="00597716" w:rsidRPr="00597716" w:rsidRDefault="00597716" w:rsidP="00597716">
      <w:pPr>
        <w:jc w:val="both"/>
        <w:rPr>
          <w:rFonts w:ascii="Times New Roman" w:eastAsia="Times New Roman" w:hAnsi="Times New Roman" w:cs="Times New Roman"/>
          <w:sz w:val="28"/>
          <w:szCs w:val="28"/>
        </w:rPr>
      </w:pPr>
    </w:p>
    <w:p w14:paraId="0EB8A84B" w14:textId="77777777" w:rsidR="00597716" w:rsidRPr="00597716" w:rsidRDefault="00597716" w:rsidP="00597716">
      <w:pPr>
        <w:jc w:val="both"/>
        <w:rPr>
          <w:rFonts w:ascii="Times New Roman" w:eastAsia="Times New Roman" w:hAnsi="Times New Roman" w:cs="Times New Roman"/>
          <w:sz w:val="28"/>
          <w:szCs w:val="28"/>
        </w:rPr>
      </w:pPr>
      <w:r w:rsidRPr="00597716">
        <w:rPr>
          <w:rFonts w:ascii="Times New Roman" w:eastAsia="Times New Roman" w:hAnsi="Times New Roman" w:cs="Times New Roman"/>
          <w:sz w:val="28"/>
          <w:szCs w:val="28"/>
        </w:rPr>
        <w:t xml:space="preserve">         1. </w:t>
      </w:r>
      <w:proofErr w:type="spellStart"/>
      <w:r w:rsidRPr="00597716">
        <w:rPr>
          <w:rFonts w:ascii="Times New Roman" w:eastAsia="Times New Roman" w:hAnsi="Times New Roman" w:cs="Times New Roman"/>
          <w:sz w:val="28"/>
          <w:szCs w:val="28"/>
        </w:rPr>
        <w:t>Внести</w:t>
      </w:r>
      <w:proofErr w:type="spellEnd"/>
      <w:r w:rsidRPr="00597716">
        <w:rPr>
          <w:rFonts w:ascii="Times New Roman" w:eastAsia="Times New Roman" w:hAnsi="Times New Roman" w:cs="Times New Roman"/>
          <w:sz w:val="28"/>
          <w:szCs w:val="28"/>
        </w:rPr>
        <w:t xml:space="preserve"> до рішення міської ради від 24.12.2020р №8/4-57 «Про бюджет Сіверської міської  територіальної громади на 2021 рік» наступні зміни:</w:t>
      </w:r>
    </w:p>
    <w:p w14:paraId="5D1CF6D9" w14:textId="77777777" w:rsidR="00597716" w:rsidRPr="00597716" w:rsidRDefault="00597716" w:rsidP="00597716">
      <w:pPr>
        <w:jc w:val="both"/>
        <w:rPr>
          <w:rFonts w:ascii="Times New Roman" w:eastAsia="Times New Roman" w:hAnsi="Times New Roman" w:cs="Times New Roman"/>
          <w:sz w:val="28"/>
          <w:szCs w:val="28"/>
        </w:rPr>
      </w:pPr>
      <w:r w:rsidRPr="00597716">
        <w:rPr>
          <w:rFonts w:ascii="Times New Roman" w:eastAsia="Times New Roman" w:hAnsi="Times New Roman" w:cs="Times New Roman"/>
          <w:sz w:val="28"/>
          <w:szCs w:val="28"/>
        </w:rPr>
        <w:t xml:space="preserve">         1.1. Пункт 1 викласти в новій редакції:</w:t>
      </w:r>
    </w:p>
    <w:p w14:paraId="3B36C61D" w14:textId="77777777" w:rsidR="00597716" w:rsidRPr="00597716" w:rsidRDefault="00597716" w:rsidP="00597716">
      <w:pPr>
        <w:tabs>
          <w:tab w:val="left" w:pos="567"/>
          <w:tab w:val="left" w:pos="1276"/>
        </w:tabs>
        <w:ind w:right="-1"/>
        <w:jc w:val="both"/>
        <w:rPr>
          <w:rFonts w:ascii="Times New Roman" w:eastAsia="Times New Roman" w:hAnsi="Times New Roman" w:cs="Times New Roman"/>
          <w:sz w:val="28"/>
          <w:szCs w:val="28"/>
        </w:rPr>
      </w:pPr>
      <w:r w:rsidRPr="00597716">
        <w:rPr>
          <w:rFonts w:ascii="Times New Roman" w:eastAsia="Times New Roman" w:hAnsi="Times New Roman" w:cs="Times New Roman"/>
          <w:sz w:val="28"/>
          <w:szCs w:val="28"/>
        </w:rPr>
        <w:t xml:space="preserve">         «1. Визначити на 2021 рік:</w:t>
      </w:r>
    </w:p>
    <w:p w14:paraId="3F5B13DD" w14:textId="77777777" w:rsidR="00597716" w:rsidRPr="00597716" w:rsidRDefault="00597716" w:rsidP="00597716">
      <w:pPr>
        <w:tabs>
          <w:tab w:val="left" w:pos="567"/>
          <w:tab w:val="left" w:pos="1276"/>
        </w:tabs>
        <w:ind w:right="-1" w:firstLine="708"/>
        <w:jc w:val="both"/>
        <w:rPr>
          <w:rFonts w:ascii="Times New Roman" w:hAnsi="Times New Roman" w:cs="Times New Roman"/>
          <w:sz w:val="28"/>
          <w:szCs w:val="28"/>
        </w:rPr>
      </w:pPr>
      <w:r w:rsidRPr="00597716">
        <w:rPr>
          <w:rFonts w:ascii="Times New Roman" w:hAnsi="Times New Roman" w:cs="Times New Roman"/>
          <w:b/>
          <w:sz w:val="28"/>
          <w:szCs w:val="28"/>
        </w:rPr>
        <w:t xml:space="preserve">доходи </w:t>
      </w:r>
      <w:r w:rsidRPr="00597716">
        <w:rPr>
          <w:rFonts w:ascii="Times New Roman" w:hAnsi="Times New Roman" w:cs="Times New Roman"/>
          <w:sz w:val="28"/>
          <w:szCs w:val="28"/>
        </w:rPr>
        <w:t xml:space="preserve">  бюджету Сіверської міської  територіальної громади  у сумі        71 713 764 гривень, у тому числі доходи загального фонду  - 70 327 584 гривень та доходи спеціального фонду  - 1 386 180 гривень згідно з додатком 1 до цього рішення;</w:t>
      </w:r>
    </w:p>
    <w:p w14:paraId="2415CA25" w14:textId="77777777" w:rsidR="00597716" w:rsidRPr="00597716" w:rsidRDefault="00597716" w:rsidP="00597716">
      <w:pPr>
        <w:tabs>
          <w:tab w:val="left" w:pos="567"/>
          <w:tab w:val="left" w:pos="1276"/>
        </w:tabs>
        <w:ind w:right="-1" w:firstLine="709"/>
        <w:jc w:val="both"/>
        <w:rPr>
          <w:rFonts w:ascii="Times New Roman" w:hAnsi="Times New Roman" w:cs="Times New Roman"/>
          <w:sz w:val="28"/>
          <w:szCs w:val="28"/>
        </w:rPr>
      </w:pPr>
      <w:r w:rsidRPr="00597716">
        <w:rPr>
          <w:rFonts w:ascii="Times New Roman" w:hAnsi="Times New Roman" w:cs="Times New Roman"/>
          <w:b/>
          <w:sz w:val="28"/>
          <w:szCs w:val="28"/>
        </w:rPr>
        <w:t>видатки</w:t>
      </w:r>
      <w:r w:rsidRPr="00597716">
        <w:rPr>
          <w:rFonts w:ascii="Times New Roman" w:hAnsi="Times New Roman" w:cs="Times New Roman"/>
          <w:sz w:val="28"/>
          <w:szCs w:val="28"/>
        </w:rPr>
        <w:t xml:space="preserve">  бюджету Сіверської міської  територіальної громади  у сумі      75 076 972 гривень, у тому числі видатки загального фонду  - 71 997 723 гривень та видатки спеціального фонду  - 3 079 249 гривень ;</w:t>
      </w:r>
    </w:p>
    <w:p w14:paraId="72F8C481" w14:textId="77777777" w:rsidR="00597716" w:rsidRPr="00597716" w:rsidRDefault="00597716" w:rsidP="00597716">
      <w:pPr>
        <w:tabs>
          <w:tab w:val="left" w:pos="567"/>
          <w:tab w:val="left" w:pos="1276"/>
        </w:tabs>
        <w:ind w:right="-1" w:firstLine="709"/>
        <w:jc w:val="both"/>
        <w:rPr>
          <w:rFonts w:ascii="Times New Roman" w:hAnsi="Times New Roman" w:cs="Times New Roman"/>
          <w:sz w:val="28"/>
          <w:szCs w:val="28"/>
        </w:rPr>
      </w:pPr>
      <w:r w:rsidRPr="00597716">
        <w:rPr>
          <w:rFonts w:ascii="Times New Roman" w:hAnsi="Times New Roman" w:cs="Times New Roman"/>
          <w:b/>
          <w:sz w:val="28"/>
          <w:szCs w:val="28"/>
        </w:rPr>
        <w:t>профіцит</w:t>
      </w:r>
      <w:r w:rsidRPr="00597716">
        <w:rPr>
          <w:rFonts w:ascii="Times New Roman" w:hAnsi="Times New Roman" w:cs="Times New Roman"/>
          <w:sz w:val="28"/>
          <w:szCs w:val="28"/>
        </w:rPr>
        <w:t xml:space="preserve"> за загальним фондом  бюджету Сіверської міської  територіальної громади  у сумі 1 693 069 гривень згідно з додатком 2 до цього рішення;</w:t>
      </w:r>
    </w:p>
    <w:p w14:paraId="4C978B9D" w14:textId="77777777" w:rsidR="00597716" w:rsidRPr="00597716" w:rsidRDefault="00597716" w:rsidP="00597716">
      <w:pPr>
        <w:tabs>
          <w:tab w:val="left" w:pos="567"/>
          <w:tab w:val="left" w:pos="1276"/>
        </w:tabs>
        <w:ind w:right="-1" w:firstLine="709"/>
        <w:jc w:val="both"/>
        <w:rPr>
          <w:rFonts w:ascii="Times New Roman" w:hAnsi="Times New Roman" w:cs="Times New Roman"/>
          <w:sz w:val="28"/>
          <w:szCs w:val="28"/>
        </w:rPr>
      </w:pPr>
      <w:r w:rsidRPr="00597716">
        <w:rPr>
          <w:rFonts w:ascii="Times New Roman" w:eastAsia="Times New Roman" w:hAnsi="Times New Roman" w:cs="Times New Roman"/>
          <w:b/>
          <w:sz w:val="28"/>
          <w:szCs w:val="28"/>
        </w:rPr>
        <w:t>дефіцит</w:t>
      </w:r>
      <w:r w:rsidRPr="00597716">
        <w:rPr>
          <w:rFonts w:ascii="Times New Roman" w:eastAsia="Times New Roman" w:hAnsi="Times New Roman" w:cs="Times New Roman"/>
          <w:sz w:val="28"/>
          <w:szCs w:val="28"/>
        </w:rPr>
        <w:t xml:space="preserve"> бюджету міської  територіальної громади у сумі 5 056 277 гривень, в тому числі  по загальному фонду у сумі 3 363 208 гривень, джерелом фінансування якого визначити вільний залишок коштів загального фонду  на 01 січня 2021 року,  по спеціальному фонду у сумі 1 693 069 гривень,  джерелом фінансування якого </w:t>
      </w:r>
      <w:r w:rsidRPr="00597716">
        <w:rPr>
          <w:rFonts w:ascii="Times New Roman" w:eastAsia="Times New Roman" w:hAnsi="Times New Roman" w:cs="Times New Roman"/>
          <w:sz w:val="28"/>
          <w:szCs w:val="28"/>
        </w:rPr>
        <w:lastRenderedPageBreak/>
        <w:t xml:space="preserve">визначити кошти, передані із загального фонду  до бюджету розвитку (спеціального фонду) у сумі  1 693 069 гривень </w:t>
      </w:r>
      <w:r w:rsidRPr="00597716">
        <w:rPr>
          <w:rFonts w:ascii="Times New Roman" w:hAnsi="Times New Roman" w:cs="Times New Roman"/>
          <w:sz w:val="28"/>
          <w:szCs w:val="28"/>
        </w:rPr>
        <w:t>згідно з додатком 2 до цього рішення;</w:t>
      </w:r>
    </w:p>
    <w:p w14:paraId="6CD3DE86" w14:textId="77777777" w:rsidR="00597716" w:rsidRPr="00597716" w:rsidRDefault="00597716" w:rsidP="00597716">
      <w:pPr>
        <w:tabs>
          <w:tab w:val="left" w:pos="567"/>
          <w:tab w:val="left" w:pos="1276"/>
        </w:tabs>
        <w:ind w:right="-1" w:firstLine="709"/>
        <w:jc w:val="both"/>
        <w:rPr>
          <w:rFonts w:ascii="Times New Roman" w:hAnsi="Times New Roman" w:cs="Times New Roman"/>
          <w:sz w:val="28"/>
          <w:szCs w:val="28"/>
        </w:rPr>
      </w:pPr>
      <w:r w:rsidRPr="00597716">
        <w:rPr>
          <w:rFonts w:ascii="Times New Roman" w:hAnsi="Times New Roman" w:cs="Times New Roman"/>
          <w:b/>
          <w:sz w:val="28"/>
          <w:szCs w:val="28"/>
        </w:rPr>
        <w:t>оборотний залишок бюджетних коштів</w:t>
      </w:r>
      <w:r w:rsidRPr="00597716">
        <w:rPr>
          <w:rFonts w:ascii="Times New Roman" w:hAnsi="Times New Roman" w:cs="Times New Roman"/>
          <w:sz w:val="28"/>
          <w:szCs w:val="28"/>
        </w:rPr>
        <w:t xml:space="preserve">   бюджету Сіверської міської об’єднаної територіальної громади  у розмірі   69 224 гривень, що становить 0,1 відсоток видатків загального фонду  бюджету, визначених цим пунктом.</w:t>
      </w:r>
    </w:p>
    <w:p w14:paraId="170CA861" w14:textId="77777777" w:rsidR="00597716" w:rsidRPr="00597716" w:rsidRDefault="00597716" w:rsidP="00597716">
      <w:pPr>
        <w:tabs>
          <w:tab w:val="left" w:pos="567"/>
          <w:tab w:val="left" w:pos="1276"/>
        </w:tabs>
        <w:ind w:right="-1" w:firstLine="709"/>
        <w:jc w:val="both"/>
        <w:rPr>
          <w:rFonts w:ascii="Times New Roman" w:hAnsi="Times New Roman" w:cs="Times New Roman"/>
          <w:sz w:val="28"/>
          <w:szCs w:val="28"/>
        </w:rPr>
      </w:pPr>
    </w:p>
    <w:p w14:paraId="5BA441B7" w14:textId="77777777" w:rsidR="00597716" w:rsidRPr="00597716" w:rsidRDefault="00597716" w:rsidP="00597716">
      <w:pPr>
        <w:jc w:val="both"/>
        <w:rPr>
          <w:rFonts w:ascii="Times New Roman" w:eastAsia="Times New Roman" w:hAnsi="Times New Roman" w:cs="Times New Roman"/>
          <w:sz w:val="28"/>
          <w:szCs w:val="28"/>
        </w:rPr>
      </w:pPr>
      <w:r w:rsidRPr="00597716">
        <w:rPr>
          <w:rFonts w:ascii="Times New Roman" w:eastAsia="Times New Roman" w:hAnsi="Times New Roman" w:cs="Times New Roman"/>
          <w:sz w:val="28"/>
          <w:szCs w:val="28"/>
        </w:rPr>
        <w:t xml:space="preserve">           2. Додатки  2,3,4,5 до даного рішення викласти у новій редакції (додається).</w:t>
      </w:r>
    </w:p>
    <w:p w14:paraId="4779F753" w14:textId="77777777" w:rsidR="00597716" w:rsidRPr="00597716" w:rsidRDefault="00597716" w:rsidP="00597716">
      <w:pPr>
        <w:jc w:val="both"/>
        <w:rPr>
          <w:rFonts w:ascii="Times New Roman" w:eastAsia="Times New Roman" w:hAnsi="Times New Roman" w:cs="Times New Roman"/>
          <w:sz w:val="28"/>
          <w:szCs w:val="28"/>
        </w:rPr>
      </w:pPr>
    </w:p>
    <w:p w14:paraId="2D120FEF" w14:textId="77777777" w:rsidR="00597716" w:rsidRPr="00597716" w:rsidRDefault="00597716" w:rsidP="00597716">
      <w:pPr>
        <w:jc w:val="both"/>
        <w:rPr>
          <w:rFonts w:ascii="Times New Roman" w:eastAsia="Times New Roman" w:hAnsi="Times New Roman" w:cs="Times New Roman"/>
          <w:sz w:val="28"/>
          <w:szCs w:val="28"/>
        </w:rPr>
      </w:pPr>
      <w:r w:rsidRPr="00597716">
        <w:rPr>
          <w:rFonts w:ascii="Times New Roman" w:eastAsia="Times New Roman" w:hAnsi="Times New Roman" w:cs="Times New Roman"/>
          <w:sz w:val="28"/>
          <w:szCs w:val="28"/>
        </w:rPr>
        <w:t xml:space="preserve">           3. Контроль за виконанням цього рішення покласти на постійну комісію  з питань економічної та інвестиційної політики, бюджету, фінансів ( Зозуля).</w:t>
      </w:r>
    </w:p>
    <w:p w14:paraId="28FA0311" w14:textId="77777777" w:rsidR="00597716" w:rsidRPr="00597716" w:rsidRDefault="00597716" w:rsidP="00597716">
      <w:pPr>
        <w:jc w:val="both"/>
        <w:rPr>
          <w:rFonts w:ascii="Times New Roman" w:eastAsia="Times New Roman" w:hAnsi="Times New Roman" w:cs="Times New Roman"/>
          <w:sz w:val="28"/>
          <w:szCs w:val="28"/>
        </w:rPr>
      </w:pPr>
    </w:p>
    <w:p w14:paraId="1A546258" w14:textId="77777777" w:rsidR="00597716" w:rsidRPr="00597716" w:rsidRDefault="00597716" w:rsidP="00597716">
      <w:pPr>
        <w:jc w:val="both"/>
        <w:rPr>
          <w:rFonts w:ascii="Times New Roman" w:eastAsia="Times New Roman" w:hAnsi="Times New Roman" w:cs="Times New Roman"/>
          <w:sz w:val="28"/>
          <w:szCs w:val="28"/>
        </w:rPr>
      </w:pPr>
    </w:p>
    <w:p w14:paraId="324D822B" w14:textId="77777777" w:rsidR="00597716" w:rsidRPr="00597716" w:rsidRDefault="00597716" w:rsidP="00597716">
      <w:pPr>
        <w:jc w:val="both"/>
        <w:rPr>
          <w:rFonts w:ascii="Times New Roman" w:eastAsia="Times New Roman" w:hAnsi="Times New Roman" w:cs="Times New Roman"/>
          <w:sz w:val="28"/>
          <w:szCs w:val="28"/>
        </w:rPr>
      </w:pPr>
    </w:p>
    <w:p w14:paraId="628767F0" w14:textId="77777777" w:rsidR="00597716" w:rsidRPr="00597716" w:rsidRDefault="00597716" w:rsidP="00597716">
      <w:pPr>
        <w:jc w:val="both"/>
        <w:rPr>
          <w:rFonts w:ascii="Times New Roman" w:eastAsia="Times New Roman" w:hAnsi="Times New Roman" w:cs="Times New Roman"/>
          <w:sz w:val="28"/>
          <w:szCs w:val="28"/>
        </w:rPr>
      </w:pPr>
      <w:r w:rsidRPr="00597716">
        <w:rPr>
          <w:rFonts w:ascii="Times New Roman" w:eastAsia="Times New Roman" w:hAnsi="Times New Roman" w:cs="Times New Roman"/>
          <w:sz w:val="28"/>
          <w:szCs w:val="28"/>
        </w:rPr>
        <w:t xml:space="preserve">Міський голова                                                                          </w:t>
      </w:r>
      <w:proofErr w:type="spellStart"/>
      <w:r w:rsidRPr="00597716">
        <w:rPr>
          <w:rFonts w:ascii="Times New Roman" w:eastAsia="Times New Roman" w:hAnsi="Times New Roman" w:cs="Times New Roman"/>
          <w:sz w:val="28"/>
          <w:szCs w:val="28"/>
        </w:rPr>
        <w:t>А.О.Черняєв</w:t>
      </w:r>
      <w:proofErr w:type="spellEnd"/>
    </w:p>
    <w:p w14:paraId="69CBE288" w14:textId="07D36DE6" w:rsidR="00B3217C" w:rsidRDefault="00B3217C" w:rsidP="00B3217C">
      <w:pPr>
        <w:jc w:val="both"/>
        <w:rPr>
          <w:sz w:val="28"/>
          <w:szCs w:val="28"/>
        </w:rPr>
      </w:pPr>
    </w:p>
    <w:p w14:paraId="4DBE7371" w14:textId="77777777" w:rsidR="00B3217C" w:rsidRDefault="00B3217C" w:rsidP="00B3217C">
      <w:pPr>
        <w:jc w:val="both"/>
        <w:rPr>
          <w:sz w:val="28"/>
          <w:szCs w:val="28"/>
        </w:rPr>
      </w:pPr>
    </w:p>
    <w:p w14:paraId="1E5F8F71" w14:textId="77777777" w:rsidR="00B3217C" w:rsidRDefault="00B3217C" w:rsidP="00B3217C">
      <w:pPr>
        <w:jc w:val="both"/>
        <w:rPr>
          <w:sz w:val="28"/>
          <w:szCs w:val="28"/>
        </w:rPr>
      </w:pPr>
    </w:p>
    <w:p w14:paraId="530EB046" w14:textId="77777777" w:rsidR="00B3217C" w:rsidRDefault="00B3217C" w:rsidP="00B3217C">
      <w:pPr>
        <w:jc w:val="both"/>
        <w:rPr>
          <w:sz w:val="28"/>
          <w:szCs w:val="28"/>
        </w:rPr>
      </w:pPr>
    </w:p>
    <w:p w14:paraId="758D5F8B" w14:textId="77777777" w:rsidR="00B3217C" w:rsidRDefault="00B3217C" w:rsidP="00B3217C">
      <w:pPr>
        <w:jc w:val="both"/>
        <w:rPr>
          <w:sz w:val="28"/>
          <w:szCs w:val="28"/>
        </w:rPr>
      </w:pPr>
    </w:p>
    <w:p w14:paraId="42199692" w14:textId="6AB23FB2" w:rsidR="0091162A" w:rsidRPr="00B3217C" w:rsidRDefault="0091162A" w:rsidP="00060E1C">
      <w:pPr>
        <w:rPr>
          <w:b/>
          <w:bCs/>
        </w:rPr>
      </w:pPr>
    </w:p>
    <w:p w14:paraId="534275A4" w14:textId="37A7F696" w:rsidR="0091162A" w:rsidRDefault="0091162A" w:rsidP="00060E1C"/>
    <w:p w14:paraId="41ABA272" w14:textId="7083D3F7" w:rsidR="0091162A" w:rsidRDefault="0091162A" w:rsidP="00060E1C"/>
    <w:p w14:paraId="0C67A1CC" w14:textId="7EB6B458" w:rsidR="0091162A" w:rsidRDefault="0091162A" w:rsidP="00060E1C"/>
    <w:p w14:paraId="42319EBC" w14:textId="04A37B6D" w:rsidR="0091162A" w:rsidRDefault="0091162A" w:rsidP="00060E1C"/>
    <w:p w14:paraId="0EC2B202" w14:textId="5E33AD0C" w:rsidR="0091162A" w:rsidRDefault="0091162A" w:rsidP="00060E1C"/>
    <w:p w14:paraId="7F8299A5" w14:textId="504D4B8C" w:rsidR="0091162A" w:rsidRDefault="0091162A" w:rsidP="00060E1C"/>
    <w:p w14:paraId="40581665" w14:textId="0E60070C" w:rsidR="0091162A" w:rsidRDefault="0091162A" w:rsidP="00060E1C"/>
    <w:p w14:paraId="14FB0F7C" w14:textId="7E8DBD64" w:rsidR="0091162A" w:rsidRDefault="0091162A" w:rsidP="00060E1C"/>
    <w:p w14:paraId="1EA7B21F" w14:textId="22690E6E" w:rsidR="0091162A" w:rsidRDefault="0091162A" w:rsidP="00060E1C"/>
    <w:p w14:paraId="335B4A29" w14:textId="5038C336" w:rsidR="0091162A" w:rsidRDefault="0091162A" w:rsidP="00060E1C"/>
    <w:p w14:paraId="2CA5D0ED" w14:textId="704CD38F" w:rsidR="0091162A" w:rsidRDefault="0091162A" w:rsidP="00060E1C"/>
    <w:p w14:paraId="5F435E85" w14:textId="77777777" w:rsidR="00597716" w:rsidRPr="008155CB" w:rsidRDefault="00597716" w:rsidP="00597716">
      <w:pPr>
        <w:tabs>
          <w:tab w:val="left" w:pos="6375"/>
        </w:tabs>
        <w:spacing w:line="360" w:lineRule="auto"/>
        <w:jc w:val="both"/>
        <w:rPr>
          <w:sz w:val="28"/>
          <w:szCs w:val="28"/>
        </w:rPr>
      </w:pPr>
    </w:p>
    <w:tbl>
      <w:tblPr>
        <w:tblW w:w="0" w:type="auto"/>
        <w:tblInd w:w="108" w:type="dxa"/>
        <w:tblLayout w:type="fixed"/>
        <w:tblCellMar>
          <w:top w:w="108" w:type="dxa"/>
          <w:bottom w:w="108" w:type="dxa"/>
        </w:tblCellMar>
        <w:tblLook w:val="0000" w:firstRow="0" w:lastRow="0" w:firstColumn="0" w:lastColumn="0" w:noHBand="0" w:noVBand="0"/>
      </w:tblPr>
      <w:tblGrid>
        <w:gridCol w:w="3510"/>
      </w:tblGrid>
      <w:tr w:rsidR="00597716" w:rsidRPr="00597716" w14:paraId="00B0C6C8" w14:textId="77777777" w:rsidTr="00597716">
        <w:trPr>
          <w:cantSplit/>
        </w:trPr>
        <w:tc>
          <w:tcPr>
            <w:tcW w:w="3510" w:type="dxa"/>
            <w:shd w:val="clear" w:color="auto" w:fill="auto"/>
          </w:tcPr>
          <w:p w14:paraId="368E005D" w14:textId="77777777" w:rsidR="00597716" w:rsidRPr="00597716" w:rsidRDefault="00597716" w:rsidP="00597716">
            <w:pPr>
              <w:rPr>
                <w:rFonts w:ascii="Times New Roman" w:hAnsi="Times New Roman" w:cs="Times New Roman"/>
                <w:sz w:val="28"/>
                <w:szCs w:val="28"/>
              </w:rPr>
            </w:pPr>
            <w:r w:rsidRPr="00597716">
              <w:rPr>
                <w:rFonts w:ascii="Times New Roman" w:hAnsi="Times New Roman" w:cs="Times New Roman"/>
                <w:color w:val="000000"/>
                <w:sz w:val="28"/>
                <w:szCs w:val="28"/>
              </w:rPr>
              <w:t>Про затвердження Програми Безпека на 2021 рік</w:t>
            </w:r>
          </w:p>
        </w:tc>
      </w:tr>
    </w:tbl>
    <w:p w14:paraId="18C695B7" w14:textId="77777777" w:rsidR="00597716" w:rsidRPr="00597716" w:rsidRDefault="00597716" w:rsidP="00597716">
      <w:pPr>
        <w:jc w:val="both"/>
        <w:rPr>
          <w:rFonts w:ascii="Times New Roman" w:hAnsi="Times New Roman" w:cs="Times New Roman"/>
          <w:sz w:val="28"/>
          <w:szCs w:val="28"/>
        </w:rPr>
      </w:pPr>
    </w:p>
    <w:p w14:paraId="156A43A8" w14:textId="77777777" w:rsidR="00597716" w:rsidRPr="00597716" w:rsidRDefault="00597716" w:rsidP="00597716">
      <w:pPr>
        <w:jc w:val="both"/>
        <w:rPr>
          <w:rFonts w:ascii="Times New Roman" w:hAnsi="Times New Roman" w:cs="Times New Roman"/>
          <w:sz w:val="28"/>
          <w:szCs w:val="28"/>
        </w:rPr>
      </w:pPr>
      <w:r w:rsidRPr="00597716">
        <w:rPr>
          <w:rFonts w:ascii="Times New Roman" w:hAnsi="Times New Roman" w:cs="Times New Roman"/>
          <w:sz w:val="28"/>
          <w:szCs w:val="28"/>
        </w:rPr>
        <w:tab/>
      </w:r>
      <w:r w:rsidRPr="00597716">
        <w:rPr>
          <w:rFonts w:ascii="Times New Roman" w:hAnsi="Times New Roman" w:cs="Times New Roman"/>
          <w:sz w:val="28"/>
          <w:szCs w:val="28"/>
          <w:shd w:val="clear" w:color="auto" w:fill="FFFFFF"/>
        </w:rPr>
        <w:t xml:space="preserve">З метою якісного виконання завдань, покладених на Службу безпеки України, таких як, захист державного суверенітету, конституційного ладу, територіальної цілісності, </w:t>
      </w:r>
      <w:r w:rsidRPr="00597716">
        <w:rPr>
          <w:rFonts w:ascii="Times New Roman" w:hAnsi="Times New Roman" w:cs="Times New Roman"/>
          <w:color w:val="000000"/>
          <w:sz w:val="28"/>
          <w:szCs w:val="28"/>
          <w:shd w:val="clear" w:color="auto" w:fill="FFFFFF"/>
        </w:rPr>
        <w:t xml:space="preserve">економічного, науково-технічного і оборонного потенціалу України, </w:t>
      </w:r>
      <w:r w:rsidRPr="00597716">
        <w:rPr>
          <w:rFonts w:ascii="Times New Roman" w:hAnsi="Times New Roman" w:cs="Times New Roman"/>
          <w:sz w:val="28"/>
          <w:szCs w:val="28"/>
          <w:shd w:val="clear" w:color="auto" w:fill="FFFFFF"/>
        </w:rPr>
        <w:t xml:space="preserve"> </w:t>
      </w:r>
      <w:r w:rsidRPr="00597716">
        <w:rPr>
          <w:rFonts w:ascii="Times New Roman" w:hAnsi="Times New Roman" w:cs="Times New Roman"/>
          <w:color w:val="000000"/>
          <w:sz w:val="28"/>
          <w:szCs w:val="28"/>
          <w:shd w:val="clear" w:color="auto" w:fill="FFFFFF"/>
        </w:rPr>
        <w:t>попередження, виявлення, п</w:t>
      </w:r>
      <w:r w:rsidRPr="00597716">
        <w:rPr>
          <w:rFonts w:ascii="Times New Roman" w:hAnsi="Times New Roman" w:cs="Times New Roman"/>
          <w:color w:val="000000"/>
          <w:sz w:val="28"/>
          <w:szCs w:val="28"/>
        </w:rPr>
        <w:t xml:space="preserve">рипинення та розкриття злочинів проти миру і безпеки людства, тероризму та інших  протиправних дій, які безпосередньо створюють загрозу  </w:t>
      </w:r>
      <w:proofErr w:type="spellStart"/>
      <w:r w:rsidRPr="00597716">
        <w:rPr>
          <w:rFonts w:ascii="Times New Roman" w:hAnsi="Times New Roman" w:cs="Times New Roman"/>
          <w:color w:val="000000"/>
          <w:sz w:val="28"/>
          <w:szCs w:val="28"/>
        </w:rPr>
        <w:t>життєво</w:t>
      </w:r>
      <w:proofErr w:type="spellEnd"/>
      <w:r w:rsidRPr="00597716">
        <w:rPr>
          <w:rFonts w:ascii="Times New Roman" w:hAnsi="Times New Roman" w:cs="Times New Roman"/>
          <w:color w:val="000000"/>
          <w:sz w:val="28"/>
          <w:szCs w:val="28"/>
        </w:rPr>
        <w:t xml:space="preserve"> важливим інтересам України,</w:t>
      </w:r>
      <w:r w:rsidRPr="00597716">
        <w:rPr>
          <w:rFonts w:ascii="Times New Roman" w:hAnsi="Times New Roman" w:cs="Times New Roman"/>
          <w:color w:val="000000"/>
          <w:sz w:val="28"/>
          <w:szCs w:val="28"/>
          <w:lang w:eastAsia="ru-RU"/>
        </w:rPr>
        <w:t xml:space="preserve"> здійснення заходів щодо попередження, профілактики і боротьби зі злочинністю на території Сіверської міської ради, на підставі </w:t>
      </w:r>
      <w:r w:rsidRPr="00597716">
        <w:rPr>
          <w:rFonts w:ascii="Times New Roman" w:hAnsi="Times New Roman" w:cs="Times New Roman"/>
          <w:sz w:val="28"/>
          <w:szCs w:val="28"/>
        </w:rPr>
        <w:t xml:space="preserve">Указу Президента України від 18.02.2002 №143 “Про заходи щодо подальшого зміцнення правопорядку, охорони прав і свобод громадян”, керуючись статтею  26 Закону України “Про місцеве самоврядування в Україні”, міська рада </w:t>
      </w:r>
    </w:p>
    <w:p w14:paraId="28B24F86" w14:textId="77777777" w:rsidR="00597716" w:rsidRPr="00597716" w:rsidRDefault="00597716" w:rsidP="00597716">
      <w:pPr>
        <w:jc w:val="both"/>
        <w:rPr>
          <w:rFonts w:ascii="Times New Roman" w:hAnsi="Times New Roman" w:cs="Times New Roman"/>
          <w:sz w:val="28"/>
          <w:szCs w:val="28"/>
        </w:rPr>
      </w:pPr>
    </w:p>
    <w:p w14:paraId="5BA18E73" w14:textId="77777777" w:rsidR="00597716" w:rsidRPr="00597716" w:rsidRDefault="00597716" w:rsidP="00597716">
      <w:pPr>
        <w:jc w:val="both"/>
        <w:rPr>
          <w:rFonts w:ascii="Times New Roman" w:hAnsi="Times New Roman" w:cs="Times New Roman"/>
          <w:sz w:val="28"/>
          <w:szCs w:val="28"/>
        </w:rPr>
      </w:pPr>
      <w:r w:rsidRPr="00597716">
        <w:rPr>
          <w:rFonts w:ascii="Times New Roman" w:hAnsi="Times New Roman" w:cs="Times New Roman"/>
          <w:sz w:val="28"/>
          <w:szCs w:val="28"/>
        </w:rPr>
        <w:t>ВИРІШИЛА:</w:t>
      </w:r>
    </w:p>
    <w:p w14:paraId="5FE2ADE6" w14:textId="77777777" w:rsidR="00597716" w:rsidRPr="00597716" w:rsidRDefault="00597716" w:rsidP="00597716">
      <w:pPr>
        <w:jc w:val="both"/>
        <w:rPr>
          <w:rFonts w:ascii="Times New Roman" w:hAnsi="Times New Roman" w:cs="Times New Roman"/>
          <w:sz w:val="28"/>
          <w:szCs w:val="28"/>
        </w:rPr>
      </w:pPr>
    </w:p>
    <w:p w14:paraId="16364A17" w14:textId="77777777" w:rsidR="00597716" w:rsidRPr="00597716" w:rsidRDefault="00597716" w:rsidP="00597716">
      <w:pPr>
        <w:numPr>
          <w:ilvl w:val="0"/>
          <w:numId w:val="12"/>
        </w:numPr>
        <w:suppressAutoHyphens/>
        <w:spacing w:after="0" w:line="240" w:lineRule="auto"/>
        <w:jc w:val="both"/>
        <w:rPr>
          <w:rFonts w:ascii="Times New Roman" w:hAnsi="Times New Roman" w:cs="Times New Roman"/>
          <w:sz w:val="28"/>
          <w:szCs w:val="28"/>
        </w:rPr>
      </w:pPr>
      <w:r w:rsidRPr="00597716">
        <w:rPr>
          <w:rFonts w:ascii="Times New Roman" w:hAnsi="Times New Roman" w:cs="Times New Roman"/>
          <w:sz w:val="28"/>
          <w:szCs w:val="28"/>
        </w:rPr>
        <w:t xml:space="preserve">Затвердити Програму Безпека на 2021 рік (додається). </w:t>
      </w:r>
    </w:p>
    <w:p w14:paraId="3BC51FA9" w14:textId="77777777" w:rsidR="00597716" w:rsidRPr="00597716" w:rsidRDefault="00597716" w:rsidP="00597716">
      <w:pPr>
        <w:ind w:left="720"/>
        <w:jc w:val="both"/>
        <w:rPr>
          <w:rFonts w:ascii="Times New Roman" w:hAnsi="Times New Roman" w:cs="Times New Roman"/>
          <w:sz w:val="28"/>
          <w:szCs w:val="28"/>
        </w:rPr>
      </w:pPr>
    </w:p>
    <w:p w14:paraId="145C5EEE" w14:textId="77777777" w:rsidR="00597716" w:rsidRPr="00597716" w:rsidRDefault="00597716" w:rsidP="00597716">
      <w:pPr>
        <w:numPr>
          <w:ilvl w:val="0"/>
          <w:numId w:val="12"/>
        </w:numPr>
        <w:suppressAutoHyphens/>
        <w:spacing w:after="0" w:line="240" w:lineRule="auto"/>
        <w:jc w:val="both"/>
        <w:rPr>
          <w:rFonts w:ascii="Times New Roman" w:hAnsi="Times New Roman" w:cs="Times New Roman"/>
          <w:sz w:val="28"/>
          <w:szCs w:val="28"/>
        </w:rPr>
      </w:pPr>
      <w:r w:rsidRPr="00597716">
        <w:rPr>
          <w:rFonts w:ascii="Times New Roman" w:hAnsi="Times New Roman" w:cs="Times New Roman"/>
          <w:sz w:val="28"/>
          <w:szCs w:val="28"/>
        </w:rPr>
        <w:t>Фінансовому управлінню міської ради (</w:t>
      </w:r>
      <w:proofErr w:type="spellStart"/>
      <w:r w:rsidRPr="00597716">
        <w:rPr>
          <w:rFonts w:ascii="Times New Roman" w:hAnsi="Times New Roman" w:cs="Times New Roman"/>
          <w:sz w:val="28"/>
          <w:szCs w:val="28"/>
        </w:rPr>
        <w:t>Рєзнікова</w:t>
      </w:r>
      <w:proofErr w:type="spellEnd"/>
      <w:r w:rsidRPr="00597716">
        <w:rPr>
          <w:rFonts w:ascii="Times New Roman" w:hAnsi="Times New Roman" w:cs="Times New Roman"/>
          <w:sz w:val="28"/>
          <w:szCs w:val="28"/>
        </w:rPr>
        <w:t xml:space="preserve">) профінансувати заходи, вказані в Програмі, за рахунок вільних залишків бюджетних коштів або перевиконання доходної частини бюджету Сіверської </w:t>
      </w:r>
      <w:r w:rsidRPr="00597716">
        <w:rPr>
          <w:rFonts w:ascii="Times New Roman" w:hAnsi="Times New Roman" w:cs="Times New Roman"/>
          <w:color w:val="000000"/>
          <w:sz w:val="28"/>
          <w:szCs w:val="28"/>
          <w:lang w:eastAsia="ru-RU"/>
        </w:rPr>
        <w:t>міської ради</w:t>
      </w:r>
      <w:r w:rsidRPr="00597716">
        <w:rPr>
          <w:rFonts w:ascii="Times New Roman" w:hAnsi="Times New Roman" w:cs="Times New Roman"/>
          <w:sz w:val="28"/>
          <w:szCs w:val="28"/>
        </w:rPr>
        <w:t>.</w:t>
      </w:r>
    </w:p>
    <w:p w14:paraId="36B27D58" w14:textId="77777777" w:rsidR="00597716" w:rsidRPr="00597716" w:rsidRDefault="00597716" w:rsidP="00597716">
      <w:pPr>
        <w:ind w:left="720"/>
        <w:jc w:val="both"/>
        <w:rPr>
          <w:rFonts w:ascii="Times New Roman" w:hAnsi="Times New Roman" w:cs="Times New Roman"/>
          <w:sz w:val="28"/>
          <w:szCs w:val="28"/>
        </w:rPr>
      </w:pPr>
    </w:p>
    <w:p w14:paraId="787F6B3D" w14:textId="77777777" w:rsidR="00597716" w:rsidRPr="00597716" w:rsidRDefault="00597716" w:rsidP="00597716">
      <w:pPr>
        <w:numPr>
          <w:ilvl w:val="0"/>
          <w:numId w:val="12"/>
        </w:numPr>
        <w:suppressAutoHyphens/>
        <w:spacing w:after="0" w:line="240" w:lineRule="auto"/>
        <w:jc w:val="both"/>
        <w:rPr>
          <w:rFonts w:ascii="Times New Roman" w:hAnsi="Times New Roman" w:cs="Times New Roman"/>
          <w:sz w:val="28"/>
          <w:szCs w:val="28"/>
        </w:rPr>
      </w:pPr>
      <w:r w:rsidRPr="00597716">
        <w:rPr>
          <w:rFonts w:ascii="Times New Roman" w:hAnsi="Times New Roman" w:cs="Times New Roman"/>
          <w:sz w:val="28"/>
          <w:szCs w:val="28"/>
          <w:highlight w:val="white"/>
        </w:rPr>
        <w:t>Контроль за виконанням даного рішення покласти на постійну комісію міської ради з пи</w:t>
      </w:r>
      <w:r w:rsidRPr="00597716">
        <w:rPr>
          <w:rFonts w:ascii="Times New Roman" w:hAnsi="Times New Roman" w:cs="Times New Roman"/>
          <w:color w:val="000000"/>
          <w:sz w:val="28"/>
          <w:szCs w:val="28"/>
          <w:highlight w:val="white"/>
        </w:rPr>
        <w:t xml:space="preserve">тань </w:t>
      </w:r>
      <w:r w:rsidRPr="00597716">
        <w:rPr>
          <w:rFonts w:ascii="Times New Roman" w:hAnsi="Times New Roman" w:cs="Times New Roman"/>
          <w:color w:val="000000"/>
          <w:sz w:val="28"/>
          <w:szCs w:val="28"/>
        </w:rPr>
        <w:t>економічної та інвестиційної політики, бюджету, фінансів (Зозуля).</w:t>
      </w:r>
    </w:p>
    <w:p w14:paraId="4B41EDEF" w14:textId="77777777" w:rsidR="00597716" w:rsidRPr="00597716" w:rsidRDefault="00597716" w:rsidP="00597716">
      <w:pPr>
        <w:pStyle w:val="a3"/>
        <w:rPr>
          <w:rFonts w:ascii="Times New Roman" w:hAnsi="Times New Roman" w:cs="Times New Roman"/>
          <w:color w:val="FF3333"/>
          <w:sz w:val="28"/>
          <w:szCs w:val="28"/>
          <w:highlight w:val="yellow"/>
        </w:rPr>
      </w:pPr>
    </w:p>
    <w:p w14:paraId="3B51BD85" w14:textId="77777777" w:rsidR="00597716" w:rsidRPr="00597716" w:rsidRDefault="00597716" w:rsidP="00597716">
      <w:pPr>
        <w:ind w:left="360"/>
        <w:rPr>
          <w:rFonts w:ascii="Times New Roman" w:hAnsi="Times New Roman" w:cs="Times New Roman"/>
          <w:color w:val="FF3333"/>
          <w:sz w:val="28"/>
          <w:szCs w:val="28"/>
        </w:rPr>
      </w:pPr>
    </w:p>
    <w:p w14:paraId="49E06D09" w14:textId="77777777" w:rsidR="00597716" w:rsidRPr="00597716" w:rsidRDefault="00597716" w:rsidP="00597716">
      <w:pPr>
        <w:rPr>
          <w:rFonts w:ascii="Times New Roman" w:hAnsi="Times New Roman" w:cs="Times New Roman"/>
          <w:sz w:val="28"/>
          <w:szCs w:val="28"/>
        </w:rPr>
      </w:pPr>
      <w:r w:rsidRPr="00597716">
        <w:rPr>
          <w:rFonts w:ascii="Times New Roman" w:hAnsi="Times New Roman" w:cs="Times New Roman"/>
          <w:sz w:val="28"/>
          <w:szCs w:val="28"/>
        </w:rPr>
        <w:t xml:space="preserve">Міський голова </w:t>
      </w:r>
      <w:r w:rsidRPr="00597716">
        <w:rPr>
          <w:rFonts w:ascii="Times New Roman" w:hAnsi="Times New Roman" w:cs="Times New Roman"/>
          <w:sz w:val="28"/>
          <w:szCs w:val="28"/>
        </w:rPr>
        <w:tab/>
      </w:r>
      <w:r w:rsidRPr="00597716">
        <w:rPr>
          <w:rFonts w:ascii="Times New Roman" w:hAnsi="Times New Roman" w:cs="Times New Roman"/>
          <w:sz w:val="28"/>
          <w:szCs w:val="28"/>
        </w:rPr>
        <w:tab/>
      </w:r>
      <w:r w:rsidRPr="00597716">
        <w:rPr>
          <w:rFonts w:ascii="Times New Roman" w:hAnsi="Times New Roman" w:cs="Times New Roman"/>
          <w:sz w:val="28"/>
          <w:szCs w:val="28"/>
        </w:rPr>
        <w:tab/>
      </w:r>
      <w:r w:rsidRPr="00597716">
        <w:rPr>
          <w:rFonts w:ascii="Times New Roman" w:hAnsi="Times New Roman" w:cs="Times New Roman"/>
          <w:sz w:val="28"/>
          <w:szCs w:val="28"/>
        </w:rPr>
        <w:tab/>
      </w:r>
      <w:r w:rsidRPr="00597716">
        <w:rPr>
          <w:rFonts w:ascii="Times New Roman" w:hAnsi="Times New Roman" w:cs="Times New Roman"/>
          <w:sz w:val="28"/>
          <w:szCs w:val="28"/>
        </w:rPr>
        <w:tab/>
      </w:r>
      <w:r w:rsidRPr="00597716">
        <w:rPr>
          <w:rFonts w:ascii="Times New Roman" w:hAnsi="Times New Roman" w:cs="Times New Roman"/>
          <w:sz w:val="28"/>
          <w:szCs w:val="28"/>
        </w:rPr>
        <w:tab/>
      </w:r>
      <w:r w:rsidRPr="00597716">
        <w:rPr>
          <w:rFonts w:ascii="Times New Roman" w:hAnsi="Times New Roman" w:cs="Times New Roman"/>
          <w:sz w:val="28"/>
          <w:szCs w:val="28"/>
        </w:rPr>
        <w:tab/>
      </w:r>
      <w:r w:rsidRPr="00597716">
        <w:rPr>
          <w:rFonts w:ascii="Times New Roman" w:hAnsi="Times New Roman" w:cs="Times New Roman"/>
          <w:sz w:val="28"/>
          <w:szCs w:val="28"/>
        </w:rPr>
        <w:tab/>
        <w:t>А.О. Черняєв</w:t>
      </w:r>
    </w:p>
    <w:p w14:paraId="5499351B" w14:textId="3727601F" w:rsidR="00597716" w:rsidRPr="00597716" w:rsidRDefault="00597716" w:rsidP="00597716">
      <w:pPr>
        <w:spacing w:line="60" w:lineRule="atLeast"/>
        <w:rPr>
          <w:rFonts w:ascii="Times New Roman" w:hAnsi="Times New Roman" w:cs="Times New Roman"/>
          <w:color w:val="000000"/>
          <w:sz w:val="26"/>
          <w:szCs w:val="26"/>
        </w:rPr>
      </w:pPr>
      <w:r w:rsidRPr="00597716">
        <w:rPr>
          <w:rFonts w:ascii="Times New Roman" w:hAnsi="Times New Roman" w:cs="Times New Roman"/>
          <w:color w:val="000000"/>
          <w:sz w:val="26"/>
          <w:szCs w:val="26"/>
        </w:rPr>
        <w:t xml:space="preserve">                                                                                                            </w:t>
      </w:r>
    </w:p>
    <w:p w14:paraId="14972EAB" w14:textId="77777777" w:rsidR="00597716" w:rsidRPr="00597716" w:rsidRDefault="00597716" w:rsidP="00597716">
      <w:pPr>
        <w:spacing w:line="60" w:lineRule="atLeast"/>
        <w:rPr>
          <w:rFonts w:ascii="Times New Roman" w:hAnsi="Times New Roman" w:cs="Times New Roman"/>
          <w:color w:val="000000"/>
          <w:sz w:val="26"/>
          <w:szCs w:val="26"/>
        </w:rPr>
      </w:pPr>
    </w:p>
    <w:p w14:paraId="06E61224" w14:textId="77777777" w:rsidR="00597716" w:rsidRPr="00597716" w:rsidRDefault="00597716" w:rsidP="00597716">
      <w:pPr>
        <w:spacing w:line="60" w:lineRule="atLeast"/>
        <w:rPr>
          <w:rFonts w:ascii="Times New Roman" w:hAnsi="Times New Roman" w:cs="Times New Roman"/>
        </w:rPr>
      </w:pPr>
      <w:r w:rsidRPr="00597716">
        <w:rPr>
          <w:rFonts w:ascii="Times New Roman" w:hAnsi="Times New Roman" w:cs="Times New Roman"/>
          <w:color w:val="000000"/>
          <w:sz w:val="26"/>
          <w:szCs w:val="26"/>
        </w:rPr>
        <w:lastRenderedPageBreak/>
        <w:t xml:space="preserve">                                                                                                             Затверджено</w:t>
      </w:r>
    </w:p>
    <w:p w14:paraId="4352B583" w14:textId="77777777" w:rsidR="00597716" w:rsidRPr="00597716" w:rsidRDefault="00597716" w:rsidP="00597716">
      <w:pPr>
        <w:spacing w:line="360" w:lineRule="auto"/>
        <w:jc w:val="both"/>
        <w:rPr>
          <w:rFonts w:ascii="Times New Roman" w:hAnsi="Times New Roman" w:cs="Times New Roman"/>
        </w:rPr>
      </w:pP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t xml:space="preserve">рішення </w:t>
      </w:r>
    </w:p>
    <w:p w14:paraId="570A328A" w14:textId="77777777" w:rsidR="00597716" w:rsidRPr="00597716" w:rsidRDefault="00597716" w:rsidP="00597716">
      <w:pPr>
        <w:spacing w:line="360" w:lineRule="auto"/>
        <w:jc w:val="both"/>
        <w:rPr>
          <w:rFonts w:ascii="Times New Roman" w:hAnsi="Times New Roman" w:cs="Times New Roman"/>
        </w:rPr>
      </w:pP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t>міської ради</w:t>
      </w:r>
      <w:r w:rsidRPr="00597716">
        <w:rPr>
          <w:rFonts w:ascii="Times New Roman" w:hAnsi="Times New Roman" w:cs="Times New Roman"/>
          <w:sz w:val="26"/>
          <w:szCs w:val="26"/>
        </w:rPr>
        <w:tab/>
      </w:r>
    </w:p>
    <w:p w14:paraId="3D41AAB4" w14:textId="77777777" w:rsidR="00597716" w:rsidRPr="00597716" w:rsidRDefault="00597716" w:rsidP="00597716">
      <w:pPr>
        <w:spacing w:line="360" w:lineRule="auto"/>
        <w:contextualSpacing/>
        <w:jc w:val="both"/>
        <w:rPr>
          <w:rFonts w:ascii="Times New Roman" w:hAnsi="Times New Roman" w:cs="Times New Roman"/>
        </w:rPr>
      </w:pP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r>
      <w:r w:rsidRPr="00597716">
        <w:rPr>
          <w:rFonts w:ascii="Times New Roman" w:hAnsi="Times New Roman" w:cs="Times New Roman"/>
          <w:sz w:val="26"/>
          <w:szCs w:val="26"/>
        </w:rPr>
        <w:tab/>
        <w:t>від__________№_______</w:t>
      </w:r>
    </w:p>
    <w:p w14:paraId="1B3E9BAD" w14:textId="77777777" w:rsidR="00597716" w:rsidRPr="00597716" w:rsidRDefault="00597716" w:rsidP="00597716">
      <w:pPr>
        <w:pStyle w:val="FR4"/>
        <w:tabs>
          <w:tab w:val="center" w:pos="8059"/>
        </w:tabs>
        <w:ind w:firstLine="0"/>
        <w:contextualSpacing/>
        <w:rPr>
          <w:rFonts w:ascii="Times New Roman" w:hAnsi="Times New Roman" w:cs="Times New Roman"/>
          <w:sz w:val="26"/>
          <w:szCs w:val="26"/>
        </w:rPr>
      </w:pPr>
    </w:p>
    <w:p w14:paraId="4BE6FEFC" w14:textId="77777777" w:rsidR="00597716" w:rsidRPr="00597716" w:rsidRDefault="00597716" w:rsidP="00597716">
      <w:pPr>
        <w:pStyle w:val="FR1"/>
        <w:spacing w:before="0"/>
        <w:ind w:left="0"/>
        <w:contextualSpacing/>
        <w:jc w:val="both"/>
        <w:rPr>
          <w:b w:val="0"/>
          <w:bCs w:val="0"/>
          <w:sz w:val="26"/>
          <w:szCs w:val="26"/>
        </w:rPr>
      </w:pPr>
    </w:p>
    <w:p w14:paraId="77D0D9CB" w14:textId="77777777" w:rsidR="00597716" w:rsidRPr="00597716" w:rsidRDefault="00597716" w:rsidP="00597716">
      <w:pPr>
        <w:pStyle w:val="FR1"/>
        <w:spacing w:before="0"/>
        <w:ind w:left="0"/>
        <w:contextualSpacing/>
        <w:jc w:val="both"/>
        <w:rPr>
          <w:b w:val="0"/>
          <w:bCs w:val="0"/>
          <w:sz w:val="26"/>
          <w:szCs w:val="26"/>
        </w:rPr>
      </w:pPr>
    </w:p>
    <w:p w14:paraId="22402F31" w14:textId="77777777" w:rsidR="00597716" w:rsidRPr="00597716" w:rsidRDefault="00597716" w:rsidP="00597716">
      <w:pPr>
        <w:pStyle w:val="FR1"/>
        <w:spacing w:before="0"/>
        <w:ind w:left="0"/>
        <w:contextualSpacing/>
        <w:jc w:val="both"/>
        <w:rPr>
          <w:b w:val="0"/>
          <w:bCs w:val="0"/>
          <w:sz w:val="26"/>
          <w:szCs w:val="26"/>
        </w:rPr>
      </w:pPr>
    </w:p>
    <w:p w14:paraId="135F3AC1" w14:textId="77777777" w:rsidR="00597716" w:rsidRPr="00597716" w:rsidRDefault="00597716" w:rsidP="00597716">
      <w:pPr>
        <w:pStyle w:val="FR1"/>
        <w:spacing w:before="0"/>
        <w:ind w:left="0"/>
        <w:contextualSpacing/>
        <w:jc w:val="both"/>
        <w:rPr>
          <w:b w:val="0"/>
          <w:bCs w:val="0"/>
          <w:sz w:val="26"/>
          <w:szCs w:val="26"/>
        </w:rPr>
      </w:pPr>
    </w:p>
    <w:p w14:paraId="475DAA52" w14:textId="77777777" w:rsidR="00597716" w:rsidRPr="00597716" w:rsidRDefault="00597716" w:rsidP="00597716">
      <w:pPr>
        <w:pStyle w:val="FR1"/>
        <w:spacing w:before="0"/>
        <w:ind w:left="0"/>
        <w:contextualSpacing/>
        <w:jc w:val="both"/>
        <w:rPr>
          <w:b w:val="0"/>
          <w:bCs w:val="0"/>
          <w:sz w:val="26"/>
          <w:szCs w:val="26"/>
        </w:rPr>
      </w:pPr>
    </w:p>
    <w:p w14:paraId="6F5BEC12" w14:textId="77777777" w:rsidR="00597716" w:rsidRPr="00597716" w:rsidRDefault="00597716" w:rsidP="00597716">
      <w:pPr>
        <w:pStyle w:val="FR1"/>
        <w:spacing w:before="0"/>
        <w:ind w:left="0"/>
        <w:contextualSpacing/>
        <w:jc w:val="both"/>
        <w:rPr>
          <w:b w:val="0"/>
          <w:bCs w:val="0"/>
          <w:sz w:val="26"/>
          <w:szCs w:val="26"/>
        </w:rPr>
      </w:pPr>
    </w:p>
    <w:p w14:paraId="347C580A" w14:textId="77777777" w:rsidR="00597716" w:rsidRPr="00597716" w:rsidRDefault="00597716" w:rsidP="00597716">
      <w:pPr>
        <w:pStyle w:val="FR1"/>
        <w:spacing w:before="0"/>
        <w:ind w:left="0"/>
        <w:contextualSpacing/>
        <w:jc w:val="both"/>
        <w:rPr>
          <w:b w:val="0"/>
          <w:bCs w:val="0"/>
          <w:sz w:val="26"/>
          <w:szCs w:val="26"/>
        </w:rPr>
      </w:pPr>
    </w:p>
    <w:p w14:paraId="214A47E2" w14:textId="77777777" w:rsidR="00597716" w:rsidRPr="00597716" w:rsidRDefault="00597716" w:rsidP="00597716">
      <w:pPr>
        <w:pStyle w:val="FR1"/>
        <w:spacing w:before="0"/>
        <w:ind w:left="0"/>
        <w:contextualSpacing/>
        <w:jc w:val="both"/>
        <w:rPr>
          <w:b w:val="0"/>
          <w:bCs w:val="0"/>
          <w:sz w:val="26"/>
          <w:szCs w:val="26"/>
        </w:rPr>
      </w:pPr>
    </w:p>
    <w:p w14:paraId="39B4712F" w14:textId="77777777" w:rsidR="00597716" w:rsidRPr="00597716" w:rsidRDefault="00597716" w:rsidP="00597716">
      <w:pPr>
        <w:pStyle w:val="FR1"/>
        <w:spacing w:before="0"/>
        <w:ind w:left="0"/>
        <w:contextualSpacing/>
        <w:jc w:val="both"/>
        <w:rPr>
          <w:b w:val="0"/>
          <w:bCs w:val="0"/>
          <w:sz w:val="26"/>
          <w:szCs w:val="26"/>
        </w:rPr>
      </w:pPr>
    </w:p>
    <w:p w14:paraId="5A66E7DF"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b/>
          <w:sz w:val="36"/>
          <w:szCs w:val="36"/>
        </w:rPr>
        <w:t>ПРОГРАМА</w:t>
      </w:r>
    </w:p>
    <w:p w14:paraId="38DA4103" w14:textId="77777777" w:rsidR="00597716" w:rsidRPr="00597716" w:rsidRDefault="00597716" w:rsidP="00597716">
      <w:pPr>
        <w:jc w:val="center"/>
        <w:rPr>
          <w:rFonts w:ascii="Times New Roman" w:hAnsi="Times New Roman" w:cs="Times New Roman"/>
          <w:b/>
          <w:sz w:val="36"/>
          <w:szCs w:val="36"/>
        </w:rPr>
      </w:pPr>
    </w:p>
    <w:p w14:paraId="27FCD241" w14:textId="77777777" w:rsidR="00597716" w:rsidRPr="00597716" w:rsidRDefault="00597716" w:rsidP="00597716">
      <w:pPr>
        <w:pStyle w:val="FR2"/>
        <w:ind w:left="0"/>
        <w:contextualSpacing/>
      </w:pPr>
      <w:r w:rsidRPr="00597716">
        <w:rPr>
          <w:b/>
          <w:color w:val="000000"/>
          <w:spacing w:val="-8"/>
          <w:sz w:val="36"/>
          <w:szCs w:val="36"/>
        </w:rPr>
        <w:t>БЕЗПЕКА</w:t>
      </w:r>
    </w:p>
    <w:p w14:paraId="291ACA00" w14:textId="77777777" w:rsidR="00597716" w:rsidRPr="00597716" w:rsidRDefault="00597716" w:rsidP="00597716">
      <w:pPr>
        <w:pStyle w:val="FR2"/>
        <w:ind w:left="0"/>
        <w:contextualSpacing/>
        <w:rPr>
          <w:sz w:val="36"/>
          <w:szCs w:val="36"/>
        </w:rPr>
      </w:pPr>
    </w:p>
    <w:p w14:paraId="03C4394C"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b/>
          <w:color w:val="000000"/>
          <w:sz w:val="32"/>
          <w:szCs w:val="32"/>
        </w:rPr>
        <w:t>на 2021 рік</w:t>
      </w:r>
    </w:p>
    <w:p w14:paraId="19D6BD2D" w14:textId="77777777" w:rsidR="00597716" w:rsidRPr="00597716" w:rsidRDefault="00597716" w:rsidP="00597716">
      <w:pPr>
        <w:jc w:val="center"/>
        <w:rPr>
          <w:rFonts w:ascii="Times New Roman" w:hAnsi="Times New Roman" w:cs="Times New Roman"/>
          <w:b/>
          <w:sz w:val="36"/>
          <w:szCs w:val="36"/>
        </w:rPr>
      </w:pPr>
    </w:p>
    <w:p w14:paraId="5E243366" w14:textId="77777777" w:rsidR="00597716" w:rsidRPr="00597716" w:rsidRDefault="00597716" w:rsidP="00597716">
      <w:pPr>
        <w:jc w:val="center"/>
        <w:rPr>
          <w:rFonts w:ascii="Times New Roman" w:hAnsi="Times New Roman" w:cs="Times New Roman"/>
          <w:b/>
          <w:sz w:val="36"/>
          <w:szCs w:val="36"/>
        </w:rPr>
      </w:pPr>
    </w:p>
    <w:p w14:paraId="2DD4B7E8" w14:textId="77777777" w:rsidR="00597716" w:rsidRPr="00597716" w:rsidRDefault="00597716" w:rsidP="00597716">
      <w:pPr>
        <w:jc w:val="center"/>
        <w:rPr>
          <w:rFonts w:ascii="Times New Roman" w:hAnsi="Times New Roman" w:cs="Times New Roman"/>
          <w:b/>
          <w:sz w:val="36"/>
          <w:szCs w:val="36"/>
        </w:rPr>
      </w:pPr>
    </w:p>
    <w:p w14:paraId="54A00FAE" w14:textId="77777777" w:rsidR="00597716" w:rsidRPr="00597716" w:rsidRDefault="00597716" w:rsidP="00597716">
      <w:pPr>
        <w:jc w:val="center"/>
        <w:rPr>
          <w:rFonts w:ascii="Times New Roman" w:hAnsi="Times New Roman" w:cs="Times New Roman"/>
          <w:b/>
          <w:sz w:val="36"/>
          <w:szCs w:val="36"/>
        </w:rPr>
      </w:pPr>
    </w:p>
    <w:p w14:paraId="1B865C3B" w14:textId="77777777" w:rsidR="00597716" w:rsidRPr="00597716" w:rsidRDefault="00597716" w:rsidP="00597716">
      <w:pPr>
        <w:jc w:val="center"/>
        <w:rPr>
          <w:rFonts w:ascii="Times New Roman" w:hAnsi="Times New Roman" w:cs="Times New Roman"/>
          <w:b/>
          <w:sz w:val="36"/>
          <w:szCs w:val="36"/>
        </w:rPr>
      </w:pPr>
    </w:p>
    <w:p w14:paraId="0C8D0AFE" w14:textId="77777777" w:rsidR="00597716" w:rsidRPr="00597716" w:rsidRDefault="00597716" w:rsidP="00597716">
      <w:pPr>
        <w:jc w:val="center"/>
        <w:rPr>
          <w:rFonts w:ascii="Times New Roman" w:hAnsi="Times New Roman" w:cs="Times New Roman"/>
          <w:b/>
          <w:sz w:val="36"/>
          <w:szCs w:val="36"/>
        </w:rPr>
      </w:pPr>
    </w:p>
    <w:p w14:paraId="03ECE90E" w14:textId="7C9F4E3D" w:rsidR="00597716" w:rsidRDefault="00597716" w:rsidP="00597716">
      <w:pPr>
        <w:rPr>
          <w:rFonts w:ascii="Times New Roman" w:hAnsi="Times New Roman" w:cs="Times New Roman"/>
          <w:b/>
          <w:sz w:val="36"/>
          <w:szCs w:val="36"/>
        </w:rPr>
      </w:pPr>
    </w:p>
    <w:p w14:paraId="65D59A67" w14:textId="77777777" w:rsidR="00597716" w:rsidRPr="00597716" w:rsidRDefault="00597716" w:rsidP="00597716">
      <w:pPr>
        <w:rPr>
          <w:rFonts w:ascii="Times New Roman" w:hAnsi="Times New Roman" w:cs="Times New Roman"/>
          <w:b/>
          <w:sz w:val="26"/>
          <w:szCs w:val="26"/>
        </w:rPr>
      </w:pPr>
    </w:p>
    <w:p w14:paraId="32B55F0E" w14:textId="77777777" w:rsidR="00597716" w:rsidRPr="00597716" w:rsidRDefault="00597716" w:rsidP="00597716">
      <w:pPr>
        <w:jc w:val="center"/>
        <w:rPr>
          <w:rFonts w:ascii="Times New Roman" w:hAnsi="Times New Roman" w:cs="Times New Roman"/>
          <w:b/>
          <w:sz w:val="26"/>
          <w:szCs w:val="26"/>
        </w:rPr>
      </w:pPr>
    </w:p>
    <w:p w14:paraId="730C72ED"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b/>
          <w:sz w:val="26"/>
          <w:szCs w:val="26"/>
        </w:rPr>
        <w:t>Сіверськ</w:t>
      </w:r>
    </w:p>
    <w:p w14:paraId="3FA1DBF1" w14:textId="77777777" w:rsidR="00597716" w:rsidRPr="00597716" w:rsidRDefault="00597716" w:rsidP="00597716">
      <w:pPr>
        <w:contextualSpacing/>
        <w:jc w:val="center"/>
        <w:rPr>
          <w:rFonts w:ascii="Times New Roman" w:hAnsi="Times New Roman" w:cs="Times New Roman"/>
        </w:rPr>
      </w:pPr>
      <w:r w:rsidRPr="00597716">
        <w:rPr>
          <w:rFonts w:ascii="Times New Roman" w:hAnsi="Times New Roman" w:cs="Times New Roman"/>
          <w:b/>
          <w:sz w:val="26"/>
          <w:szCs w:val="26"/>
        </w:rPr>
        <w:t>2021</w:t>
      </w:r>
    </w:p>
    <w:p w14:paraId="3F7F917B" w14:textId="77777777" w:rsidR="00597716" w:rsidRPr="00597716" w:rsidRDefault="00597716" w:rsidP="00597716">
      <w:pPr>
        <w:jc w:val="center"/>
        <w:rPr>
          <w:rFonts w:ascii="Times New Roman" w:hAnsi="Times New Roman" w:cs="Times New Roman"/>
          <w:b/>
          <w:color w:val="000000"/>
          <w:sz w:val="26"/>
          <w:szCs w:val="26"/>
        </w:rPr>
      </w:pPr>
    </w:p>
    <w:p w14:paraId="1BFCE8DD" w14:textId="77777777" w:rsidR="00597716" w:rsidRPr="00597716" w:rsidRDefault="00597716" w:rsidP="00597716">
      <w:pPr>
        <w:jc w:val="center"/>
        <w:rPr>
          <w:rFonts w:ascii="Times New Roman" w:hAnsi="Times New Roman" w:cs="Times New Roman"/>
          <w:b/>
          <w:color w:val="000000"/>
          <w:sz w:val="26"/>
          <w:szCs w:val="26"/>
        </w:rPr>
      </w:pPr>
    </w:p>
    <w:p w14:paraId="507E1D35" w14:textId="77777777" w:rsidR="00597716" w:rsidRPr="00597716" w:rsidRDefault="00597716" w:rsidP="00597716">
      <w:pPr>
        <w:jc w:val="center"/>
        <w:rPr>
          <w:rFonts w:ascii="Times New Roman" w:hAnsi="Times New Roman" w:cs="Times New Roman"/>
          <w:b/>
          <w:sz w:val="28"/>
          <w:szCs w:val="28"/>
        </w:rPr>
      </w:pPr>
    </w:p>
    <w:p w14:paraId="11335991" w14:textId="77777777" w:rsidR="00597716" w:rsidRPr="00597716" w:rsidRDefault="00597716" w:rsidP="00597716">
      <w:pPr>
        <w:jc w:val="center"/>
        <w:rPr>
          <w:rFonts w:ascii="Times New Roman" w:hAnsi="Times New Roman" w:cs="Times New Roman"/>
          <w:b/>
          <w:sz w:val="28"/>
          <w:szCs w:val="28"/>
        </w:rPr>
      </w:pPr>
      <w:r w:rsidRPr="00597716">
        <w:rPr>
          <w:rFonts w:ascii="Times New Roman" w:hAnsi="Times New Roman" w:cs="Times New Roman"/>
          <w:b/>
          <w:sz w:val="28"/>
          <w:szCs w:val="28"/>
        </w:rPr>
        <w:t>ЗМІСТ</w:t>
      </w:r>
    </w:p>
    <w:p w14:paraId="79FFC4F2" w14:textId="77777777" w:rsidR="00597716" w:rsidRPr="00597716" w:rsidRDefault="00597716" w:rsidP="00597716">
      <w:pPr>
        <w:jc w:val="center"/>
        <w:rPr>
          <w:rFonts w:ascii="Times New Roman" w:hAnsi="Times New Roman" w:cs="Times New Roman"/>
          <w:b/>
          <w:sz w:val="28"/>
          <w:szCs w:val="28"/>
        </w:rPr>
      </w:pPr>
    </w:p>
    <w:p w14:paraId="64337DBC" w14:textId="77777777" w:rsidR="00597716" w:rsidRPr="00597716" w:rsidRDefault="00597716" w:rsidP="00597716">
      <w:pPr>
        <w:autoSpaceDN w:val="0"/>
        <w:spacing w:line="360" w:lineRule="auto"/>
        <w:ind w:left="720"/>
        <w:jc w:val="both"/>
        <w:rPr>
          <w:rFonts w:ascii="Times New Roman" w:hAnsi="Times New Roman" w:cs="Times New Roman"/>
          <w:b/>
          <w:bCs/>
          <w:sz w:val="28"/>
          <w:szCs w:val="28"/>
        </w:rPr>
      </w:pPr>
    </w:p>
    <w:p w14:paraId="266B7F06" w14:textId="77777777" w:rsidR="00597716" w:rsidRPr="00597716" w:rsidRDefault="00597716" w:rsidP="00597716">
      <w:pPr>
        <w:numPr>
          <w:ilvl w:val="0"/>
          <w:numId w:val="13"/>
        </w:numPr>
        <w:autoSpaceDN w:val="0"/>
        <w:spacing w:after="0" w:line="360" w:lineRule="auto"/>
        <w:jc w:val="both"/>
        <w:rPr>
          <w:rFonts w:ascii="Times New Roman" w:hAnsi="Times New Roman" w:cs="Times New Roman"/>
          <w:b/>
          <w:bCs/>
          <w:sz w:val="28"/>
          <w:szCs w:val="28"/>
        </w:rPr>
      </w:pPr>
      <w:r w:rsidRPr="00597716">
        <w:rPr>
          <w:rFonts w:ascii="Times New Roman" w:hAnsi="Times New Roman" w:cs="Times New Roman"/>
          <w:b/>
          <w:bCs/>
          <w:sz w:val="28"/>
          <w:szCs w:val="28"/>
        </w:rPr>
        <w:t>Паспорт Програми.</w:t>
      </w:r>
    </w:p>
    <w:p w14:paraId="04F4C7F9" w14:textId="77777777" w:rsidR="00597716" w:rsidRPr="00597716" w:rsidRDefault="00597716" w:rsidP="00597716">
      <w:pPr>
        <w:numPr>
          <w:ilvl w:val="0"/>
          <w:numId w:val="13"/>
        </w:numPr>
        <w:autoSpaceDN w:val="0"/>
        <w:spacing w:after="0" w:line="360" w:lineRule="auto"/>
        <w:jc w:val="both"/>
        <w:rPr>
          <w:rFonts w:ascii="Times New Roman" w:hAnsi="Times New Roman" w:cs="Times New Roman"/>
          <w:b/>
          <w:bCs/>
          <w:sz w:val="28"/>
          <w:szCs w:val="28"/>
        </w:rPr>
      </w:pPr>
      <w:r w:rsidRPr="00597716">
        <w:rPr>
          <w:rFonts w:ascii="Times New Roman" w:hAnsi="Times New Roman" w:cs="Times New Roman"/>
          <w:b/>
          <w:bCs/>
          <w:sz w:val="28"/>
          <w:szCs w:val="28"/>
        </w:rPr>
        <w:t>Загальні положення.</w:t>
      </w:r>
    </w:p>
    <w:p w14:paraId="3DA8572D" w14:textId="77777777" w:rsidR="00597716" w:rsidRPr="00597716" w:rsidRDefault="00597716" w:rsidP="00597716">
      <w:pPr>
        <w:numPr>
          <w:ilvl w:val="0"/>
          <w:numId w:val="13"/>
        </w:numPr>
        <w:autoSpaceDN w:val="0"/>
        <w:spacing w:after="0" w:line="360" w:lineRule="auto"/>
        <w:jc w:val="both"/>
        <w:rPr>
          <w:rFonts w:ascii="Times New Roman" w:hAnsi="Times New Roman" w:cs="Times New Roman"/>
          <w:b/>
          <w:bCs/>
          <w:sz w:val="28"/>
          <w:szCs w:val="28"/>
        </w:rPr>
      </w:pPr>
      <w:r w:rsidRPr="00597716">
        <w:rPr>
          <w:rFonts w:ascii="Times New Roman" w:hAnsi="Times New Roman" w:cs="Times New Roman"/>
          <w:b/>
          <w:bCs/>
          <w:sz w:val="28"/>
          <w:szCs w:val="28"/>
        </w:rPr>
        <w:t xml:space="preserve">Мета Програми. </w:t>
      </w:r>
    </w:p>
    <w:p w14:paraId="7E252A44" w14:textId="77777777" w:rsidR="00597716" w:rsidRPr="00597716" w:rsidRDefault="00597716" w:rsidP="00597716">
      <w:pPr>
        <w:numPr>
          <w:ilvl w:val="0"/>
          <w:numId w:val="13"/>
        </w:numPr>
        <w:autoSpaceDN w:val="0"/>
        <w:spacing w:after="0" w:line="360" w:lineRule="auto"/>
        <w:jc w:val="both"/>
        <w:rPr>
          <w:rFonts w:ascii="Times New Roman" w:hAnsi="Times New Roman" w:cs="Times New Roman"/>
          <w:b/>
          <w:bCs/>
          <w:sz w:val="28"/>
          <w:szCs w:val="28"/>
        </w:rPr>
      </w:pPr>
      <w:r w:rsidRPr="00597716">
        <w:rPr>
          <w:rFonts w:ascii="Times New Roman" w:hAnsi="Times New Roman" w:cs="Times New Roman"/>
          <w:b/>
          <w:bCs/>
          <w:sz w:val="28"/>
          <w:szCs w:val="28"/>
        </w:rPr>
        <w:t>Очікувані результати Програми.</w:t>
      </w:r>
    </w:p>
    <w:p w14:paraId="72D3797F" w14:textId="77777777" w:rsidR="00597716" w:rsidRPr="00597716" w:rsidRDefault="00597716" w:rsidP="00597716">
      <w:pPr>
        <w:numPr>
          <w:ilvl w:val="0"/>
          <w:numId w:val="13"/>
        </w:numPr>
        <w:autoSpaceDN w:val="0"/>
        <w:spacing w:after="0" w:line="360" w:lineRule="auto"/>
        <w:jc w:val="both"/>
        <w:rPr>
          <w:rFonts w:ascii="Times New Roman" w:hAnsi="Times New Roman" w:cs="Times New Roman"/>
          <w:b/>
          <w:bCs/>
          <w:sz w:val="28"/>
          <w:szCs w:val="28"/>
        </w:rPr>
      </w:pPr>
      <w:r w:rsidRPr="00597716">
        <w:rPr>
          <w:rFonts w:ascii="Times New Roman" w:hAnsi="Times New Roman" w:cs="Times New Roman"/>
          <w:b/>
          <w:bCs/>
          <w:sz w:val="28"/>
          <w:szCs w:val="28"/>
        </w:rPr>
        <w:t xml:space="preserve"> Заходи про виконання Програми.</w:t>
      </w:r>
    </w:p>
    <w:p w14:paraId="35E8F4A6" w14:textId="77777777" w:rsidR="00597716" w:rsidRPr="00597716" w:rsidRDefault="00597716" w:rsidP="00597716">
      <w:pPr>
        <w:numPr>
          <w:ilvl w:val="0"/>
          <w:numId w:val="13"/>
        </w:numPr>
        <w:autoSpaceDN w:val="0"/>
        <w:spacing w:after="0" w:line="360" w:lineRule="auto"/>
        <w:jc w:val="both"/>
        <w:rPr>
          <w:rFonts w:ascii="Times New Roman" w:hAnsi="Times New Roman" w:cs="Times New Roman"/>
          <w:b/>
          <w:bCs/>
          <w:sz w:val="28"/>
          <w:szCs w:val="28"/>
        </w:rPr>
      </w:pPr>
      <w:r w:rsidRPr="00597716">
        <w:rPr>
          <w:rFonts w:ascii="Times New Roman" w:hAnsi="Times New Roman" w:cs="Times New Roman"/>
          <w:b/>
          <w:bCs/>
          <w:sz w:val="28"/>
          <w:szCs w:val="28"/>
        </w:rPr>
        <w:t>Загальні обсяги фінансування.</w:t>
      </w:r>
    </w:p>
    <w:p w14:paraId="44FE535B" w14:textId="77777777" w:rsidR="00597716" w:rsidRPr="00597716" w:rsidRDefault="00597716" w:rsidP="00597716">
      <w:pPr>
        <w:numPr>
          <w:ilvl w:val="0"/>
          <w:numId w:val="13"/>
        </w:numPr>
        <w:autoSpaceDN w:val="0"/>
        <w:spacing w:after="0" w:line="360" w:lineRule="auto"/>
        <w:jc w:val="both"/>
        <w:rPr>
          <w:rFonts w:ascii="Times New Roman" w:hAnsi="Times New Roman" w:cs="Times New Roman"/>
          <w:b/>
          <w:bCs/>
          <w:sz w:val="28"/>
          <w:szCs w:val="28"/>
        </w:rPr>
      </w:pPr>
      <w:r w:rsidRPr="00597716">
        <w:rPr>
          <w:rFonts w:ascii="Times New Roman" w:hAnsi="Times New Roman" w:cs="Times New Roman"/>
          <w:b/>
          <w:bCs/>
          <w:sz w:val="28"/>
          <w:szCs w:val="28"/>
        </w:rPr>
        <w:t>Фінансове забезпечення виконання Програми.</w:t>
      </w:r>
    </w:p>
    <w:p w14:paraId="6BD095BC" w14:textId="77777777" w:rsidR="00597716" w:rsidRPr="00597716" w:rsidRDefault="00597716" w:rsidP="00597716">
      <w:pPr>
        <w:numPr>
          <w:ilvl w:val="0"/>
          <w:numId w:val="13"/>
        </w:numPr>
        <w:autoSpaceDN w:val="0"/>
        <w:spacing w:after="0" w:line="360" w:lineRule="auto"/>
        <w:jc w:val="both"/>
        <w:rPr>
          <w:rFonts w:ascii="Times New Roman" w:hAnsi="Times New Roman" w:cs="Times New Roman"/>
          <w:b/>
          <w:bCs/>
          <w:sz w:val="28"/>
          <w:szCs w:val="28"/>
        </w:rPr>
      </w:pPr>
      <w:r w:rsidRPr="00597716">
        <w:rPr>
          <w:rFonts w:ascii="Times New Roman" w:hAnsi="Times New Roman" w:cs="Times New Roman"/>
          <w:b/>
          <w:bCs/>
          <w:sz w:val="28"/>
          <w:szCs w:val="28"/>
        </w:rPr>
        <w:t>Контроль за виконанням Програми.</w:t>
      </w:r>
    </w:p>
    <w:p w14:paraId="3C0D38AB" w14:textId="77777777" w:rsidR="00597716" w:rsidRPr="00597716" w:rsidRDefault="00597716" w:rsidP="00597716">
      <w:pPr>
        <w:jc w:val="center"/>
        <w:rPr>
          <w:rFonts w:ascii="Times New Roman" w:hAnsi="Times New Roman" w:cs="Times New Roman"/>
          <w:b/>
          <w:color w:val="000000"/>
          <w:sz w:val="26"/>
          <w:szCs w:val="26"/>
        </w:rPr>
      </w:pPr>
    </w:p>
    <w:p w14:paraId="6243DD33" w14:textId="77777777" w:rsidR="00597716" w:rsidRPr="00597716" w:rsidRDefault="00597716" w:rsidP="00597716">
      <w:pPr>
        <w:jc w:val="center"/>
        <w:rPr>
          <w:rFonts w:ascii="Times New Roman" w:hAnsi="Times New Roman" w:cs="Times New Roman"/>
          <w:b/>
          <w:color w:val="000000"/>
          <w:sz w:val="26"/>
          <w:szCs w:val="26"/>
        </w:rPr>
      </w:pPr>
    </w:p>
    <w:p w14:paraId="6089C8A3" w14:textId="77777777" w:rsidR="00597716" w:rsidRPr="00597716" w:rsidRDefault="00597716" w:rsidP="00597716">
      <w:pPr>
        <w:jc w:val="center"/>
        <w:rPr>
          <w:rFonts w:ascii="Times New Roman" w:hAnsi="Times New Roman" w:cs="Times New Roman"/>
          <w:b/>
          <w:color w:val="000000"/>
          <w:sz w:val="26"/>
          <w:szCs w:val="26"/>
        </w:rPr>
      </w:pPr>
    </w:p>
    <w:p w14:paraId="20E310A0" w14:textId="77777777" w:rsidR="00597716" w:rsidRPr="00597716" w:rsidRDefault="00597716" w:rsidP="00597716">
      <w:pPr>
        <w:jc w:val="center"/>
        <w:rPr>
          <w:rFonts w:ascii="Times New Roman" w:hAnsi="Times New Roman" w:cs="Times New Roman"/>
          <w:b/>
          <w:color w:val="000000"/>
          <w:sz w:val="26"/>
          <w:szCs w:val="26"/>
        </w:rPr>
      </w:pPr>
    </w:p>
    <w:p w14:paraId="420183D2" w14:textId="77777777" w:rsidR="00597716" w:rsidRPr="00597716" w:rsidRDefault="00597716" w:rsidP="00597716">
      <w:pPr>
        <w:jc w:val="center"/>
        <w:rPr>
          <w:rFonts w:ascii="Times New Roman" w:hAnsi="Times New Roman" w:cs="Times New Roman"/>
          <w:b/>
          <w:color w:val="000000"/>
          <w:sz w:val="26"/>
          <w:szCs w:val="26"/>
        </w:rPr>
      </w:pPr>
    </w:p>
    <w:p w14:paraId="4F2AE3E2" w14:textId="77777777" w:rsidR="00597716" w:rsidRPr="00597716" w:rsidRDefault="00597716" w:rsidP="00597716">
      <w:pPr>
        <w:jc w:val="center"/>
        <w:rPr>
          <w:rFonts w:ascii="Times New Roman" w:hAnsi="Times New Roman" w:cs="Times New Roman"/>
          <w:b/>
          <w:color w:val="000000"/>
          <w:sz w:val="26"/>
          <w:szCs w:val="26"/>
        </w:rPr>
      </w:pPr>
    </w:p>
    <w:p w14:paraId="3B7531B7" w14:textId="77777777" w:rsidR="00597716" w:rsidRPr="00597716" w:rsidRDefault="00597716" w:rsidP="00597716">
      <w:pPr>
        <w:jc w:val="center"/>
        <w:rPr>
          <w:rFonts w:ascii="Times New Roman" w:hAnsi="Times New Roman" w:cs="Times New Roman"/>
          <w:b/>
          <w:color w:val="000000"/>
          <w:sz w:val="26"/>
          <w:szCs w:val="26"/>
        </w:rPr>
      </w:pPr>
    </w:p>
    <w:p w14:paraId="1A010071" w14:textId="77777777" w:rsidR="00597716" w:rsidRPr="00597716" w:rsidRDefault="00597716" w:rsidP="00597716">
      <w:pPr>
        <w:jc w:val="center"/>
        <w:rPr>
          <w:rFonts w:ascii="Times New Roman" w:hAnsi="Times New Roman" w:cs="Times New Roman"/>
          <w:b/>
          <w:color w:val="000000"/>
          <w:sz w:val="26"/>
          <w:szCs w:val="26"/>
        </w:rPr>
      </w:pPr>
    </w:p>
    <w:p w14:paraId="337AA30D" w14:textId="77777777" w:rsidR="00597716" w:rsidRPr="00597716" w:rsidRDefault="00597716" w:rsidP="00597716">
      <w:pPr>
        <w:jc w:val="center"/>
        <w:rPr>
          <w:rFonts w:ascii="Times New Roman" w:hAnsi="Times New Roman" w:cs="Times New Roman"/>
          <w:b/>
          <w:color w:val="000000"/>
          <w:sz w:val="26"/>
          <w:szCs w:val="26"/>
        </w:rPr>
      </w:pPr>
    </w:p>
    <w:p w14:paraId="02CE05D0" w14:textId="77777777" w:rsidR="00597716" w:rsidRPr="00597716" w:rsidRDefault="00597716" w:rsidP="00597716">
      <w:pPr>
        <w:jc w:val="center"/>
        <w:rPr>
          <w:rFonts w:ascii="Times New Roman" w:hAnsi="Times New Roman" w:cs="Times New Roman"/>
          <w:b/>
          <w:color w:val="000000"/>
          <w:sz w:val="26"/>
          <w:szCs w:val="26"/>
        </w:rPr>
      </w:pPr>
    </w:p>
    <w:p w14:paraId="34C1B91B" w14:textId="77777777" w:rsidR="00597716" w:rsidRPr="00597716" w:rsidRDefault="00597716" w:rsidP="00597716">
      <w:pPr>
        <w:jc w:val="center"/>
        <w:rPr>
          <w:rFonts w:ascii="Times New Roman" w:hAnsi="Times New Roman" w:cs="Times New Roman"/>
          <w:b/>
          <w:color w:val="000000"/>
          <w:sz w:val="26"/>
          <w:szCs w:val="26"/>
        </w:rPr>
      </w:pPr>
    </w:p>
    <w:p w14:paraId="06E711AA" w14:textId="77777777" w:rsidR="00597716" w:rsidRPr="00597716" w:rsidRDefault="00597716" w:rsidP="00597716">
      <w:pPr>
        <w:jc w:val="center"/>
        <w:rPr>
          <w:rFonts w:ascii="Times New Roman" w:hAnsi="Times New Roman" w:cs="Times New Roman"/>
          <w:b/>
          <w:color w:val="000000"/>
          <w:sz w:val="26"/>
          <w:szCs w:val="26"/>
        </w:rPr>
      </w:pPr>
    </w:p>
    <w:p w14:paraId="699D4A7F" w14:textId="77777777" w:rsidR="00597716" w:rsidRPr="00597716" w:rsidRDefault="00597716" w:rsidP="00597716">
      <w:pPr>
        <w:jc w:val="center"/>
        <w:rPr>
          <w:rFonts w:ascii="Times New Roman" w:hAnsi="Times New Roman" w:cs="Times New Roman"/>
          <w:b/>
          <w:color w:val="000000"/>
          <w:sz w:val="26"/>
          <w:szCs w:val="26"/>
        </w:rPr>
      </w:pPr>
    </w:p>
    <w:p w14:paraId="523FDCA0" w14:textId="77777777" w:rsidR="00597716" w:rsidRPr="00597716" w:rsidRDefault="00597716" w:rsidP="00597716">
      <w:pPr>
        <w:jc w:val="center"/>
        <w:rPr>
          <w:rFonts w:ascii="Times New Roman" w:hAnsi="Times New Roman" w:cs="Times New Roman"/>
          <w:b/>
          <w:color w:val="000000"/>
          <w:sz w:val="26"/>
          <w:szCs w:val="26"/>
        </w:rPr>
      </w:pPr>
    </w:p>
    <w:p w14:paraId="76FFD4F1" w14:textId="77777777" w:rsidR="00597716" w:rsidRPr="00597716" w:rsidRDefault="00597716" w:rsidP="00597716">
      <w:pPr>
        <w:jc w:val="center"/>
        <w:rPr>
          <w:rFonts w:ascii="Times New Roman" w:hAnsi="Times New Roman" w:cs="Times New Roman"/>
          <w:b/>
          <w:color w:val="000000"/>
          <w:sz w:val="26"/>
          <w:szCs w:val="26"/>
        </w:rPr>
      </w:pPr>
    </w:p>
    <w:p w14:paraId="4F991431" w14:textId="77777777" w:rsidR="00597716" w:rsidRPr="00597716" w:rsidRDefault="00597716" w:rsidP="00597716">
      <w:pPr>
        <w:jc w:val="center"/>
        <w:rPr>
          <w:rFonts w:ascii="Times New Roman" w:hAnsi="Times New Roman" w:cs="Times New Roman"/>
          <w:b/>
          <w:color w:val="000000"/>
          <w:sz w:val="26"/>
          <w:szCs w:val="26"/>
        </w:rPr>
      </w:pPr>
    </w:p>
    <w:p w14:paraId="18937CDC" w14:textId="77777777" w:rsidR="00597716" w:rsidRPr="00597716" w:rsidRDefault="00597716" w:rsidP="00597716">
      <w:pPr>
        <w:pStyle w:val="Style3"/>
        <w:widowControl/>
        <w:tabs>
          <w:tab w:val="left" w:pos="795"/>
          <w:tab w:val="left" w:pos="998"/>
        </w:tabs>
        <w:ind w:firstLine="709"/>
        <w:jc w:val="both"/>
        <w:rPr>
          <w:rStyle w:val="FontStyle12"/>
          <w:bCs/>
          <w:sz w:val="28"/>
          <w:szCs w:val="28"/>
        </w:rPr>
      </w:pPr>
    </w:p>
    <w:p w14:paraId="6D29B440" w14:textId="77777777" w:rsidR="00597716" w:rsidRPr="00597716" w:rsidRDefault="00597716" w:rsidP="00597716">
      <w:pPr>
        <w:tabs>
          <w:tab w:val="left" w:pos="3165"/>
        </w:tabs>
        <w:jc w:val="center"/>
        <w:rPr>
          <w:rFonts w:ascii="Times New Roman" w:hAnsi="Times New Roman" w:cs="Times New Roman"/>
          <w:b/>
        </w:rPr>
      </w:pPr>
      <w:r w:rsidRPr="00597716">
        <w:rPr>
          <w:rFonts w:ascii="Times New Roman" w:hAnsi="Times New Roman" w:cs="Times New Roman"/>
          <w:b/>
          <w:sz w:val="26"/>
          <w:szCs w:val="26"/>
        </w:rPr>
        <w:t>1. ПАСПОРТ ПРОГРАМИ</w:t>
      </w:r>
    </w:p>
    <w:p w14:paraId="73F4DB28" w14:textId="77777777" w:rsidR="00597716" w:rsidRPr="00597716" w:rsidRDefault="00597716" w:rsidP="00597716">
      <w:pPr>
        <w:tabs>
          <w:tab w:val="left" w:pos="3165"/>
        </w:tabs>
        <w:jc w:val="center"/>
        <w:rPr>
          <w:rFonts w:ascii="Times New Roman" w:hAnsi="Times New Roman" w:cs="Times New Roman"/>
          <w:b/>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3969"/>
        <w:gridCol w:w="5103"/>
      </w:tblGrid>
      <w:tr w:rsidR="00597716" w:rsidRPr="00597716" w14:paraId="2A7D1668" w14:textId="77777777" w:rsidTr="00597716">
        <w:trPr>
          <w:trHeight w:val="698"/>
        </w:trPr>
        <w:tc>
          <w:tcPr>
            <w:tcW w:w="567" w:type="dxa"/>
            <w:tcBorders>
              <w:top w:val="single" w:sz="4" w:space="0" w:color="auto"/>
              <w:left w:val="single" w:sz="4" w:space="0" w:color="auto"/>
              <w:bottom w:val="single" w:sz="4" w:space="0" w:color="auto"/>
              <w:right w:val="single" w:sz="4" w:space="0" w:color="auto"/>
            </w:tcBorders>
          </w:tcPr>
          <w:p w14:paraId="13887A8E" w14:textId="77777777" w:rsidR="00597716" w:rsidRPr="00597716" w:rsidRDefault="00597716" w:rsidP="00597716">
            <w:pPr>
              <w:spacing w:after="200" w:line="276" w:lineRule="auto"/>
              <w:rPr>
                <w:rFonts w:ascii="Times New Roman" w:hAnsi="Times New Roman" w:cs="Times New Roman"/>
                <w:sz w:val="28"/>
                <w:szCs w:val="28"/>
              </w:rPr>
            </w:pPr>
            <w:r w:rsidRPr="00597716">
              <w:rPr>
                <w:rFonts w:ascii="Times New Roman" w:hAnsi="Times New Roman" w:cs="Times New Roman"/>
                <w:sz w:val="28"/>
                <w:szCs w:val="28"/>
              </w:rPr>
              <w:t>1.</w:t>
            </w:r>
          </w:p>
        </w:tc>
        <w:tc>
          <w:tcPr>
            <w:tcW w:w="3969" w:type="dxa"/>
            <w:tcBorders>
              <w:top w:val="single" w:sz="4" w:space="0" w:color="auto"/>
              <w:left w:val="single" w:sz="4" w:space="0" w:color="auto"/>
              <w:bottom w:val="single" w:sz="4" w:space="0" w:color="auto"/>
              <w:right w:val="single" w:sz="4" w:space="0" w:color="auto"/>
            </w:tcBorders>
          </w:tcPr>
          <w:p w14:paraId="75D25826" w14:textId="77777777" w:rsidR="00597716" w:rsidRPr="00597716" w:rsidRDefault="00597716" w:rsidP="00597716">
            <w:pPr>
              <w:jc w:val="both"/>
              <w:rPr>
                <w:rFonts w:ascii="Times New Roman" w:hAnsi="Times New Roman" w:cs="Times New Roman"/>
                <w:sz w:val="26"/>
                <w:szCs w:val="26"/>
              </w:rPr>
            </w:pPr>
            <w:r w:rsidRPr="00597716">
              <w:rPr>
                <w:rFonts w:ascii="Times New Roman" w:hAnsi="Times New Roman" w:cs="Times New Roman"/>
                <w:sz w:val="26"/>
                <w:szCs w:val="26"/>
              </w:rPr>
              <w:t>Назва</w:t>
            </w:r>
          </w:p>
        </w:tc>
        <w:tc>
          <w:tcPr>
            <w:tcW w:w="5103" w:type="dxa"/>
            <w:tcBorders>
              <w:top w:val="single" w:sz="4" w:space="0" w:color="auto"/>
              <w:left w:val="single" w:sz="4" w:space="0" w:color="auto"/>
              <w:bottom w:val="single" w:sz="4" w:space="0" w:color="auto"/>
              <w:right w:val="single" w:sz="4" w:space="0" w:color="auto"/>
            </w:tcBorders>
          </w:tcPr>
          <w:p w14:paraId="218C9D59" w14:textId="77777777" w:rsidR="00597716" w:rsidRPr="00597716" w:rsidRDefault="00597716" w:rsidP="00597716">
            <w:pPr>
              <w:jc w:val="both"/>
              <w:rPr>
                <w:rFonts w:ascii="Times New Roman" w:hAnsi="Times New Roman" w:cs="Times New Roman"/>
                <w:sz w:val="26"/>
                <w:szCs w:val="26"/>
              </w:rPr>
            </w:pPr>
            <w:r w:rsidRPr="00597716">
              <w:rPr>
                <w:rFonts w:ascii="Times New Roman" w:hAnsi="Times New Roman" w:cs="Times New Roman"/>
                <w:color w:val="000000"/>
                <w:sz w:val="26"/>
                <w:szCs w:val="26"/>
              </w:rPr>
              <w:t>Програма Безпека на 2021рік</w:t>
            </w:r>
          </w:p>
        </w:tc>
      </w:tr>
      <w:tr w:rsidR="00597716" w:rsidRPr="00597716" w14:paraId="5AF736C6" w14:textId="77777777" w:rsidTr="00597716">
        <w:trPr>
          <w:trHeight w:val="698"/>
        </w:trPr>
        <w:tc>
          <w:tcPr>
            <w:tcW w:w="567" w:type="dxa"/>
            <w:tcBorders>
              <w:top w:val="single" w:sz="4" w:space="0" w:color="auto"/>
              <w:left w:val="single" w:sz="4" w:space="0" w:color="auto"/>
              <w:bottom w:val="single" w:sz="4" w:space="0" w:color="auto"/>
              <w:right w:val="single" w:sz="4" w:space="0" w:color="auto"/>
            </w:tcBorders>
          </w:tcPr>
          <w:p w14:paraId="1BD15AAA" w14:textId="77777777" w:rsidR="00597716" w:rsidRPr="00597716" w:rsidRDefault="00597716" w:rsidP="00597716">
            <w:pPr>
              <w:spacing w:after="200" w:line="276" w:lineRule="auto"/>
              <w:rPr>
                <w:rFonts w:ascii="Times New Roman" w:hAnsi="Times New Roman" w:cs="Times New Roman"/>
                <w:sz w:val="28"/>
                <w:szCs w:val="28"/>
              </w:rPr>
            </w:pPr>
            <w:r w:rsidRPr="00597716">
              <w:rPr>
                <w:rFonts w:ascii="Times New Roman" w:hAnsi="Times New Roman" w:cs="Times New Roman"/>
                <w:sz w:val="28"/>
                <w:szCs w:val="28"/>
              </w:rPr>
              <w:t>2.</w:t>
            </w:r>
          </w:p>
        </w:tc>
        <w:tc>
          <w:tcPr>
            <w:tcW w:w="3969" w:type="dxa"/>
            <w:tcBorders>
              <w:top w:val="single" w:sz="4" w:space="0" w:color="auto"/>
              <w:left w:val="single" w:sz="4" w:space="0" w:color="auto"/>
              <w:bottom w:val="single" w:sz="4" w:space="0" w:color="auto"/>
              <w:right w:val="single" w:sz="4" w:space="0" w:color="auto"/>
            </w:tcBorders>
          </w:tcPr>
          <w:p w14:paraId="498FFF27" w14:textId="77777777" w:rsidR="00597716" w:rsidRPr="00597716" w:rsidRDefault="00597716" w:rsidP="00597716">
            <w:pPr>
              <w:tabs>
                <w:tab w:val="left" w:pos="600"/>
                <w:tab w:val="left" w:pos="1830"/>
                <w:tab w:val="left" w:pos="3165"/>
              </w:tabs>
              <w:jc w:val="both"/>
              <w:rPr>
                <w:rFonts w:ascii="Times New Roman" w:hAnsi="Times New Roman" w:cs="Times New Roman"/>
                <w:bCs/>
                <w:sz w:val="26"/>
                <w:szCs w:val="26"/>
              </w:rPr>
            </w:pPr>
            <w:r w:rsidRPr="00597716">
              <w:rPr>
                <w:rFonts w:ascii="Times New Roman" w:hAnsi="Times New Roman" w:cs="Times New Roman"/>
                <w:bCs/>
                <w:color w:val="000000"/>
                <w:sz w:val="26"/>
                <w:szCs w:val="26"/>
              </w:rPr>
              <w:t>Мета Програми</w:t>
            </w:r>
          </w:p>
        </w:tc>
        <w:tc>
          <w:tcPr>
            <w:tcW w:w="5103" w:type="dxa"/>
            <w:tcBorders>
              <w:top w:val="single" w:sz="4" w:space="0" w:color="auto"/>
              <w:left w:val="single" w:sz="4" w:space="0" w:color="auto"/>
              <w:bottom w:val="single" w:sz="4" w:space="0" w:color="auto"/>
              <w:right w:val="single" w:sz="4" w:space="0" w:color="auto"/>
            </w:tcBorders>
          </w:tcPr>
          <w:p w14:paraId="343C5B60" w14:textId="77777777" w:rsidR="00597716" w:rsidRPr="00597716" w:rsidRDefault="00597716" w:rsidP="00597716">
            <w:pPr>
              <w:jc w:val="both"/>
              <w:rPr>
                <w:rFonts w:ascii="Times New Roman" w:hAnsi="Times New Roman" w:cs="Times New Roman"/>
                <w:sz w:val="26"/>
                <w:szCs w:val="26"/>
              </w:rPr>
            </w:pPr>
            <w:r w:rsidRPr="00597716">
              <w:rPr>
                <w:rFonts w:ascii="Times New Roman" w:hAnsi="Times New Roman" w:cs="Times New Roman"/>
                <w:color w:val="000000"/>
                <w:sz w:val="26"/>
                <w:szCs w:val="26"/>
                <w:lang w:eastAsia="ru-RU"/>
              </w:rPr>
              <w:t xml:space="preserve">поліпшення матеріально-технічної бази Бахмутського районного </w:t>
            </w:r>
            <w:r w:rsidRPr="00597716">
              <w:rPr>
                <w:rFonts w:ascii="Times New Roman" w:hAnsi="Times New Roman" w:cs="Times New Roman"/>
                <w:color w:val="000000"/>
                <w:sz w:val="26"/>
                <w:szCs w:val="26"/>
                <w:shd w:val="clear" w:color="auto" w:fill="FFFFFF"/>
                <w:lang w:eastAsia="ru-RU"/>
              </w:rPr>
              <w:t xml:space="preserve"> відділу 2 управління (з дислокацією у м. Маріуполь Донецької області) ГУ СБУ в Донецькій та Луганській областях;</w:t>
            </w:r>
          </w:p>
          <w:p w14:paraId="0A8A5469" w14:textId="77777777" w:rsidR="00597716" w:rsidRPr="00597716" w:rsidRDefault="00597716" w:rsidP="00597716">
            <w:pPr>
              <w:rPr>
                <w:rFonts w:ascii="Times New Roman" w:hAnsi="Times New Roman" w:cs="Times New Roman"/>
                <w:sz w:val="26"/>
                <w:szCs w:val="26"/>
              </w:rPr>
            </w:pPr>
            <w:r w:rsidRPr="00597716">
              <w:rPr>
                <w:rFonts w:ascii="Times New Roman" w:hAnsi="Times New Roman" w:cs="Times New Roman"/>
                <w:color w:val="000000"/>
                <w:sz w:val="26"/>
                <w:szCs w:val="26"/>
                <w:highlight w:val="white"/>
                <w:lang w:eastAsia="ru-RU"/>
              </w:rPr>
              <w:tab/>
              <w:t xml:space="preserve">- підвищення бойової та професійної підготовленості співробітників відділу; </w:t>
            </w:r>
          </w:p>
          <w:p w14:paraId="77D4EE26" w14:textId="77777777" w:rsidR="00597716" w:rsidRPr="00597716" w:rsidRDefault="00597716" w:rsidP="00597716">
            <w:pPr>
              <w:jc w:val="both"/>
              <w:rPr>
                <w:rFonts w:ascii="Times New Roman" w:hAnsi="Times New Roman" w:cs="Times New Roman"/>
                <w:sz w:val="26"/>
                <w:szCs w:val="26"/>
              </w:rPr>
            </w:pPr>
            <w:r w:rsidRPr="00597716">
              <w:rPr>
                <w:rFonts w:ascii="Times New Roman" w:hAnsi="Times New Roman" w:cs="Times New Roman"/>
                <w:color w:val="000000"/>
                <w:sz w:val="26"/>
                <w:szCs w:val="26"/>
                <w:highlight w:val="white"/>
              </w:rPr>
              <w:tab/>
              <w:t xml:space="preserve">- попередження, виявлення, припинення та розкриття злочинів проти миру і безпеки людства, тероризму та інших протиправних дій, які безпосередньо створюють загрозу </w:t>
            </w:r>
            <w:proofErr w:type="spellStart"/>
            <w:r w:rsidRPr="00597716">
              <w:rPr>
                <w:rFonts w:ascii="Times New Roman" w:hAnsi="Times New Roman" w:cs="Times New Roman"/>
                <w:color w:val="000000"/>
                <w:sz w:val="26"/>
                <w:szCs w:val="26"/>
                <w:highlight w:val="white"/>
              </w:rPr>
              <w:t>життєво</w:t>
            </w:r>
            <w:proofErr w:type="spellEnd"/>
            <w:r w:rsidRPr="00597716">
              <w:rPr>
                <w:rFonts w:ascii="Times New Roman" w:hAnsi="Times New Roman" w:cs="Times New Roman"/>
                <w:color w:val="000000"/>
                <w:sz w:val="26"/>
                <w:szCs w:val="26"/>
                <w:highlight w:val="white"/>
              </w:rPr>
              <w:t xml:space="preserve"> важливим інтересам України;</w:t>
            </w:r>
          </w:p>
          <w:p w14:paraId="3EC115E0" w14:textId="77777777" w:rsidR="00597716" w:rsidRPr="00597716" w:rsidRDefault="00597716" w:rsidP="00597716">
            <w:pPr>
              <w:jc w:val="both"/>
              <w:rPr>
                <w:rFonts w:ascii="Times New Roman" w:hAnsi="Times New Roman" w:cs="Times New Roman"/>
                <w:sz w:val="26"/>
                <w:szCs w:val="26"/>
              </w:rPr>
            </w:pPr>
            <w:r w:rsidRPr="00597716">
              <w:rPr>
                <w:rFonts w:ascii="Times New Roman" w:hAnsi="Times New Roman" w:cs="Times New Roman"/>
                <w:color w:val="000000"/>
                <w:sz w:val="26"/>
                <w:szCs w:val="26"/>
                <w:shd w:val="clear" w:color="auto" w:fill="FFFFFF"/>
              </w:rPr>
              <w:tab/>
              <w:t>-</w:t>
            </w:r>
            <w:r w:rsidRPr="00597716">
              <w:rPr>
                <w:rFonts w:ascii="Times New Roman" w:hAnsi="Times New Roman" w:cs="Times New Roman"/>
                <w:color w:val="000000"/>
                <w:sz w:val="26"/>
                <w:szCs w:val="26"/>
                <w:shd w:val="clear" w:color="auto" w:fill="FFFFFF"/>
                <w:lang w:eastAsia="ru-RU"/>
              </w:rPr>
              <w:t xml:space="preserve"> здійснення заходів щодо попередження, профілактики і боротьби зі злочинністю.</w:t>
            </w:r>
          </w:p>
          <w:p w14:paraId="107105C6" w14:textId="77777777" w:rsidR="00597716" w:rsidRPr="00597716" w:rsidRDefault="00597716" w:rsidP="00597716">
            <w:pPr>
              <w:tabs>
                <w:tab w:val="left" w:pos="600"/>
                <w:tab w:val="left" w:pos="1830"/>
                <w:tab w:val="left" w:pos="3165"/>
              </w:tabs>
              <w:ind w:left="34"/>
              <w:jc w:val="both"/>
              <w:rPr>
                <w:rFonts w:ascii="Times New Roman" w:hAnsi="Times New Roman" w:cs="Times New Roman"/>
                <w:sz w:val="26"/>
                <w:szCs w:val="26"/>
              </w:rPr>
            </w:pPr>
          </w:p>
        </w:tc>
      </w:tr>
      <w:tr w:rsidR="00597716" w:rsidRPr="00597716" w14:paraId="0D042DF9" w14:textId="77777777" w:rsidTr="00597716">
        <w:trPr>
          <w:trHeight w:val="698"/>
        </w:trPr>
        <w:tc>
          <w:tcPr>
            <w:tcW w:w="567" w:type="dxa"/>
            <w:tcBorders>
              <w:top w:val="single" w:sz="4" w:space="0" w:color="auto"/>
              <w:left w:val="single" w:sz="4" w:space="0" w:color="auto"/>
              <w:bottom w:val="single" w:sz="4" w:space="0" w:color="auto"/>
              <w:right w:val="single" w:sz="4" w:space="0" w:color="auto"/>
            </w:tcBorders>
          </w:tcPr>
          <w:p w14:paraId="58FD2C76" w14:textId="77777777" w:rsidR="00597716" w:rsidRPr="00597716" w:rsidRDefault="00597716" w:rsidP="00597716">
            <w:pPr>
              <w:spacing w:after="200" w:line="276" w:lineRule="auto"/>
              <w:rPr>
                <w:rFonts w:ascii="Times New Roman" w:hAnsi="Times New Roman" w:cs="Times New Roman"/>
                <w:sz w:val="28"/>
                <w:szCs w:val="28"/>
              </w:rPr>
            </w:pPr>
            <w:r w:rsidRPr="00597716">
              <w:rPr>
                <w:rFonts w:ascii="Times New Roman" w:hAnsi="Times New Roman" w:cs="Times New Roman"/>
                <w:sz w:val="28"/>
                <w:szCs w:val="28"/>
              </w:rPr>
              <w:t>3.</w:t>
            </w:r>
          </w:p>
        </w:tc>
        <w:tc>
          <w:tcPr>
            <w:tcW w:w="3969" w:type="dxa"/>
            <w:tcBorders>
              <w:top w:val="single" w:sz="4" w:space="0" w:color="auto"/>
              <w:left w:val="single" w:sz="4" w:space="0" w:color="auto"/>
              <w:bottom w:val="single" w:sz="4" w:space="0" w:color="auto"/>
              <w:right w:val="single" w:sz="4" w:space="0" w:color="auto"/>
            </w:tcBorders>
          </w:tcPr>
          <w:p w14:paraId="039F7F3E" w14:textId="77777777" w:rsidR="00597716" w:rsidRPr="00597716" w:rsidRDefault="00597716" w:rsidP="00597716">
            <w:pPr>
              <w:tabs>
                <w:tab w:val="left" w:pos="600"/>
                <w:tab w:val="left" w:pos="1830"/>
                <w:tab w:val="left" w:pos="3165"/>
              </w:tabs>
              <w:jc w:val="both"/>
              <w:rPr>
                <w:rFonts w:ascii="Times New Roman" w:hAnsi="Times New Roman" w:cs="Times New Roman"/>
                <w:bCs/>
                <w:color w:val="000000"/>
                <w:sz w:val="26"/>
                <w:szCs w:val="26"/>
              </w:rPr>
            </w:pPr>
            <w:r w:rsidRPr="00597716">
              <w:rPr>
                <w:rFonts w:ascii="Times New Roman" w:hAnsi="Times New Roman" w:cs="Times New Roman"/>
                <w:sz w:val="26"/>
                <w:szCs w:val="26"/>
              </w:rPr>
              <w:t>Розробник Програми</w:t>
            </w:r>
          </w:p>
        </w:tc>
        <w:tc>
          <w:tcPr>
            <w:tcW w:w="5103" w:type="dxa"/>
            <w:tcBorders>
              <w:top w:val="single" w:sz="4" w:space="0" w:color="auto"/>
              <w:left w:val="single" w:sz="4" w:space="0" w:color="auto"/>
              <w:bottom w:val="single" w:sz="4" w:space="0" w:color="auto"/>
              <w:right w:val="single" w:sz="4" w:space="0" w:color="auto"/>
            </w:tcBorders>
          </w:tcPr>
          <w:p w14:paraId="18E10EDF" w14:textId="77777777" w:rsidR="00597716" w:rsidRPr="00597716" w:rsidRDefault="00597716" w:rsidP="00597716">
            <w:pPr>
              <w:jc w:val="both"/>
              <w:rPr>
                <w:rFonts w:ascii="Times New Roman" w:hAnsi="Times New Roman" w:cs="Times New Roman"/>
                <w:sz w:val="26"/>
                <w:szCs w:val="26"/>
                <w:lang w:eastAsia="ru-RU"/>
              </w:rPr>
            </w:pPr>
            <w:r w:rsidRPr="00597716">
              <w:rPr>
                <w:rFonts w:ascii="Times New Roman" w:hAnsi="Times New Roman" w:cs="Times New Roman"/>
                <w:sz w:val="26"/>
                <w:szCs w:val="26"/>
                <w:lang w:eastAsia="ru-RU"/>
              </w:rPr>
              <w:t xml:space="preserve">Відділ </w:t>
            </w:r>
            <w:r w:rsidRPr="00597716">
              <w:rPr>
                <w:rFonts w:ascii="Times New Roman" w:hAnsi="Times New Roman" w:cs="Times New Roman"/>
                <w:sz w:val="26"/>
                <w:szCs w:val="26"/>
                <w:bdr w:val="none" w:sz="0" w:space="0" w:color="auto" w:frame="1"/>
                <w:shd w:val="clear" w:color="auto" w:fill="FFFFFF"/>
              </w:rPr>
              <w:t xml:space="preserve">внутрішньої, інформаційної та правової політики виконкому міської ради, </w:t>
            </w:r>
            <w:r w:rsidRPr="00597716">
              <w:rPr>
                <w:rFonts w:ascii="Times New Roman" w:hAnsi="Times New Roman" w:cs="Times New Roman"/>
                <w:color w:val="000000"/>
                <w:sz w:val="26"/>
                <w:szCs w:val="26"/>
                <w:shd w:val="clear" w:color="auto" w:fill="FFFFFF"/>
                <w:lang w:eastAsia="ru-RU"/>
              </w:rPr>
              <w:t>Бахмутський районний відділ 2 управління (з дислокацією у м. Маріуполь Донецької області) ГУ СБУ в Донецькій та Луганській областях.</w:t>
            </w:r>
          </w:p>
        </w:tc>
      </w:tr>
      <w:tr w:rsidR="00597716" w:rsidRPr="00597716" w14:paraId="375E0263" w14:textId="77777777" w:rsidTr="00597716">
        <w:tc>
          <w:tcPr>
            <w:tcW w:w="567" w:type="dxa"/>
            <w:tcBorders>
              <w:top w:val="single" w:sz="4" w:space="0" w:color="auto"/>
              <w:left w:val="single" w:sz="4" w:space="0" w:color="auto"/>
              <w:bottom w:val="single" w:sz="4" w:space="0" w:color="auto"/>
              <w:right w:val="single" w:sz="4" w:space="0" w:color="auto"/>
            </w:tcBorders>
          </w:tcPr>
          <w:p w14:paraId="74645C55" w14:textId="77777777" w:rsidR="00597716" w:rsidRPr="00597716" w:rsidRDefault="00597716" w:rsidP="00597716">
            <w:pPr>
              <w:spacing w:after="200" w:line="276" w:lineRule="auto"/>
              <w:rPr>
                <w:rFonts w:ascii="Times New Roman" w:hAnsi="Times New Roman" w:cs="Times New Roman"/>
                <w:sz w:val="28"/>
                <w:szCs w:val="28"/>
              </w:rPr>
            </w:pPr>
            <w:r w:rsidRPr="00597716">
              <w:rPr>
                <w:rFonts w:ascii="Times New Roman" w:hAnsi="Times New Roman" w:cs="Times New Roman"/>
                <w:sz w:val="28"/>
                <w:szCs w:val="28"/>
              </w:rPr>
              <w:t>4.</w:t>
            </w:r>
          </w:p>
        </w:tc>
        <w:tc>
          <w:tcPr>
            <w:tcW w:w="3969" w:type="dxa"/>
            <w:tcBorders>
              <w:top w:val="single" w:sz="4" w:space="0" w:color="auto"/>
              <w:left w:val="single" w:sz="4" w:space="0" w:color="auto"/>
              <w:bottom w:val="single" w:sz="4" w:space="0" w:color="auto"/>
              <w:right w:val="single" w:sz="4" w:space="0" w:color="auto"/>
            </w:tcBorders>
          </w:tcPr>
          <w:p w14:paraId="49370F88" w14:textId="77777777" w:rsidR="00597716" w:rsidRPr="00597716" w:rsidRDefault="00597716" w:rsidP="00597716">
            <w:pPr>
              <w:jc w:val="both"/>
              <w:rPr>
                <w:rFonts w:ascii="Times New Roman" w:hAnsi="Times New Roman" w:cs="Times New Roman"/>
                <w:bCs/>
                <w:sz w:val="26"/>
                <w:szCs w:val="26"/>
              </w:rPr>
            </w:pPr>
            <w:r w:rsidRPr="00597716">
              <w:rPr>
                <w:rFonts w:ascii="Times New Roman" w:hAnsi="Times New Roman" w:cs="Times New Roman"/>
                <w:bCs/>
                <w:color w:val="000000"/>
                <w:sz w:val="26"/>
                <w:szCs w:val="26"/>
                <w:highlight w:val="white"/>
              </w:rPr>
              <w:t>Замовник</w:t>
            </w:r>
          </w:p>
        </w:tc>
        <w:tc>
          <w:tcPr>
            <w:tcW w:w="5103" w:type="dxa"/>
            <w:tcBorders>
              <w:top w:val="single" w:sz="4" w:space="0" w:color="auto"/>
              <w:left w:val="single" w:sz="4" w:space="0" w:color="auto"/>
              <w:bottom w:val="single" w:sz="4" w:space="0" w:color="auto"/>
              <w:right w:val="single" w:sz="4" w:space="0" w:color="auto"/>
            </w:tcBorders>
          </w:tcPr>
          <w:p w14:paraId="605BA88D" w14:textId="77777777" w:rsidR="00597716" w:rsidRPr="00597716" w:rsidRDefault="00597716" w:rsidP="00597716">
            <w:pPr>
              <w:jc w:val="both"/>
              <w:rPr>
                <w:rFonts w:ascii="Times New Roman" w:hAnsi="Times New Roman" w:cs="Times New Roman"/>
                <w:sz w:val="26"/>
                <w:szCs w:val="26"/>
              </w:rPr>
            </w:pPr>
            <w:r w:rsidRPr="00597716">
              <w:rPr>
                <w:rFonts w:ascii="Times New Roman" w:hAnsi="Times New Roman" w:cs="Times New Roman"/>
                <w:color w:val="000000"/>
                <w:sz w:val="26"/>
                <w:szCs w:val="26"/>
                <w:shd w:val="clear" w:color="auto" w:fill="FFFFFF"/>
                <w:lang w:eastAsia="ru-RU"/>
              </w:rPr>
              <w:t>Бахмутський районний відділ 2 управління (з дислокацією у м. Маріуполь Донецької області) ГУ СБУ в Донецькій та Луганській областях.</w:t>
            </w:r>
          </w:p>
        </w:tc>
      </w:tr>
      <w:tr w:rsidR="00597716" w:rsidRPr="00597716" w14:paraId="55A8AC83" w14:textId="77777777" w:rsidTr="00597716">
        <w:trPr>
          <w:trHeight w:val="652"/>
        </w:trPr>
        <w:tc>
          <w:tcPr>
            <w:tcW w:w="567" w:type="dxa"/>
            <w:tcBorders>
              <w:top w:val="single" w:sz="4" w:space="0" w:color="auto"/>
              <w:left w:val="single" w:sz="4" w:space="0" w:color="auto"/>
              <w:bottom w:val="single" w:sz="4" w:space="0" w:color="auto"/>
              <w:right w:val="single" w:sz="4" w:space="0" w:color="auto"/>
            </w:tcBorders>
          </w:tcPr>
          <w:p w14:paraId="2C8E6FA6" w14:textId="77777777" w:rsidR="00597716" w:rsidRPr="00597716" w:rsidRDefault="00597716" w:rsidP="00597716">
            <w:pPr>
              <w:spacing w:after="200" w:line="276" w:lineRule="auto"/>
              <w:rPr>
                <w:rFonts w:ascii="Times New Roman" w:hAnsi="Times New Roman" w:cs="Times New Roman"/>
                <w:sz w:val="28"/>
                <w:szCs w:val="28"/>
              </w:rPr>
            </w:pPr>
            <w:r w:rsidRPr="00597716">
              <w:rPr>
                <w:rFonts w:ascii="Times New Roman" w:hAnsi="Times New Roman" w:cs="Times New Roman"/>
                <w:sz w:val="28"/>
                <w:szCs w:val="28"/>
              </w:rPr>
              <w:t>5.</w:t>
            </w:r>
          </w:p>
        </w:tc>
        <w:tc>
          <w:tcPr>
            <w:tcW w:w="3969" w:type="dxa"/>
            <w:tcBorders>
              <w:top w:val="single" w:sz="4" w:space="0" w:color="auto"/>
              <w:left w:val="single" w:sz="4" w:space="0" w:color="auto"/>
              <w:bottom w:val="single" w:sz="4" w:space="0" w:color="auto"/>
              <w:right w:val="single" w:sz="4" w:space="0" w:color="auto"/>
            </w:tcBorders>
          </w:tcPr>
          <w:p w14:paraId="6F5E0B6B" w14:textId="77777777" w:rsidR="00597716" w:rsidRPr="00597716" w:rsidRDefault="00597716" w:rsidP="00597716">
            <w:pPr>
              <w:jc w:val="both"/>
              <w:rPr>
                <w:rFonts w:ascii="Times New Roman" w:hAnsi="Times New Roman" w:cs="Times New Roman"/>
                <w:sz w:val="26"/>
                <w:szCs w:val="26"/>
              </w:rPr>
            </w:pPr>
            <w:r w:rsidRPr="00597716">
              <w:rPr>
                <w:rFonts w:ascii="Times New Roman" w:hAnsi="Times New Roman" w:cs="Times New Roman"/>
                <w:sz w:val="26"/>
                <w:szCs w:val="26"/>
              </w:rPr>
              <w:t>Термін реалізації Програми</w:t>
            </w:r>
          </w:p>
        </w:tc>
        <w:tc>
          <w:tcPr>
            <w:tcW w:w="5103" w:type="dxa"/>
            <w:tcBorders>
              <w:top w:val="single" w:sz="4" w:space="0" w:color="auto"/>
              <w:left w:val="single" w:sz="4" w:space="0" w:color="auto"/>
              <w:bottom w:val="single" w:sz="4" w:space="0" w:color="auto"/>
              <w:right w:val="single" w:sz="4" w:space="0" w:color="auto"/>
            </w:tcBorders>
          </w:tcPr>
          <w:p w14:paraId="05E8F917" w14:textId="77777777" w:rsidR="00597716" w:rsidRPr="00597716" w:rsidRDefault="00597716" w:rsidP="00597716">
            <w:pPr>
              <w:jc w:val="both"/>
              <w:rPr>
                <w:rFonts w:ascii="Times New Roman" w:hAnsi="Times New Roman" w:cs="Times New Roman"/>
                <w:sz w:val="26"/>
                <w:szCs w:val="26"/>
              </w:rPr>
            </w:pPr>
            <w:r w:rsidRPr="00597716">
              <w:rPr>
                <w:rFonts w:ascii="Times New Roman" w:hAnsi="Times New Roman" w:cs="Times New Roman"/>
                <w:color w:val="000000"/>
                <w:sz w:val="26"/>
                <w:szCs w:val="26"/>
              </w:rPr>
              <w:t>2021 рік</w:t>
            </w:r>
          </w:p>
        </w:tc>
      </w:tr>
      <w:tr w:rsidR="00597716" w:rsidRPr="00597716" w14:paraId="3EACF4AD" w14:textId="77777777" w:rsidTr="00597716">
        <w:trPr>
          <w:trHeight w:val="822"/>
        </w:trPr>
        <w:tc>
          <w:tcPr>
            <w:tcW w:w="567" w:type="dxa"/>
            <w:tcBorders>
              <w:top w:val="single" w:sz="4" w:space="0" w:color="auto"/>
              <w:left w:val="single" w:sz="4" w:space="0" w:color="auto"/>
              <w:bottom w:val="single" w:sz="4" w:space="0" w:color="auto"/>
              <w:right w:val="single" w:sz="4" w:space="0" w:color="auto"/>
            </w:tcBorders>
          </w:tcPr>
          <w:p w14:paraId="42EF1088" w14:textId="77777777" w:rsidR="00597716" w:rsidRPr="00597716" w:rsidRDefault="00597716" w:rsidP="00597716">
            <w:pPr>
              <w:spacing w:after="200" w:line="276" w:lineRule="auto"/>
              <w:rPr>
                <w:rFonts w:ascii="Times New Roman" w:hAnsi="Times New Roman" w:cs="Times New Roman"/>
                <w:sz w:val="28"/>
                <w:szCs w:val="28"/>
              </w:rPr>
            </w:pPr>
            <w:r w:rsidRPr="00597716">
              <w:rPr>
                <w:rFonts w:ascii="Times New Roman" w:hAnsi="Times New Roman" w:cs="Times New Roman"/>
                <w:sz w:val="28"/>
                <w:szCs w:val="28"/>
              </w:rPr>
              <w:t>6.</w:t>
            </w:r>
          </w:p>
        </w:tc>
        <w:tc>
          <w:tcPr>
            <w:tcW w:w="3969" w:type="dxa"/>
            <w:tcBorders>
              <w:top w:val="single" w:sz="4" w:space="0" w:color="auto"/>
              <w:left w:val="single" w:sz="4" w:space="0" w:color="auto"/>
              <w:bottom w:val="single" w:sz="4" w:space="0" w:color="auto"/>
              <w:right w:val="single" w:sz="4" w:space="0" w:color="auto"/>
            </w:tcBorders>
          </w:tcPr>
          <w:p w14:paraId="6859FD4E" w14:textId="77777777" w:rsidR="00597716" w:rsidRPr="00597716" w:rsidRDefault="00597716" w:rsidP="00597716">
            <w:pPr>
              <w:pStyle w:val="7"/>
              <w:jc w:val="both"/>
              <w:rPr>
                <w:bCs/>
                <w:i/>
                <w:iCs/>
                <w:sz w:val="26"/>
                <w:szCs w:val="26"/>
              </w:rPr>
            </w:pPr>
            <w:r w:rsidRPr="00597716">
              <w:rPr>
                <w:bCs/>
                <w:i/>
                <w:iCs/>
                <w:color w:val="000000"/>
                <w:sz w:val="26"/>
                <w:szCs w:val="26"/>
              </w:rPr>
              <w:t>Етапи виконання</w:t>
            </w:r>
          </w:p>
        </w:tc>
        <w:tc>
          <w:tcPr>
            <w:tcW w:w="5103" w:type="dxa"/>
            <w:tcBorders>
              <w:top w:val="single" w:sz="4" w:space="0" w:color="auto"/>
              <w:left w:val="single" w:sz="4" w:space="0" w:color="auto"/>
              <w:bottom w:val="single" w:sz="4" w:space="0" w:color="auto"/>
              <w:right w:val="single" w:sz="4" w:space="0" w:color="auto"/>
            </w:tcBorders>
          </w:tcPr>
          <w:p w14:paraId="5F57999D" w14:textId="77777777" w:rsidR="00597716" w:rsidRPr="00597716" w:rsidRDefault="00597716" w:rsidP="00597716">
            <w:pPr>
              <w:jc w:val="both"/>
              <w:rPr>
                <w:rFonts w:ascii="Times New Roman" w:hAnsi="Times New Roman" w:cs="Times New Roman"/>
                <w:sz w:val="26"/>
                <w:szCs w:val="26"/>
              </w:rPr>
            </w:pPr>
            <w:r w:rsidRPr="00597716">
              <w:rPr>
                <w:rFonts w:ascii="Times New Roman" w:hAnsi="Times New Roman" w:cs="Times New Roman"/>
                <w:sz w:val="26"/>
                <w:szCs w:val="26"/>
              </w:rPr>
              <w:t>-</w:t>
            </w:r>
          </w:p>
        </w:tc>
      </w:tr>
      <w:tr w:rsidR="00597716" w:rsidRPr="00597716" w14:paraId="2468B4AC" w14:textId="77777777" w:rsidTr="00597716">
        <w:trPr>
          <w:trHeight w:val="399"/>
        </w:trPr>
        <w:tc>
          <w:tcPr>
            <w:tcW w:w="567" w:type="dxa"/>
            <w:tcBorders>
              <w:top w:val="single" w:sz="4" w:space="0" w:color="auto"/>
              <w:left w:val="single" w:sz="4" w:space="0" w:color="auto"/>
              <w:bottom w:val="single" w:sz="4" w:space="0" w:color="auto"/>
              <w:right w:val="single" w:sz="4" w:space="0" w:color="auto"/>
            </w:tcBorders>
          </w:tcPr>
          <w:p w14:paraId="0C33661F" w14:textId="77777777" w:rsidR="00597716" w:rsidRPr="00597716" w:rsidRDefault="00597716" w:rsidP="00597716">
            <w:pPr>
              <w:spacing w:after="200" w:line="276" w:lineRule="auto"/>
              <w:rPr>
                <w:rFonts w:ascii="Times New Roman" w:hAnsi="Times New Roman" w:cs="Times New Roman"/>
                <w:sz w:val="28"/>
                <w:szCs w:val="28"/>
              </w:rPr>
            </w:pPr>
            <w:r w:rsidRPr="00597716">
              <w:rPr>
                <w:rFonts w:ascii="Times New Roman" w:hAnsi="Times New Roman" w:cs="Times New Roman"/>
                <w:sz w:val="28"/>
                <w:szCs w:val="28"/>
              </w:rPr>
              <w:t>7.</w:t>
            </w:r>
          </w:p>
        </w:tc>
        <w:tc>
          <w:tcPr>
            <w:tcW w:w="3969" w:type="dxa"/>
            <w:tcBorders>
              <w:top w:val="single" w:sz="4" w:space="0" w:color="auto"/>
              <w:left w:val="single" w:sz="4" w:space="0" w:color="auto"/>
              <w:bottom w:val="single" w:sz="4" w:space="0" w:color="auto"/>
              <w:right w:val="single" w:sz="4" w:space="0" w:color="auto"/>
            </w:tcBorders>
          </w:tcPr>
          <w:p w14:paraId="2AE15B80" w14:textId="77777777" w:rsidR="00597716" w:rsidRPr="00597716" w:rsidRDefault="00597716" w:rsidP="00597716">
            <w:pPr>
              <w:jc w:val="both"/>
              <w:rPr>
                <w:rFonts w:ascii="Times New Roman" w:hAnsi="Times New Roman" w:cs="Times New Roman"/>
                <w:bCs/>
                <w:sz w:val="26"/>
                <w:szCs w:val="26"/>
              </w:rPr>
            </w:pPr>
            <w:r w:rsidRPr="00597716">
              <w:rPr>
                <w:rFonts w:ascii="Times New Roman" w:hAnsi="Times New Roman" w:cs="Times New Roman"/>
                <w:bCs/>
                <w:color w:val="000000"/>
                <w:sz w:val="26"/>
                <w:szCs w:val="26"/>
              </w:rPr>
              <w:t>Загальні обсяги фінансування</w:t>
            </w:r>
          </w:p>
        </w:tc>
        <w:tc>
          <w:tcPr>
            <w:tcW w:w="5103" w:type="dxa"/>
            <w:tcBorders>
              <w:top w:val="single" w:sz="4" w:space="0" w:color="auto"/>
              <w:left w:val="single" w:sz="4" w:space="0" w:color="auto"/>
              <w:bottom w:val="single" w:sz="4" w:space="0" w:color="auto"/>
              <w:right w:val="single" w:sz="4" w:space="0" w:color="auto"/>
            </w:tcBorders>
          </w:tcPr>
          <w:p w14:paraId="228005BC" w14:textId="77777777" w:rsidR="00597716" w:rsidRPr="00597716" w:rsidRDefault="00597716" w:rsidP="00597716">
            <w:pPr>
              <w:jc w:val="both"/>
              <w:rPr>
                <w:rFonts w:ascii="Times New Roman" w:hAnsi="Times New Roman" w:cs="Times New Roman"/>
                <w:sz w:val="26"/>
                <w:szCs w:val="26"/>
              </w:rPr>
            </w:pPr>
            <w:r w:rsidRPr="00597716">
              <w:rPr>
                <w:rFonts w:ascii="Times New Roman" w:hAnsi="Times New Roman" w:cs="Times New Roman"/>
                <w:color w:val="000000"/>
                <w:spacing w:val="5"/>
                <w:w w:val="115"/>
                <w:sz w:val="26"/>
                <w:szCs w:val="26"/>
              </w:rPr>
              <w:t xml:space="preserve">Всього: </w:t>
            </w:r>
            <w:r w:rsidRPr="00597716">
              <w:rPr>
                <w:rFonts w:ascii="Times New Roman" w:hAnsi="Times New Roman" w:cs="Times New Roman"/>
                <w:sz w:val="26"/>
                <w:szCs w:val="26"/>
              </w:rPr>
              <w:t>40 000,00 грн</w:t>
            </w:r>
          </w:p>
        </w:tc>
      </w:tr>
    </w:tbl>
    <w:p w14:paraId="307A9572" w14:textId="77777777" w:rsidR="00597716" w:rsidRPr="00597716" w:rsidRDefault="00597716" w:rsidP="00597716">
      <w:pPr>
        <w:rPr>
          <w:rFonts w:ascii="Times New Roman" w:hAnsi="Times New Roman" w:cs="Times New Roman"/>
          <w:b/>
          <w:color w:val="000000"/>
          <w:sz w:val="26"/>
          <w:szCs w:val="26"/>
        </w:rPr>
      </w:pPr>
    </w:p>
    <w:p w14:paraId="69C41545" w14:textId="77777777" w:rsidR="00597716" w:rsidRPr="00597716" w:rsidRDefault="00597716" w:rsidP="00597716">
      <w:pPr>
        <w:spacing w:before="280" w:after="280" w:line="60" w:lineRule="atLeast"/>
        <w:ind w:left="6946"/>
        <w:rPr>
          <w:rFonts w:ascii="Times New Roman" w:hAnsi="Times New Roman" w:cs="Times New Roman"/>
          <w:color w:val="000000"/>
          <w:sz w:val="26"/>
          <w:szCs w:val="26"/>
        </w:rPr>
      </w:pPr>
    </w:p>
    <w:p w14:paraId="2270F69F"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b/>
          <w:color w:val="000000"/>
          <w:sz w:val="26"/>
          <w:szCs w:val="26"/>
        </w:rPr>
        <w:t>2. Загальні положення</w:t>
      </w:r>
    </w:p>
    <w:p w14:paraId="62B20395"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color w:val="000000"/>
          <w:sz w:val="26"/>
          <w:szCs w:val="26"/>
        </w:rPr>
        <w:tab/>
        <w:t xml:space="preserve">Сіверською міською радою реалізуються заходи пов’язані із </w:t>
      </w:r>
      <w:r w:rsidRPr="00597716">
        <w:rPr>
          <w:rFonts w:ascii="Times New Roman" w:hAnsi="Times New Roman" w:cs="Times New Roman"/>
          <w:color w:val="000000"/>
          <w:sz w:val="26"/>
          <w:szCs w:val="26"/>
          <w:lang w:eastAsia="ru-RU"/>
        </w:rPr>
        <w:t>поліпшенням матеріально-технічної бази Бахмутського районного</w:t>
      </w:r>
      <w:r w:rsidRPr="00597716">
        <w:rPr>
          <w:rFonts w:ascii="Times New Roman" w:hAnsi="Times New Roman" w:cs="Times New Roman"/>
          <w:color w:val="000000"/>
          <w:sz w:val="26"/>
          <w:szCs w:val="26"/>
          <w:shd w:val="clear" w:color="auto" w:fill="FFFFFF"/>
          <w:lang w:eastAsia="ru-RU"/>
        </w:rPr>
        <w:t xml:space="preserve"> відділу 2 управління (з дислокацією у м. Маріуполь Донецької області) ГУ СБУ в Донецькій та Луганській областях.</w:t>
      </w:r>
      <w:r w:rsidRPr="00597716">
        <w:rPr>
          <w:rFonts w:ascii="Times New Roman" w:hAnsi="Times New Roman" w:cs="Times New Roman"/>
          <w:color w:val="000000"/>
          <w:sz w:val="26"/>
          <w:szCs w:val="26"/>
        </w:rPr>
        <w:tab/>
      </w:r>
    </w:p>
    <w:p w14:paraId="62405274"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color w:val="000000"/>
          <w:sz w:val="26"/>
          <w:szCs w:val="26"/>
        </w:rPr>
        <w:tab/>
        <w:t xml:space="preserve">«Програма Безпека на 2021 рік» (далі Програма) розроблена на підставі  Конституції України, </w:t>
      </w:r>
      <w:r w:rsidRPr="00597716">
        <w:rPr>
          <w:rFonts w:ascii="Times New Roman" w:hAnsi="Times New Roman" w:cs="Times New Roman"/>
          <w:sz w:val="26"/>
          <w:szCs w:val="26"/>
        </w:rPr>
        <w:t xml:space="preserve">Бюджетного Кодексу України, Законів України “Про місцеве самоврядування в Україні”, </w:t>
      </w:r>
      <w:r w:rsidRPr="00597716">
        <w:rPr>
          <w:rStyle w:val="apple-converted-space"/>
          <w:rFonts w:ascii="Times New Roman" w:hAnsi="Times New Roman" w:cs="Times New Roman"/>
          <w:color w:val="000000"/>
          <w:sz w:val="26"/>
          <w:szCs w:val="26"/>
          <w:shd w:val="clear" w:color="auto" w:fill="FFFFFF"/>
        </w:rPr>
        <w:t>“Про</w:t>
      </w:r>
      <w:r w:rsidRPr="00597716">
        <w:rPr>
          <w:rStyle w:val="apple-converted-space"/>
          <w:rFonts w:ascii="Times New Roman" w:hAnsi="Times New Roman" w:cs="Times New Roman"/>
          <w:b/>
          <w:color w:val="000000"/>
          <w:sz w:val="32"/>
          <w:szCs w:val="26"/>
          <w:shd w:val="clear" w:color="auto" w:fill="FFFFFF"/>
        </w:rPr>
        <w:t xml:space="preserve"> </w:t>
      </w:r>
      <w:r w:rsidRPr="00597716">
        <w:rPr>
          <w:rStyle w:val="apple-converted-space"/>
          <w:rFonts w:ascii="Times New Roman" w:hAnsi="Times New Roman" w:cs="Times New Roman"/>
          <w:color w:val="000000"/>
          <w:sz w:val="26"/>
          <w:szCs w:val="26"/>
          <w:shd w:val="clear" w:color="auto" w:fill="FFFFFF"/>
        </w:rPr>
        <w:t xml:space="preserve">Службу безпеки України”, </w:t>
      </w:r>
      <w:r w:rsidRPr="00597716">
        <w:rPr>
          <w:rFonts w:ascii="Times New Roman" w:hAnsi="Times New Roman" w:cs="Times New Roman"/>
          <w:color w:val="000000"/>
          <w:sz w:val="26"/>
          <w:szCs w:val="26"/>
        </w:rPr>
        <w:t>Указу Президента України від 18.02.2002 №143  “Про заходи щодо подальшого зміцнення правопорядку, охорони прав і свобод громадян ”</w:t>
      </w:r>
    </w:p>
    <w:p w14:paraId="58A8187C" w14:textId="77777777" w:rsidR="00597716" w:rsidRPr="00597716" w:rsidRDefault="00597716" w:rsidP="00597716">
      <w:pPr>
        <w:jc w:val="center"/>
        <w:rPr>
          <w:rFonts w:ascii="Times New Roman" w:hAnsi="Times New Roman" w:cs="Times New Roman"/>
          <w:b/>
          <w:color w:val="000000"/>
          <w:sz w:val="26"/>
          <w:szCs w:val="26"/>
        </w:rPr>
      </w:pPr>
    </w:p>
    <w:p w14:paraId="43C03FE9"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b/>
          <w:color w:val="000000"/>
          <w:sz w:val="26"/>
          <w:szCs w:val="26"/>
        </w:rPr>
        <w:t>3. Мета програми</w:t>
      </w:r>
    </w:p>
    <w:p w14:paraId="4160B8F1" w14:textId="77777777" w:rsidR="00597716" w:rsidRPr="00597716" w:rsidRDefault="00597716" w:rsidP="00597716">
      <w:pPr>
        <w:ind w:firstLine="561"/>
        <w:jc w:val="both"/>
        <w:rPr>
          <w:rFonts w:ascii="Times New Roman" w:hAnsi="Times New Roman" w:cs="Times New Roman"/>
        </w:rPr>
      </w:pPr>
      <w:r w:rsidRPr="00597716">
        <w:rPr>
          <w:rFonts w:ascii="Times New Roman" w:hAnsi="Times New Roman" w:cs="Times New Roman"/>
          <w:color w:val="000000"/>
          <w:sz w:val="26"/>
          <w:szCs w:val="26"/>
        </w:rPr>
        <w:t>Метою Програми є:</w:t>
      </w:r>
    </w:p>
    <w:p w14:paraId="36A3D396"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color w:val="000000"/>
          <w:sz w:val="26"/>
          <w:szCs w:val="26"/>
        </w:rPr>
        <w:tab/>
        <w:t xml:space="preserve">- </w:t>
      </w:r>
      <w:r w:rsidRPr="00597716">
        <w:rPr>
          <w:rFonts w:ascii="Times New Roman" w:hAnsi="Times New Roman" w:cs="Times New Roman"/>
          <w:color w:val="000000"/>
          <w:sz w:val="26"/>
          <w:szCs w:val="26"/>
          <w:lang w:eastAsia="ru-RU"/>
        </w:rPr>
        <w:t>поліпшення матеріально-технічної бази Бахмутського районного</w:t>
      </w:r>
      <w:r w:rsidRPr="00597716">
        <w:rPr>
          <w:rFonts w:ascii="Times New Roman" w:hAnsi="Times New Roman" w:cs="Times New Roman"/>
          <w:color w:val="000000"/>
          <w:sz w:val="26"/>
          <w:szCs w:val="26"/>
          <w:shd w:val="clear" w:color="auto" w:fill="FFFFFF"/>
          <w:lang w:eastAsia="ru-RU"/>
        </w:rPr>
        <w:t xml:space="preserve"> відділу 2 управління (з дислокацією у м. Маріуполь Донецької області) ГУ СБУ в Донецькій та Луганській областях</w:t>
      </w:r>
      <w:r w:rsidRPr="00597716">
        <w:rPr>
          <w:rFonts w:ascii="Times New Roman" w:hAnsi="Times New Roman" w:cs="Times New Roman"/>
          <w:color w:val="000000"/>
          <w:sz w:val="26"/>
          <w:szCs w:val="26"/>
          <w:lang w:eastAsia="ru-RU"/>
        </w:rPr>
        <w:t>;</w:t>
      </w:r>
    </w:p>
    <w:p w14:paraId="45F8F9C2"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color w:val="000000"/>
          <w:sz w:val="26"/>
          <w:szCs w:val="26"/>
          <w:lang w:eastAsia="ru-RU"/>
        </w:rPr>
        <w:tab/>
        <w:t xml:space="preserve">- підвищення бойової та професійної підготовленості співробітників відділу; </w:t>
      </w:r>
    </w:p>
    <w:p w14:paraId="7B926043"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color w:val="000000"/>
          <w:sz w:val="26"/>
          <w:szCs w:val="26"/>
          <w:highlight w:val="white"/>
        </w:rPr>
        <w:tab/>
        <w:t>- попередження, виявлення, п</w:t>
      </w:r>
      <w:r w:rsidRPr="00597716">
        <w:rPr>
          <w:rFonts w:ascii="Times New Roman" w:hAnsi="Times New Roman" w:cs="Times New Roman"/>
          <w:color w:val="000000"/>
          <w:sz w:val="26"/>
          <w:szCs w:val="26"/>
        </w:rPr>
        <w:t xml:space="preserve">рипинення та розкриття злочинів проти миру і безпеки людства, тероризму та інших протиправних дій, які безпосередньо створюють загрозу </w:t>
      </w:r>
      <w:proofErr w:type="spellStart"/>
      <w:r w:rsidRPr="00597716">
        <w:rPr>
          <w:rFonts w:ascii="Times New Roman" w:hAnsi="Times New Roman" w:cs="Times New Roman"/>
          <w:color w:val="000000"/>
          <w:sz w:val="26"/>
          <w:szCs w:val="26"/>
        </w:rPr>
        <w:t>життєво</w:t>
      </w:r>
      <w:proofErr w:type="spellEnd"/>
      <w:r w:rsidRPr="00597716">
        <w:rPr>
          <w:rFonts w:ascii="Times New Roman" w:hAnsi="Times New Roman" w:cs="Times New Roman"/>
          <w:color w:val="000000"/>
          <w:sz w:val="26"/>
          <w:szCs w:val="26"/>
        </w:rPr>
        <w:t xml:space="preserve"> важливим інтересам України;</w:t>
      </w:r>
    </w:p>
    <w:p w14:paraId="3983F3E9"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color w:val="000000"/>
          <w:sz w:val="26"/>
          <w:szCs w:val="26"/>
        </w:rPr>
        <w:tab/>
        <w:t>-</w:t>
      </w:r>
      <w:r w:rsidRPr="00597716">
        <w:rPr>
          <w:rFonts w:ascii="Times New Roman" w:hAnsi="Times New Roman" w:cs="Times New Roman"/>
          <w:color w:val="000000"/>
          <w:sz w:val="26"/>
          <w:szCs w:val="26"/>
          <w:lang w:eastAsia="ru-RU"/>
        </w:rPr>
        <w:t xml:space="preserve"> здійснення заходів щодо попередження, профілактики і боротьби зі злочинністю.</w:t>
      </w:r>
    </w:p>
    <w:p w14:paraId="1630F801" w14:textId="77777777" w:rsidR="00597716" w:rsidRPr="00597716" w:rsidRDefault="00597716" w:rsidP="00597716">
      <w:pPr>
        <w:jc w:val="center"/>
        <w:rPr>
          <w:rFonts w:ascii="Times New Roman" w:hAnsi="Times New Roman" w:cs="Times New Roman"/>
          <w:b/>
          <w:color w:val="000000"/>
          <w:sz w:val="26"/>
          <w:szCs w:val="26"/>
        </w:rPr>
      </w:pPr>
    </w:p>
    <w:p w14:paraId="6FA70757" w14:textId="77777777" w:rsidR="00597716" w:rsidRPr="00597716" w:rsidRDefault="00597716" w:rsidP="00597716">
      <w:pPr>
        <w:autoSpaceDN w:val="0"/>
        <w:spacing w:line="360" w:lineRule="auto"/>
        <w:ind w:left="360"/>
        <w:jc w:val="both"/>
        <w:rPr>
          <w:rFonts w:ascii="Times New Roman" w:hAnsi="Times New Roman" w:cs="Times New Roman"/>
          <w:b/>
          <w:bCs/>
          <w:sz w:val="28"/>
          <w:szCs w:val="28"/>
        </w:rPr>
      </w:pPr>
      <w:r w:rsidRPr="00597716">
        <w:rPr>
          <w:rFonts w:ascii="Times New Roman" w:hAnsi="Times New Roman" w:cs="Times New Roman"/>
          <w:b/>
          <w:color w:val="000000"/>
          <w:sz w:val="26"/>
          <w:szCs w:val="26"/>
        </w:rPr>
        <w:t xml:space="preserve">                                  4. </w:t>
      </w:r>
      <w:r w:rsidRPr="00597716">
        <w:rPr>
          <w:rFonts w:ascii="Times New Roman" w:hAnsi="Times New Roman" w:cs="Times New Roman"/>
          <w:b/>
          <w:bCs/>
          <w:sz w:val="28"/>
          <w:szCs w:val="28"/>
        </w:rPr>
        <w:t>Очікувані результати Програми.</w:t>
      </w:r>
    </w:p>
    <w:p w14:paraId="75D191A8" w14:textId="77777777" w:rsidR="00597716" w:rsidRPr="00597716" w:rsidRDefault="00597716" w:rsidP="00597716">
      <w:pPr>
        <w:ind w:firstLine="360"/>
        <w:rPr>
          <w:rFonts w:ascii="Times New Roman" w:hAnsi="Times New Roman" w:cs="Times New Roman"/>
          <w:bCs/>
        </w:rPr>
      </w:pPr>
      <w:r w:rsidRPr="00597716">
        <w:rPr>
          <w:rFonts w:ascii="Times New Roman" w:hAnsi="Times New Roman" w:cs="Times New Roman"/>
          <w:bCs/>
          <w:color w:val="000000"/>
          <w:sz w:val="26"/>
          <w:szCs w:val="26"/>
        </w:rPr>
        <w:t>В результаті виконання Програми очікується:</w:t>
      </w:r>
    </w:p>
    <w:p w14:paraId="03CDE062" w14:textId="77777777" w:rsidR="00597716" w:rsidRPr="00597716" w:rsidRDefault="00597716" w:rsidP="00597716">
      <w:pPr>
        <w:ind w:firstLine="561"/>
        <w:jc w:val="both"/>
        <w:rPr>
          <w:rFonts w:ascii="Times New Roman" w:hAnsi="Times New Roman" w:cs="Times New Roman"/>
        </w:rPr>
      </w:pPr>
      <w:r w:rsidRPr="00597716">
        <w:rPr>
          <w:rFonts w:ascii="Times New Roman" w:hAnsi="Times New Roman" w:cs="Times New Roman"/>
          <w:color w:val="000000"/>
          <w:sz w:val="26"/>
          <w:szCs w:val="26"/>
        </w:rPr>
        <w:t xml:space="preserve">- своєчасне </w:t>
      </w:r>
      <w:r w:rsidRPr="00597716">
        <w:rPr>
          <w:rFonts w:ascii="Times New Roman" w:hAnsi="Times New Roman" w:cs="Times New Roman"/>
          <w:color w:val="000000"/>
          <w:sz w:val="26"/>
          <w:szCs w:val="26"/>
          <w:shd w:val="clear" w:color="auto" w:fill="FFFFFF"/>
        </w:rPr>
        <w:t>попередження, виявлення, п</w:t>
      </w:r>
      <w:r w:rsidRPr="00597716">
        <w:rPr>
          <w:rFonts w:ascii="Times New Roman" w:hAnsi="Times New Roman" w:cs="Times New Roman"/>
          <w:color w:val="000000"/>
          <w:sz w:val="26"/>
          <w:szCs w:val="26"/>
        </w:rPr>
        <w:t xml:space="preserve">рипинення та розкриття злочинів проти миру і безпеки людства, тероризму та інших протиправних дій, які безпосередньо створюють загрозу </w:t>
      </w:r>
      <w:proofErr w:type="spellStart"/>
      <w:r w:rsidRPr="00597716">
        <w:rPr>
          <w:rFonts w:ascii="Times New Roman" w:hAnsi="Times New Roman" w:cs="Times New Roman"/>
          <w:color w:val="000000"/>
          <w:sz w:val="26"/>
          <w:szCs w:val="26"/>
        </w:rPr>
        <w:t>життєво</w:t>
      </w:r>
      <w:proofErr w:type="spellEnd"/>
      <w:r w:rsidRPr="00597716">
        <w:rPr>
          <w:rFonts w:ascii="Times New Roman" w:hAnsi="Times New Roman" w:cs="Times New Roman"/>
          <w:color w:val="000000"/>
          <w:sz w:val="26"/>
          <w:szCs w:val="26"/>
        </w:rPr>
        <w:t xml:space="preserve"> важливим інтересам України;</w:t>
      </w:r>
    </w:p>
    <w:p w14:paraId="0C25B6F1" w14:textId="77777777" w:rsidR="00597716" w:rsidRPr="00597716" w:rsidRDefault="00597716" w:rsidP="00597716">
      <w:pPr>
        <w:ind w:firstLine="561"/>
        <w:jc w:val="both"/>
        <w:rPr>
          <w:rFonts w:ascii="Times New Roman" w:hAnsi="Times New Roman" w:cs="Times New Roman"/>
        </w:rPr>
      </w:pPr>
      <w:r w:rsidRPr="00597716">
        <w:rPr>
          <w:rFonts w:ascii="Times New Roman" w:hAnsi="Times New Roman" w:cs="Times New Roman"/>
          <w:color w:val="000000"/>
          <w:sz w:val="26"/>
          <w:szCs w:val="26"/>
          <w:lang w:eastAsia="ru-RU"/>
        </w:rPr>
        <w:t>- зменшення рівня злочинності на території Сіверської об’єднаної територіальної громади;</w:t>
      </w:r>
    </w:p>
    <w:p w14:paraId="1DE7FCE4" w14:textId="77777777" w:rsidR="00597716" w:rsidRPr="00597716" w:rsidRDefault="00597716" w:rsidP="00597716">
      <w:pPr>
        <w:ind w:firstLine="561"/>
        <w:jc w:val="both"/>
        <w:rPr>
          <w:rFonts w:ascii="Times New Roman" w:hAnsi="Times New Roman" w:cs="Times New Roman"/>
        </w:rPr>
      </w:pPr>
      <w:r w:rsidRPr="00597716">
        <w:rPr>
          <w:rFonts w:ascii="Times New Roman" w:hAnsi="Times New Roman" w:cs="Times New Roman"/>
          <w:color w:val="000000"/>
          <w:sz w:val="26"/>
          <w:szCs w:val="26"/>
          <w:lang w:eastAsia="ru-RU"/>
        </w:rPr>
        <w:t>-</w:t>
      </w:r>
      <w:r w:rsidRPr="00597716">
        <w:rPr>
          <w:rFonts w:ascii="Times New Roman" w:hAnsi="Times New Roman" w:cs="Times New Roman"/>
          <w:color w:val="000000"/>
          <w:sz w:val="26"/>
          <w:szCs w:val="26"/>
        </w:rPr>
        <w:t xml:space="preserve"> підвищення рівню довіри до правоохоронних органів.</w:t>
      </w:r>
    </w:p>
    <w:p w14:paraId="67DD794A" w14:textId="77777777" w:rsidR="00597716" w:rsidRPr="00597716" w:rsidRDefault="00597716" w:rsidP="00597716">
      <w:pPr>
        <w:ind w:firstLine="561"/>
        <w:jc w:val="center"/>
        <w:rPr>
          <w:rFonts w:ascii="Times New Roman" w:hAnsi="Times New Roman" w:cs="Times New Roman"/>
          <w:b/>
          <w:color w:val="000000"/>
          <w:sz w:val="26"/>
          <w:szCs w:val="26"/>
        </w:rPr>
      </w:pPr>
    </w:p>
    <w:p w14:paraId="3682EA25" w14:textId="77777777" w:rsidR="00597716" w:rsidRPr="00597716" w:rsidRDefault="00597716" w:rsidP="00597716">
      <w:pPr>
        <w:ind w:firstLine="561"/>
        <w:jc w:val="center"/>
        <w:rPr>
          <w:rFonts w:ascii="Times New Roman" w:hAnsi="Times New Roman" w:cs="Times New Roman"/>
        </w:rPr>
      </w:pPr>
      <w:r w:rsidRPr="00597716">
        <w:rPr>
          <w:rFonts w:ascii="Times New Roman" w:hAnsi="Times New Roman" w:cs="Times New Roman"/>
          <w:b/>
          <w:color w:val="000000"/>
          <w:sz w:val="26"/>
          <w:szCs w:val="26"/>
        </w:rPr>
        <w:t>5. Заходи по виконанню Програми</w:t>
      </w:r>
    </w:p>
    <w:p w14:paraId="575D543F" w14:textId="77777777" w:rsidR="00597716" w:rsidRPr="00597716" w:rsidRDefault="00597716" w:rsidP="00597716">
      <w:pPr>
        <w:ind w:firstLine="561"/>
        <w:jc w:val="both"/>
        <w:rPr>
          <w:rFonts w:ascii="Times New Roman" w:hAnsi="Times New Roman" w:cs="Times New Roman"/>
        </w:rPr>
      </w:pPr>
      <w:r w:rsidRPr="00597716">
        <w:rPr>
          <w:rFonts w:ascii="Times New Roman" w:hAnsi="Times New Roman" w:cs="Times New Roman"/>
          <w:sz w:val="26"/>
          <w:szCs w:val="26"/>
        </w:rPr>
        <w:lastRenderedPageBreak/>
        <w:t xml:space="preserve">Придбання оргтехніки для </w:t>
      </w:r>
      <w:r w:rsidRPr="00597716">
        <w:rPr>
          <w:rFonts w:ascii="Times New Roman" w:hAnsi="Times New Roman" w:cs="Times New Roman"/>
          <w:color w:val="000000"/>
          <w:sz w:val="26"/>
          <w:szCs w:val="26"/>
          <w:lang w:eastAsia="ru-RU"/>
        </w:rPr>
        <w:t>поліпшення матеріально-технічної бази Бахмутського районного</w:t>
      </w:r>
      <w:r w:rsidRPr="00597716">
        <w:rPr>
          <w:rFonts w:ascii="Times New Roman" w:hAnsi="Times New Roman" w:cs="Times New Roman"/>
          <w:color w:val="000000"/>
          <w:sz w:val="26"/>
          <w:szCs w:val="26"/>
          <w:shd w:val="clear" w:color="auto" w:fill="FFFFFF"/>
          <w:lang w:eastAsia="ru-RU"/>
        </w:rPr>
        <w:t xml:space="preserve"> відділу 2 управління (з дислокацією у м. Маріуполь Донецької області) ГУ СБУ в Донецькій та Луганській областях.</w:t>
      </w:r>
    </w:p>
    <w:p w14:paraId="3275E7AE" w14:textId="77777777" w:rsidR="00597716" w:rsidRPr="00597716" w:rsidRDefault="00597716" w:rsidP="00597716">
      <w:pPr>
        <w:ind w:firstLine="561"/>
        <w:rPr>
          <w:rFonts w:ascii="Times New Roman" w:hAnsi="Times New Roman" w:cs="Times New Roman"/>
        </w:rPr>
      </w:pPr>
      <w:r w:rsidRPr="00597716">
        <w:rPr>
          <w:rFonts w:ascii="Times New Roman" w:hAnsi="Times New Roman" w:cs="Times New Roman"/>
          <w:color w:val="000000"/>
          <w:sz w:val="26"/>
          <w:szCs w:val="26"/>
        </w:rPr>
        <w:tab/>
      </w:r>
      <w:r w:rsidRPr="00597716">
        <w:rPr>
          <w:rFonts w:ascii="Times New Roman" w:hAnsi="Times New Roman" w:cs="Times New Roman"/>
          <w:color w:val="000000"/>
          <w:sz w:val="26"/>
          <w:szCs w:val="26"/>
        </w:rPr>
        <w:tab/>
      </w:r>
    </w:p>
    <w:p w14:paraId="7045BC2D" w14:textId="77777777" w:rsidR="00597716" w:rsidRPr="00597716" w:rsidRDefault="00597716" w:rsidP="00597716">
      <w:pPr>
        <w:ind w:firstLine="561"/>
        <w:jc w:val="center"/>
        <w:rPr>
          <w:rFonts w:ascii="Times New Roman" w:hAnsi="Times New Roman" w:cs="Times New Roman"/>
          <w:b/>
          <w:color w:val="000000"/>
          <w:sz w:val="26"/>
          <w:szCs w:val="26"/>
        </w:rPr>
      </w:pPr>
    </w:p>
    <w:p w14:paraId="3E50EC81" w14:textId="77777777" w:rsidR="00597716" w:rsidRPr="00597716" w:rsidRDefault="00597716" w:rsidP="00597716">
      <w:pPr>
        <w:ind w:firstLine="561"/>
        <w:jc w:val="center"/>
        <w:rPr>
          <w:rFonts w:ascii="Times New Roman" w:hAnsi="Times New Roman" w:cs="Times New Roman"/>
        </w:rPr>
      </w:pPr>
      <w:r w:rsidRPr="00597716">
        <w:rPr>
          <w:rFonts w:ascii="Times New Roman" w:hAnsi="Times New Roman" w:cs="Times New Roman"/>
          <w:b/>
          <w:color w:val="000000"/>
          <w:sz w:val="26"/>
          <w:szCs w:val="26"/>
        </w:rPr>
        <w:t>6. Загальні обсяги фінансування</w:t>
      </w:r>
    </w:p>
    <w:p w14:paraId="418DE8E7"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color w:val="000000"/>
          <w:sz w:val="16"/>
          <w:szCs w:val="16"/>
        </w:rPr>
        <w:tab/>
      </w:r>
      <w:r w:rsidRPr="00597716">
        <w:rPr>
          <w:rFonts w:ascii="Times New Roman" w:hAnsi="Times New Roman" w:cs="Times New Roman"/>
          <w:color w:val="000000"/>
          <w:sz w:val="16"/>
          <w:szCs w:val="16"/>
        </w:rPr>
        <w:tab/>
      </w:r>
      <w:r w:rsidRPr="00597716">
        <w:rPr>
          <w:rFonts w:ascii="Times New Roman" w:hAnsi="Times New Roman" w:cs="Times New Roman"/>
          <w:color w:val="000000"/>
          <w:sz w:val="16"/>
          <w:szCs w:val="16"/>
        </w:rPr>
        <w:tab/>
      </w:r>
      <w:r w:rsidRPr="00597716">
        <w:rPr>
          <w:rFonts w:ascii="Times New Roman" w:hAnsi="Times New Roman" w:cs="Times New Roman"/>
          <w:color w:val="000000"/>
          <w:sz w:val="16"/>
          <w:szCs w:val="16"/>
        </w:rPr>
        <w:tab/>
      </w:r>
      <w:r w:rsidRPr="00597716">
        <w:rPr>
          <w:rFonts w:ascii="Times New Roman" w:hAnsi="Times New Roman" w:cs="Times New Roman"/>
          <w:color w:val="000000"/>
          <w:sz w:val="16"/>
          <w:szCs w:val="16"/>
        </w:rPr>
        <w:tab/>
      </w:r>
      <w:r w:rsidRPr="00597716">
        <w:rPr>
          <w:rFonts w:ascii="Times New Roman" w:hAnsi="Times New Roman" w:cs="Times New Roman"/>
          <w:color w:val="000000"/>
          <w:sz w:val="16"/>
          <w:szCs w:val="16"/>
        </w:rPr>
        <w:tab/>
      </w:r>
      <w:r w:rsidRPr="00597716">
        <w:rPr>
          <w:rFonts w:ascii="Times New Roman" w:hAnsi="Times New Roman" w:cs="Times New Roman"/>
          <w:color w:val="000000"/>
          <w:sz w:val="16"/>
          <w:szCs w:val="16"/>
        </w:rPr>
        <w:tab/>
      </w:r>
      <w:r w:rsidRPr="00597716">
        <w:rPr>
          <w:rFonts w:ascii="Times New Roman" w:hAnsi="Times New Roman" w:cs="Times New Roman"/>
          <w:color w:val="000000"/>
          <w:sz w:val="16"/>
          <w:szCs w:val="16"/>
        </w:rPr>
        <w:tab/>
      </w:r>
      <w:r w:rsidRPr="00597716">
        <w:rPr>
          <w:rFonts w:ascii="Times New Roman" w:hAnsi="Times New Roman" w:cs="Times New Roman"/>
          <w:color w:val="000000"/>
          <w:sz w:val="16"/>
          <w:szCs w:val="16"/>
        </w:rPr>
        <w:tab/>
      </w:r>
      <w:r w:rsidRPr="00597716">
        <w:rPr>
          <w:rFonts w:ascii="Times New Roman" w:hAnsi="Times New Roman" w:cs="Times New Roman"/>
          <w:color w:val="000000"/>
          <w:sz w:val="16"/>
          <w:szCs w:val="16"/>
        </w:rPr>
        <w:tab/>
      </w:r>
      <w:r w:rsidRPr="00597716">
        <w:rPr>
          <w:rFonts w:ascii="Times New Roman" w:hAnsi="Times New Roman" w:cs="Times New Roman"/>
          <w:color w:val="000000"/>
          <w:sz w:val="16"/>
          <w:szCs w:val="16"/>
        </w:rPr>
        <w:tab/>
        <w:t>40 тис.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
        <w:gridCol w:w="1697"/>
        <w:gridCol w:w="1958"/>
        <w:gridCol w:w="850"/>
        <w:gridCol w:w="787"/>
        <w:gridCol w:w="770"/>
        <w:gridCol w:w="1302"/>
        <w:gridCol w:w="1836"/>
      </w:tblGrid>
      <w:tr w:rsidR="00597716" w:rsidRPr="00597716" w14:paraId="09AA41FB" w14:textId="77777777" w:rsidTr="00597716">
        <w:trPr>
          <w:trHeight w:val="787"/>
        </w:trPr>
        <w:tc>
          <w:tcPr>
            <w:tcW w:w="449" w:type="dxa"/>
            <w:shd w:val="clear" w:color="auto" w:fill="auto"/>
          </w:tcPr>
          <w:p w14:paraId="7C2CD02A" w14:textId="77777777" w:rsidR="00597716" w:rsidRPr="00597716" w:rsidRDefault="00597716" w:rsidP="00597716">
            <w:pPr>
              <w:pStyle w:val="affb"/>
              <w:jc w:val="center"/>
            </w:pPr>
            <w:r w:rsidRPr="00597716">
              <w:rPr>
                <w:sz w:val="16"/>
                <w:szCs w:val="16"/>
                <w:lang w:val="uk-UA"/>
              </w:rPr>
              <w:t>№</w:t>
            </w:r>
          </w:p>
          <w:p w14:paraId="5E3ACAD3" w14:textId="77777777" w:rsidR="00597716" w:rsidRPr="00597716" w:rsidRDefault="00597716" w:rsidP="00597716">
            <w:pPr>
              <w:pStyle w:val="affb"/>
              <w:jc w:val="center"/>
            </w:pPr>
            <w:r w:rsidRPr="00597716">
              <w:rPr>
                <w:sz w:val="16"/>
                <w:szCs w:val="16"/>
                <w:lang w:val="uk-UA"/>
              </w:rPr>
              <w:t>з/п</w:t>
            </w:r>
          </w:p>
        </w:tc>
        <w:tc>
          <w:tcPr>
            <w:tcW w:w="1697" w:type="dxa"/>
            <w:shd w:val="clear" w:color="auto" w:fill="auto"/>
          </w:tcPr>
          <w:p w14:paraId="1083EC54" w14:textId="77777777" w:rsidR="00597716" w:rsidRPr="00597716" w:rsidRDefault="00597716" w:rsidP="00597716">
            <w:pPr>
              <w:shd w:val="clear" w:color="auto" w:fill="FFFFFF"/>
              <w:ind w:left="5"/>
              <w:jc w:val="center"/>
              <w:rPr>
                <w:rFonts w:ascii="Times New Roman" w:hAnsi="Times New Roman" w:cs="Times New Roman"/>
              </w:rPr>
            </w:pPr>
            <w:r w:rsidRPr="00597716">
              <w:rPr>
                <w:rFonts w:ascii="Times New Roman" w:hAnsi="Times New Roman" w:cs="Times New Roman"/>
                <w:color w:val="000000"/>
                <w:spacing w:val="1"/>
                <w:w w:val="115"/>
                <w:sz w:val="16"/>
                <w:szCs w:val="16"/>
              </w:rPr>
              <w:t>Зміст заходу</w:t>
            </w:r>
          </w:p>
        </w:tc>
        <w:tc>
          <w:tcPr>
            <w:tcW w:w="1958" w:type="dxa"/>
            <w:shd w:val="clear" w:color="auto" w:fill="auto"/>
          </w:tcPr>
          <w:p w14:paraId="300E06AB" w14:textId="77777777" w:rsidR="00597716" w:rsidRPr="00597716" w:rsidRDefault="00597716" w:rsidP="00597716">
            <w:pPr>
              <w:shd w:val="clear" w:color="auto" w:fill="FFFFFF"/>
              <w:jc w:val="center"/>
              <w:rPr>
                <w:rFonts w:ascii="Times New Roman" w:hAnsi="Times New Roman" w:cs="Times New Roman"/>
              </w:rPr>
            </w:pPr>
            <w:r w:rsidRPr="00597716">
              <w:rPr>
                <w:rFonts w:ascii="Times New Roman" w:hAnsi="Times New Roman" w:cs="Times New Roman"/>
                <w:color w:val="000000"/>
                <w:spacing w:val="2"/>
                <w:w w:val="115"/>
                <w:sz w:val="16"/>
                <w:szCs w:val="16"/>
              </w:rPr>
              <w:t>Найменування</w:t>
            </w:r>
          </w:p>
          <w:p w14:paraId="252291C9" w14:textId="77777777" w:rsidR="00597716" w:rsidRPr="00597716" w:rsidRDefault="00597716" w:rsidP="00597716">
            <w:pPr>
              <w:shd w:val="clear" w:color="auto" w:fill="FFFFFF"/>
              <w:jc w:val="center"/>
              <w:rPr>
                <w:rFonts w:ascii="Times New Roman" w:hAnsi="Times New Roman" w:cs="Times New Roman"/>
              </w:rPr>
            </w:pPr>
          </w:p>
        </w:tc>
        <w:tc>
          <w:tcPr>
            <w:tcW w:w="850" w:type="dxa"/>
            <w:shd w:val="clear" w:color="auto" w:fill="auto"/>
          </w:tcPr>
          <w:p w14:paraId="3A3F8052" w14:textId="77777777" w:rsidR="00597716" w:rsidRPr="00597716" w:rsidRDefault="00597716" w:rsidP="00597716">
            <w:pPr>
              <w:shd w:val="clear" w:color="auto" w:fill="FFFFFF"/>
              <w:jc w:val="center"/>
              <w:rPr>
                <w:rFonts w:ascii="Times New Roman" w:hAnsi="Times New Roman" w:cs="Times New Roman"/>
              </w:rPr>
            </w:pPr>
            <w:r w:rsidRPr="00597716">
              <w:rPr>
                <w:rFonts w:ascii="Times New Roman" w:hAnsi="Times New Roman" w:cs="Times New Roman"/>
                <w:color w:val="000000"/>
                <w:spacing w:val="1"/>
                <w:w w:val="115"/>
                <w:sz w:val="16"/>
                <w:szCs w:val="16"/>
              </w:rPr>
              <w:t>Одиниця вимірювання</w:t>
            </w:r>
          </w:p>
        </w:tc>
        <w:tc>
          <w:tcPr>
            <w:tcW w:w="787" w:type="dxa"/>
            <w:shd w:val="clear" w:color="auto" w:fill="auto"/>
          </w:tcPr>
          <w:p w14:paraId="312A9B63" w14:textId="77777777" w:rsidR="00597716" w:rsidRPr="00597716" w:rsidRDefault="00597716" w:rsidP="00597716">
            <w:pPr>
              <w:shd w:val="clear" w:color="auto" w:fill="FFFFFF"/>
              <w:jc w:val="center"/>
              <w:rPr>
                <w:rFonts w:ascii="Times New Roman" w:hAnsi="Times New Roman" w:cs="Times New Roman"/>
              </w:rPr>
            </w:pPr>
            <w:r w:rsidRPr="00597716">
              <w:rPr>
                <w:rFonts w:ascii="Times New Roman" w:hAnsi="Times New Roman" w:cs="Times New Roman"/>
                <w:color w:val="000000"/>
                <w:spacing w:val="-1"/>
                <w:w w:val="115"/>
                <w:sz w:val="16"/>
                <w:szCs w:val="16"/>
              </w:rPr>
              <w:t>Кількі</w:t>
            </w:r>
            <w:r w:rsidRPr="00597716">
              <w:rPr>
                <w:rFonts w:ascii="Times New Roman" w:hAnsi="Times New Roman" w:cs="Times New Roman"/>
                <w:color w:val="000000"/>
                <w:w w:val="115"/>
                <w:sz w:val="16"/>
                <w:szCs w:val="16"/>
              </w:rPr>
              <w:t>сть</w:t>
            </w:r>
          </w:p>
        </w:tc>
        <w:tc>
          <w:tcPr>
            <w:tcW w:w="770" w:type="dxa"/>
            <w:shd w:val="clear" w:color="auto" w:fill="auto"/>
          </w:tcPr>
          <w:p w14:paraId="4A97F763" w14:textId="77777777" w:rsidR="00597716" w:rsidRPr="00597716" w:rsidRDefault="00597716" w:rsidP="00597716">
            <w:pPr>
              <w:shd w:val="clear" w:color="auto" w:fill="FFFFFF"/>
              <w:jc w:val="center"/>
              <w:rPr>
                <w:rFonts w:ascii="Times New Roman" w:hAnsi="Times New Roman" w:cs="Times New Roman"/>
              </w:rPr>
            </w:pPr>
            <w:r w:rsidRPr="00597716">
              <w:rPr>
                <w:rFonts w:ascii="Times New Roman" w:hAnsi="Times New Roman" w:cs="Times New Roman"/>
                <w:color w:val="000000"/>
                <w:spacing w:val="1"/>
                <w:w w:val="115"/>
                <w:sz w:val="16"/>
                <w:szCs w:val="16"/>
              </w:rPr>
              <w:t>Вартість за</w:t>
            </w:r>
          </w:p>
          <w:p w14:paraId="42FA6350" w14:textId="77777777" w:rsidR="00597716" w:rsidRPr="00597716" w:rsidRDefault="00597716" w:rsidP="00597716">
            <w:pPr>
              <w:shd w:val="clear" w:color="auto" w:fill="FFFFFF"/>
              <w:jc w:val="center"/>
              <w:rPr>
                <w:rFonts w:ascii="Times New Roman" w:hAnsi="Times New Roman" w:cs="Times New Roman"/>
              </w:rPr>
            </w:pPr>
            <w:r w:rsidRPr="00597716">
              <w:rPr>
                <w:rFonts w:ascii="Times New Roman" w:hAnsi="Times New Roman" w:cs="Times New Roman"/>
                <w:color w:val="000000"/>
                <w:spacing w:val="1"/>
                <w:w w:val="115"/>
                <w:sz w:val="16"/>
                <w:szCs w:val="16"/>
              </w:rPr>
              <w:t>одиницю (</w:t>
            </w:r>
            <w:r w:rsidRPr="00597716">
              <w:rPr>
                <w:rFonts w:ascii="Times New Roman" w:hAnsi="Times New Roman" w:cs="Times New Roman"/>
                <w:color w:val="000000"/>
                <w:w w:val="115"/>
                <w:sz w:val="16"/>
                <w:szCs w:val="16"/>
              </w:rPr>
              <w:t>грн.)</w:t>
            </w:r>
          </w:p>
        </w:tc>
        <w:tc>
          <w:tcPr>
            <w:tcW w:w="1302" w:type="dxa"/>
            <w:shd w:val="clear" w:color="auto" w:fill="auto"/>
          </w:tcPr>
          <w:p w14:paraId="1AC0BF71" w14:textId="77777777" w:rsidR="00597716" w:rsidRPr="00597716" w:rsidRDefault="00597716" w:rsidP="00597716">
            <w:pPr>
              <w:shd w:val="clear" w:color="auto" w:fill="FFFFFF"/>
              <w:jc w:val="center"/>
              <w:rPr>
                <w:rFonts w:ascii="Times New Roman" w:hAnsi="Times New Roman" w:cs="Times New Roman"/>
              </w:rPr>
            </w:pPr>
            <w:r w:rsidRPr="00597716">
              <w:rPr>
                <w:rFonts w:ascii="Times New Roman" w:hAnsi="Times New Roman" w:cs="Times New Roman"/>
                <w:color w:val="000000"/>
                <w:spacing w:val="1"/>
                <w:w w:val="115"/>
                <w:sz w:val="16"/>
                <w:szCs w:val="16"/>
              </w:rPr>
              <w:t>Загальна</w:t>
            </w:r>
          </w:p>
          <w:p w14:paraId="6F7D218C" w14:textId="77777777" w:rsidR="00597716" w:rsidRPr="00597716" w:rsidRDefault="00597716" w:rsidP="00597716">
            <w:pPr>
              <w:shd w:val="clear" w:color="auto" w:fill="FFFFFF"/>
              <w:jc w:val="center"/>
              <w:rPr>
                <w:rFonts w:ascii="Times New Roman" w:hAnsi="Times New Roman" w:cs="Times New Roman"/>
              </w:rPr>
            </w:pPr>
            <w:r w:rsidRPr="00597716">
              <w:rPr>
                <w:rFonts w:ascii="Times New Roman" w:hAnsi="Times New Roman" w:cs="Times New Roman"/>
                <w:color w:val="000000"/>
                <w:spacing w:val="1"/>
                <w:w w:val="115"/>
                <w:sz w:val="16"/>
                <w:szCs w:val="16"/>
              </w:rPr>
              <w:t>сума (грн.)</w:t>
            </w:r>
          </w:p>
        </w:tc>
        <w:tc>
          <w:tcPr>
            <w:tcW w:w="1836" w:type="dxa"/>
            <w:shd w:val="clear" w:color="auto" w:fill="auto"/>
          </w:tcPr>
          <w:p w14:paraId="2E7CED59" w14:textId="77777777" w:rsidR="00597716" w:rsidRPr="00597716" w:rsidRDefault="00597716" w:rsidP="00597716">
            <w:pPr>
              <w:shd w:val="clear" w:color="auto" w:fill="FFFFFF"/>
              <w:jc w:val="center"/>
              <w:rPr>
                <w:rFonts w:ascii="Times New Roman" w:hAnsi="Times New Roman" w:cs="Times New Roman"/>
              </w:rPr>
            </w:pPr>
            <w:r w:rsidRPr="00597716">
              <w:rPr>
                <w:rFonts w:ascii="Times New Roman" w:hAnsi="Times New Roman" w:cs="Times New Roman"/>
                <w:color w:val="000000"/>
                <w:spacing w:val="2"/>
                <w:w w:val="115"/>
                <w:sz w:val="16"/>
                <w:szCs w:val="16"/>
              </w:rPr>
              <w:t>Очікуваний результат</w:t>
            </w:r>
          </w:p>
        </w:tc>
      </w:tr>
      <w:tr w:rsidR="00597716" w:rsidRPr="00597716" w14:paraId="612D8185" w14:textId="77777777" w:rsidTr="00597716">
        <w:trPr>
          <w:trHeight w:val="1076"/>
        </w:trPr>
        <w:tc>
          <w:tcPr>
            <w:tcW w:w="449" w:type="dxa"/>
            <w:shd w:val="clear" w:color="auto" w:fill="auto"/>
          </w:tcPr>
          <w:p w14:paraId="63B1FB12" w14:textId="77777777" w:rsidR="00597716" w:rsidRPr="00597716" w:rsidRDefault="00597716" w:rsidP="00597716">
            <w:pPr>
              <w:pStyle w:val="affb"/>
              <w:jc w:val="center"/>
            </w:pPr>
            <w:r w:rsidRPr="00597716">
              <w:rPr>
                <w:sz w:val="22"/>
                <w:szCs w:val="22"/>
                <w:lang w:val="uk-UA"/>
              </w:rPr>
              <w:t>1</w:t>
            </w:r>
          </w:p>
        </w:tc>
        <w:tc>
          <w:tcPr>
            <w:tcW w:w="1697" w:type="dxa"/>
            <w:shd w:val="clear" w:color="auto" w:fill="auto"/>
          </w:tcPr>
          <w:p w14:paraId="3DF9C6EB" w14:textId="77777777" w:rsidR="00597716" w:rsidRPr="00597716" w:rsidRDefault="00597716" w:rsidP="00597716">
            <w:pPr>
              <w:shd w:val="clear" w:color="auto" w:fill="FFFFFF"/>
              <w:rPr>
                <w:rFonts w:ascii="Times New Roman" w:hAnsi="Times New Roman" w:cs="Times New Roman"/>
              </w:rPr>
            </w:pPr>
            <w:r w:rsidRPr="00597716">
              <w:rPr>
                <w:rFonts w:ascii="Times New Roman" w:hAnsi="Times New Roman" w:cs="Times New Roman"/>
              </w:rPr>
              <w:t>Оргтехніка</w:t>
            </w:r>
          </w:p>
        </w:tc>
        <w:tc>
          <w:tcPr>
            <w:tcW w:w="1958" w:type="dxa"/>
            <w:shd w:val="clear" w:color="auto" w:fill="auto"/>
          </w:tcPr>
          <w:p w14:paraId="3250F5FF" w14:textId="77777777" w:rsidR="00597716" w:rsidRPr="00597716" w:rsidRDefault="00597716" w:rsidP="00597716">
            <w:pPr>
              <w:shd w:val="clear" w:color="auto" w:fill="FFFFFF"/>
              <w:snapToGrid w:val="0"/>
              <w:rPr>
                <w:rFonts w:ascii="Times New Roman" w:hAnsi="Times New Roman" w:cs="Times New Roman"/>
              </w:rPr>
            </w:pPr>
            <w:r w:rsidRPr="00597716">
              <w:rPr>
                <w:rFonts w:ascii="Times New Roman" w:hAnsi="Times New Roman" w:cs="Times New Roman"/>
              </w:rPr>
              <w:t xml:space="preserve">    Оргтехніка</w:t>
            </w:r>
          </w:p>
        </w:tc>
        <w:tc>
          <w:tcPr>
            <w:tcW w:w="850" w:type="dxa"/>
            <w:shd w:val="clear" w:color="auto" w:fill="auto"/>
          </w:tcPr>
          <w:p w14:paraId="66F9FC32"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rPr>
              <w:t>-</w:t>
            </w:r>
          </w:p>
        </w:tc>
        <w:tc>
          <w:tcPr>
            <w:tcW w:w="787" w:type="dxa"/>
            <w:shd w:val="clear" w:color="auto" w:fill="auto"/>
          </w:tcPr>
          <w:p w14:paraId="1F4CEBB9" w14:textId="77777777" w:rsidR="00597716" w:rsidRPr="00597716" w:rsidRDefault="00597716" w:rsidP="00597716">
            <w:pPr>
              <w:shd w:val="clear" w:color="auto" w:fill="FFFFFF"/>
              <w:jc w:val="center"/>
              <w:rPr>
                <w:rFonts w:ascii="Times New Roman" w:hAnsi="Times New Roman" w:cs="Times New Roman"/>
                <w:color w:val="000000"/>
              </w:rPr>
            </w:pPr>
            <w:r w:rsidRPr="00597716">
              <w:rPr>
                <w:rFonts w:ascii="Times New Roman" w:hAnsi="Times New Roman" w:cs="Times New Roman"/>
                <w:color w:val="000000"/>
              </w:rPr>
              <w:t>-</w:t>
            </w:r>
          </w:p>
        </w:tc>
        <w:tc>
          <w:tcPr>
            <w:tcW w:w="770" w:type="dxa"/>
            <w:shd w:val="clear" w:color="auto" w:fill="auto"/>
          </w:tcPr>
          <w:p w14:paraId="64FBDEB6" w14:textId="77777777" w:rsidR="00597716" w:rsidRPr="00597716" w:rsidRDefault="00597716" w:rsidP="00597716">
            <w:pPr>
              <w:shd w:val="clear" w:color="auto" w:fill="FFFFFF"/>
              <w:jc w:val="center"/>
              <w:rPr>
                <w:rFonts w:ascii="Times New Roman" w:hAnsi="Times New Roman" w:cs="Times New Roman"/>
                <w:color w:val="000000"/>
                <w:w w:val="115"/>
              </w:rPr>
            </w:pPr>
            <w:r w:rsidRPr="00597716">
              <w:rPr>
                <w:rFonts w:ascii="Times New Roman" w:hAnsi="Times New Roman" w:cs="Times New Roman"/>
                <w:color w:val="000000"/>
                <w:w w:val="115"/>
              </w:rPr>
              <w:t>-</w:t>
            </w:r>
          </w:p>
        </w:tc>
        <w:tc>
          <w:tcPr>
            <w:tcW w:w="1302" w:type="dxa"/>
            <w:shd w:val="clear" w:color="auto" w:fill="auto"/>
          </w:tcPr>
          <w:p w14:paraId="2D9BE966" w14:textId="77777777" w:rsidR="00597716" w:rsidRPr="00597716" w:rsidRDefault="00597716" w:rsidP="00597716">
            <w:pPr>
              <w:shd w:val="clear" w:color="auto" w:fill="FFFFFF"/>
              <w:rPr>
                <w:rFonts w:ascii="Times New Roman" w:hAnsi="Times New Roman" w:cs="Times New Roman"/>
              </w:rPr>
            </w:pPr>
            <w:r w:rsidRPr="00597716">
              <w:rPr>
                <w:rFonts w:ascii="Times New Roman" w:hAnsi="Times New Roman" w:cs="Times New Roman"/>
              </w:rPr>
              <w:t>40 000,00</w:t>
            </w:r>
          </w:p>
        </w:tc>
        <w:tc>
          <w:tcPr>
            <w:tcW w:w="1836" w:type="dxa"/>
            <w:shd w:val="clear" w:color="auto" w:fill="auto"/>
          </w:tcPr>
          <w:p w14:paraId="5155BC81" w14:textId="77777777" w:rsidR="00597716" w:rsidRPr="00597716" w:rsidRDefault="00597716" w:rsidP="00597716">
            <w:pPr>
              <w:shd w:val="clear" w:color="auto" w:fill="FFFFFF"/>
              <w:jc w:val="center"/>
              <w:rPr>
                <w:rFonts w:ascii="Times New Roman" w:hAnsi="Times New Roman" w:cs="Times New Roman"/>
                <w:color w:val="000000"/>
                <w:spacing w:val="1"/>
                <w:w w:val="115"/>
              </w:rPr>
            </w:pPr>
            <w:r w:rsidRPr="00597716">
              <w:rPr>
                <w:rFonts w:ascii="Times New Roman" w:hAnsi="Times New Roman" w:cs="Times New Roman"/>
                <w:color w:val="000000"/>
                <w:spacing w:val="1"/>
                <w:w w:val="115"/>
              </w:rPr>
              <w:t>Забезпечення надійного функціювання підрозділу</w:t>
            </w:r>
          </w:p>
        </w:tc>
      </w:tr>
    </w:tbl>
    <w:p w14:paraId="29CEB14C" w14:textId="77777777" w:rsidR="00597716" w:rsidRPr="00597716" w:rsidRDefault="00597716" w:rsidP="00597716">
      <w:pPr>
        <w:tabs>
          <w:tab w:val="left" w:pos="720"/>
        </w:tabs>
        <w:ind w:firstLine="540"/>
        <w:jc w:val="center"/>
        <w:rPr>
          <w:rFonts w:ascii="Times New Roman" w:hAnsi="Times New Roman" w:cs="Times New Roman"/>
          <w:b/>
          <w:color w:val="000000"/>
          <w:sz w:val="26"/>
          <w:szCs w:val="26"/>
        </w:rPr>
      </w:pPr>
    </w:p>
    <w:p w14:paraId="79746C40" w14:textId="77777777" w:rsidR="00597716" w:rsidRPr="00597716" w:rsidRDefault="00597716" w:rsidP="00597716">
      <w:pPr>
        <w:tabs>
          <w:tab w:val="left" w:pos="720"/>
        </w:tabs>
        <w:ind w:firstLine="540"/>
        <w:jc w:val="center"/>
        <w:rPr>
          <w:rFonts w:ascii="Times New Roman" w:hAnsi="Times New Roman" w:cs="Times New Roman"/>
          <w:b/>
          <w:color w:val="000000"/>
          <w:sz w:val="26"/>
          <w:szCs w:val="26"/>
        </w:rPr>
      </w:pPr>
    </w:p>
    <w:p w14:paraId="0269C392" w14:textId="77777777" w:rsidR="00597716" w:rsidRPr="00597716" w:rsidRDefault="00597716" w:rsidP="00597716">
      <w:pPr>
        <w:tabs>
          <w:tab w:val="left" w:pos="720"/>
        </w:tabs>
        <w:ind w:firstLine="540"/>
        <w:jc w:val="center"/>
        <w:rPr>
          <w:rFonts w:ascii="Times New Roman" w:hAnsi="Times New Roman" w:cs="Times New Roman"/>
          <w:b/>
          <w:color w:val="000000"/>
          <w:sz w:val="26"/>
          <w:szCs w:val="26"/>
        </w:rPr>
      </w:pPr>
    </w:p>
    <w:p w14:paraId="2E80764E" w14:textId="77777777" w:rsidR="00597716" w:rsidRPr="00597716" w:rsidRDefault="00597716" w:rsidP="00597716">
      <w:pPr>
        <w:tabs>
          <w:tab w:val="left" w:pos="720"/>
        </w:tabs>
        <w:ind w:firstLine="540"/>
        <w:jc w:val="center"/>
        <w:rPr>
          <w:rFonts w:ascii="Times New Roman" w:hAnsi="Times New Roman" w:cs="Times New Roman"/>
          <w:b/>
          <w:color w:val="000000"/>
          <w:sz w:val="26"/>
          <w:szCs w:val="26"/>
        </w:rPr>
      </w:pPr>
    </w:p>
    <w:p w14:paraId="11476602" w14:textId="77777777" w:rsidR="00597716" w:rsidRPr="00597716" w:rsidRDefault="00597716" w:rsidP="00597716">
      <w:pPr>
        <w:tabs>
          <w:tab w:val="left" w:pos="720"/>
        </w:tabs>
        <w:ind w:firstLine="540"/>
        <w:jc w:val="center"/>
        <w:rPr>
          <w:rFonts w:ascii="Times New Roman" w:hAnsi="Times New Roman" w:cs="Times New Roman"/>
        </w:rPr>
      </w:pPr>
      <w:r w:rsidRPr="00597716">
        <w:rPr>
          <w:rFonts w:ascii="Times New Roman" w:hAnsi="Times New Roman" w:cs="Times New Roman"/>
          <w:b/>
          <w:color w:val="000000"/>
          <w:sz w:val="26"/>
          <w:szCs w:val="26"/>
        </w:rPr>
        <w:t>7. Фінансове забезпечення виконання Програми</w:t>
      </w:r>
    </w:p>
    <w:p w14:paraId="7B2112C5"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sz w:val="26"/>
          <w:szCs w:val="26"/>
        </w:rPr>
        <w:tab/>
        <w:t xml:space="preserve">Фінансове забезпечення виконання Програми буде здійснюватися за рахунок </w:t>
      </w:r>
      <w:r w:rsidRPr="00597716">
        <w:rPr>
          <w:rFonts w:ascii="Times New Roman" w:hAnsi="Times New Roman" w:cs="Times New Roman"/>
          <w:color w:val="000000"/>
          <w:sz w:val="26"/>
          <w:szCs w:val="26"/>
        </w:rPr>
        <w:t>вільного залишку бюджетних коштів</w:t>
      </w:r>
      <w:r w:rsidRPr="00597716">
        <w:rPr>
          <w:rFonts w:ascii="Times New Roman" w:hAnsi="Times New Roman" w:cs="Times New Roman"/>
          <w:sz w:val="26"/>
          <w:szCs w:val="26"/>
        </w:rPr>
        <w:t xml:space="preserve"> бюджету Сіверської міської територіальної громади.</w:t>
      </w:r>
    </w:p>
    <w:p w14:paraId="3EDA0AAD" w14:textId="77777777" w:rsidR="00597716" w:rsidRPr="00597716" w:rsidRDefault="00597716" w:rsidP="00597716">
      <w:pPr>
        <w:jc w:val="center"/>
        <w:rPr>
          <w:rFonts w:ascii="Times New Roman" w:hAnsi="Times New Roman" w:cs="Times New Roman"/>
          <w:b/>
          <w:bCs/>
          <w:sz w:val="26"/>
          <w:szCs w:val="26"/>
        </w:rPr>
      </w:pPr>
    </w:p>
    <w:p w14:paraId="4DD8531B"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b/>
          <w:bCs/>
          <w:sz w:val="26"/>
          <w:szCs w:val="26"/>
        </w:rPr>
        <w:t>8. Контроль за виконанням Програми</w:t>
      </w:r>
    </w:p>
    <w:p w14:paraId="7EF91EDA"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sz w:val="26"/>
          <w:szCs w:val="26"/>
        </w:rPr>
        <w:tab/>
        <w:t>Організація виконання Програми покладається на Головне управління Служби безпеки України в Донецькій та Луганській областях.</w:t>
      </w:r>
    </w:p>
    <w:p w14:paraId="36218E8D"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sz w:val="26"/>
          <w:szCs w:val="26"/>
        </w:rPr>
        <w:tab/>
        <w:t>У строк до 01.01.2022 Головному управлінню СБ України в Донецькій та Луганській областях інформувати міську раду про хід виконання заходів програми.</w:t>
      </w:r>
    </w:p>
    <w:p w14:paraId="40668CB7" w14:textId="77777777" w:rsidR="00597716" w:rsidRPr="00597716" w:rsidRDefault="00597716" w:rsidP="00597716">
      <w:pPr>
        <w:jc w:val="both"/>
        <w:rPr>
          <w:rFonts w:ascii="Times New Roman" w:hAnsi="Times New Roman" w:cs="Times New Roman"/>
          <w:sz w:val="26"/>
          <w:szCs w:val="26"/>
        </w:rPr>
      </w:pPr>
    </w:p>
    <w:p w14:paraId="39312BFC"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sz w:val="26"/>
          <w:szCs w:val="26"/>
        </w:rPr>
        <w:tab/>
        <w:t xml:space="preserve">Програма розроблена за участю </w:t>
      </w:r>
      <w:r w:rsidRPr="00597716">
        <w:rPr>
          <w:rFonts w:ascii="Times New Roman" w:hAnsi="Times New Roman" w:cs="Times New Roman"/>
          <w:color w:val="000000"/>
          <w:sz w:val="26"/>
          <w:szCs w:val="26"/>
          <w:highlight w:val="white"/>
          <w:lang w:eastAsia="ru-RU"/>
        </w:rPr>
        <w:t xml:space="preserve">Бахмутського </w:t>
      </w:r>
      <w:r w:rsidRPr="00597716">
        <w:rPr>
          <w:rFonts w:ascii="Times New Roman" w:hAnsi="Times New Roman" w:cs="Times New Roman"/>
          <w:color w:val="000000"/>
          <w:sz w:val="26"/>
          <w:szCs w:val="26"/>
          <w:lang w:eastAsia="ru-RU"/>
        </w:rPr>
        <w:t>районного</w:t>
      </w:r>
      <w:r w:rsidRPr="00597716">
        <w:rPr>
          <w:rFonts w:ascii="Times New Roman" w:hAnsi="Times New Roman" w:cs="Times New Roman"/>
          <w:color w:val="000000"/>
          <w:sz w:val="26"/>
          <w:szCs w:val="26"/>
          <w:highlight w:val="white"/>
          <w:lang w:eastAsia="ru-RU"/>
        </w:rPr>
        <w:t xml:space="preserve"> </w:t>
      </w:r>
      <w:r w:rsidRPr="00597716">
        <w:rPr>
          <w:rFonts w:ascii="Times New Roman" w:hAnsi="Times New Roman" w:cs="Times New Roman"/>
          <w:sz w:val="26"/>
          <w:szCs w:val="26"/>
        </w:rPr>
        <w:t>відділу 2 управління (з дислокацією у м. Маріуполь Донецької області) Головного управління Служби безпеки України в Донецькій та Луганській областях.</w:t>
      </w:r>
    </w:p>
    <w:p w14:paraId="2E7144C7" w14:textId="77777777" w:rsidR="00597716" w:rsidRPr="00597716" w:rsidRDefault="00597716" w:rsidP="00597716">
      <w:pPr>
        <w:jc w:val="both"/>
        <w:rPr>
          <w:rFonts w:ascii="Times New Roman" w:hAnsi="Times New Roman" w:cs="Times New Roman"/>
          <w:color w:val="000000"/>
          <w:spacing w:val="2"/>
          <w:w w:val="115"/>
          <w:sz w:val="26"/>
          <w:szCs w:val="26"/>
        </w:rPr>
      </w:pPr>
    </w:p>
    <w:p w14:paraId="4A686527" w14:textId="77777777" w:rsidR="00597716" w:rsidRPr="00597716" w:rsidRDefault="00597716" w:rsidP="00597716">
      <w:pPr>
        <w:shd w:val="clear" w:color="auto" w:fill="FFFFFF"/>
        <w:ind w:left="119"/>
        <w:rPr>
          <w:rFonts w:ascii="Times New Roman" w:hAnsi="Times New Roman" w:cs="Times New Roman"/>
          <w:sz w:val="26"/>
          <w:szCs w:val="26"/>
        </w:rPr>
      </w:pPr>
    </w:p>
    <w:p w14:paraId="21FD615C" w14:textId="77777777" w:rsidR="00597716" w:rsidRPr="00597716" w:rsidRDefault="00597716" w:rsidP="00597716">
      <w:pPr>
        <w:shd w:val="clear" w:color="auto" w:fill="FFFFFF"/>
        <w:ind w:left="119"/>
        <w:rPr>
          <w:rFonts w:ascii="Times New Roman" w:hAnsi="Times New Roman" w:cs="Times New Roman"/>
          <w:sz w:val="26"/>
          <w:szCs w:val="26"/>
        </w:rPr>
      </w:pPr>
    </w:p>
    <w:p w14:paraId="108CD83F" w14:textId="77777777" w:rsidR="00597716" w:rsidRPr="00597716" w:rsidRDefault="00597716" w:rsidP="00597716">
      <w:pPr>
        <w:rPr>
          <w:rStyle w:val="ad"/>
          <w:rFonts w:ascii="Times New Roman" w:hAnsi="Times New Roman" w:cs="Times New Roman"/>
          <w:b w:val="0"/>
          <w:bCs w:val="0"/>
          <w:sz w:val="26"/>
          <w:szCs w:val="26"/>
          <w:bdr w:val="none" w:sz="0" w:space="0" w:color="auto" w:frame="1"/>
          <w:shd w:val="clear" w:color="auto" w:fill="FFFFFF"/>
        </w:rPr>
      </w:pPr>
      <w:r w:rsidRPr="00597716">
        <w:rPr>
          <w:rStyle w:val="ad"/>
          <w:rFonts w:ascii="Times New Roman" w:hAnsi="Times New Roman" w:cs="Times New Roman"/>
          <w:b w:val="0"/>
          <w:bCs w:val="0"/>
          <w:sz w:val="26"/>
          <w:szCs w:val="26"/>
          <w:bdr w:val="none" w:sz="0" w:space="0" w:color="auto" w:frame="1"/>
          <w:shd w:val="clear" w:color="auto" w:fill="FFFFFF"/>
        </w:rPr>
        <w:lastRenderedPageBreak/>
        <w:t xml:space="preserve">Начальника відділу внутрішньої, </w:t>
      </w:r>
    </w:p>
    <w:p w14:paraId="0650A9DA" w14:textId="77777777" w:rsidR="00597716" w:rsidRPr="00597716" w:rsidRDefault="00597716" w:rsidP="00597716">
      <w:pPr>
        <w:rPr>
          <w:rStyle w:val="ad"/>
          <w:rFonts w:ascii="Times New Roman" w:hAnsi="Times New Roman" w:cs="Times New Roman"/>
          <w:b w:val="0"/>
          <w:bCs w:val="0"/>
          <w:sz w:val="26"/>
          <w:szCs w:val="26"/>
          <w:bdr w:val="none" w:sz="0" w:space="0" w:color="auto" w:frame="1"/>
          <w:shd w:val="clear" w:color="auto" w:fill="FFFFFF"/>
        </w:rPr>
      </w:pPr>
      <w:r w:rsidRPr="00597716">
        <w:rPr>
          <w:rStyle w:val="ad"/>
          <w:rFonts w:ascii="Times New Roman" w:hAnsi="Times New Roman" w:cs="Times New Roman"/>
          <w:b w:val="0"/>
          <w:bCs w:val="0"/>
          <w:sz w:val="26"/>
          <w:szCs w:val="26"/>
          <w:bdr w:val="none" w:sz="0" w:space="0" w:color="auto" w:frame="1"/>
          <w:shd w:val="clear" w:color="auto" w:fill="FFFFFF"/>
        </w:rPr>
        <w:t xml:space="preserve">інформаційної та правової політики </w:t>
      </w:r>
    </w:p>
    <w:p w14:paraId="5F90D62D" w14:textId="77777777" w:rsidR="00597716" w:rsidRPr="00597716" w:rsidRDefault="00597716" w:rsidP="00597716">
      <w:pPr>
        <w:rPr>
          <w:rStyle w:val="ad"/>
          <w:rFonts w:ascii="Times New Roman" w:hAnsi="Times New Roman" w:cs="Times New Roman"/>
          <w:b w:val="0"/>
          <w:bCs w:val="0"/>
          <w:sz w:val="26"/>
          <w:szCs w:val="26"/>
          <w:bdr w:val="none" w:sz="0" w:space="0" w:color="auto" w:frame="1"/>
          <w:shd w:val="clear" w:color="auto" w:fill="FFFFFF"/>
        </w:rPr>
      </w:pPr>
      <w:r w:rsidRPr="00597716">
        <w:rPr>
          <w:rStyle w:val="ad"/>
          <w:rFonts w:ascii="Times New Roman" w:hAnsi="Times New Roman" w:cs="Times New Roman"/>
          <w:b w:val="0"/>
          <w:bCs w:val="0"/>
          <w:sz w:val="26"/>
          <w:szCs w:val="26"/>
          <w:bdr w:val="none" w:sz="0" w:space="0" w:color="auto" w:frame="1"/>
          <w:shd w:val="clear" w:color="auto" w:fill="FFFFFF"/>
        </w:rPr>
        <w:t xml:space="preserve">виконкому міської ради                                                                   А.О. </w:t>
      </w:r>
      <w:proofErr w:type="spellStart"/>
      <w:r w:rsidRPr="00597716">
        <w:rPr>
          <w:rStyle w:val="ad"/>
          <w:rFonts w:ascii="Times New Roman" w:hAnsi="Times New Roman" w:cs="Times New Roman"/>
          <w:b w:val="0"/>
          <w:bCs w:val="0"/>
          <w:sz w:val="26"/>
          <w:szCs w:val="26"/>
          <w:bdr w:val="none" w:sz="0" w:space="0" w:color="auto" w:frame="1"/>
          <w:shd w:val="clear" w:color="auto" w:fill="FFFFFF"/>
        </w:rPr>
        <w:t>Курильченко</w:t>
      </w:r>
      <w:proofErr w:type="spellEnd"/>
      <w:r w:rsidRPr="00597716">
        <w:rPr>
          <w:rStyle w:val="ad"/>
          <w:rFonts w:ascii="Times New Roman" w:hAnsi="Times New Roman" w:cs="Times New Roman"/>
          <w:b w:val="0"/>
          <w:bCs w:val="0"/>
          <w:sz w:val="26"/>
          <w:szCs w:val="26"/>
          <w:bdr w:val="none" w:sz="0" w:space="0" w:color="auto" w:frame="1"/>
          <w:shd w:val="clear" w:color="auto" w:fill="FFFFFF"/>
        </w:rPr>
        <w:t xml:space="preserve"> </w:t>
      </w:r>
    </w:p>
    <w:p w14:paraId="52756F36" w14:textId="77777777" w:rsidR="00597716" w:rsidRPr="00597716" w:rsidRDefault="00597716" w:rsidP="00597716">
      <w:pPr>
        <w:rPr>
          <w:rStyle w:val="ad"/>
          <w:rFonts w:ascii="Times New Roman" w:hAnsi="Times New Roman" w:cs="Times New Roman"/>
          <w:b w:val="0"/>
          <w:bCs w:val="0"/>
          <w:sz w:val="26"/>
          <w:szCs w:val="26"/>
          <w:bdr w:val="none" w:sz="0" w:space="0" w:color="auto" w:frame="1"/>
          <w:shd w:val="clear" w:color="auto" w:fill="FFFFFF"/>
        </w:rPr>
      </w:pPr>
    </w:p>
    <w:p w14:paraId="7E3855E9" w14:textId="77777777" w:rsidR="00597716" w:rsidRPr="00597716" w:rsidRDefault="00597716" w:rsidP="00597716">
      <w:pPr>
        <w:tabs>
          <w:tab w:val="left" w:pos="720"/>
        </w:tabs>
        <w:rPr>
          <w:rFonts w:ascii="Times New Roman" w:hAnsi="Times New Roman" w:cs="Times New Roman"/>
          <w:sz w:val="26"/>
          <w:szCs w:val="26"/>
        </w:rPr>
      </w:pPr>
    </w:p>
    <w:p w14:paraId="5244D00B" w14:textId="77777777" w:rsidR="00597716" w:rsidRPr="00597716" w:rsidRDefault="00597716" w:rsidP="00597716">
      <w:pPr>
        <w:tabs>
          <w:tab w:val="left" w:pos="720"/>
        </w:tabs>
        <w:rPr>
          <w:rFonts w:ascii="Times New Roman" w:hAnsi="Times New Roman" w:cs="Times New Roman"/>
          <w:color w:val="000000"/>
          <w:sz w:val="26"/>
          <w:szCs w:val="26"/>
        </w:rPr>
      </w:pPr>
    </w:p>
    <w:p w14:paraId="34EE0E56" w14:textId="77777777" w:rsidR="00597716" w:rsidRPr="00597716" w:rsidRDefault="00597716" w:rsidP="00597716">
      <w:pPr>
        <w:tabs>
          <w:tab w:val="left" w:pos="720"/>
        </w:tabs>
        <w:rPr>
          <w:rFonts w:ascii="Times New Roman" w:hAnsi="Times New Roman" w:cs="Times New Roman"/>
          <w:color w:val="000000"/>
          <w:sz w:val="26"/>
          <w:szCs w:val="26"/>
        </w:rPr>
      </w:pPr>
    </w:p>
    <w:p w14:paraId="2BA8D901" w14:textId="77777777" w:rsidR="00597716" w:rsidRPr="00597716" w:rsidRDefault="00597716" w:rsidP="00597716">
      <w:pPr>
        <w:tabs>
          <w:tab w:val="left" w:pos="720"/>
        </w:tabs>
        <w:rPr>
          <w:rFonts w:ascii="Times New Roman" w:hAnsi="Times New Roman" w:cs="Times New Roman"/>
          <w:sz w:val="26"/>
          <w:szCs w:val="26"/>
        </w:rPr>
      </w:pPr>
      <w:r w:rsidRPr="00597716">
        <w:rPr>
          <w:rFonts w:ascii="Times New Roman" w:hAnsi="Times New Roman" w:cs="Times New Roman"/>
          <w:color w:val="000000"/>
          <w:sz w:val="26"/>
          <w:szCs w:val="26"/>
        </w:rPr>
        <w:t>Секретар міської ради</w:t>
      </w:r>
      <w:r w:rsidRPr="00597716">
        <w:rPr>
          <w:rFonts w:ascii="Times New Roman" w:hAnsi="Times New Roman" w:cs="Times New Roman"/>
          <w:color w:val="000000"/>
          <w:sz w:val="26"/>
          <w:szCs w:val="26"/>
        </w:rPr>
        <w:tab/>
      </w:r>
      <w:r w:rsidRPr="00597716">
        <w:rPr>
          <w:rFonts w:ascii="Times New Roman" w:hAnsi="Times New Roman" w:cs="Times New Roman"/>
          <w:color w:val="000000"/>
          <w:sz w:val="26"/>
          <w:szCs w:val="26"/>
        </w:rPr>
        <w:tab/>
      </w:r>
      <w:r w:rsidRPr="00597716">
        <w:rPr>
          <w:rFonts w:ascii="Times New Roman" w:hAnsi="Times New Roman" w:cs="Times New Roman"/>
          <w:color w:val="000000"/>
          <w:sz w:val="26"/>
          <w:szCs w:val="26"/>
        </w:rPr>
        <w:tab/>
      </w:r>
      <w:r w:rsidRPr="00597716">
        <w:rPr>
          <w:rFonts w:ascii="Times New Roman" w:hAnsi="Times New Roman" w:cs="Times New Roman"/>
          <w:color w:val="000000"/>
          <w:sz w:val="26"/>
          <w:szCs w:val="26"/>
        </w:rPr>
        <w:tab/>
      </w:r>
      <w:r w:rsidRPr="00597716">
        <w:rPr>
          <w:rFonts w:ascii="Times New Roman" w:hAnsi="Times New Roman" w:cs="Times New Roman"/>
          <w:color w:val="000000"/>
          <w:sz w:val="26"/>
          <w:szCs w:val="26"/>
        </w:rPr>
        <w:tab/>
      </w:r>
      <w:r w:rsidRPr="00597716">
        <w:rPr>
          <w:rFonts w:ascii="Times New Roman" w:hAnsi="Times New Roman" w:cs="Times New Roman"/>
          <w:color w:val="000000"/>
          <w:sz w:val="26"/>
          <w:szCs w:val="26"/>
        </w:rPr>
        <w:tab/>
      </w:r>
      <w:r w:rsidRPr="00597716">
        <w:rPr>
          <w:rFonts w:ascii="Times New Roman" w:hAnsi="Times New Roman" w:cs="Times New Roman"/>
          <w:color w:val="000000"/>
          <w:sz w:val="26"/>
          <w:szCs w:val="26"/>
        </w:rPr>
        <w:tab/>
        <w:t>Т.В. Волошина</w:t>
      </w:r>
    </w:p>
    <w:p w14:paraId="0799B416" w14:textId="77777777" w:rsidR="00597716" w:rsidRDefault="00597716" w:rsidP="00597716">
      <w:pPr>
        <w:tabs>
          <w:tab w:val="left" w:pos="720"/>
        </w:tabs>
      </w:pPr>
    </w:p>
    <w:p w14:paraId="2E9E76BA" w14:textId="77777777" w:rsidR="00597716" w:rsidRDefault="00597716" w:rsidP="00597716">
      <w:pPr>
        <w:tabs>
          <w:tab w:val="left" w:pos="720"/>
        </w:tabs>
      </w:pPr>
    </w:p>
    <w:p w14:paraId="103D8308" w14:textId="77777777" w:rsidR="00597716" w:rsidRDefault="00597716" w:rsidP="00597716">
      <w:pPr>
        <w:tabs>
          <w:tab w:val="left" w:pos="720"/>
        </w:tabs>
      </w:pPr>
    </w:p>
    <w:p w14:paraId="22D88BFF" w14:textId="77777777" w:rsidR="00597716" w:rsidRDefault="00597716" w:rsidP="00597716">
      <w:pPr>
        <w:tabs>
          <w:tab w:val="left" w:pos="720"/>
        </w:tabs>
      </w:pPr>
    </w:p>
    <w:p w14:paraId="687F710D" w14:textId="77777777" w:rsidR="00597716" w:rsidRDefault="00597716" w:rsidP="00597716">
      <w:pPr>
        <w:tabs>
          <w:tab w:val="left" w:pos="720"/>
        </w:tabs>
      </w:pPr>
    </w:p>
    <w:p w14:paraId="7C21017F" w14:textId="77777777" w:rsidR="00597716" w:rsidRDefault="00597716" w:rsidP="00597716">
      <w:pPr>
        <w:tabs>
          <w:tab w:val="left" w:pos="720"/>
        </w:tabs>
      </w:pPr>
    </w:p>
    <w:p w14:paraId="1943560E" w14:textId="77777777" w:rsidR="00597716" w:rsidRDefault="00597716" w:rsidP="00597716">
      <w:pPr>
        <w:tabs>
          <w:tab w:val="left" w:pos="720"/>
        </w:tabs>
      </w:pPr>
    </w:p>
    <w:p w14:paraId="474926BC" w14:textId="77777777" w:rsidR="00597716" w:rsidRDefault="00597716" w:rsidP="00597716">
      <w:pPr>
        <w:tabs>
          <w:tab w:val="left" w:pos="720"/>
        </w:tabs>
      </w:pPr>
    </w:p>
    <w:p w14:paraId="5C5FD75B" w14:textId="77777777" w:rsidR="00597716" w:rsidRDefault="00597716" w:rsidP="00597716">
      <w:pPr>
        <w:tabs>
          <w:tab w:val="left" w:pos="720"/>
        </w:tabs>
      </w:pPr>
    </w:p>
    <w:p w14:paraId="63D5AED3" w14:textId="77777777" w:rsidR="00597716" w:rsidRDefault="00597716" w:rsidP="00597716">
      <w:pPr>
        <w:tabs>
          <w:tab w:val="left" w:pos="720"/>
        </w:tabs>
      </w:pPr>
    </w:p>
    <w:p w14:paraId="17A0BCA8" w14:textId="77777777" w:rsidR="00597716" w:rsidRDefault="00597716" w:rsidP="00597716">
      <w:pPr>
        <w:tabs>
          <w:tab w:val="left" w:pos="720"/>
        </w:tabs>
      </w:pPr>
    </w:p>
    <w:p w14:paraId="0C723102" w14:textId="77777777" w:rsidR="00597716" w:rsidRDefault="00597716" w:rsidP="00597716">
      <w:pPr>
        <w:tabs>
          <w:tab w:val="left" w:pos="720"/>
        </w:tabs>
      </w:pPr>
    </w:p>
    <w:p w14:paraId="13CEC124" w14:textId="77777777" w:rsidR="00597716" w:rsidRDefault="00597716" w:rsidP="00597716">
      <w:pPr>
        <w:tabs>
          <w:tab w:val="left" w:pos="720"/>
        </w:tabs>
      </w:pPr>
    </w:p>
    <w:p w14:paraId="7DD44A61" w14:textId="77777777" w:rsidR="00597716" w:rsidRDefault="00597716" w:rsidP="00597716">
      <w:pPr>
        <w:tabs>
          <w:tab w:val="left" w:pos="720"/>
        </w:tabs>
      </w:pPr>
    </w:p>
    <w:p w14:paraId="5436764E" w14:textId="77777777" w:rsidR="00597716" w:rsidRDefault="00597716" w:rsidP="00597716">
      <w:pPr>
        <w:tabs>
          <w:tab w:val="left" w:pos="720"/>
        </w:tabs>
      </w:pPr>
    </w:p>
    <w:p w14:paraId="48656CF8" w14:textId="77777777" w:rsidR="00597716" w:rsidRDefault="00597716" w:rsidP="00597716">
      <w:pPr>
        <w:tabs>
          <w:tab w:val="left" w:pos="720"/>
        </w:tabs>
      </w:pPr>
    </w:p>
    <w:p w14:paraId="76124FBD" w14:textId="77777777" w:rsidR="00597716" w:rsidRDefault="00597716" w:rsidP="00597716">
      <w:pPr>
        <w:tabs>
          <w:tab w:val="left" w:pos="720"/>
        </w:tabs>
      </w:pPr>
    </w:p>
    <w:p w14:paraId="378A0A36" w14:textId="77777777" w:rsidR="00597716" w:rsidRDefault="00597716" w:rsidP="00597716">
      <w:pPr>
        <w:tabs>
          <w:tab w:val="left" w:pos="720"/>
        </w:tabs>
      </w:pPr>
    </w:p>
    <w:p w14:paraId="45B67988" w14:textId="77777777" w:rsidR="00597716" w:rsidRDefault="00597716" w:rsidP="00597716">
      <w:pPr>
        <w:tabs>
          <w:tab w:val="left" w:pos="720"/>
        </w:tabs>
      </w:pPr>
    </w:p>
    <w:p w14:paraId="04612DED" w14:textId="77777777" w:rsidR="00597716" w:rsidRDefault="00597716" w:rsidP="00597716">
      <w:pPr>
        <w:tabs>
          <w:tab w:val="left" w:pos="720"/>
        </w:tabs>
      </w:pPr>
    </w:p>
    <w:p w14:paraId="1F2B9692" w14:textId="77777777" w:rsidR="00597716" w:rsidRDefault="00597716" w:rsidP="00597716">
      <w:pPr>
        <w:tabs>
          <w:tab w:val="left" w:pos="720"/>
        </w:tabs>
      </w:pPr>
    </w:p>
    <w:p w14:paraId="663C1EBA" w14:textId="77777777" w:rsidR="00597716" w:rsidRDefault="00597716" w:rsidP="00597716">
      <w:pPr>
        <w:tabs>
          <w:tab w:val="left" w:pos="720"/>
        </w:tabs>
      </w:pPr>
    </w:p>
    <w:p w14:paraId="2B73AE8C" w14:textId="77777777" w:rsidR="00597716" w:rsidRDefault="00597716" w:rsidP="00597716">
      <w:pPr>
        <w:sectPr w:rsidR="00597716">
          <w:pgSz w:w="12240" w:h="15840"/>
          <w:pgMar w:top="568" w:right="567" w:bottom="709" w:left="1701" w:header="720" w:footer="720" w:gutter="0"/>
          <w:cols w:space="720"/>
          <w:docGrid w:linePitch="360"/>
        </w:sectPr>
      </w:pPr>
    </w:p>
    <w:p w14:paraId="298111C6" w14:textId="77777777" w:rsidR="00597716" w:rsidRPr="00597716" w:rsidRDefault="00597716" w:rsidP="00597716">
      <w:pPr>
        <w:ind w:left="6804"/>
        <w:rPr>
          <w:rFonts w:ascii="Times New Roman" w:hAnsi="Times New Roman" w:cs="Times New Roman"/>
        </w:rPr>
      </w:pPr>
    </w:p>
    <w:p w14:paraId="57939BC4"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Про затвердження проекту землеустрою щодо</w:t>
      </w:r>
    </w:p>
    <w:p w14:paraId="54CB88F1"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відведення земельної ділянки зі зміною цільового</w:t>
      </w:r>
    </w:p>
    <w:p w14:paraId="1F515E1E"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призначення для продажу права оренди на неї</w:t>
      </w:r>
    </w:p>
    <w:p w14:paraId="0F947334"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на земельних торгах</w:t>
      </w:r>
    </w:p>
    <w:p w14:paraId="4D143E3F" w14:textId="77777777" w:rsidR="00597716" w:rsidRPr="00597716" w:rsidRDefault="00597716" w:rsidP="00597716">
      <w:pPr>
        <w:jc w:val="both"/>
        <w:rPr>
          <w:rFonts w:ascii="Times New Roman" w:hAnsi="Times New Roman" w:cs="Times New Roman"/>
          <w:i/>
        </w:rPr>
      </w:pPr>
    </w:p>
    <w:p w14:paraId="1CA4E51C"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звернення Виконавця земельних торгів ПП «Фірма «СОМГІЗ»</w:t>
      </w:r>
      <w:r w:rsidRPr="00597716">
        <w:rPr>
          <w:rFonts w:ascii="Times New Roman" w:hAnsi="Times New Roman" w:cs="Times New Roman"/>
          <w:color w:val="FF0000"/>
        </w:rPr>
        <w:t xml:space="preserve"> </w:t>
      </w:r>
      <w:r w:rsidRPr="00597716">
        <w:rPr>
          <w:rFonts w:ascii="Times New Roman" w:hAnsi="Times New Roman" w:cs="Times New Roman"/>
        </w:rPr>
        <w:t>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3</w:t>
      </w:r>
      <w:r w:rsidRPr="00597716">
        <w:rPr>
          <w:rFonts w:ascii="Times New Roman" w:hAnsi="Times New Roman" w:cs="Times New Roman"/>
          <w:lang w:eastAsia="uk-UA"/>
        </w:rPr>
        <w:t>,2009га</w:t>
      </w:r>
      <w:r w:rsidRPr="00597716">
        <w:rPr>
          <w:rFonts w:ascii="Times New Roman" w:hAnsi="Times New Roman" w:cs="Times New Roman"/>
        </w:rPr>
        <w:t xml:space="preserve">, що розташована: Донецька обл., Бахмутський район, Сіверська міська рада (за межами населеного пункту); кадастровий номер: 1420910400:00:001:1263, розробленого ФОП </w:t>
      </w:r>
      <w:proofErr w:type="spellStart"/>
      <w:r w:rsidRPr="00597716">
        <w:rPr>
          <w:rFonts w:ascii="Times New Roman" w:hAnsi="Times New Roman" w:cs="Times New Roman"/>
        </w:rPr>
        <w:t>Кропівкіна</w:t>
      </w:r>
      <w:proofErr w:type="spellEnd"/>
      <w:r w:rsidRPr="00597716">
        <w:rPr>
          <w:rFonts w:ascii="Times New Roman" w:hAnsi="Times New Roman" w:cs="Times New Roman"/>
        </w:rPr>
        <w:t xml:space="preserve"> О.В., </w:t>
      </w:r>
      <w:r w:rsidRPr="00597716">
        <w:rPr>
          <w:rFonts w:ascii="Times New Roman" w:hAnsi="Times New Roman" w:cs="Times New Roman"/>
          <w:color w:val="FF0000"/>
        </w:rPr>
        <w:t xml:space="preserve">службову записку начальника відділу земельних відносин, екології та охорони природного середовища </w:t>
      </w:r>
      <w:proofErr w:type="spellStart"/>
      <w:r w:rsidRPr="00597716">
        <w:rPr>
          <w:rFonts w:ascii="Times New Roman" w:hAnsi="Times New Roman" w:cs="Times New Roman"/>
          <w:color w:val="FF0000"/>
        </w:rPr>
        <w:t>Виниченко</w:t>
      </w:r>
      <w:proofErr w:type="spellEnd"/>
      <w:r w:rsidRPr="00597716">
        <w:rPr>
          <w:rFonts w:ascii="Times New Roman" w:hAnsi="Times New Roman" w:cs="Times New Roman"/>
          <w:color w:val="FF0000"/>
        </w:rPr>
        <w:t xml:space="preserve"> В.В. від _____№____ </w:t>
      </w:r>
      <w:r w:rsidRPr="00597716">
        <w:rPr>
          <w:rFonts w:ascii="Times New Roman" w:hAnsi="Times New Roman" w:cs="Times New Roman"/>
        </w:rPr>
        <w:t>, керуючись ст.26 Закону України «Про місцеве самоврядування в Україні», ст.ст.12, 127, 128, 135-139 Земельного кодексу України  міська рада</w:t>
      </w:r>
    </w:p>
    <w:p w14:paraId="7CF61E10" w14:textId="77777777" w:rsidR="00597716" w:rsidRPr="00597716" w:rsidRDefault="00597716" w:rsidP="00597716">
      <w:pPr>
        <w:jc w:val="both"/>
        <w:rPr>
          <w:rFonts w:ascii="Times New Roman" w:hAnsi="Times New Roman" w:cs="Times New Roman"/>
        </w:rPr>
      </w:pPr>
    </w:p>
    <w:p w14:paraId="08EC432D"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6AD9D675" w14:textId="77777777" w:rsidR="00597716" w:rsidRPr="00597716" w:rsidRDefault="00597716" w:rsidP="00597716">
      <w:pPr>
        <w:ind w:left="630"/>
        <w:jc w:val="both"/>
        <w:rPr>
          <w:rFonts w:ascii="Times New Roman" w:hAnsi="Times New Roman" w:cs="Times New Roman"/>
        </w:rPr>
      </w:pPr>
    </w:p>
    <w:p w14:paraId="420540C9" w14:textId="77777777" w:rsidR="00597716" w:rsidRPr="00597716" w:rsidRDefault="00597716" w:rsidP="00597716">
      <w:pPr>
        <w:pStyle w:val="af5"/>
        <w:numPr>
          <w:ilvl w:val="0"/>
          <w:numId w:val="14"/>
        </w:numPr>
        <w:jc w:val="both"/>
        <w:rPr>
          <w:rFonts w:ascii="Times New Roman" w:hAnsi="Times New Roman" w:cs="Times New Roman"/>
          <w:sz w:val="24"/>
          <w:szCs w:val="24"/>
          <w:lang w:val="uk-UA"/>
        </w:rPr>
      </w:pPr>
      <w:proofErr w:type="spellStart"/>
      <w:r w:rsidRPr="00597716">
        <w:rPr>
          <w:rFonts w:ascii="Times New Roman" w:hAnsi="Times New Roman" w:cs="Times New Roman"/>
          <w:sz w:val="24"/>
          <w:szCs w:val="24"/>
        </w:rPr>
        <w:t>Затвердити</w:t>
      </w:r>
      <w:proofErr w:type="spellEnd"/>
      <w:r w:rsidRPr="00597716">
        <w:rPr>
          <w:rFonts w:ascii="Times New Roman" w:hAnsi="Times New Roman" w:cs="Times New Roman"/>
          <w:sz w:val="24"/>
          <w:szCs w:val="24"/>
        </w:rPr>
        <w:t xml:space="preserve"> проект </w:t>
      </w:r>
      <w:proofErr w:type="spellStart"/>
      <w:r w:rsidRPr="00597716">
        <w:rPr>
          <w:rFonts w:ascii="Times New Roman" w:hAnsi="Times New Roman" w:cs="Times New Roman"/>
          <w:sz w:val="24"/>
          <w:szCs w:val="24"/>
        </w:rPr>
        <w:t>землеустрою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щодо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відведення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ділянки</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зі</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зміною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цільового</w:t>
      </w:r>
      <w:proofErr w:type="spellEnd"/>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призначення</w:t>
      </w:r>
      <w:proofErr w:type="spellEnd"/>
      <w:r w:rsidRPr="00597716">
        <w:rPr>
          <w:rFonts w:ascii="Times New Roman" w:hAnsi="Times New Roman" w:cs="Times New Roman"/>
          <w:sz w:val="24"/>
          <w:szCs w:val="24"/>
        </w:rPr>
        <w:t xml:space="preserve"> </w:t>
      </w:r>
      <w:proofErr w:type="gramStart"/>
      <w:r w:rsidRPr="00597716">
        <w:rPr>
          <w:rFonts w:ascii="Times New Roman" w:hAnsi="Times New Roman" w:cs="Times New Roman"/>
          <w:sz w:val="24"/>
          <w:szCs w:val="24"/>
        </w:rPr>
        <w:t>для продажу</w:t>
      </w:r>
      <w:proofErr w:type="gramEnd"/>
      <w:r w:rsidRPr="00597716">
        <w:rPr>
          <w:rFonts w:ascii="Times New Roman" w:hAnsi="Times New Roman" w:cs="Times New Roman"/>
          <w:sz w:val="24"/>
          <w:szCs w:val="24"/>
        </w:rPr>
        <w:t xml:space="preserve"> права </w:t>
      </w:r>
      <w:proofErr w:type="spellStart"/>
      <w:r w:rsidRPr="00597716">
        <w:rPr>
          <w:rFonts w:ascii="Times New Roman" w:hAnsi="Times New Roman" w:cs="Times New Roman"/>
          <w:sz w:val="24"/>
          <w:szCs w:val="24"/>
        </w:rPr>
        <w:t>оренди</w:t>
      </w:r>
      <w:proofErr w:type="spellEnd"/>
      <w:r w:rsidRPr="00597716">
        <w:rPr>
          <w:rFonts w:ascii="Times New Roman" w:hAnsi="Times New Roman" w:cs="Times New Roman"/>
          <w:sz w:val="24"/>
          <w:szCs w:val="24"/>
        </w:rPr>
        <w:t xml:space="preserve"> на </w:t>
      </w:r>
      <w:proofErr w:type="spellStart"/>
      <w:r w:rsidRPr="00597716">
        <w:rPr>
          <w:rFonts w:ascii="Times New Roman" w:hAnsi="Times New Roman" w:cs="Times New Roman"/>
          <w:sz w:val="24"/>
          <w:szCs w:val="24"/>
        </w:rPr>
        <w:t>неї</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на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торгах для </w:t>
      </w:r>
      <w:proofErr w:type="spellStart"/>
      <w:r w:rsidRPr="00597716">
        <w:rPr>
          <w:rFonts w:ascii="Times New Roman" w:hAnsi="Times New Roman" w:cs="Times New Roman"/>
          <w:sz w:val="24"/>
          <w:szCs w:val="24"/>
        </w:rPr>
        <w:t>ведення</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товарного</w:t>
      </w:r>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 xml:space="preserve">сільськогосподарського виробництва </w:t>
      </w:r>
      <w:r w:rsidRPr="00597716">
        <w:rPr>
          <w:rFonts w:ascii="Times New Roman" w:hAnsi="Times New Roman" w:cs="Times New Roman"/>
          <w:sz w:val="24"/>
          <w:szCs w:val="24"/>
        </w:rPr>
        <w:t>(КВЦПЗ 01.01),</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площею</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rPr>
        <w:t>3,2009га</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розташована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Донецька</w:t>
      </w:r>
      <w:proofErr w:type="spellEnd"/>
      <w:r w:rsidRPr="00597716">
        <w:rPr>
          <w:rFonts w:ascii="Times New Roman" w:hAnsi="Times New Roman" w:cs="Times New Roman"/>
          <w:sz w:val="24"/>
          <w:szCs w:val="24"/>
        </w:rPr>
        <w:t xml:space="preserve"> обл.,</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Бахмутськи</w:t>
      </w:r>
      <w:proofErr w:type="spellEnd"/>
      <w:r w:rsidRPr="00597716">
        <w:rPr>
          <w:rFonts w:ascii="Times New Roman" w:hAnsi="Times New Roman" w:cs="Times New Roman"/>
          <w:sz w:val="24"/>
          <w:szCs w:val="24"/>
          <w:lang w:val="uk-UA"/>
        </w:rPr>
        <w:t>й</w:t>
      </w:r>
      <w:r w:rsidRPr="00597716">
        <w:rPr>
          <w:rFonts w:ascii="Times New Roman" w:hAnsi="Times New Roman" w:cs="Times New Roman"/>
          <w:sz w:val="24"/>
          <w:szCs w:val="24"/>
        </w:rPr>
        <w:t xml:space="preserve"> район, </w:t>
      </w:r>
      <w:proofErr w:type="spellStart"/>
      <w:r w:rsidRPr="00597716">
        <w:rPr>
          <w:rFonts w:ascii="Times New Roman" w:hAnsi="Times New Roman" w:cs="Times New Roman"/>
          <w:sz w:val="24"/>
          <w:szCs w:val="24"/>
        </w:rPr>
        <w:t>Сіверська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міська</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рада (за межами </w:t>
      </w:r>
      <w:proofErr w:type="spellStart"/>
      <w:r w:rsidRPr="00597716">
        <w:rPr>
          <w:rFonts w:ascii="Times New Roman" w:hAnsi="Times New Roman" w:cs="Times New Roman"/>
          <w:sz w:val="24"/>
          <w:szCs w:val="24"/>
        </w:rPr>
        <w:t>населеного</w:t>
      </w:r>
      <w:proofErr w:type="spellEnd"/>
      <w:r w:rsidRPr="00597716">
        <w:rPr>
          <w:rFonts w:ascii="Times New Roman" w:hAnsi="Times New Roman" w:cs="Times New Roman"/>
          <w:sz w:val="24"/>
          <w:szCs w:val="24"/>
        </w:rPr>
        <w:t xml:space="preserve"> пункту);</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кадастровий</w:t>
      </w:r>
      <w:proofErr w:type="spellEnd"/>
      <w:r w:rsidRPr="00597716">
        <w:rPr>
          <w:rFonts w:ascii="Times New Roman" w:hAnsi="Times New Roman" w:cs="Times New Roman"/>
          <w:sz w:val="24"/>
          <w:szCs w:val="24"/>
        </w:rPr>
        <w:t xml:space="preserve"> номер: 1420910400:00:001:126</w:t>
      </w:r>
      <w:r w:rsidRPr="00597716">
        <w:rPr>
          <w:rFonts w:ascii="Times New Roman" w:hAnsi="Times New Roman" w:cs="Times New Roman"/>
          <w:sz w:val="24"/>
          <w:szCs w:val="24"/>
          <w:lang w:val="uk-UA"/>
        </w:rPr>
        <w:t>3</w:t>
      </w:r>
      <w:r w:rsidRPr="00597716">
        <w:rPr>
          <w:rFonts w:ascii="Times New Roman" w:hAnsi="Times New Roman" w:cs="Times New Roman"/>
          <w:sz w:val="24"/>
          <w:szCs w:val="24"/>
          <w:lang w:val="uk-UA" w:eastAsia="ru-RU"/>
        </w:rPr>
        <w:t>.</w:t>
      </w:r>
    </w:p>
    <w:p w14:paraId="5E9349A4" w14:textId="77777777" w:rsidR="00597716" w:rsidRPr="00597716" w:rsidRDefault="00597716" w:rsidP="00597716">
      <w:pPr>
        <w:pStyle w:val="af5"/>
        <w:numPr>
          <w:ilvl w:val="0"/>
          <w:numId w:val="14"/>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Змінити цільове призначення земельної ділянки площею </w:t>
      </w:r>
      <w:r w:rsidRPr="00597716">
        <w:rPr>
          <w:rFonts w:ascii="Times New Roman" w:hAnsi="Times New Roman" w:cs="Times New Roman"/>
          <w:sz w:val="24"/>
          <w:szCs w:val="24"/>
          <w:lang w:val="uk-UA" w:eastAsia="uk-UA"/>
        </w:rPr>
        <w:t>3,2009га</w:t>
      </w:r>
      <w:r w:rsidRPr="00597716">
        <w:rPr>
          <w:rFonts w:ascii="Times New Roman" w:hAnsi="Times New Roman" w:cs="Times New Roman"/>
          <w:sz w:val="24"/>
          <w:szCs w:val="24"/>
          <w:lang w:val="uk-UA"/>
        </w:rPr>
        <w:t>; кадастровий номер: 1420910400:00:001:1263, що розташована: Донецька обл., Бахмутський район, Сіверська міська рада (за межами населеного пункту)  із «</w:t>
      </w:r>
      <w:r w:rsidRPr="00597716">
        <w:rPr>
          <w:rFonts w:ascii="Times New Roman" w:hAnsi="Times New Roman" w:cs="Times New Roman"/>
          <w:color w:val="333333"/>
          <w:sz w:val="24"/>
          <w:szCs w:val="24"/>
          <w:lang w:val="uk-UA"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597716">
        <w:rPr>
          <w:rFonts w:ascii="Times New Roman" w:hAnsi="Times New Roman" w:cs="Times New Roman"/>
          <w:sz w:val="24"/>
          <w:szCs w:val="24"/>
          <w:lang w:val="uk-UA"/>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537D04A0" w14:textId="77777777" w:rsidR="00597716" w:rsidRPr="00597716" w:rsidRDefault="00597716" w:rsidP="00597716">
      <w:pPr>
        <w:pStyle w:val="af5"/>
        <w:numPr>
          <w:ilvl w:val="0"/>
          <w:numId w:val="14"/>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7E27451D" w14:textId="77777777" w:rsidR="00597716" w:rsidRPr="00597716" w:rsidRDefault="00597716" w:rsidP="00597716">
      <w:pPr>
        <w:numPr>
          <w:ilvl w:val="0"/>
          <w:numId w:val="14"/>
        </w:numPr>
        <w:spacing w:after="0" w:line="240" w:lineRule="auto"/>
        <w:jc w:val="both"/>
        <w:rPr>
          <w:rFonts w:ascii="Times New Roman" w:hAnsi="Times New Roman" w:cs="Times New Roman"/>
          <w:color w:val="000000"/>
          <w:spacing w:val="-5"/>
        </w:rPr>
      </w:pPr>
      <w:r w:rsidRPr="00597716">
        <w:rPr>
          <w:rFonts w:ascii="Times New Roman" w:hAnsi="Times New Roman" w:cs="Times New Roman"/>
        </w:rPr>
        <w:t xml:space="preserve">Контроль за виконанням даного рішення покласти на </w:t>
      </w:r>
      <w:r w:rsidRPr="00597716">
        <w:rPr>
          <w:rFonts w:ascii="Times New Roman" w:hAnsi="Times New Roman" w:cs="Times New Roman"/>
          <w:color w:val="FF0000"/>
        </w:rPr>
        <w:t>постійну комісію  з питань житлово-комунального господарства, землекористування та екології (Бабенко).</w:t>
      </w:r>
    </w:p>
    <w:p w14:paraId="43936551"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rPr>
        <w:t>Міський голова                                                                        А.О. Черняєв</w:t>
      </w:r>
    </w:p>
    <w:p w14:paraId="0FFBF6B2" w14:textId="77777777" w:rsidR="00597716" w:rsidRPr="00597716" w:rsidRDefault="00597716" w:rsidP="00597716">
      <w:pPr>
        <w:pStyle w:val="WW-"/>
        <w:spacing w:line="480" w:lineRule="auto"/>
        <w:rPr>
          <w:sz w:val="26"/>
          <w:szCs w:val="26"/>
          <w:highlight w:val="white"/>
          <w:lang w:val="uk-UA"/>
        </w:rPr>
      </w:pPr>
    </w:p>
    <w:p w14:paraId="4E5D0F62" w14:textId="6323F4F2" w:rsidR="0091162A" w:rsidRPr="00597716" w:rsidRDefault="0091162A" w:rsidP="00060E1C">
      <w:pPr>
        <w:rPr>
          <w:rFonts w:ascii="Times New Roman" w:hAnsi="Times New Roman" w:cs="Times New Roman"/>
        </w:rPr>
      </w:pPr>
    </w:p>
    <w:p w14:paraId="7578D9A7" w14:textId="3842D188" w:rsidR="0091162A" w:rsidRPr="00597716" w:rsidRDefault="0091162A" w:rsidP="00060E1C">
      <w:pPr>
        <w:rPr>
          <w:rFonts w:ascii="Times New Roman" w:hAnsi="Times New Roman" w:cs="Times New Roman"/>
        </w:rPr>
      </w:pPr>
    </w:p>
    <w:p w14:paraId="766D1D9A" w14:textId="53159CEC" w:rsidR="0091162A" w:rsidRPr="00597716" w:rsidRDefault="0091162A" w:rsidP="00060E1C">
      <w:pPr>
        <w:rPr>
          <w:rFonts w:ascii="Times New Roman" w:hAnsi="Times New Roman" w:cs="Times New Roman"/>
        </w:rPr>
      </w:pPr>
    </w:p>
    <w:p w14:paraId="7F31ECDC" w14:textId="3958C00A" w:rsidR="0091162A" w:rsidRPr="00597716" w:rsidRDefault="0091162A" w:rsidP="00060E1C">
      <w:pPr>
        <w:rPr>
          <w:rFonts w:ascii="Times New Roman" w:hAnsi="Times New Roman" w:cs="Times New Roman"/>
        </w:rPr>
      </w:pPr>
    </w:p>
    <w:p w14:paraId="1CCC0CE3" w14:textId="5B171E5B" w:rsidR="0091162A" w:rsidRPr="00597716" w:rsidRDefault="0091162A" w:rsidP="00060E1C">
      <w:pPr>
        <w:rPr>
          <w:rFonts w:ascii="Times New Roman" w:hAnsi="Times New Roman" w:cs="Times New Roman"/>
        </w:rPr>
      </w:pPr>
    </w:p>
    <w:p w14:paraId="13128BF7" w14:textId="77777777" w:rsidR="00597716" w:rsidRPr="00597716" w:rsidRDefault="00597716" w:rsidP="00597716">
      <w:pPr>
        <w:ind w:left="6804"/>
        <w:rPr>
          <w:rFonts w:ascii="Times New Roman" w:hAnsi="Times New Roman" w:cs="Times New Roman"/>
        </w:rPr>
      </w:pPr>
    </w:p>
    <w:p w14:paraId="49904B56"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lastRenderedPageBreak/>
        <w:t>Про затвердження проекту землеустрою щодо</w:t>
      </w:r>
    </w:p>
    <w:p w14:paraId="3FA6FC75"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відведення земельної ділянки зі зміною цільового</w:t>
      </w:r>
    </w:p>
    <w:p w14:paraId="042FE2A8"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призначення для продажу права оренди на неї</w:t>
      </w:r>
    </w:p>
    <w:p w14:paraId="3C170BD1"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на земельних торгах </w:t>
      </w:r>
    </w:p>
    <w:p w14:paraId="5B2D2106" w14:textId="77777777" w:rsidR="00597716" w:rsidRPr="00597716" w:rsidRDefault="00597716" w:rsidP="00597716">
      <w:pPr>
        <w:jc w:val="both"/>
        <w:rPr>
          <w:rFonts w:ascii="Times New Roman" w:hAnsi="Times New Roman" w:cs="Times New Roman"/>
          <w:i/>
        </w:rPr>
      </w:pPr>
    </w:p>
    <w:p w14:paraId="6D58C3AF"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звернення Виконавця земельних торгів ПП «Фірма «СОМГІЗ» </w:t>
      </w:r>
      <w:proofErr w:type="spellStart"/>
      <w:r w:rsidRPr="00597716">
        <w:rPr>
          <w:rFonts w:ascii="Times New Roman" w:hAnsi="Times New Roman" w:cs="Times New Roman"/>
        </w:rPr>
        <w:t>вих</w:t>
      </w:r>
      <w:proofErr w:type="spellEnd"/>
      <w:r w:rsidRPr="00597716">
        <w:rPr>
          <w:rFonts w:ascii="Times New Roman" w:hAnsi="Times New Roman" w:cs="Times New Roman"/>
        </w:rPr>
        <w:t>. №286 від 19.02.2021р.</w:t>
      </w:r>
      <w:r w:rsidRPr="00597716">
        <w:rPr>
          <w:rFonts w:ascii="Times New Roman" w:hAnsi="Times New Roman" w:cs="Times New Roman"/>
          <w:color w:val="FF0000"/>
        </w:rPr>
        <w:t xml:space="preserve"> </w:t>
      </w:r>
      <w:r w:rsidRPr="00597716">
        <w:rPr>
          <w:rFonts w:ascii="Times New Roman" w:hAnsi="Times New Roman" w:cs="Times New Roman"/>
        </w:rPr>
        <w:t>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5</w:t>
      </w:r>
      <w:r w:rsidRPr="00597716">
        <w:rPr>
          <w:rFonts w:ascii="Times New Roman" w:hAnsi="Times New Roman" w:cs="Times New Roman"/>
          <w:lang w:eastAsia="uk-UA"/>
        </w:rPr>
        <w:t>,1066га</w:t>
      </w:r>
      <w:r w:rsidRPr="00597716">
        <w:rPr>
          <w:rFonts w:ascii="Times New Roman" w:hAnsi="Times New Roman" w:cs="Times New Roman"/>
        </w:rPr>
        <w:t xml:space="preserve">, що розташована: Донецька обл., Бахмутський район, Сіверська міська рада (за межами населеного пункту); кадастровий номер: 1420910400:00:001:1264, розробленого ФОП </w:t>
      </w:r>
      <w:proofErr w:type="spellStart"/>
      <w:r w:rsidRPr="00597716">
        <w:rPr>
          <w:rFonts w:ascii="Times New Roman" w:hAnsi="Times New Roman" w:cs="Times New Roman"/>
        </w:rPr>
        <w:t>Кропівкіна</w:t>
      </w:r>
      <w:proofErr w:type="spellEnd"/>
      <w:r w:rsidRPr="00597716">
        <w:rPr>
          <w:rFonts w:ascii="Times New Roman" w:hAnsi="Times New Roman" w:cs="Times New Roman"/>
        </w:rPr>
        <w:t xml:space="preserve"> О.В., </w:t>
      </w:r>
      <w:r w:rsidRPr="00597716">
        <w:rPr>
          <w:rFonts w:ascii="Times New Roman" w:hAnsi="Times New Roman" w:cs="Times New Roman"/>
          <w:color w:val="FF0000"/>
        </w:rPr>
        <w:t xml:space="preserve">службову записку начальника відділу земельних відносин, екології та охорони природного середовища </w:t>
      </w:r>
      <w:proofErr w:type="spellStart"/>
      <w:r w:rsidRPr="00597716">
        <w:rPr>
          <w:rFonts w:ascii="Times New Roman" w:hAnsi="Times New Roman" w:cs="Times New Roman"/>
          <w:color w:val="FF0000"/>
        </w:rPr>
        <w:t>Виниченко</w:t>
      </w:r>
      <w:proofErr w:type="spellEnd"/>
      <w:r w:rsidRPr="00597716">
        <w:rPr>
          <w:rFonts w:ascii="Times New Roman" w:hAnsi="Times New Roman" w:cs="Times New Roman"/>
          <w:color w:val="FF0000"/>
        </w:rPr>
        <w:t xml:space="preserve"> В.В. від _____№____ </w:t>
      </w:r>
      <w:r w:rsidRPr="00597716">
        <w:rPr>
          <w:rFonts w:ascii="Times New Roman" w:hAnsi="Times New Roman" w:cs="Times New Roman"/>
        </w:rPr>
        <w:t>, керуючись ст.26 Закону України «Про місцеве самоврядування в Україні», ст.ст.12, 127, 128, 135-139 Земельного кодексу України  міська рада</w:t>
      </w:r>
    </w:p>
    <w:p w14:paraId="01580EFB" w14:textId="77777777" w:rsidR="00597716" w:rsidRPr="00597716" w:rsidRDefault="00597716" w:rsidP="00597716">
      <w:pPr>
        <w:jc w:val="both"/>
        <w:rPr>
          <w:rFonts w:ascii="Times New Roman" w:hAnsi="Times New Roman" w:cs="Times New Roman"/>
        </w:rPr>
      </w:pPr>
    </w:p>
    <w:p w14:paraId="2A437725"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793E969D" w14:textId="77777777" w:rsidR="00597716" w:rsidRPr="00597716" w:rsidRDefault="00597716" w:rsidP="00597716">
      <w:pPr>
        <w:pStyle w:val="af5"/>
        <w:numPr>
          <w:ilvl w:val="0"/>
          <w:numId w:val="15"/>
        </w:numPr>
        <w:jc w:val="both"/>
        <w:rPr>
          <w:rFonts w:ascii="Times New Roman" w:hAnsi="Times New Roman" w:cs="Times New Roman"/>
          <w:sz w:val="24"/>
          <w:szCs w:val="24"/>
          <w:lang w:val="uk-UA"/>
        </w:rPr>
      </w:pPr>
      <w:proofErr w:type="spellStart"/>
      <w:r w:rsidRPr="00597716">
        <w:rPr>
          <w:rFonts w:ascii="Times New Roman" w:hAnsi="Times New Roman" w:cs="Times New Roman"/>
          <w:sz w:val="24"/>
          <w:szCs w:val="24"/>
        </w:rPr>
        <w:t>Затвердити</w:t>
      </w:r>
      <w:proofErr w:type="spellEnd"/>
      <w:r w:rsidRPr="00597716">
        <w:rPr>
          <w:rFonts w:ascii="Times New Roman" w:hAnsi="Times New Roman" w:cs="Times New Roman"/>
          <w:sz w:val="24"/>
          <w:szCs w:val="24"/>
        </w:rPr>
        <w:t xml:space="preserve"> проект </w:t>
      </w:r>
      <w:proofErr w:type="spellStart"/>
      <w:r w:rsidRPr="00597716">
        <w:rPr>
          <w:rFonts w:ascii="Times New Roman" w:hAnsi="Times New Roman" w:cs="Times New Roman"/>
          <w:sz w:val="24"/>
          <w:szCs w:val="24"/>
        </w:rPr>
        <w:t>землеустрою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щодо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відведення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ділянки</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зі</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зміною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цільового</w:t>
      </w:r>
      <w:proofErr w:type="spellEnd"/>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призначення</w:t>
      </w:r>
      <w:proofErr w:type="spellEnd"/>
      <w:r w:rsidRPr="00597716">
        <w:rPr>
          <w:rFonts w:ascii="Times New Roman" w:hAnsi="Times New Roman" w:cs="Times New Roman"/>
          <w:sz w:val="24"/>
          <w:szCs w:val="24"/>
        </w:rPr>
        <w:t xml:space="preserve"> </w:t>
      </w:r>
      <w:proofErr w:type="gramStart"/>
      <w:r w:rsidRPr="00597716">
        <w:rPr>
          <w:rFonts w:ascii="Times New Roman" w:hAnsi="Times New Roman" w:cs="Times New Roman"/>
          <w:sz w:val="24"/>
          <w:szCs w:val="24"/>
        </w:rPr>
        <w:t>для продажу</w:t>
      </w:r>
      <w:proofErr w:type="gramEnd"/>
      <w:r w:rsidRPr="00597716">
        <w:rPr>
          <w:rFonts w:ascii="Times New Roman" w:hAnsi="Times New Roman" w:cs="Times New Roman"/>
          <w:sz w:val="24"/>
          <w:szCs w:val="24"/>
        </w:rPr>
        <w:t xml:space="preserve"> права </w:t>
      </w:r>
      <w:proofErr w:type="spellStart"/>
      <w:r w:rsidRPr="00597716">
        <w:rPr>
          <w:rFonts w:ascii="Times New Roman" w:hAnsi="Times New Roman" w:cs="Times New Roman"/>
          <w:sz w:val="24"/>
          <w:szCs w:val="24"/>
        </w:rPr>
        <w:t>оренди</w:t>
      </w:r>
      <w:proofErr w:type="spellEnd"/>
      <w:r w:rsidRPr="00597716">
        <w:rPr>
          <w:rFonts w:ascii="Times New Roman" w:hAnsi="Times New Roman" w:cs="Times New Roman"/>
          <w:sz w:val="24"/>
          <w:szCs w:val="24"/>
        </w:rPr>
        <w:t xml:space="preserve"> на </w:t>
      </w:r>
      <w:proofErr w:type="spellStart"/>
      <w:r w:rsidRPr="00597716">
        <w:rPr>
          <w:rFonts w:ascii="Times New Roman" w:hAnsi="Times New Roman" w:cs="Times New Roman"/>
          <w:sz w:val="24"/>
          <w:szCs w:val="24"/>
        </w:rPr>
        <w:t>неї</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на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торгах для </w:t>
      </w:r>
      <w:proofErr w:type="spellStart"/>
      <w:r w:rsidRPr="00597716">
        <w:rPr>
          <w:rFonts w:ascii="Times New Roman" w:hAnsi="Times New Roman" w:cs="Times New Roman"/>
          <w:sz w:val="24"/>
          <w:szCs w:val="24"/>
        </w:rPr>
        <w:t>ведення</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товарного</w:t>
      </w:r>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 xml:space="preserve">сільськогосподарського виробництва </w:t>
      </w:r>
      <w:r w:rsidRPr="00597716">
        <w:rPr>
          <w:rFonts w:ascii="Times New Roman" w:hAnsi="Times New Roman" w:cs="Times New Roman"/>
          <w:sz w:val="24"/>
          <w:szCs w:val="24"/>
        </w:rPr>
        <w:t>(КВЦПЗ 01.01),</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площею</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rPr>
        <w:t>5,1066га</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розташована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Донецька</w:t>
      </w:r>
      <w:proofErr w:type="spellEnd"/>
      <w:r w:rsidRPr="00597716">
        <w:rPr>
          <w:rFonts w:ascii="Times New Roman" w:hAnsi="Times New Roman" w:cs="Times New Roman"/>
          <w:sz w:val="24"/>
          <w:szCs w:val="24"/>
        </w:rPr>
        <w:t xml:space="preserve"> обл.,</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Бахмутськи</w:t>
      </w:r>
      <w:proofErr w:type="spellEnd"/>
      <w:r w:rsidRPr="00597716">
        <w:rPr>
          <w:rFonts w:ascii="Times New Roman" w:hAnsi="Times New Roman" w:cs="Times New Roman"/>
          <w:sz w:val="24"/>
          <w:szCs w:val="24"/>
          <w:lang w:val="uk-UA"/>
        </w:rPr>
        <w:t>й</w:t>
      </w:r>
      <w:r w:rsidRPr="00597716">
        <w:rPr>
          <w:rFonts w:ascii="Times New Roman" w:hAnsi="Times New Roman" w:cs="Times New Roman"/>
          <w:sz w:val="24"/>
          <w:szCs w:val="24"/>
        </w:rPr>
        <w:t xml:space="preserve"> район, </w:t>
      </w:r>
      <w:proofErr w:type="spellStart"/>
      <w:r w:rsidRPr="00597716">
        <w:rPr>
          <w:rFonts w:ascii="Times New Roman" w:hAnsi="Times New Roman" w:cs="Times New Roman"/>
          <w:sz w:val="24"/>
          <w:szCs w:val="24"/>
        </w:rPr>
        <w:t>Сіверська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міська</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рада (за межами </w:t>
      </w:r>
      <w:proofErr w:type="spellStart"/>
      <w:r w:rsidRPr="00597716">
        <w:rPr>
          <w:rFonts w:ascii="Times New Roman" w:hAnsi="Times New Roman" w:cs="Times New Roman"/>
          <w:sz w:val="24"/>
          <w:szCs w:val="24"/>
        </w:rPr>
        <w:t>населеного</w:t>
      </w:r>
      <w:proofErr w:type="spellEnd"/>
      <w:r w:rsidRPr="00597716">
        <w:rPr>
          <w:rFonts w:ascii="Times New Roman" w:hAnsi="Times New Roman" w:cs="Times New Roman"/>
          <w:sz w:val="24"/>
          <w:szCs w:val="24"/>
        </w:rPr>
        <w:t xml:space="preserve"> пункту);</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кадастровий</w:t>
      </w:r>
      <w:proofErr w:type="spellEnd"/>
      <w:r w:rsidRPr="00597716">
        <w:rPr>
          <w:rFonts w:ascii="Times New Roman" w:hAnsi="Times New Roman" w:cs="Times New Roman"/>
          <w:sz w:val="24"/>
          <w:szCs w:val="24"/>
        </w:rPr>
        <w:t xml:space="preserve"> номер: 1420910400:00:001:126</w:t>
      </w:r>
      <w:r w:rsidRPr="00597716">
        <w:rPr>
          <w:rFonts w:ascii="Times New Roman" w:hAnsi="Times New Roman" w:cs="Times New Roman"/>
          <w:sz w:val="24"/>
          <w:szCs w:val="24"/>
          <w:lang w:val="uk-UA"/>
        </w:rPr>
        <w:t>4</w:t>
      </w:r>
      <w:r w:rsidRPr="00597716">
        <w:rPr>
          <w:rFonts w:ascii="Times New Roman" w:hAnsi="Times New Roman" w:cs="Times New Roman"/>
          <w:sz w:val="24"/>
          <w:szCs w:val="24"/>
          <w:lang w:val="uk-UA" w:eastAsia="ru-RU"/>
        </w:rPr>
        <w:t>.</w:t>
      </w:r>
    </w:p>
    <w:p w14:paraId="7124F803" w14:textId="77777777" w:rsidR="00597716" w:rsidRPr="00597716" w:rsidRDefault="00597716" w:rsidP="00597716">
      <w:pPr>
        <w:pStyle w:val="af5"/>
        <w:numPr>
          <w:ilvl w:val="0"/>
          <w:numId w:val="15"/>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Змінити цільове призначення земельної ділянки площею </w:t>
      </w:r>
      <w:r w:rsidRPr="00597716">
        <w:rPr>
          <w:rFonts w:ascii="Times New Roman" w:hAnsi="Times New Roman" w:cs="Times New Roman"/>
          <w:sz w:val="24"/>
          <w:szCs w:val="24"/>
          <w:lang w:val="uk-UA" w:eastAsia="uk-UA"/>
        </w:rPr>
        <w:t>5,1066га</w:t>
      </w:r>
      <w:r w:rsidRPr="00597716">
        <w:rPr>
          <w:rFonts w:ascii="Times New Roman" w:hAnsi="Times New Roman" w:cs="Times New Roman"/>
          <w:sz w:val="24"/>
          <w:szCs w:val="24"/>
          <w:lang w:val="uk-UA"/>
        </w:rPr>
        <w:t>; кадастровий номер: 1420910400:00:001:1264, що розташована: Донецька обл., Бахмутський район, Сіверська міська рада (за межами населеного пункту)  із «</w:t>
      </w:r>
      <w:r w:rsidRPr="00597716">
        <w:rPr>
          <w:rFonts w:ascii="Times New Roman" w:hAnsi="Times New Roman" w:cs="Times New Roman"/>
          <w:color w:val="333333"/>
          <w:sz w:val="24"/>
          <w:szCs w:val="24"/>
          <w:lang w:val="uk-UA"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597716">
        <w:rPr>
          <w:rFonts w:ascii="Times New Roman" w:hAnsi="Times New Roman" w:cs="Times New Roman"/>
          <w:sz w:val="24"/>
          <w:szCs w:val="24"/>
          <w:lang w:val="uk-UA"/>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324B6DC6" w14:textId="77777777" w:rsidR="00597716" w:rsidRPr="00597716" w:rsidRDefault="00597716" w:rsidP="00597716">
      <w:pPr>
        <w:pStyle w:val="af5"/>
        <w:numPr>
          <w:ilvl w:val="0"/>
          <w:numId w:val="15"/>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12BF00F3" w14:textId="77777777" w:rsidR="00597716" w:rsidRPr="00597716" w:rsidRDefault="00597716" w:rsidP="00597716">
      <w:pPr>
        <w:numPr>
          <w:ilvl w:val="0"/>
          <w:numId w:val="15"/>
        </w:numPr>
        <w:spacing w:after="0" w:line="240" w:lineRule="auto"/>
        <w:jc w:val="both"/>
        <w:rPr>
          <w:rFonts w:ascii="Times New Roman" w:hAnsi="Times New Roman" w:cs="Times New Roman"/>
        </w:rPr>
      </w:pPr>
      <w:r w:rsidRPr="00597716">
        <w:rPr>
          <w:rFonts w:ascii="Times New Roman" w:hAnsi="Times New Roman" w:cs="Times New Roman"/>
        </w:rPr>
        <w:t xml:space="preserve">Контроль за виконанням даного рішення покласти на </w:t>
      </w:r>
      <w:r w:rsidRPr="00597716">
        <w:rPr>
          <w:rFonts w:ascii="Times New Roman" w:hAnsi="Times New Roman" w:cs="Times New Roman"/>
          <w:color w:val="FF0000"/>
        </w:rPr>
        <w:t>постійну комісію  з питань житлово-комунального господарства, землекористування та екології (Бабенко).</w:t>
      </w:r>
    </w:p>
    <w:p w14:paraId="449430B6"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rPr>
        <w:t>Міський голова                                                                        А.О. Черняєв</w:t>
      </w:r>
    </w:p>
    <w:p w14:paraId="20F46440" w14:textId="5AB6A0E6" w:rsidR="0091162A" w:rsidRPr="00597716" w:rsidRDefault="0091162A" w:rsidP="00060E1C">
      <w:pPr>
        <w:rPr>
          <w:rFonts w:ascii="Times New Roman" w:hAnsi="Times New Roman" w:cs="Times New Roman"/>
        </w:rPr>
      </w:pPr>
    </w:p>
    <w:p w14:paraId="2B47737E" w14:textId="6F267DBD" w:rsidR="0091162A" w:rsidRPr="00597716" w:rsidRDefault="0091162A" w:rsidP="00060E1C">
      <w:pPr>
        <w:rPr>
          <w:rFonts w:ascii="Times New Roman" w:hAnsi="Times New Roman" w:cs="Times New Roman"/>
        </w:rPr>
      </w:pPr>
    </w:p>
    <w:p w14:paraId="32B2BB1D" w14:textId="0DC12054" w:rsidR="0091162A" w:rsidRPr="00597716" w:rsidRDefault="0091162A" w:rsidP="00060E1C">
      <w:pPr>
        <w:rPr>
          <w:rFonts w:ascii="Times New Roman" w:hAnsi="Times New Roman" w:cs="Times New Roman"/>
        </w:rPr>
      </w:pPr>
    </w:p>
    <w:p w14:paraId="4501F35B" w14:textId="76E1D6C7" w:rsidR="0091162A" w:rsidRPr="00597716" w:rsidRDefault="0091162A" w:rsidP="00060E1C">
      <w:pPr>
        <w:rPr>
          <w:rFonts w:ascii="Times New Roman" w:hAnsi="Times New Roman" w:cs="Times New Roman"/>
        </w:rPr>
      </w:pPr>
    </w:p>
    <w:p w14:paraId="50F97FA3" w14:textId="0EA2670F" w:rsidR="0091162A" w:rsidRPr="00597716" w:rsidRDefault="0091162A" w:rsidP="00060E1C">
      <w:pPr>
        <w:rPr>
          <w:rFonts w:ascii="Times New Roman" w:hAnsi="Times New Roman" w:cs="Times New Roman"/>
        </w:rPr>
      </w:pPr>
    </w:p>
    <w:p w14:paraId="075871EF" w14:textId="67179C3D" w:rsidR="0091162A" w:rsidRPr="00597716" w:rsidRDefault="0091162A" w:rsidP="00060E1C">
      <w:pPr>
        <w:rPr>
          <w:rFonts w:ascii="Times New Roman" w:hAnsi="Times New Roman" w:cs="Times New Roman"/>
        </w:rPr>
      </w:pPr>
    </w:p>
    <w:p w14:paraId="0FD1B5C4" w14:textId="7B36DF5D" w:rsidR="0091162A" w:rsidRPr="00597716" w:rsidRDefault="0091162A" w:rsidP="00060E1C">
      <w:pPr>
        <w:rPr>
          <w:rFonts w:ascii="Times New Roman" w:hAnsi="Times New Roman" w:cs="Times New Roman"/>
        </w:rPr>
      </w:pPr>
    </w:p>
    <w:p w14:paraId="3664F751" w14:textId="77777777" w:rsidR="00597716" w:rsidRPr="00597716" w:rsidRDefault="00597716" w:rsidP="00597716">
      <w:pPr>
        <w:ind w:left="6804"/>
        <w:rPr>
          <w:rFonts w:ascii="Times New Roman" w:hAnsi="Times New Roman" w:cs="Times New Roman"/>
        </w:rPr>
      </w:pPr>
    </w:p>
    <w:p w14:paraId="798055F8" w14:textId="77777777" w:rsidR="00086601" w:rsidRDefault="00086601" w:rsidP="00597716">
      <w:pPr>
        <w:jc w:val="both"/>
        <w:rPr>
          <w:rFonts w:ascii="Times New Roman" w:hAnsi="Times New Roman" w:cs="Times New Roman"/>
        </w:rPr>
      </w:pPr>
    </w:p>
    <w:p w14:paraId="7EAC6D5E" w14:textId="77777777" w:rsidR="00086601" w:rsidRDefault="00086601" w:rsidP="00597716">
      <w:pPr>
        <w:jc w:val="both"/>
        <w:rPr>
          <w:rFonts w:ascii="Times New Roman" w:hAnsi="Times New Roman" w:cs="Times New Roman"/>
        </w:rPr>
      </w:pPr>
    </w:p>
    <w:p w14:paraId="5A70AE5F" w14:textId="4B6F0F58" w:rsidR="00597716" w:rsidRPr="00597716" w:rsidRDefault="00597716" w:rsidP="00597716">
      <w:pPr>
        <w:jc w:val="both"/>
        <w:rPr>
          <w:rFonts w:ascii="Times New Roman" w:hAnsi="Times New Roman" w:cs="Times New Roman"/>
        </w:rPr>
      </w:pPr>
      <w:r w:rsidRPr="00597716">
        <w:rPr>
          <w:rFonts w:ascii="Times New Roman" w:hAnsi="Times New Roman" w:cs="Times New Roman"/>
        </w:rPr>
        <w:lastRenderedPageBreak/>
        <w:t>Про затвердження проекту землеустрою щодо</w:t>
      </w:r>
    </w:p>
    <w:p w14:paraId="2FDE6B73"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відведення земельної ділянки зі зміною цільового</w:t>
      </w:r>
    </w:p>
    <w:p w14:paraId="02CCD4B3"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призначення для продажу права оренди на неї</w:t>
      </w:r>
    </w:p>
    <w:p w14:paraId="07089A2B"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на земельних торгах </w:t>
      </w:r>
    </w:p>
    <w:p w14:paraId="700F0D81" w14:textId="77777777" w:rsidR="00597716" w:rsidRPr="00597716" w:rsidRDefault="00597716" w:rsidP="00597716">
      <w:pPr>
        <w:jc w:val="both"/>
        <w:rPr>
          <w:rFonts w:ascii="Times New Roman" w:hAnsi="Times New Roman" w:cs="Times New Roman"/>
          <w:i/>
        </w:rPr>
      </w:pPr>
    </w:p>
    <w:p w14:paraId="0C86134E"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звернення Виконавця земельних торгів ПП «Фірма «СОМГІЗ» </w:t>
      </w:r>
      <w:proofErr w:type="spellStart"/>
      <w:r w:rsidRPr="00597716">
        <w:rPr>
          <w:rFonts w:ascii="Times New Roman" w:hAnsi="Times New Roman" w:cs="Times New Roman"/>
        </w:rPr>
        <w:t>вих</w:t>
      </w:r>
      <w:proofErr w:type="spellEnd"/>
      <w:r w:rsidRPr="00597716">
        <w:rPr>
          <w:rFonts w:ascii="Times New Roman" w:hAnsi="Times New Roman" w:cs="Times New Roman"/>
        </w:rPr>
        <w:t>. №285 від 19.02.2021р.</w:t>
      </w:r>
      <w:r w:rsidRPr="00597716">
        <w:rPr>
          <w:rFonts w:ascii="Times New Roman" w:hAnsi="Times New Roman" w:cs="Times New Roman"/>
          <w:color w:val="FF0000"/>
        </w:rPr>
        <w:t xml:space="preserve"> </w:t>
      </w:r>
      <w:r w:rsidRPr="00597716">
        <w:rPr>
          <w:rFonts w:ascii="Times New Roman" w:hAnsi="Times New Roman" w:cs="Times New Roman"/>
        </w:rPr>
        <w:t>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5</w:t>
      </w:r>
      <w:r w:rsidRPr="00597716">
        <w:rPr>
          <w:rFonts w:ascii="Times New Roman" w:hAnsi="Times New Roman" w:cs="Times New Roman"/>
          <w:lang w:eastAsia="uk-UA"/>
        </w:rPr>
        <w:t>,9156га</w:t>
      </w:r>
      <w:r w:rsidRPr="00597716">
        <w:rPr>
          <w:rFonts w:ascii="Times New Roman" w:hAnsi="Times New Roman" w:cs="Times New Roman"/>
        </w:rPr>
        <w:t xml:space="preserve">, що розташована: Донецька обл., Бахмутський район, Сіверська міська рада (за межами населеного пункту </w:t>
      </w:r>
      <w:r w:rsidRPr="00597716">
        <w:rPr>
          <w:rFonts w:ascii="Times New Roman" w:hAnsi="Times New Roman" w:cs="Times New Roman"/>
          <w:color w:val="FF0000"/>
        </w:rPr>
        <w:t>с. Серебрянка</w:t>
      </w:r>
      <w:r w:rsidRPr="00597716">
        <w:rPr>
          <w:rFonts w:ascii="Times New Roman" w:hAnsi="Times New Roman" w:cs="Times New Roman"/>
        </w:rPr>
        <w:t xml:space="preserve">); кадастровий номер: 1420989200:01:150:0002, розробленого ФОП </w:t>
      </w:r>
      <w:proofErr w:type="spellStart"/>
      <w:r w:rsidRPr="00597716">
        <w:rPr>
          <w:rFonts w:ascii="Times New Roman" w:hAnsi="Times New Roman" w:cs="Times New Roman"/>
        </w:rPr>
        <w:t>Кропівкіна</w:t>
      </w:r>
      <w:proofErr w:type="spellEnd"/>
      <w:r w:rsidRPr="00597716">
        <w:rPr>
          <w:rFonts w:ascii="Times New Roman" w:hAnsi="Times New Roman" w:cs="Times New Roman"/>
        </w:rPr>
        <w:t xml:space="preserve"> О.В., </w:t>
      </w:r>
      <w:r w:rsidRPr="00597716">
        <w:rPr>
          <w:rFonts w:ascii="Times New Roman" w:hAnsi="Times New Roman" w:cs="Times New Roman"/>
          <w:color w:val="FF0000"/>
        </w:rPr>
        <w:t xml:space="preserve">службову записку начальника відділу земельних відносин, екології та охорони природного середовища </w:t>
      </w:r>
      <w:proofErr w:type="spellStart"/>
      <w:r w:rsidRPr="00597716">
        <w:rPr>
          <w:rFonts w:ascii="Times New Roman" w:hAnsi="Times New Roman" w:cs="Times New Roman"/>
          <w:color w:val="FF0000"/>
        </w:rPr>
        <w:t>Виниченко</w:t>
      </w:r>
      <w:proofErr w:type="spellEnd"/>
      <w:r w:rsidRPr="00597716">
        <w:rPr>
          <w:rFonts w:ascii="Times New Roman" w:hAnsi="Times New Roman" w:cs="Times New Roman"/>
          <w:color w:val="FF0000"/>
        </w:rPr>
        <w:t xml:space="preserve"> В.В. від _____№____ </w:t>
      </w:r>
      <w:r w:rsidRPr="00597716">
        <w:rPr>
          <w:rFonts w:ascii="Times New Roman" w:hAnsi="Times New Roman" w:cs="Times New Roman"/>
        </w:rPr>
        <w:t>, керуючись ст.26 Закону України «Про місцеве самоврядування в Україні», ст.ст.12, 127, 128, 135-139 Земельного кодексу України  міська рада</w:t>
      </w:r>
    </w:p>
    <w:p w14:paraId="0E9F4EDC" w14:textId="77777777" w:rsidR="00597716" w:rsidRPr="00597716" w:rsidRDefault="00597716" w:rsidP="00597716">
      <w:pPr>
        <w:jc w:val="both"/>
        <w:rPr>
          <w:rFonts w:ascii="Times New Roman" w:hAnsi="Times New Roman" w:cs="Times New Roman"/>
        </w:rPr>
      </w:pPr>
    </w:p>
    <w:p w14:paraId="10A11841"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0F2C3049" w14:textId="77777777" w:rsidR="00597716" w:rsidRPr="00597716" w:rsidRDefault="00597716" w:rsidP="00597716">
      <w:pPr>
        <w:pStyle w:val="af5"/>
        <w:numPr>
          <w:ilvl w:val="0"/>
          <w:numId w:val="17"/>
        </w:numPr>
        <w:jc w:val="both"/>
        <w:rPr>
          <w:rFonts w:ascii="Times New Roman" w:hAnsi="Times New Roman" w:cs="Times New Roman"/>
          <w:sz w:val="24"/>
          <w:szCs w:val="24"/>
          <w:lang w:val="uk-UA"/>
        </w:rPr>
      </w:pPr>
      <w:proofErr w:type="spellStart"/>
      <w:r w:rsidRPr="00597716">
        <w:rPr>
          <w:rFonts w:ascii="Times New Roman" w:hAnsi="Times New Roman" w:cs="Times New Roman"/>
          <w:sz w:val="24"/>
          <w:szCs w:val="24"/>
        </w:rPr>
        <w:t>Затвердити</w:t>
      </w:r>
      <w:proofErr w:type="spellEnd"/>
      <w:r w:rsidRPr="00597716">
        <w:rPr>
          <w:rFonts w:ascii="Times New Roman" w:hAnsi="Times New Roman" w:cs="Times New Roman"/>
          <w:sz w:val="24"/>
          <w:szCs w:val="24"/>
        </w:rPr>
        <w:t xml:space="preserve"> проект </w:t>
      </w:r>
      <w:proofErr w:type="spellStart"/>
      <w:r w:rsidRPr="00597716">
        <w:rPr>
          <w:rFonts w:ascii="Times New Roman" w:hAnsi="Times New Roman" w:cs="Times New Roman"/>
          <w:sz w:val="24"/>
          <w:szCs w:val="24"/>
        </w:rPr>
        <w:t>землеустрою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щодо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відведення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ділянки</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зі</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зміною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цільового</w:t>
      </w:r>
      <w:proofErr w:type="spellEnd"/>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призначення</w:t>
      </w:r>
      <w:proofErr w:type="spellEnd"/>
      <w:r w:rsidRPr="00597716">
        <w:rPr>
          <w:rFonts w:ascii="Times New Roman" w:hAnsi="Times New Roman" w:cs="Times New Roman"/>
          <w:sz w:val="24"/>
          <w:szCs w:val="24"/>
        </w:rPr>
        <w:t xml:space="preserve"> </w:t>
      </w:r>
      <w:proofErr w:type="gramStart"/>
      <w:r w:rsidRPr="00597716">
        <w:rPr>
          <w:rFonts w:ascii="Times New Roman" w:hAnsi="Times New Roman" w:cs="Times New Roman"/>
          <w:sz w:val="24"/>
          <w:szCs w:val="24"/>
        </w:rPr>
        <w:t>для продажу</w:t>
      </w:r>
      <w:proofErr w:type="gramEnd"/>
      <w:r w:rsidRPr="00597716">
        <w:rPr>
          <w:rFonts w:ascii="Times New Roman" w:hAnsi="Times New Roman" w:cs="Times New Roman"/>
          <w:sz w:val="24"/>
          <w:szCs w:val="24"/>
        </w:rPr>
        <w:t xml:space="preserve"> права </w:t>
      </w:r>
      <w:proofErr w:type="spellStart"/>
      <w:r w:rsidRPr="00597716">
        <w:rPr>
          <w:rFonts w:ascii="Times New Roman" w:hAnsi="Times New Roman" w:cs="Times New Roman"/>
          <w:sz w:val="24"/>
          <w:szCs w:val="24"/>
        </w:rPr>
        <w:t>оренди</w:t>
      </w:r>
      <w:proofErr w:type="spellEnd"/>
      <w:r w:rsidRPr="00597716">
        <w:rPr>
          <w:rFonts w:ascii="Times New Roman" w:hAnsi="Times New Roman" w:cs="Times New Roman"/>
          <w:sz w:val="24"/>
          <w:szCs w:val="24"/>
        </w:rPr>
        <w:t xml:space="preserve"> на </w:t>
      </w:r>
      <w:proofErr w:type="spellStart"/>
      <w:r w:rsidRPr="00597716">
        <w:rPr>
          <w:rFonts w:ascii="Times New Roman" w:hAnsi="Times New Roman" w:cs="Times New Roman"/>
          <w:sz w:val="24"/>
          <w:szCs w:val="24"/>
        </w:rPr>
        <w:t>неї</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на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торгах для </w:t>
      </w:r>
      <w:proofErr w:type="spellStart"/>
      <w:r w:rsidRPr="00597716">
        <w:rPr>
          <w:rFonts w:ascii="Times New Roman" w:hAnsi="Times New Roman" w:cs="Times New Roman"/>
          <w:sz w:val="24"/>
          <w:szCs w:val="24"/>
        </w:rPr>
        <w:t>ведення</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товарного</w:t>
      </w:r>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 xml:space="preserve">сільськогосподарського виробництва </w:t>
      </w:r>
      <w:r w:rsidRPr="00597716">
        <w:rPr>
          <w:rFonts w:ascii="Times New Roman" w:hAnsi="Times New Roman" w:cs="Times New Roman"/>
          <w:sz w:val="24"/>
          <w:szCs w:val="24"/>
        </w:rPr>
        <w:t>(КВЦПЗ 01.01),</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площею</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rPr>
        <w:t>5,9156га</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розташована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Донецька</w:t>
      </w:r>
      <w:proofErr w:type="spellEnd"/>
      <w:r w:rsidRPr="00597716">
        <w:rPr>
          <w:rFonts w:ascii="Times New Roman" w:hAnsi="Times New Roman" w:cs="Times New Roman"/>
          <w:sz w:val="24"/>
          <w:szCs w:val="24"/>
        </w:rPr>
        <w:t xml:space="preserve"> обл.,</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Бахмутськи</w:t>
      </w:r>
      <w:proofErr w:type="spellEnd"/>
      <w:r w:rsidRPr="00597716">
        <w:rPr>
          <w:rFonts w:ascii="Times New Roman" w:hAnsi="Times New Roman" w:cs="Times New Roman"/>
          <w:sz w:val="24"/>
          <w:szCs w:val="24"/>
          <w:lang w:val="uk-UA"/>
        </w:rPr>
        <w:t>й</w:t>
      </w:r>
      <w:r w:rsidRPr="00597716">
        <w:rPr>
          <w:rFonts w:ascii="Times New Roman" w:hAnsi="Times New Roman" w:cs="Times New Roman"/>
          <w:sz w:val="24"/>
          <w:szCs w:val="24"/>
        </w:rPr>
        <w:t xml:space="preserve"> район, </w:t>
      </w:r>
      <w:proofErr w:type="spellStart"/>
      <w:r w:rsidRPr="00597716">
        <w:rPr>
          <w:rFonts w:ascii="Times New Roman" w:hAnsi="Times New Roman" w:cs="Times New Roman"/>
          <w:sz w:val="24"/>
          <w:szCs w:val="24"/>
        </w:rPr>
        <w:t>Сіверська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міська</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рада (за межами </w:t>
      </w:r>
      <w:proofErr w:type="spellStart"/>
      <w:r w:rsidRPr="00597716">
        <w:rPr>
          <w:rFonts w:ascii="Times New Roman" w:hAnsi="Times New Roman" w:cs="Times New Roman"/>
          <w:sz w:val="24"/>
          <w:szCs w:val="24"/>
        </w:rPr>
        <w:t>населеного</w:t>
      </w:r>
      <w:proofErr w:type="spellEnd"/>
      <w:r w:rsidRPr="00597716">
        <w:rPr>
          <w:rFonts w:ascii="Times New Roman" w:hAnsi="Times New Roman" w:cs="Times New Roman"/>
          <w:sz w:val="24"/>
          <w:szCs w:val="24"/>
        </w:rPr>
        <w:t xml:space="preserve"> пункту</w:t>
      </w:r>
      <w:r w:rsidRPr="00597716">
        <w:rPr>
          <w:rFonts w:ascii="Times New Roman" w:hAnsi="Times New Roman" w:cs="Times New Roman"/>
        </w:rPr>
        <w:t xml:space="preserve"> </w:t>
      </w:r>
      <w:r w:rsidRPr="00597716">
        <w:rPr>
          <w:rFonts w:ascii="Times New Roman" w:hAnsi="Times New Roman" w:cs="Times New Roman"/>
          <w:color w:val="FF0000"/>
        </w:rPr>
        <w:t>с. Серебрянка</w:t>
      </w:r>
      <w:r w:rsidRPr="00597716">
        <w:rPr>
          <w:rFonts w:ascii="Times New Roman" w:hAnsi="Times New Roman" w:cs="Times New Roman"/>
          <w:sz w:val="24"/>
          <w:szCs w:val="24"/>
        </w:rPr>
        <w:t>);</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кадастровий</w:t>
      </w:r>
      <w:proofErr w:type="spellEnd"/>
      <w:r w:rsidRPr="00597716">
        <w:rPr>
          <w:rFonts w:ascii="Times New Roman" w:hAnsi="Times New Roman" w:cs="Times New Roman"/>
          <w:sz w:val="24"/>
          <w:szCs w:val="24"/>
        </w:rPr>
        <w:t xml:space="preserve"> номер: 1420989200:01:150:0002</w:t>
      </w:r>
      <w:r w:rsidRPr="00597716">
        <w:rPr>
          <w:rFonts w:ascii="Times New Roman" w:hAnsi="Times New Roman" w:cs="Times New Roman"/>
          <w:sz w:val="24"/>
          <w:szCs w:val="24"/>
          <w:lang w:val="uk-UA" w:eastAsia="ru-RU"/>
        </w:rPr>
        <w:t>.</w:t>
      </w:r>
    </w:p>
    <w:p w14:paraId="2D451C9D" w14:textId="77777777" w:rsidR="00597716" w:rsidRPr="00597716" w:rsidRDefault="00597716" w:rsidP="00597716">
      <w:pPr>
        <w:pStyle w:val="af5"/>
        <w:numPr>
          <w:ilvl w:val="0"/>
          <w:numId w:val="17"/>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Змінити цільове призначення земельної ділянки площею </w:t>
      </w:r>
      <w:r w:rsidRPr="00597716">
        <w:rPr>
          <w:rFonts w:ascii="Times New Roman" w:hAnsi="Times New Roman" w:cs="Times New Roman"/>
          <w:sz w:val="24"/>
          <w:lang w:val="uk-UA"/>
        </w:rPr>
        <w:t>5,9156га</w:t>
      </w:r>
      <w:r w:rsidRPr="00597716">
        <w:rPr>
          <w:rFonts w:ascii="Times New Roman" w:hAnsi="Times New Roman" w:cs="Times New Roman"/>
          <w:sz w:val="24"/>
          <w:szCs w:val="24"/>
          <w:lang w:val="uk-UA"/>
        </w:rPr>
        <w:t>; кадастровий номер: 1420989200:01:150:0002, що розташована: Донецька обл., Бахмутський район, Сіверська міська рада (за межами населеного пункту</w:t>
      </w:r>
      <w:r w:rsidRPr="00597716">
        <w:rPr>
          <w:rFonts w:ascii="Times New Roman" w:hAnsi="Times New Roman" w:cs="Times New Roman"/>
          <w:lang w:val="uk-UA"/>
        </w:rPr>
        <w:t xml:space="preserve"> </w:t>
      </w:r>
      <w:r w:rsidRPr="00597716">
        <w:rPr>
          <w:rFonts w:ascii="Times New Roman" w:hAnsi="Times New Roman" w:cs="Times New Roman"/>
          <w:color w:val="FF0000"/>
          <w:lang w:val="uk-UA"/>
        </w:rPr>
        <w:t>с. Серебрянка</w:t>
      </w:r>
      <w:r w:rsidRPr="00597716">
        <w:rPr>
          <w:rFonts w:ascii="Times New Roman" w:hAnsi="Times New Roman" w:cs="Times New Roman"/>
          <w:sz w:val="24"/>
          <w:szCs w:val="24"/>
          <w:lang w:val="uk-UA"/>
        </w:rPr>
        <w:t>) із «</w:t>
      </w:r>
      <w:r w:rsidRPr="00597716">
        <w:rPr>
          <w:rFonts w:ascii="Times New Roman" w:hAnsi="Times New Roman" w:cs="Times New Roman"/>
          <w:color w:val="333333"/>
          <w:sz w:val="24"/>
          <w:szCs w:val="24"/>
          <w:lang w:val="uk-UA"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597716">
        <w:rPr>
          <w:rFonts w:ascii="Times New Roman" w:hAnsi="Times New Roman" w:cs="Times New Roman"/>
          <w:sz w:val="24"/>
          <w:szCs w:val="24"/>
          <w:lang w:val="uk-UA"/>
        </w:rPr>
        <w:t>-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4F67806F" w14:textId="77777777" w:rsidR="00597716" w:rsidRPr="00597716" w:rsidRDefault="00597716" w:rsidP="00597716">
      <w:pPr>
        <w:pStyle w:val="af5"/>
        <w:numPr>
          <w:ilvl w:val="0"/>
          <w:numId w:val="17"/>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50B71484" w14:textId="77777777" w:rsidR="00597716" w:rsidRPr="00597716" w:rsidRDefault="00597716" w:rsidP="00597716">
      <w:pPr>
        <w:numPr>
          <w:ilvl w:val="0"/>
          <w:numId w:val="17"/>
        </w:numPr>
        <w:spacing w:after="0" w:line="240" w:lineRule="auto"/>
        <w:jc w:val="both"/>
        <w:rPr>
          <w:rFonts w:ascii="Times New Roman" w:hAnsi="Times New Roman" w:cs="Times New Roman"/>
          <w:color w:val="000000"/>
          <w:spacing w:val="-5"/>
        </w:rPr>
      </w:pPr>
      <w:r w:rsidRPr="00597716">
        <w:rPr>
          <w:rFonts w:ascii="Times New Roman" w:hAnsi="Times New Roman" w:cs="Times New Roman"/>
        </w:rPr>
        <w:t xml:space="preserve">Контроль за виконанням даного рішення покласти на </w:t>
      </w:r>
      <w:r w:rsidRPr="00597716">
        <w:rPr>
          <w:rFonts w:ascii="Times New Roman" w:hAnsi="Times New Roman" w:cs="Times New Roman"/>
          <w:color w:val="FF0000"/>
        </w:rPr>
        <w:t>постійну комісію  з питань житлово-комунального господарства, землекористування та екології (Бабенко).</w:t>
      </w:r>
    </w:p>
    <w:p w14:paraId="1A9ADEE7" w14:textId="77777777" w:rsidR="00597716" w:rsidRPr="00597716" w:rsidRDefault="00597716" w:rsidP="00597716">
      <w:pPr>
        <w:jc w:val="center"/>
        <w:rPr>
          <w:rFonts w:ascii="Times New Roman" w:hAnsi="Times New Roman" w:cs="Times New Roman"/>
          <w:b/>
        </w:rPr>
      </w:pPr>
      <w:r w:rsidRPr="00597716">
        <w:rPr>
          <w:rFonts w:ascii="Times New Roman" w:hAnsi="Times New Roman" w:cs="Times New Roman"/>
          <w:b/>
        </w:rPr>
        <w:t>Міський голова                                                                        А.О. Черняєв</w:t>
      </w:r>
    </w:p>
    <w:p w14:paraId="0323F7B6" w14:textId="5F5F902B" w:rsidR="0091162A" w:rsidRPr="00597716" w:rsidRDefault="0091162A" w:rsidP="00060E1C">
      <w:pPr>
        <w:rPr>
          <w:rFonts w:ascii="Times New Roman" w:hAnsi="Times New Roman" w:cs="Times New Roman"/>
        </w:rPr>
      </w:pPr>
    </w:p>
    <w:p w14:paraId="702ABDD9" w14:textId="32C2342E" w:rsidR="00597716" w:rsidRPr="00597716" w:rsidRDefault="00597716" w:rsidP="00060E1C">
      <w:pPr>
        <w:rPr>
          <w:rFonts w:ascii="Times New Roman" w:hAnsi="Times New Roman" w:cs="Times New Roman"/>
        </w:rPr>
      </w:pPr>
    </w:p>
    <w:p w14:paraId="5F589669" w14:textId="648F21D8" w:rsidR="00597716" w:rsidRPr="00597716" w:rsidRDefault="00597716" w:rsidP="00060E1C">
      <w:pPr>
        <w:rPr>
          <w:rFonts w:ascii="Times New Roman" w:hAnsi="Times New Roman" w:cs="Times New Roman"/>
        </w:rPr>
      </w:pPr>
    </w:p>
    <w:p w14:paraId="6212444B" w14:textId="71D2CF81" w:rsidR="00597716" w:rsidRPr="00597716" w:rsidRDefault="00597716" w:rsidP="00060E1C">
      <w:pPr>
        <w:rPr>
          <w:rFonts w:ascii="Times New Roman" w:hAnsi="Times New Roman" w:cs="Times New Roman"/>
        </w:rPr>
      </w:pPr>
    </w:p>
    <w:p w14:paraId="3F6F7509" w14:textId="31E9A6C6" w:rsidR="00597716" w:rsidRPr="00597716" w:rsidRDefault="00597716" w:rsidP="00060E1C">
      <w:pPr>
        <w:rPr>
          <w:rFonts w:ascii="Times New Roman" w:hAnsi="Times New Roman" w:cs="Times New Roman"/>
        </w:rPr>
      </w:pPr>
    </w:p>
    <w:p w14:paraId="6BAFBEDD" w14:textId="503A0252" w:rsidR="00597716" w:rsidRPr="00597716" w:rsidRDefault="00597716" w:rsidP="00060E1C">
      <w:pPr>
        <w:rPr>
          <w:rFonts w:ascii="Times New Roman" w:hAnsi="Times New Roman" w:cs="Times New Roman"/>
        </w:rPr>
      </w:pPr>
    </w:p>
    <w:p w14:paraId="5C77DC21" w14:textId="7D44BDBE" w:rsidR="00597716" w:rsidRPr="00597716" w:rsidRDefault="00597716" w:rsidP="00060E1C">
      <w:pPr>
        <w:rPr>
          <w:rFonts w:ascii="Times New Roman" w:hAnsi="Times New Roman" w:cs="Times New Roman"/>
        </w:rPr>
      </w:pPr>
    </w:p>
    <w:p w14:paraId="5C71DB81" w14:textId="77777777" w:rsidR="00597716" w:rsidRPr="00597716" w:rsidRDefault="00597716" w:rsidP="00597716">
      <w:pPr>
        <w:ind w:left="6804"/>
        <w:rPr>
          <w:rFonts w:ascii="Times New Roman" w:hAnsi="Times New Roman" w:cs="Times New Roman"/>
        </w:rPr>
      </w:pPr>
    </w:p>
    <w:p w14:paraId="102F28EE" w14:textId="77777777" w:rsidR="00086601" w:rsidRDefault="00086601" w:rsidP="00597716">
      <w:pPr>
        <w:jc w:val="both"/>
        <w:rPr>
          <w:rFonts w:ascii="Times New Roman" w:hAnsi="Times New Roman" w:cs="Times New Roman"/>
        </w:rPr>
      </w:pPr>
    </w:p>
    <w:p w14:paraId="16FEB95C" w14:textId="37ECBD83" w:rsidR="00597716" w:rsidRPr="00597716" w:rsidRDefault="00597716" w:rsidP="00597716">
      <w:pPr>
        <w:jc w:val="both"/>
        <w:rPr>
          <w:rFonts w:ascii="Times New Roman" w:hAnsi="Times New Roman" w:cs="Times New Roman"/>
        </w:rPr>
      </w:pPr>
      <w:r w:rsidRPr="00597716">
        <w:rPr>
          <w:rFonts w:ascii="Times New Roman" w:hAnsi="Times New Roman" w:cs="Times New Roman"/>
        </w:rPr>
        <w:lastRenderedPageBreak/>
        <w:t>Про затвердження проекту землеустрою щодо</w:t>
      </w:r>
    </w:p>
    <w:p w14:paraId="4519BB90"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відведення земельної ділянки зі зміною цільового</w:t>
      </w:r>
    </w:p>
    <w:p w14:paraId="073D658C"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призначення для продажу права оренди на неї</w:t>
      </w:r>
    </w:p>
    <w:p w14:paraId="596D645B"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на земельних торгах </w:t>
      </w:r>
    </w:p>
    <w:p w14:paraId="54AFCF40" w14:textId="77777777" w:rsidR="00597716" w:rsidRPr="00597716" w:rsidRDefault="00597716" w:rsidP="00597716">
      <w:pPr>
        <w:jc w:val="both"/>
        <w:rPr>
          <w:rFonts w:ascii="Times New Roman" w:hAnsi="Times New Roman" w:cs="Times New Roman"/>
          <w:i/>
        </w:rPr>
      </w:pPr>
    </w:p>
    <w:p w14:paraId="77AE9C12"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звернення Виконавця земельних торгів ПП «Фірма «СОМГІЗ»</w:t>
      </w:r>
      <w:r w:rsidRPr="00597716">
        <w:rPr>
          <w:rFonts w:ascii="Times New Roman" w:hAnsi="Times New Roman" w:cs="Times New Roman"/>
          <w:color w:val="FF0000"/>
        </w:rPr>
        <w:t xml:space="preserve"> </w:t>
      </w:r>
      <w:r w:rsidRPr="00597716">
        <w:rPr>
          <w:rFonts w:ascii="Times New Roman" w:hAnsi="Times New Roman" w:cs="Times New Roman"/>
        </w:rPr>
        <w:t>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6</w:t>
      </w:r>
      <w:r w:rsidRPr="00597716">
        <w:rPr>
          <w:rFonts w:ascii="Times New Roman" w:hAnsi="Times New Roman" w:cs="Times New Roman"/>
          <w:lang w:eastAsia="uk-UA"/>
        </w:rPr>
        <w:t>,8172га</w:t>
      </w:r>
      <w:r w:rsidRPr="00597716">
        <w:rPr>
          <w:rFonts w:ascii="Times New Roman" w:hAnsi="Times New Roman" w:cs="Times New Roman"/>
        </w:rPr>
        <w:t xml:space="preserve">, що розташована: Донецька обл., Бахмутський район, Сіверська міська рада (за межами населеного пункту </w:t>
      </w:r>
      <w:r w:rsidRPr="00597716">
        <w:rPr>
          <w:rFonts w:ascii="Times New Roman" w:hAnsi="Times New Roman" w:cs="Times New Roman"/>
          <w:color w:val="FF0000"/>
        </w:rPr>
        <w:t>с. Серебрянка</w:t>
      </w:r>
      <w:r w:rsidRPr="00597716">
        <w:rPr>
          <w:rFonts w:ascii="Times New Roman" w:hAnsi="Times New Roman" w:cs="Times New Roman"/>
        </w:rPr>
        <w:t xml:space="preserve">); кадастровий номер: 1420989200:01:187:0026, розробленого ФОП </w:t>
      </w:r>
      <w:proofErr w:type="spellStart"/>
      <w:r w:rsidRPr="00597716">
        <w:rPr>
          <w:rFonts w:ascii="Times New Roman" w:hAnsi="Times New Roman" w:cs="Times New Roman"/>
        </w:rPr>
        <w:t>Кропівкіна</w:t>
      </w:r>
      <w:proofErr w:type="spellEnd"/>
      <w:r w:rsidRPr="00597716">
        <w:rPr>
          <w:rFonts w:ascii="Times New Roman" w:hAnsi="Times New Roman" w:cs="Times New Roman"/>
        </w:rPr>
        <w:t xml:space="preserve"> О.В., </w:t>
      </w:r>
      <w:r w:rsidRPr="00597716">
        <w:rPr>
          <w:rFonts w:ascii="Times New Roman" w:hAnsi="Times New Roman" w:cs="Times New Roman"/>
          <w:color w:val="FF0000"/>
        </w:rPr>
        <w:t xml:space="preserve">службову записку начальника відділу земельних відносин, екології та охорони природного середовища </w:t>
      </w:r>
      <w:proofErr w:type="spellStart"/>
      <w:r w:rsidRPr="00597716">
        <w:rPr>
          <w:rFonts w:ascii="Times New Roman" w:hAnsi="Times New Roman" w:cs="Times New Roman"/>
          <w:color w:val="FF0000"/>
        </w:rPr>
        <w:t>Виниченко</w:t>
      </w:r>
      <w:proofErr w:type="spellEnd"/>
      <w:r w:rsidRPr="00597716">
        <w:rPr>
          <w:rFonts w:ascii="Times New Roman" w:hAnsi="Times New Roman" w:cs="Times New Roman"/>
          <w:color w:val="FF0000"/>
        </w:rPr>
        <w:t xml:space="preserve"> В.В. від _____№____ </w:t>
      </w:r>
      <w:r w:rsidRPr="00597716">
        <w:rPr>
          <w:rFonts w:ascii="Times New Roman" w:hAnsi="Times New Roman" w:cs="Times New Roman"/>
        </w:rPr>
        <w:t>, керуючись ст.26 Закону України «Про місцеве самоврядування в Україні», ст.ст.12, 127, 128, 135-139 Земельного кодексу України  міська рада</w:t>
      </w:r>
    </w:p>
    <w:p w14:paraId="00A645DF" w14:textId="77777777" w:rsidR="00597716" w:rsidRPr="00597716" w:rsidRDefault="00597716" w:rsidP="00597716">
      <w:pPr>
        <w:jc w:val="both"/>
        <w:rPr>
          <w:rFonts w:ascii="Times New Roman" w:hAnsi="Times New Roman" w:cs="Times New Roman"/>
        </w:rPr>
      </w:pPr>
    </w:p>
    <w:p w14:paraId="05D31BB6"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0EDAC23B" w14:textId="77777777" w:rsidR="00597716" w:rsidRPr="00597716" w:rsidRDefault="00597716" w:rsidP="00597716">
      <w:pPr>
        <w:ind w:left="630"/>
        <w:jc w:val="both"/>
        <w:rPr>
          <w:rFonts w:ascii="Times New Roman" w:hAnsi="Times New Roman" w:cs="Times New Roman"/>
        </w:rPr>
      </w:pPr>
    </w:p>
    <w:p w14:paraId="7959F760" w14:textId="77777777" w:rsidR="00597716" w:rsidRPr="00597716" w:rsidRDefault="00597716" w:rsidP="00597716">
      <w:pPr>
        <w:pStyle w:val="af5"/>
        <w:numPr>
          <w:ilvl w:val="0"/>
          <w:numId w:val="18"/>
        </w:numPr>
        <w:jc w:val="both"/>
        <w:rPr>
          <w:rFonts w:ascii="Times New Roman" w:hAnsi="Times New Roman" w:cs="Times New Roman"/>
          <w:sz w:val="24"/>
          <w:szCs w:val="24"/>
          <w:lang w:val="uk-UA"/>
        </w:rPr>
      </w:pPr>
      <w:proofErr w:type="spellStart"/>
      <w:r w:rsidRPr="00597716">
        <w:rPr>
          <w:rFonts w:ascii="Times New Roman" w:hAnsi="Times New Roman" w:cs="Times New Roman"/>
          <w:sz w:val="24"/>
          <w:szCs w:val="24"/>
        </w:rPr>
        <w:t>Затвердити</w:t>
      </w:r>
      <w:proofErr w:type="spellEnd"/>
      <w:r w:rsidRPr="00597716">
        <w:rPr>
          <w:rFonts w:ascii="Times New Roman" w:hAnsi="Times New Roman" w:cs="Times New Roman"/>
          <w:sz w:val="24"/>
          <w:szCs w:val="24"/>
        </w:rPr>
        <w:t xml:space="preserve"> проект </w:t>
      </w:r>
      <w:proofErr w:type="spellStart"/>
      <w:r w:rsidRPr="00597716">
        <w:rPr>
          <w:rFonts w:ascii="Times New Roman" w:hAnsi="Times New Roman" w:cs="Times New Roman"/>
          <w:sz w:val="24"/>
          <w:szCs w:val="24"/>
        </w:rPr>
        <w:t>землеустрою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щодо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відведення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ділянки</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зі</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зміною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цільового</w:t>
      </w:r>
      <w:proofErr w:type="spellEnd"/>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призначення</w:t>
      </w:r>
      <w:proofErr w:type="spellEnd"/>
      <w:r w:rsidRPr="00597716">
        <w:rPr>
          <w:rFonts w:ascii="Times New Roman" w:hAnsi="Times New Roman" w:cs="Times New Roman"/>
          <w:sz w:val="24"/>
          <w:szCs w:val="24"/>
        </w:rPr>
        <w:t xml:space="preserve"> </w:t>
      </w:r>
      <w:proofErr w:type="gramStart"/>
      <w:r w:rsidRPr="00597716">
        <w:rPr>
          <w:rFonts w:ascii="Times New Roman" w:hAnsi="Times New Roman" w:cs="Times New Roman"/>
          <w:sz w:val="24"/>
          <w:szCs w:val="24"/>
        </w:rPr>
        <w:t>для продажу</w:t>
      </w:r>
      <w:proofErr w:type="gramEnd"/>
      <w:r w:rsidRPr="00597716">
        <w:rPr>
          <w:rFonts w:ascii="Times New Roman" w:hAnsi="Times New Roman" w:cs="Times New Roman"/>
          <w:sz w:val="24"/>
          <w:szCs w:val="24"/>
        </w:rPr>
        <w:t xml:space="preserve"> права </w:t>
      </w:r>
      <w:proofErr w:type="spellStart"/>
      <w:r w:rsidRPr="00597716">
        <w:rPr>
          <w:rFonts w:ascii="Times New Roman" w:hAnsi="Times New Roman" w:cs="Times New Roman"/>
          <w:sz w:val="24"/>
          <w:szCs w:val="24"/>
        </w:rPr>
        <w:t>оренди</w:t>
      </w:r>
      <w:proofErr w:type="spellEnd"/>
      <w:r w:rsidRPr="00597716">
        <w:rPr>
          <w:rFonts w:ascii="Times New Roman" w:hAnsi="Times New Roman" w:cs="Times New Roman"/>
          <w:sz w:val="24"/>
          <w:szCs w:val="24"/>
        </w:rPr>
        <w:t xml:space="preserve"> на </w:t>
      </w:r>
      <w:proofErr w:type="spellStart"/>
      <w:r w:rsidRPr="00597716">
        <w:rPr>
          <w:rFonts w:ascii="Times New Roman" w:hAnsi="Times New Roman" w:cs="Times New Roman"/>
          <w:sz w:val="24"/>
          <w:szCs w:val="24"/>
        </w:rPr>
        <w:t>неї</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на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торгах для </w:t>
      </w:r>
      <w:proofErr w:type="spellStart"/>
      <w:r w:rsidRPr="00597716">
        <w:rPr>
          <w:rFonts w:ascii="Times New Roman" w:hAnsi="Times New Roman" w:cs="Times New Roman"/>
          <w:sz w:val="24"/>
          <w:szCs w:val="24"/>
        </w:rPr>
        <w:t>ведення</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товарного</w:t>
      </w:r>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 xml:space="preserve">сільськогосподарського виробництва </w:t>
      </w:r>
      <w:r w:rsidRPr="00597716">
        <w:rPr>
          <w:rFonts w:ascii="Times New Roman" w:hAnsi="Times New Roman" w:cs="Times New Roman"/>
          <w:sz w:val="24"/>
          <w:szCs w:val="24"/>
        </w:rPr>
        <w:t>(КВЦПЗ 01.01),</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площею</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rPr>
        <w:t>6,8172га</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розташована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Донецька</w:t>
      </w:r>
      <w:proofErr w:type="spellEnd"/>
      <w:r w:rsidRPr="00597716">
        <w:rPr>
          <w:rFonts w:ascii="Times New Roman" w:hAnsi="Times New Roman" w:cs="Times New Roman"/>
          <w:sz w:val="24"/>
          <w:szCs w:val="24"/>
        </w:rPr>
        <w:t xml:space="preserve"> обл.,</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Бахмутськи</w:t>
      </w:r>
      <w:proofErr w:type="spellEnd"/>
      <w:r w:rsidRPr="00597716">
        <w:rPr>
          <w:rFonts w:ascii="Times New Roman" w:hAnsi="Times New Roman" w:cs="Times New Roman"/>
          <w:sz w:val="24"/>
          <w:szCs w:val="24"/>
          <w:lang w:val="uk-UA"/>
        </w:rPr>
        <w:t>й</w:t>
      </w:r>
      <w:r w:rsidRPr="00597716">
        <w:rPr>
          <w:rFonts w:ascii="Times New Roman" w:hAnsi="Times New Roman" w:cs="Times New Roman"/>
          <w:sz w:val="24"/>
          <w:szCs w:val="24"/>
        </w:rPr>
        <w:t xml:space="preserve"> район, </w:t>
      </w:r>
      <w:proofErr w:type="spellStart"/>
      <w:r w:rsidRPr="00597716">
        <w:rPr>
          <w:rFonts w:ascii="Times New Roman" w:hAnsi="Times New Roman" w:cs="Times New Roman"/>
          <w:sz w:val="24"/>
          <w:szCs w:val="24"/>
        </w:rPr>
        <w:t>Сіверська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міська</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рада (за межами </w:t>
      </w:r>
      <w:proofErr w:type="spellStart"/>
      <w:r w:rsidRPr="00597716">
        <w:rPr>
          <w:rFonts w:ascii="Times New Roman" w:hAnsi="Times New Roman" w:cs="Times New Roman"/>
          <w:sz w:val="24"/>
          <w:szCs w:val="24"/>
        </w:rPr>
        <w:t>населеного</w:t>
      </w:r>
      <w:proofErr w:type="spellEnd"/>
      <w:r w:rsidRPr="00597716">
        <w:rPr>
          <w:rFonts w:ascii="Times New Roman" w:hAnsi="Times New Roman" w:cs="Times New Roman"/>
          <w:sz w:val="24"/>
          <w:szCs w:val="24"/>
        </w:rPr>
        <w:t xml:space="preserve"> пункту</w:t>
      </w:r>
      <w:r w:rsidRPr="00597716">
        <w:rPr>
          <w:rFonts w:ascii="Times New Roman" w:hAnsi="Times New Roman" w:cs="Times New Roman"/>
        </w:rPr>
        <w:t xml:space="preserve"> </w:t>
      </w:r>
      <w:r w:rsidRPr="00597716">
        <w:rPr>
          <w:rFonts w:ascii="Times New Roman" w:hAnsi="Times New Roman" w:cs="Times New Roman"/>
          <w:color w:val="FF0000"/>
        </w:rPr>
        <w:t>с. Серебрянка</w:t>
      </w:r>
      <w:r w:rsidRPr="00597716">
        <w:rPr>
          <w:rFonts w:ascii="Times New Roman" w:hAnsi="Times New Roman" w:cs="Times New Roman"/>
          <w:sz w:val="24"/>
          <w:szCs w:val="24"/>
        </w:rPr>
        <w:t>);</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кадастровий</w:t>
      </w:r>
      <w:proofErr w:type="spellEnd"/>
      <w:r w:rsidRPr="00597716">
        <w:rPr>
          <w:rFonts w:ascii="Times New Roman" w:hAnsi="Times New Roman" w:cs="Times New Roman"/>
          <w:sz w:val="24"/>
          <w:szCs w:val="24"/>
        </w:rPr>
        <w:t xml:space="preserve"> номер: 1420989200:01:187:0026</w:t>
      </w:r>
      <w:r w:rsidRPr="00597716">
        <w:rPr>
          <w:rFonts w:ascii="Times New Roman" w:hAnsi="Times New Roman" w:cs="Times New Roman"/>
          <w:sz w:val="24"/>
          <w:szCs w:val="24"/>
          <w:lang w:val="uk-UA" w:eastAsia="ru-RU"/>
        </w:rPr>
        <w:t>.</w:t>
      </w:r>
    </w:p>
    <w:p w14:paraId="0B7429AD" w14:textId="77777777" w:rsidR="00597716" w:rsidRPr="00597716" w:rsidRDefault="00597716" w:rsidP="00597716">
      <w:pPr>
        <w:pStyle w:val="af5"/>
        <w:numPr>
          <w:ilvl w:val="0"/>
          <w:numId w:val="18"/>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Змінити цільове призначення земельної ділянки площею </w:t>
      </w:r>
      <w:r w:rsidRPr="00597716">
        <w:rPr>
          <w:rFonts w:ascii="Times New Roman" w:hAnsi="Times New Roman" w:cs="Times New Roman"/>
          <w:sz w:val="24"/>
          <w:lang w:val="uk-UA"/>
        </w:rPr>
        <w:t>6,8172га</w:t>
      </w:r>
      <w:r w:rsidRPr="00597716">
        <w:rPr>
          <w:rFonts w:ascii="Times New Roman" w:hAnsi="Times New Roman" w:cs="Times New Roman"/>
          <w:sz w:val="24"/>
          <w:szCs w:val="24"/>
          <w:lang w:val="uk-UA"/>
        </w:rPr>
        <w:t>; кадастровий номер: 1420989200:01:187:0026, що розташована: Донецька обл., Бахмутський район, Сіверська міська рада (за межами населеного пункту</w:t>
      </w:r>
      <w:r w:rsidRPr="00597716">
        <w:rPr>
          <w:rFonts w:ascii="Times New Roman" w:hAnsi="Times New Roman" w:cs="Times New Roman"/>
          <w:lang w:val="uk-UA"/>
        </w:rPr>
        <w:t xml:space="preserve"> </w:t>
      </w:r>
      <w:r w:rsidRPr="00597716">
        <w:rPr>
          <w:rFonts w:ascii="Times New Roman" w:hAnsi="Times New Roman" w:cs="Times New Roman"/>
          <w:color w:val="FF0000"/>
          <w:lang w:val="uk-UA"/>
        </w:rPr>
        <w:t>с. Серебрянка</w:t>
      </w:r>
      <w:r w:rsidRPr="00597716">
        <w:rPr>
          <w:rFonts w:ascii="Times New Roman" w:hAnsi="Times New Roman" w:cs="Times New Roman"/>
          <w:sz w:val="24"/>
          <w:szCs w:val="24"/>
          <w:lang w:val="uk-UA"/>
        </w:rPr>
        <w:t>) із «</w:t>
      </w:r>
      <w:r w:rsidRPr="00597716">
        <w:rPr>
          <w:rFonts w:ascii="Times New Roman" w:hAnsi="Times New Roman" w:cs="Times New Roman"/>
          <w:color w:val="333333"/>
          <w:sz w:val="24"/>
          <w:szCs w:val="24"/>
          <w:lang w:val="uk-UA"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597716">
        <w:rPr>
          <w:rFonts w:ascii="Times New Roman" w:hAnsi="Times New Roman" w:cs="Times New Roman"/>
          <w:sz w:val="24"/>
          <w:szCs w:val="24"/>
          <w:lang w:val="uk-UA"/>
        </w:rPr>
        <w:t>-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026F8B06" w14:textId="77777777" w:rsidR="00597716" w:rsidRPr="00597716" w:rsidRDefault="00597716" w:rsidP="00597716">
      <w:pPr>
        <w:pStyle w:val="af5"/>
        <w:numPr>
          <w:ilvl w:val="0"/>
          <w:numId w:val="18"/>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0C350900" w14:textId="77777777" w:rsidR="00597716" w:rsidRPr="00597716" w:rsidRDefault="00597716" w:rsidP="00597716">
      <w:pPr>
        <w:numPr>
          <w:ilvl w:val="0"/>
          <w:numId w:val="18"/>
        </w:numPr>
        <w:spacing w:after="0" w:line="240" w:lineRule="auto"/>
        <w:jc w:val="both"/>
        <w:rPr>
          <w:rFonts w:ascii="Times New Roman" w:hAnsi="Times New Roman" w:cs="Times New Roman"/>
          <w:color w:val="000000"/>
          <w:spacing w:val="-5"/>
        </w:rPr>
      </w:pPr>
      <w:r w:rsidRPr="00597716">
        <w:rPr>
          <w:rFonts w:ascii="Times New Roman" w:hAnsi="Times New Roman" w:cs="Times New Roman"/>
        </w:rPr>
        <w:t xml:space="preserve">Контроль за виконанням даного рішення покласти на </w:t>
      </w:r>
      <w:r w:rsidRPr="00597716">
        <w:rPr>
          <w:rFonts w:ascii="Times New Roman" w:hAnsi="Times New Roman" w:cs="Times New Roman"/>
          <w:color w:val="FF0000"/>
        </w:rPr>
        <w:t>постійну комісію  з питань житлово-комунального господарства, землекористування та екології (Бабенко).</w:t>
      </w:r>
    </w:p>
    <w:p w14:paraId="69A6F1BB" w14:textId="77777777" w:rsidR="00597716" w:rsidRPr="00597716" w:rsidRDefault="00597716" w:rsidP="00597716">
      <w:pPr>
        <w:jc w:val="center"/>
        <w:rPr>
          <w:rFonts w:ascii="Times New Roman" w:hAnsi="Times New Roman" w:cs="Times New Roman"/>
          <w:b/>
        </w:rPr>
      </w:pPr>
      <w:r w:rsidRPr="00597716">
        <w:rPr>
          <w:rFonts w:ascii="Times New Roman" w:hAnsi="Times New Roman" w:cs="Times New Roman"/>
          <w:b/>
        </w:rPr>
        <w:t>Міський голова                                                                        А.О. Черняєв</w:t>
      </w:r>
    </w:p>
    <w:p w14:paraId="51302778" w14:textId="77777777" w:rsidR="00597716" w:rsidRPr="00597716" w:rsidRDefault="00597716" w:rsidP="00060E1C">
      <w:pPr>
        <w:rPr>
          <w:rFonts w:ascii="Times New Roman" w:hAnsi="Times New Roman" w:cs="Times New Roman"/>
        </w:rPr>
      </w:pPr>
    </w:p>
    <w:p w14:paraId="368FED60" w14:textId="77777777" w:rsidR="0091162A" w:rsidRPr="00597716" w:rsidRDefault="0091162A" w:rsidP="00060E1C">
      <w:pPr>
        <w:rPr>
          <w:rFonts w:ascii="Times New Roman" w:hAnsi="Times New Roman" w:cs="Times New Roman"/>
        </w:rPr>
      </w:pPr>
    </w:p>
    <w:p w14:paraId="07E5724F" w14:textId="085EEB43" w:rsidR="0091162A" w:rsidRPr="00597716" w:rsidRDefault="0091162A" w:rsidP="00060E1C">
      <w:pPr>
        <w:rPr>
          <w:rFonts w:ascii="Times New Roman" w:hAnsi="Times New Roman" w:cs="Times New Roman"/>
        </w:rPr>
      </w:pPr>
    </w:p>
    <w:p w14:paraId="3C742369" w14:textId="4E7F4437" w:rsidR="0091162A" w:rsidRPr="00597716" w:rsidRDefault="0091162A" w:rsidP="00060E1C">
      <w:pPr>
        <w:rPr>
          <w:rFonts w:ascii="Times New Roman" w:hAnsi="Times New Roman" w:cs="Times New Roman"/>
        </w:rPr>
      </w:pPr>
    </w:p>
    <w:p w14:paraId="183A2416" w14:textId="77777777" w:rsidR="00597716" w:rsidRPr="00597716" w:rsidRDefault="00597716" w:rsidP="00597716">
      <w:pPr>
        <w:ind w:left="6804"/>
        <w:rPr>
          <w:rFonts w:ascii="Times New Roman" w:hAnsi="Times New Roman" w:cs="Times New Roman"/>
        </w:rPr>
      </w:pPr>
    </w:p>
    <w:p w14:paraId="05502EAF" w14:textId="77777777" w:rsidR="00086601" w:rsidRDefault="00086601" w:rsidP="00597716">
      <w:pPr>
        <w:jc w:val="both"/>
        <w:rPr>
          <w:rFonts w:ascii="Times New Roman" w:hAnsi="Times New Roman" w:cs="Times New Roman"/>
        </w:rPr>
      </w:pPr>
    </w:p>
    <w:p w14:paraId="70EEA883" w14:textId="77777777" w:rsidR="00086601" w:rsidRDefault="00086601" w:rsidP="00597716">
      <w:pPr>
        <w:jc w:val="both"/>
        <w:rPr>
          <w:rFonts w:ascii="Times New Roman" w:hAnsi="Times New Roman" w:cs="Times New Roman"/>
        </w:rPr>
      </w:pPr>
    </w:p>
    <w:p w14:paraId="7F565088" w14:textId="77777777" w:rsidR="00086601" w:rsidRDefault="00086601" w:rsidP="00597716">
      <w:pPr>
        <w:jc w:val="both"/>
        <w:rPr>
          <w:rFonts w:ascii="Times New Roman" w:hAnsi="Times New Roman" w:cs="Times New Roman"/>
        </w:rPr>
      </w:pPr>
    </w:p>
    <w:p w14:paraId="09871233" w14:textId="0EC38F1F" w:rsidR="00597716" w:rsidRPr="00597716" w:rsidRDefault="00597716" w:rsidP="00597716">
      <w:pPr>
        <w:jc w:val="both"/>
        <w:rPr>
          <w:rFonts w:ascii="Times New Roman" w:hAnsi="Times New Roman" w:cs="Times New Roman"/>
        </w:rPr>
      </w:pPr>
      <w:r w:rsidRPr="00597716">
        <w:rPr>
          <w:rFonts w:ascii="Times New Roman" w:hAnsi="Times New Roman" w:cs="Times New Roman"/>
        </w:rPr>
        <w:lastRenderedPageBreak/>
        <w:t>Про затвердження проекту землеустрою щодо</w:t>
      </w:r>
    </w:p>
    <w:p w14:paraId="1DD1D677"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відведення земельної ділянки зі зміною цільового</w:t>
      </w:r>
    </w:p>
    <w:p w14:paraId="161D65F4"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призначення для продажу права оренди на неї</w:t>
      </w:r>
    </w:p>
    <w:p w14:paraId="00DD0980"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на земельних торгах </w:t>
      </w:r>
    </w:p>
    <w:p w14:paraId="3AC22E65" w14:textId="77777777" w:rsidR="00597716" w:rsidRPr="00597716" w:rsidRDefault="00597716" w:rsidP="00597716">
      <w:pPr>
        <w:jc w:val="both"/>
        <w:rPr>
          <w:rFonts w:ascii="Times New Roman" w:hAnsi="Times New Roman" w:cs="Times New Roman"/>
        </w:rPr>
      </w:pPr>
    </w:p>
    <w:p w14:paraId="467AA9B1"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звернення Виконавця земельних торгів ПП «Фірма «СОМГІЗ»</w:t>
      </w:r>
      <w:r w:rsidRPr="00597716">
        <w:rPr>
          <w:rFonts w:ascii="Times New Roman" w:hAnsi="Times New Roman" w:cs="Times New Roman"/>
          <w:color w:val="FF0000"/>
        </w:rPr>
        <w:t xml:space="preserve"> </w:t>
      </w:r>
      <w:r w:rsidRPr="00597716">
        <w:rPr>
          <w:rFonts w:ascii="Times New Roman" w:hAnsi="Times New Roman" w:cs="Times New Roman"/>
        </w:rPr>
        <w:t>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9</w:t>
      </w:r>
      <w:r w:rsidRPr="00597716">
        <w:rPr>
          <w:rFonts w:ascii="Times New Roman" w:hAnsi="Times New Roman" w:cs="Times New Roman"/>
          <w:lang w:eastAsia="uk-UA"/>
        </w:rPr>
        <w:t>,2712га</w:t>
      </w:r>
      <w:r w:rsidRPr="00597716">
        <w:rPr>
          <w:rFonts w:ascii="Times New Roman" w:hAnsi="Times New Roman" w:cs="Times New Roman"/>
        </w:rPr>
        <w:t xml:space="preserve">, що розташована: Донецька обл., Бахмутський район, Сіверська міська рада (за межами населеного пункту </w:t>
      </w:r>
      <w:r w:rsidRPr="00597716">
        <w:rPr>
          <w:rFonts w:ascii="Times New Roman" w:hAnsi="Times New Roman" w:cs="Times New Roman"/>
          <w:color w:val="FF0000"/>
        </w:rPr>
        <w:t>с. Серебрянка</w:t>
      </w:r>
      <w:r w:rsidRPr="00597716">
        <w:rPr>
          <w:rFonts w:ascii="Times New Roman" w:hAnsi="Times New Roman" w:cs="Times New Roman"/>
        </w:rPr>
        <w:t xml:space="preserve">); кадастровий номер: 1420989200:01:187:0025, розробленого ФОП </w:t>
      </w:r>
      <w:proofErr w:type="spellStart"/>
      <w:r w:rsidRPr="00597716">
        <w:rPr>
          <w:rFonts w:ascii="Times New Roman" w:hAnsi="Times New Roman" w:cs="Times New Roman"/>
        </w:rPr>
        <w:t>Кропівкіна</w:t>
      </w:r>
      <w:proofErr w:type="spellEnd"/>
      <w:r w:rsidRPr="00597716">
        <w:rPr>
          <w:rFonts w:ascii="Times New Roman" w:hAnsi="Times New Roman" w:cs="Times New Roman"/>
        </w:rPr>
        <w:t xml:space="preserve"> О.В., </w:t>
      </w:r>
      <w:r w:rsidRPr="00597716">
        <w:rPr>
          <w:rFonts w:ascii="Times New Roman" w:hAnsi="Times New Roman" w:cs="Times New Roman"/>
          <w:color w:val="FF0000"/>
        </w:rPr>
        <w:t xml:space="preserve">службову записку начальника відділу земельних відносин, екології та охорони природного середовища </w:t>
      </w:r>
      <w:proofErr w:type="spellStart"/>
      <w:r w:rsidRPr="00597716">
        <w:rPr>
          <w:rFonts w:ascii="Times New Roman" w:hAnsi="Times New Roman" w:cs="Times New Roman"/>
          <w:color w:val="FF0000"/>
        </w:rPr>
        <w:t>Виниченко</w:t>
      </w:r>
      <w:proofErr w:type="spellEnd"/>
      <w:r w:rsidRPr="00597716">
        <w:rPr>
          <w:rFonts w:ascii="Times New Roman" w:hAnsi="Times New Roman" w:cs="Times New Roman"/>
          <w:color w:val="FF0000"/>
        </w:rPr>
        <w:t xml:space="preserve"> В.В. від _____№____ </w:t>
      </w:r>
      <w:r w:rsidRPr="00597716">
        <w:rPr>
          <w:rFonts w:ascii="Times New Roman" w:hAnsi="Times New Roman" w:cs="Times New Roman"/>
        </w:rPr>
        <w:t>, керуючись ст.26 Закону України «Про місцеве самоврядування в Україні», ст.ст.12, 127, 128, 135-139 Земельного кодексу України  міська рада</w:t>
      </w:r>
    </w:p>
    <w:p w14:paraId="6ACCB7CD" w14:textId="77777777" w:rsidR="00597716" w:rsidRPr="00597716" w:rsidRDefault="00597716" w:rsidP="00597716">
      <w:pPr>
        <w:jc w:val="both"/>
        <w:rPr>
          <w:rFonts w:ascii="Times New Roman" w:hAnsi="Times New Roman" w:cs="Times New Roman"/>
        </w:rPr>
      </w:pPr>
    </w:p>
    <w:p w14:paraId="4AB41EC5"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7B0D4999" w14:textId="77777777" w:rsidR="00597716" w:rsidRPr="00597716" w:rsidRDefault="00597716" w:rsidP="00597716">
      <w:pPr>
        <w:ind w:left="630"/>
        <w:jc w:val="both"/>
        <w:rPr>
          <w:rFonts w:ascii="Times New Roman" w:hAnsi="Times New Roman" w:cs="Times New Roman"/>
        </w:rPr>
      </w:pPr>
    </w:p>
    <w:p w14:paraId="47CD7136" w14:textId="77777777" w:rsidR="00597716" w:rsidRPr="00597716" w:rsidRDefault="00597716" w:rsidP="00597716">
      <w:pPr>
        <w:pStyle w:val="af5"/>
        <w:numPr>
          <w:ilvl w:val="0"/>
          <w:numId w:val="19"/>
        </w:numPr>
        <w:jc w:val="both"/>
        <w:rPr>
          <w:rFonts w:ascii="Times New Roman" w:hAnsi="Times New Roman" w:cs="Times New Roman"/>
          <w:sz w:val="24"/>
          <w:szCs w:val="24"/>
          <w:lang w:val="uk-UA"/>
        </w:rPr>
      </w:pPr>
      <w:proofErr w:type="spellStart"/>
      <w:r w:rsidRPr="00597716">
        <w:rPr>
          <w:rFonts w:ascii="Times New Roman" w:hAnsi="Times New Roman" w:cs="Times New Roman"/>
          <w:sz w:val="24"/>
          <w:szCs w:val="24"/>
        </w:rPr>
        <w:t>Затвердити</w:t>
      </w:r>
      <w:proofErr w:type="spellEnd"/>
      <w:r w:rsidRPr="00597716">
        <w:rPr>
          <w:rFonts w:ascii="Times New Roman" w:hAnsi="Times New Roman" w:cs="Times New Roman"/>
          <w:sz w:val="24"/>
          <w:szCs w:val="24"/>
        </w:rPr>
        <w:t xml:space="preserve"> проект </w:t>
      </w:r>
      <w:proofErr w:type="spellStart"/>
      <w:r w:rsidRPr="00597716">
        <w:rPr>
          <w:rFonts w:ascii="Times New Roman" w:hAnsi="Times New Roman" w:cs="Times New Roman"/>
          <w:sz w:val="24"/>
          <w:szCs w:val="24"/>
        </w:rPr>
        <w:t>землеустрою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щодо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відведення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ділянки</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зі</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зміною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цільового</w:t>
      </w:r>
      <w:proofErr w:type="spellEnd"/>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призначення</w:t>
      </w:r>
      <w:proofErr w:type="spellEnd"/>
      <w:r w:rsidRPr="00597716">
        <w:rPr>
          <w:rFonts w:ascii="Times New Roman" w:hAnsi="Times New Roman" w:cs="Times New Roman"/>
          <w:sz w:val="24"/>
          <w:szCs w:val="24"/>
        </w:rPr>
        <w:t xml:space="preserve"> </w:t>
      </w:r>
      <w:proofErr w:type="gramStart"/>
      <w:r w:rsidRPr="00597716">
        <w:rPr>
          <w:rFonts w:ascii="Times New Roman" w:hAnsi="Times New Roman" w:cs="Times New Roman"/>
          <w:sz w:val="24"/>
          <w:szCs w:val="24"/>
        </w:rPr>
        <w:t>для продажу</w:t>
      </w:r>
      <w:proofErr w:type="gramEnd"/>
      <w:r w:rsidRPr="00597716">
        <w:rPr>
          <w:rFonts w:ascii="Times New Roman" w:hAnsi="Times New Roman" w:cs="Times New Roman"/>
          <w:sz w:val="24"/>
          <w:szCs w:val="24"/>
        </w:rPr>
        <w:t xml:space="preserve"> права </w:t>
      </w:r>
      <w:proofErr w:type="spellStart"/>
      <w:r w:rsidRPr="00597716">
        <w:rPr>
          <w:rFonts w:ascii="Times New Roman" w:hAnsi="Times New Roman" w:cs="Times New Roman"/>
          <w:sz w:val="24"/>
          <w:szCs w:val="24"/>
        </w:rPr>
        <w:t>оренди</w:t>
      </w:r>
      <w:proofErr w:type="spellEnd"/>
      <w:r w:rsidRPr="00597716">
        <w:rPr>
          <w:rFonts w:ascii="Times New Roman" w:hAnsi="Times New Roman" w:cs="Times New Roman"/>
          <w:sz w:val="24"/>
          <w:szCs w:val="24"/>
        </w:rPr>
        <w:t xml:space="preserve"> на </w:t>
      </w:r>
      <w:proofErr w:type="spellStart"/>
      <w:r w:rsidRPr="00597716">
        <w:rPr>
          <w:rFonts w:ascii="Times New Roman" w:hAnsi="Times New Roman" w:cs="Times New Roman"/>
          <w:sz w:val="24"/>
          <w:szCs w:val="24"/>
        </w:rPr>
        <w:t>неї</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на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торгах для </w:t>
      </w:r>
      <w:proofErr w:type="spellStart"/>
      <w:r w:rsidRPr="00597716">
        <w:rPr>
          <w:rFonts w:ascii="Times New Roman" w:hAnsi="Times New Roman" w:cs="Times New Roman"/>
          <w:sz w:val="24"/>
          <w:szCs w:val="24"/>
        </w:rPr>
        <w:t>ведення</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товарного</w:t>
      </w:r>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 xml:space="preserve">сільськогосподарського виробництва </w:t>
      </w:r>
      <w:r w:rsidRPr="00597716">
        <w:rPr>
          <w:rFonts w:ascii="Times New Roman" w:hAnsi="Times New Roman" w:cs="Times New Roman"/>
          <w:sz w:val="24"/>
          <w:szCs w:val="24"/>
        </w:rPr>
        <w:t>(КВЦПЗ 01.01),</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площею</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rPr>
        <w:t>9,2712га</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розташована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Донецька</w:t>
      </w:r>
      <w:proofErr w:type="spellEnd"/>
      <w:r w:rsidRPr="00597716">
        <w:rPr>
          <w:rFonts w:ascii="Times New Roman" w:hAnsi="Times New Roman" w:cs="Times New Roman"/>
          <w:sz w:val="24"/>
          <w:szCs w:val="24"/>
        </w:rPr>
        <w:t xml:space="preserve"> обл.,</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Бахмутськи</w:t>
      </w:r>
      <w:proofErr w:type="spellEnd"/>
      <w:r w:rsidRPr="00597716">
        <w:rPr>
          <w:rFonts w:ascii="Times New Roman" w:hAnsi="Times New Roman" w:cs="Times New Roman"/>
          <w:sz w:val="24"/>
          <w:szCs w:val="24"/>
          <w:lang w:val="uk-UA"/>
        </w:rPr>
        <w:t>й</w:t>
      </w:r>
      <w:r w:rsidRPr="00597716">
        <w:rPr>
          <w:rFonts w:ascii="Times New Roman" w:hAnsi="Times New Roman" w:cs="Times New Roman"/>
          <w:sz w:val="24"/>
          <w:szCs w:val="24"/>
        </w:rPr>
        <w:t xml:space="preserve"> район, </w:t>
      </w:r>
      <w:proofErr w:type="spellStart"/>
      <w:r w:rsidRPr="00597716">
        <w:rPr>
          <w:rFonts w:ascii="Times New Roman" w:hAnsi="Times New Roman" w:cs="Times New Roman"/>
          <w:sz w:val="24"/>
          <w:szCs w:val="24"/>
        </w:rPr>
        <w:t>Сіверська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міська</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рада (за межами </w:t>
      </w:r>
      <w:proofErr w:type="spellStart"/>
      <w:r w:rsidRPr="00597716">
        <w:rPr>
          <w:rFonts w:ascii="Times New Roman" w:hAnsi="Times New Roman" w:cs="Times New Roman"/>
          <w:sz w:val="24"/>
          <w:szCs w:val="24"/>
        </w:rPr>
        <w:t>населеного</w:t>
      </w:r>
      <w:proofErr w:type="spellEnd"/>
      <w:r w:rsidRPr="00597716">
        <w:rPr>
          <w:rFonts w:ascii="Times New Roman" w:hAnsi="Times New Roman" w:cs="Times New Roman"/>
          <w:sz w:val="24"/>
          <w:szCs w:val="24"/>
        </w:rPr>
        <w:t xml:space="preserve"> пункту</w:t>
      </w:r>
      <w:r w:rsidRPr="00597716">
        <w:rPr>
          <w:rFonts w:ascii="Times New Roman" w:hAnsi="Times New Roman" w:cs="Times New Roman"/>
        </w:rPr>
        <w:t xml:space="preserve"> </w:t>
      </w:r>
      <w:r w:rsidRPr="00597716">
        <w:rPr>
          <w:rFonts w:ascii="Times New Roman" w:hAnsi="Times New Roman" w:cs="Times New Roman"/>
          <w:color w:val="FF0000"/>
        </w:rPr>
        <w:t>с. Серебрянка</w:t>
      </w:r>
      <w:r w:rsidRPr="00597716">
        <w:rPr>
          <w:rFonts w:ascii="Times New Roman" w:hAnsi="Times New Roman" w:cs="Times New Roman"/>
          <w:sz w:val="24"/>
          <w:szCs w:val="24"/>
        </w:rPr>
        <w:t>);</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кадастровий</w:t>
      </w:r>
      <w:proofErr w:type="spellEnd"/>
      <w:r w:rsidRPr="00597716">
        <w:rPr>
          <w:rFonts w:ascii="Times New Roman" w:hAnsi="Times New Roman" w:cs="Times New Roman"/>
          <w:sz w:val="24"/>
          <w:szCs w:val="24"/>
        </w:rPr>
        <w:t xml:space="preserve"> номер: 1420989200:01:187:0025</w:t>
      </w:r>
      <w:r w:rsidRPr="00597716">
        <w:rPr>
          <w:rFonts w:ascii="Times New Roman" w:hAnsi="Times New Roman" w:cs="Times New Roman"/>
          <w:sz w:val="24"/>
          <w:szCs w:val="24"/>
          <w:lang w:val="uk-UA" w:eastAsia="ru-RU"/>
        </w:rPr>
        <w:t>.</w:t>
      </w:r>
    </w:p>
    <w:p w14:paraId="2F7CFD8F" w14:textId="77777777" w:rsidR="00597716" w:rsidRPr="00597716" w:rsidRDefault="00597716" w:rsidP="00597716">
      <w:pPr>
        <w:pStyle w:val="af5"/>
        <w:numPr>
          <w:ilvl w:val="0"/>
          <w:numId w:val="19"/>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Змінити цільове призначення земельної ділянки площею </w:t>
      </w:r>
      <w:r w:rsidRPr="00597716">
        <w:rPr>
          <w:rFonts w:ascii="Times New Roman" w:hAnsi="Times New Roman" w:cs="Times New Roman"/>
          <w:sz w:val="24"/>
          <w:szCs w:val="24"/>
          <w:lang w:val="uk-UA" w:eastAsia="uk-UA"/>
        </w:rPr>
        <w:t>9,2712га</w:t>
      </w:r>
      <w:r w:rsidRPr="00597716">
        <w:rPr>
          <w:rFonts w:ascii="Times New Roman" w:hAnsi="Times New Roman" w:cs="Times New Roman"/>
          <w:sz w:val="24"/>
          <w:szCs w:val="24"/>
          <w:lang w:val="uk-UA"/>
        </w:rPr>
        <w:t>; кадастровий номер: 1420989200:01:187:0025, що розташована: Донецька обл., Бахмутський район, Сіверська міська рада (за межами населеного пункту</w:t>
      </w:r>
      <w:r w:rsidRPr="00597716">
        <w:rPr>
          <w:rFonts w:ascii="Times New Roman" w:hAnsi="Times New Roman" w:cs="Times New Roman"/>
          <w:lang w:val="uk-UA"/>
        </w:rPr>
        <w:t xml:space="preserve"> </w:t>
      </w:r>
      <w:r w:rsidRPr="00597716">
        <w:rPr>
          <w:rFonts w:ascii="Times New Roman" w:hAnsi="Times New Roman" w:cs="Times New Roman"/>
          <w:color w:val="FF0000"/>
          <w:lang w:val="uk-UA"/>
        </w:rPr>
        <w:t>с. Серебрянка</w:t>
      </w:r>
      <w:r w:rsidRPr="00597716">
        <w:rPr>
          <w:rFonts w:ascii="Times New Roman" w:hAnsi="Times New Roman" w:cs="Times New Roman"/>
          <w:sz w:val="24"/>
          <w:szCs w:val="24"/>
          <w:lang w:val="uk-UA"/>
        </w:rPr>
        <w:t>) із «</w:t>
      </w:r>
      <w:r w:rsidRPr="00597716">
        <w:rPr>
          <w:rFonts w:ascii="Times New Roman" w:hAnsi="Times New Roman" w:cs="Times New Roman"/>
          <w:color w:val="333333"/>
          <w:sz w:val="24"/>
          <w:szCs w:val="24"/>
          <w:lang w:val="uk-UA"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597716">
        <w:rPr>
          <w:rFonts w:ascii="Times New Roman" w:hAnsi="Times New Roman" w:cs="Times New Roman"/>
          <w:sz w:val="24"/>
          <w:szCs w:val="24"/>
          <w:lang w:val="uk-UA"/>
        </w:rPr>
        <w:t>-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691821BA" w14:textId="77777777" w:rsidR="00597716" w:rsidRPr="00597716" w:rsidRDefault="00597716" w:rsidP="00597716">
      <w:pPr>
        <w:pStyle w:val="af5"/>
        <w:numPr>
          <w:ilvl w:val="0"/>
          <w:numId w:val="19"/>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5DD2C10C" w14:textId="77777777" w:rsidR="00597716" w:rsidRPr="00597716" w:rsidRDefault="00597716" w:rsidP="00597716">
      <w:pPr>
        <w:numPr>
          <w:ilvl w:val="0"/>
          <w:numId w:val="19"/>
        </w:numPr>
        <w:spacing w:after="0" w:line="240" w:lineRule="auto"/>
        <w:jc w:val="both"/>
        <w:rPr>
          <w:rFonts w:ascii="Times New Roman" w:hAnsi="Times New Roman" w:cs="Times New Roman"/>
          <w:color w:val="000000"/>
          <w:spacing w:val="-5"/>
        </w:rPr>
      </w:pPr>
      <w:r w:rsidRPr="00597716">
        <w:rPr>
          <w:rFonts w:ascii="Times New Roman" w:hAnsi="Times New Roman" w:cs="Times New Roman"/>
        </w:rPr>
        <w:t xml:space="preserve">Контроль за виконанням даного рішення покласти на </w:t>
      </w:r>
      <w:r w:rsidRPr="00597716">
        <w:rPr>
          <w:rFonts w:ascii="Times New Roman" w:hAnsi="Times New Roman" w:cs="Times New Roman"/>
          <w:color w:val="FF0000"/>
        </w:rPr>
        <w:t>постійну комісію  з питань житлово-комунального господарства, землекористування та екології (Бабенко).</w:t>
      </w:r>
    </w:p>
    <w:p w14:paraId="7944D973" w14:textId="77777777" w:rsidR="00597716" w:rsidRPr="00597716" w:rsidRDefault="00597716" w:rsidP="00597716">
      <w:pPr>
        <w:jc w:val="center"/>
        <w:rPr>
          <w:rFonts w:ascii="Times New Roman" w:hAnsi="Times New Roman" w:cs="Times New Roman"/>
          <w:b/>
        </w:rPr>
      </w:pPr>
      <w:r w:rsidRPr="00597716">
        <w:rPr>
          <w:rFonts w:ascii="Times New Roman" w:hAnsi="Times New Roman" w:cs="Times New Roman"/>
          <w:b/>
        </w:rPr>
        <w:t>Міський голова                                                                        А.О. Черняєв</w:t>
      </w:r>
    </w:p>
    <w:p w14:paraId="0368E05B" w14:textId="50E44A40" w:rsidR="0091162A" w:rsidRPr="00597716" w:rsidRDefault="0091162A" w:rsidP="00060E1C">
      <w:pPr>
        <w:rPr>
          <w:rFonts w:ascii="Times New Roman" w:hAnsi="Times New Roman" w:cs="Times New Roman"/>
        </w:rPr>
      </w:pPr>
    </w:p>
    <w:p w14:paraId="610146CD" w14:textId="0906003E" w:rsidR="00597716" w:rsidRPr="00597716" w:rsidRDefault="00597716" w:rsidP="00060E1C">
      <w:pPr>
        <w:rPr>
          <w:rFonts w:ascii="Times New Roman" w:hAnsi="Times New Roman" w:cs="Times New Roman"/>
        </w:rPr>
      </w:pPr>
    </w:p>
    <w:p w14:paraId="4643EEDD" w14:textId="372F71CC" w:rsidR="00597716" w:rsidRPr="00597716" w:rsidRDefault="00597716" w:rsidP="00060E1C">
      <w:pPr>
        <w:rPr>
          <w:rFonts w:ascii="Times New Roman" w:hAnsi="Times New Roman" w:cs="Times New Roman"/>
        </w:rPr>
      </w:pPr>
    </w:p>
    <w:p w14:paraId="322D6CF6" w14:textId="13B9E8A5" w:rsidR="00597716" w:rsidRPr="00597716" w:rsidRDefault="00597716" w:rsidP="00060E1C">
      <w:pPr>
        <w:rPr>
          <w:rFonts w:ascii="Times New Roman" w:hAnsi="Times New Roman" w:cs="Times New Roman"/>
        </w:rPr>
      </w:pPr>
    </w:p>
    <w:p w14:paraId="5E1EBC29" w14:textId="5C254FE7" w:rsidR="00597716" w:rsidRPr="00597716" w:rsidRDefault="00597716" w:rsidP="00060E1C">
      <w:pPr>
        <w:rPr>
          <w:rFonts w:ascii="Times New Roman" w:hAnsi="Times New Roman" w:cs="Times New Roman"/>
        </w:rPr>
      </w:pPr>
    </w:p>
    <w:p w14:paraId="2D6E8884" w14:textId="2D5C5B0E" w:rsidR="00597716" w:rsidRDefault="00597716" w:rsidP="00597716">
      <w:pPr>
        <w:ind w:hanging="13"/>
        <w:jc w:val="right"/>
        <w:rPr>
          <w:rFonts w:ascii="Times New Roman" w:hAnsi="Times New Roman" w:cs="Times New Roman"/>
        </w:rPr>
      </w:pPr>
    </w:p>
    <w:p w14:paraId="4B1E066C" w14:textId="59E92B02" w:rsidR="00086601" w:rsidRDefault="00086601" w:rsidP="00597716">
      <w:pPr>
        <w:ind w:hanging="13"/>
        <w:jc w:val="right"/>
        <w:rPr>
          <w:rFonts w:ascii="Times New Roman" w:hAnsi="Times New Roman" w:cs="Times New Roman"/>
        </w:rPr>
      </w:pPr>
    </w:p>
    <w:p w14:paraId="6123DA65" w14:textId="77777777" w:rsidR="00086601" w:rsidRPr="00597716" w:rsidRDefault="00086601" w:rsidP="00597716">
      <w:pPr>
        <w:ind w:hanging="13"/>
        <w:jc w:val="right"/>
        <w:rPr>
          <w:rFonts w:ascii="Times New Roman" w:hAnsi="Times New Roman" w:cs="Times New Roman"/>
        </w:rPr>
      </w:pPr>
    </w:p>
    <w:p w14:paraId="0477F02C"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lastRenderedPageBreak/>
        <w:t>Про затвердження проекту землеустрою щодо</w:t>
      </w:r>
    </w:p>
    <w:p w14:paraId="08456EA7"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відведення земельної ділянки зі зміною цільового</w:t>
      </w:r>
    </w:p>
    <w:p w14:paraId="6AB2A5A7"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призначення для продажу права оренди на неї</w:t>
      </w:r>
    </w:p>
    <w:p w14:paraId="6289DF38"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на земельних торгах </w:t>
      </w:r>
    </w:p>
    <w:p w14:paraId="5E45423B" w14:textId="77777777" w:rsidR="00597716" w:rsidRPr="00597716" w:rsidRDefault="00597716" w:rsidP="00597716">
      <w:pPr>
        <w:jc w:val="both"/>
        <w:rPr>
          <w:rFonts w:ascii="Times New Roman" w:hAnsi="Times New Roman" w:cs="Times New Roman"/>
          <w:i/>
        </w:rPr>
      </w:pPr>
    </w:p>
    <w:p w14:paraId="220AB7F0"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звернення Виконавця земельних торгів ПП «Фірма «СОМГІЗ»</w:t>
      </w:r>
      <w:r w:rsidRPr="00597716">
        <w:rPr>
          <w:rFonts w:ascii="Times New Roman" w:hAnsi="Times New Roman" w:cs="Times New Roman"/>
          <w:color w:val="FF0000"/>
        </w:rPr>
        <w:t xml:space="preserve"> </w:t>
      </w:r>
      <w:r w:rsidRPr="00597716">
        <w:rPr>
          <w:rFonts w:ascii="Times New Roman" w:hAnsi="Times New Roman" w:cs="Times New Roman"/>
        </w:rPr>
        <w:t>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13</w:t>
      </w:r>
      <w:r w:rsidRPr="00597716">
        <w:rPr>
          <w:rFonts w:ascii="Times New Roman" w:hAnsi="Times New Roman" w:cs="Times New Roman"/>
          <w:lang w:eastAsia="uk-UA"/>
        </w:rPr>
        <w:t>,1191га</w:t>
      </w:r>
      <w:r w:rsidRPr="00597716">
        <w:rPr>
          <w:rFonts w:ascii="Times New Roman" w:hAnsi="Times New Roman" w:cs="Times New Roman"/>
        </w:rPr>
        <w:t xml:space="preserve">, що розташована: Донецька обл., Бахмутський район, Сіверська міська рада (за межами населеного пункту </w:t>
      </w:r>
      <w:r w:rsidRPr="00597716">
        <w:rPr>
          <w:rFonts w:ascii="Times New Roman" w:hAnsi="Times New Roman" w:cs="Times New Roman"/>
          <w:color w:val="FF0000"/>
        </w:rPr>
        <w:t>с. Серебрянка</w:t>
      </w:r>
      <w:r w:rsidRPr="00597716">
        <w:rPr>
          <w:rFonts w:ascii="Times New Roman" w:hAnsi="Times New Roman" w:cs="Times New Roman"/>
        </w:rPr>
        <w:t xml:space="preserve">); кадастровий номер: 1420989200:01:186:0043, розробленого ФОП </w:t>
      </w:r>
      <w:proofErr w:type="spellStart"/>
      <w:r w:rsidRPr="00597716">
        <w:rPr>
          <w:rFonts w:ascii="Times New Roman" w:hAnsi="Times New Roman" w:cs="Times New Roman"/>
        </w:rPr>
        <w:t>Кропівкіна</w:t>
      </w:r>
      <w:proofErr w:type="spellEnd"/>
      <w:r w:rsidRPr="00597716">
        <w:rPr>
          <w:rFonts w:ascii="Times New Roman" w:hAnsi="Times New Roman" w:cs="Times New Roman"/>
        </w:rPr>
        <w:t xml:space="preserve"> О.В., </w:t>
      </w:r>
      <w:r w:rsidRPr="00597716">
        <w:rPr>
          <w:rFonts w:ascii="Times New Roman" w:hAnsi="Times New Roman" w:cs="Times New Roman"/>
          <w:color w:val="FF0000"/>
        </w:rPr>
        <w:t xml:space="preserve">службову записку начальника відділу земельних відносин, екології та охорони природного середовища </w:t>
      </w:r>
      <w:proofErr w:type="spellStart"/>
      <w:r w:rsidRPr="00597716">
        <w:rPr>
          <w:rFonts w:ascii="Times New Roman" w:hAnsi="Times New Roman" w:cs="Times New Roman"/>
          <w:color w:val="FF0000"/>
        </w:rPr>
        <w:t>Виниченко</w:t>
      </w:r>
      <w:proofErr w:type="spellEnd"/>
      <w:r w:rsidRPr="00597716">
        <w:rPr>
          <w:rFonts w:ascii="Times New Roman" w:hAnsi="Times New Roman" w:cs="Times New Roman"/>
          <w:color w:val="FF0000"/>
        </w:rPr>
        <w:t xml:space="preserve"> В.В. від _____№____ </w:t>
      </w:r>
      <w:r w:rsidRPr="00597716">
        <w:rPr>
          <w:rFonts w:ascii="Times New Roman" w:hAnsi="Times New Roman" w:cs="Times New Roman"/>
        </w:rPr>
        <w:t>, керуючись ст.26 Закону України «Про місцеве самоврядування в Україні», ст.ст.12, 127, 128, 135-139 Земельного кодексу України  міська рада</w:t>
      </w:r>
    </w:p>
    <w:p w14:paraId="103F3840" w14:textId="77777777" w:rsidR="00597716" w:rsidRPr="00597716" w:rsidRDefault="00597716" w:rsidP="00597716">
      <w:pPr>
        <w:jc w:val="both"/>
        <w:rPr>
          <w:rFonts w:ascii="Times New Roman" w:hAnsi="Times New Roman" w:cs="Times New Roman"/>
        </w:rPr>
      </w:pPr>
    </w:p>
    <w:p w14:paraId="645D9C5B"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7644363B" w14:textId="77777777" w:rsidR="00597716" w:rsidRPr="00597716" w:rsidRDefault="00597716" w:rsidP="00597716">
      <w:pPr>
        <w:ind w:left="630"/>
        <w:jc w:val="both"/>
        <w:rPr>
          <w:rFonts w:ascii="Times New Roman" w:hAnsi="Times New Roman" w:cs="Times New Roman"/>
        </w:rPr>
      </w:pPr>
    </w:p>
    <w:p w14:paraId="31E17A35" w14:textId="77777777" w:rsidR="00597716" w:rsidRPr="00597716" w:rsidRDefault="00597716" w:rsidP="00597716">
      <w:pPr>
        <w:pStyle w:val="af5"/>
        <w:numPr>
          <w:ilvl w:val="0"/>
          <w:numId w:val="20"/>
        </w:numPr>
        <w:jc w:val="both"/>
        <w:rPr>
          <w:rFonts w:ascii="Times New Roman" w:hAnsi="Times New Roman" w:cs="Times New Roman"/>
          <w:sz w:val="24"/>
          <w:szCs w:val="24"/>
          <w:lang w:val="uk-UA"/>
        </w:rPr>
      </w:pPr>
      <w:proofErr w:type="spellStart"/>
      <w:r w:rsidRPr="00597716">
        <w:rPr>
          <w:rFonts w:ascii="Times New Roman" w:hAnsi="Times New Roman" w:cs="Times New Roman"/>
          <w:sz w:val="24"/>
          <w:szCs w:val="24"/>
        </w:rPr>
        <w:t>Затвердити</w:t>
      </w:r>
      <w:proofErr w:type="spellEnd"/>
      <w:r w:rsidRPr="00597716">
        <w:rPr>
          <w:rFonts w:ascii="Times New Roman" w:hAnsi="Times New Roman" w:cs="Times New Roman"/>
          <w:sz w:val="24"/>
          <w:szCs w:val="24"/>
        </w:rPr>
        <w:t xml:space="preserve"> проект </w:t>
      </w:r>
      <w:proofErr w:type="spellStart"/>
      <w:r w:rsidRPr="00597716">
        <w:rPr>
          <w:rFonts w:ascii="Times New Roman" w:hAnsi="Times New Roman" w:cs="Times New Roman"/>
          <w:sz w:val="24"/>
          <w:szCs w:val="24"/>
        </w:rPr>
        <w:t>землеустрою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щодо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відведення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ділянки</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зі</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зміною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цільового</w:t>
      </w:r>
      <w:proofErr w:type="spellEnd"/>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призначення</w:t>
      </w:r>
      <w:proofErr w:type="spellEnd"/>
      <w:r w:rsidRPr="00597716">
        <w:rPr>
          <w:rFonts w:ascii="Times New Roman" w:hAnsi="Times New Roman" w:cs="Times New Roman"/>
          <w:sz w:val="24"/>
          <w:szCs w:val="24"/>
        </w:rPr>
        <w:t xml:space="preserve"> </w:t>
      </w:r>
      <w:proofErr w:type="gramStart"/>
      <w:r w:rsidRPr="00597716">
        <w:rPr>
          <w:rFonts w:ascii="Times New Roman" w:hAnsi="Times New Roman" w:cs="Times New Roman"/>
          <w:sz w:val="24"/>
          <w:szCs w:val="24"/>
        </w:rPr>
        <w:t>для продажу</w:t>
      </w:r>
      <w:proofErr w:type="gramEnd"/>
      <w:r w:rsidRPr="00597716">
        <w:rPr>
          <w:rFonts w:ascii="Times New Roman" w:hAnsi="Times New Roman" w:cs="Times New Roman"/>
          <w:sz w:val="24"/>
          <w:szCs w:val="24"/>
        </w:rPr>
        <w:t xml:space="preserve"> права </w:t>
      </w:r>
      <w:proofErr w:type="spellStart"/>
      <w:r w:rsidRPr="00597716">
        <w:rPr>
          <w:rFonts w:ascii="Times New Roman" w:hAnsi="Times New Roman" w:cs="Times New Roman"/>
          <w:sz w:val="24"/>
          <w:szCs w:val="24"/>
        </w:rPr>
        <w:t>оренди</w:t>
      </w:r>
      <w:proofErr w:type="spellEnd"/>
      <w:r w:rsidRPr="00597716">
        <w:rPr>
          <w:rFonts w:ascii="Times New Roman" w:hAnsi="Times New Roman" w:cs="Times New Roman"/>
          <w:sz w:val="24"/>
          <w:szCs w:val="24"/>
        </w:rPr>
        <w:t xml:space="preserve"> на </w:t>
      </w:r>
      <w:proofErr w:type="spellStart"/>
      <w:r w:rsidRPr="00597716">
        <w:rPr>
          <w:rFonts w:ascii="Times New Roman" w:hAnsi="Times New Roman" w:cs="Times New Roman"/>
          <w:sz w:val="24"/>
          <w:szCs w:val="24"/>
        </w:rPr>
        <w:t>неї</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на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торгах для </w:t>
      </w:r>
      <w:proofErr w:type="spellStart"/>
      <w:r w:rsidRPr="00597716">
        <w:rPr>
          <w:rFonts w:ascii="Times New Roman" w:hAnsi="Times New Roman" w:cs="Times New Roman"/>
          <w:sz w:val="24"/>
          <w:szCs w:val="24"/>
        </w:rPr>
        <w:t>ведення</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товарного</w:t>
      </w:r>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 xml:space="preserve">сільськогосподарського виробництва </w:t>
      </w:r>
      <w:r w:rsidRPr="00597716">
        <w:rPr>
          <w:rFonts w:ascii="Times New Roman" w:hAnsi="Times New Roman" w:cs="Times New Roman"/>
          <w:sz w:val="24"/>
          <w:szCs w:val="24"/>
        </w:rPr>
        <w:t>(КВЦПЗ 01.01),</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площею</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rPr>
        <w:t>13,1191га</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розташована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Донецька</w:t>
      </w:r>
      <w:proofErr w:type="spellEnd"/>
      <w:r w:rsidRPr="00597716">
        <w:rPr>
          <w:rFonts w:ascii="Times New Roman" w:hAnsi="Times New Roman" w:cs="Times New Roman"/>
          <w:sz w:val="24"/>
          <w:szCs w:val="24"/>
        </w:rPr>
        <w:t xml:space="preserve"> обл.,</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Бахмутськи</w:t>
      </w:r>
      <w:proofErr w:type="spellEnd"/>
      <w:r w:rsidRPr="00597716">
        <w:rPr>
          <w:rFonts w:ascii="Times New Roman" w:hAnsi="Times New Roman" w:cs="Times New Roman"/>
          <w:sz w:val="24"/>
          <w:szCs w:val="24"/>
          <w:lang w:val="uk-UA"/>
        </w:rPr>
        <w:t>й</w:t>
      </w:r>
      <w:r w:rsidRPr="00597716">
        <w:rPr>
          <w:rFonts w:ascii="Times New Roman" w:hAnsi="Times New Roman" w:cs="Times New Roman"/>
          <w:sz w:val="24"/>
          <w:szCs w:val="24"/>
        </w:rPr>
        <w:t xml:space="preserve"> район, </w:t>
      </w:r>
      <w:proofErr w:type="spellStart"/>
      <w:r w:rsidRPr="00597716">
        <w:rPr>
          <w:rFonts w:ascii="Times New Roman" w:hAnsi="Times New Roman" w:cs="Times New Roman"/>
          <w:sz w:val="24"/>
          <w:szCs w:val="24"/>
        </w:rPr>
        <w:t>Сіверська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міська</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рада (за межами </w:t>
      </w:r>
      <w:proofErr w:type="spellStart"/>
      <w:r w:rsidRPr="00597716">
        <w:rPr>
          <w:rFonts w:ascii="Times New Roman" w:hAnsi="Times New Roman" w:cs="Times New Roman"/>
          <w:sz w:val="24"/>
          <w:szCs w:val="24"/>
        </w:rPr>
        <w:t>населеного</w:t>
      </w:r>
      <w:proofErr w:type="spellEnd"/>
      <w:r w:rsidRPr="00597716">
        <w:rPr>
          <w:rFonts w:ascii="Times New Roman" w:hAnsi="Times New Roman" w:cs="Times New Roman"/>
          <w:sz w:val="24"/>
          <w:szCs w:val="24"/>
        </w:rPr>
        <w:t xml:space="preserve"> пункту</w:t>
      </w:r>
      <w:r w:rsidRPr="00597716">
        <w:rPr>
          <w:rFonts w:ascii="Times New Roman" w:hAnsi="Times New Roman" w:cs="Times New Roman"/>
        </w:rPr>
        <w:t xml:space="preserve"> </w:t>
      </w:r>
      <w:r w:rsidRPr="00597716">
        <w:rPr>
          <w:rFonts w:ascii="Times New Roman" w:hAnsi="Times New Roman" w:cs="Times New Roman"/>
          <w:color w:val="FF0000"/>
        </w:rPr>
        <w:t>с. Серебрянка</w:t>
      </w:r>
      <w:r w:rsidRPr="00597716">
        <w:rPr>
          <w:rFonts w:ascii="Times New Roman" w:hAnsi="Times New Roman" w:cs="Times New Roman"/>
          <w:sz w:val="24"/>
          <w:szCs w:val="24"/>
        </w:rPr>
        <w:t>);</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кадастровий</w:t>
      </w:r>
      <w:proofErr w:type="spellEnd"/>
      <w:r w:rsidRPr="00597716">
        <w:rPr>
          <w:rFonts w:ascii="Times New Roman" w:hAnsi="Times New Roman" w:cs="Times New Roman"/>
          <w:sz w:val="24"/>
          <w:szCs w:val="24"/>
        </w:rPr>
        <w:t xml:space="preserve"> номер: 1420989200:01:186:0043</w:t>
      </w:r>
      <w:r w:rsidRPr="00597716">
        <w:rPr>
          <w:rFonts w:ascii="Times New Roman" w:hAnsi="Times New Roman" w:cs="Times New Roman"/>
          <w:sz w:val="24"/>
          <w:szCs w:val="24"/>
          <w:lang w:val="uk-UA" w:eastAsia="ru-RU"/>
        </w:rPr>
        <w:t>.</w:t>
      </w:r>
    </w:p>
    <w:p w14:paraId="321A1800" w14:textId="77777777" w:rsidR="00597716" w:rsidRPr="00597716" w:rsidRDefault="00597716" w:rsidP="00597716">
      <w:pPr>
        <w:pStyle w:val="af5"/>
        <w:numPr>
          <w:ilvl w:val="0"/>
          <w:numId w:val="20"/>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Змінити цільове призначення земельної ділянки площею </w:t>
      </w:r>
      <w:r w:rsidRPr="00597716">
        <w:rPr>
          <w:rFonts w:ascii="Times New Roman" w:hAnsi="Times New Roman" w:cs="Times New Roman"/>
          <w:sz w:val="24"/>
          <w:lang w:val="uk-UA"/>
        </w:rPr>
        <w:t>13,1191га</w:t>
      </w:r>
      <w:r w:rsidRPr="00597716">
        <w:rPr>
          <w:rFonts w:ascii="Times New Roman" w:hAnsi="Times New Roman" w:cs="Times New Roman"/>
          <w:sz w:val="24"/>
          <w:szCs w:val="24"/>
          <w:lang w:val="uk-UA"/>
        </w:rPr>
        <w:t>; кадастровий номер: 1420989200:01:186:0043, що розташована: Донецька обл., Бахмутський район, Сіверська міська рада (за межами населеного пункту</w:t>
      </w:r>
      <w:r w:rsidRPr="00597716">
        <w:rPr>
          <w:rFonts w:ascii="Times New Roman" w:hAnsi="Times New Roman" w:cs="Times New Roman"/>
          <w:lang w:val="uk-UA"/>
        </w:rPr>
        <w:t xml:space="preserve"> </w:t>
      </w:r>
      <w:r w:rsidRPr="00597716">
        <w:rPr>
          <w:rFonts w:ascii="Times New Roman" w:hAnsi="Times New Roman" w:cs="Times New Roman"/>
          <w:color w:val="FF0000"/>
          <w:lang w:val="uk-UA"/>
        </w:rPr>
        <w:t>с. Серебрянка</w:t>
      </w:r>
      <w:r w:rsidRPr="00597716">
        <w:rPr>
          <w:rFonts w:ascii="Times New Roman" w:hAnsi="Times New Roman" w:cs="Times New Roman"/>
          <w:sz w:val="24"/>
          <w:szCs w:val="24"/>
          <w:lang w:val="uk-UA"/>
        </w:rPr>
        <w:t>) із «</w:t>
      </w:r>
      <w:r w:rsidRPr="00597716">
        <w:rPr>
          <w:rFonts w:ascii="Times New Roman" w:hAnsi="Times New Roman" w:cs="Times New Roman"/>
          <w:color w:val="333333"/>
          <w:sz w:val="24"/>
          <w:szCs w:val="24"/>
          <w:lang w:val="uk-UA"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597716">
        <w:rPr>
          <w:rFonts w:ascii="Times New Roman" w:hAnsi="Times New Roman" w:cs="Times New Roman"/>
          <w:sz w:val="24"/>
          <w:szCs w:val="24"/>
          <w:lang w:val="uk-UA"/>
        </w:rPr>
        <w:t>-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2E177C30" w14:textId="77777777" w:rsidR="00597716" w:rsidRPr="00597716" w:rsidRDefault="00597716" w:rsidP="00597716">
      <w:pPr>
        <w:pStyle w:val="af5"/>
        <w:numPr>
          <w:ilvl w:val="0"/>
          <w:numId w:val="20"/>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5603FC27" w14:textId="77777777" w:rsidR="00597716" w:rsidRPr="00597716" w:rsidRDefault="00597716" w:rsidP="00597716">
      <w:pPr>
        <w:numPr>
          <w:ilvl w:val="0"/>
          <w:numId w:val="20"/>
        </w:numPr>
        <w:spacing w:after="0" w:line="240" w:lineRule="auto"/>
        <w:jc w:val="both"/>
        <w:rPr>
          <w:rFonts w:ascii="Times New Roman" w:hAnsi="Times New Roman" w:cs="Times New Roman"/>
          <w:color w:val="000000"/>
          <w:spacing w:val="-5"/>
        </w:rPr>
      </w:pPr>
      <w:r w:rsidRPr="00597716">
        <w:rPr>
          <w:rFonts w:ascii="Times New Roman" w:hAnsi="Times New Roman" w:cs="Times New Roman"/>
        </w:rPr>
        <w:t xml:space="preserve">Контроль за виконанням даного рішення покласти на </w:t>
      </w:r>
      <w:r w:rsidRPr="00597716">
        <w:rPr>
          <w:rFonts w:ascii="Times New Roman" w:hAnsi="Times New Roman" w:cs="Times New Roman"/>
          <w:color w:val="FF0000"/>
        </w:rPr>
        <w:t>постійну комісію  з питань житлово-комунального господарства, землекористування та екології (Бабенко).</w:t>
      </w:r>
    </w:p>
    <w:p w14:paraId="71ED3F47"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rPr>
        <w:t>Міський голова                                                                        А.О. Черняєв</w:t>
      </w:r>
    </w:p>
    <w:p w14:paraId="1E77370C" w14:textId="373F88C0" w:rsidR="00597716" w:rsidRPr="00597716" w:rsidRDefault="00597716" w:rsidP="00060E1C">
      <w:pPr>
        <w:rPr>
          <w:rFonts w:ascii="Times New Roman" w:hAnsi="Times New Roman" w:cs="Times New Roman"/>
        </w:rPr>
      </w:pPr>
    </w:p>
    <w:p w14:paraId="1B6DFA2E" w14:textId="652374AD" w:rsidR="00597716" w:rsidRPr="00597716" w:rsidRDefault="00597716" w:rsidP="00060E1C">
      <w:pPr>
        <w:rPr>
          <w:rFonts w:ascii="Times New Roman" w:hAnsi="Times New Roman" w:cs="Times New Roman"/>
        </w:rPr>
      </w:pPr>
    </w:p>
    <w:p w14:paraId="1C3FF302" w14:textId="5C5A4541" w:rsidR="00597716" w:rsidRPr="00597716" w:rsidRDefault="00597716" w:rsidP="00060E1C">
      <w:pPr>
        <w:rPr>
          <w:rFonts w:ascii="Times New Roman" w:hAnsi="Times New Roman" w:cs="Times New Roman"/>
        </w:rPr>
      </w:pPr>
    </w:p>
    <w:p w14:paraId="0E1FAAEE" w14:textId="6FED178B" w:rsidR="00597716" w:rsidRPr="00597716" w:rsidRDefault="00597716" w:rsidP="00060E1C">
      <w:pPr>
        <w:rPr>
          <w:rFonts w:ascii="Times New Roman" w:hAnsi="Times New Roman" w:cs="Times New Roman"/>
        </w:rPr>
      </w:pPr>
    </w:p>
    <w:p w14:paraId="75AD1A57" w14:textId="0CD87CB6" w:rsidR="00597716" w:rsidRPr="00597716" w:rsidRDefault="00597716" w:rsidP="00060E1C">
      <w:pPr>
        <w:rPr>
          <w:rFonts w:ascii="Times New Roman" w:hAnsi="Times New Roman" w:cs="Times New Roman"/>
        </w:rPr>
      </w:pPr>
    </w:p>
    <w:p w14:paraId="69865CAE" w14:textId="377E3965" w:rsidR="00597716" w:rsidRDefault="00597716" w:rsidP="00597716">
      <w:pPr>
        <w:ind w:left="6804"/>
        <w:rPr>
          <w:rFonts w:ascii="Times New Roman" w:hAnsi="Times New Roman" w:cs="Times New Roman"/>
        </w:rPr>
      </w:pPr>
    </w:p>
    <w:p w14:paraId="006CB654" w14:textId="659B77CD" w:rsidR="00086601" w:rsidRDefault="00086601" w:rsidP="00597716">
      <w:pPr>
        <w:ind w:left="6804"/>
        <w:rPr>
          <w:rFonts w:ascii="Times New Roman" w:hAnsi="Times New Roman" w:cs="Times New Roman"/>
        </w:rPr>
      </w:pPr>
    </w:p>
    <w:p w14:paraId="184FD1A9" w14:textId="77777777" w:rsidR="00086601" w:rsidRPr="00597716" w:rsidRDefault="00086601" w:rsidP="00597716">
      <w:pPr>
        <w:ind w:left="6804"/>
        <w:rPr>
          <w:rFonts w:ascii="Times New Roman" w:hAnsi="Times New Roman" w:cs="Times New Roman"/>
        </w:rPr>
      </w:pPr>
    </w:p>
    <w:p w14:paraId="629E5E85"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lastRenderedPageBreak/>
        <w:t>Про затвердження проекту землеустрою щодо</w:t>
      </w:r>
    </w:p>
    <w:p w14:paraId="709CEFF3"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відведення земельної ділянки зі зміною цільового</w:t>
      </w:r>
    </w:p>
    <w:p w14:paraId="4FAE4319"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призначення для продажу права оренди на неї</w:t>
      </w:r>
    </w:p>
    <w:p w14:paraId="6B50FFCE"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на земельних торгах </w:t>
      </w:r>
    </w:p>
    <w:p w14:paraId="1D7266FE" w14:textId="77777777" w:rsidR="00597716" w:rsidRPr="00597716" w:rsidRDefault="00597716" w:rsidP="00597716">
      <w:pPr>
        <w:jc w:val="both"/>
        <w:rPr>
          <w:rFonts w:ascii="Times New Roman" w:hAnsi="Times New Roman" w:cs="Times New Roman"/>
          <w:i/>
        </w:rPr>
      </w:pPr>
    </w:p>
    <w:p w14:paraId="48E5DA24"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звернення Виконавця земельних торгів ПП «Фірма «СОМГІЗ»</w:t>
      </w:r>
      <w:r w:rsidRPr="00597716">
        <w:rPr>
          <w:rFonts w:ascii="Times New Roman" w:hAnsi="Times New Roman" w:cs="Times New Roman"/>
          <w:color w:val="FF0000"/>
        </w:rPr>
        <w:t xml:space="preserve"> </w:t>
      </w:r>
      <w:r w:rsidRPr="00597716">
        <w:rPr>
          <w:rFonts w:ascii="Times New Roman" w:hAnsi="Times New Roman" w:cs="Times New Roman"/>
        </w:rPr>
        <w:t>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14</w:t>
      </w:r>
      <w:r w:rsidRPr="00597716">
        <w:rPr>
          <w:rFonts w:ascii="Times New Roman" w:hAnsi="Times New Roman" w:cs="Times New Roman"/>
          <w:lang w:eastAsia="uk-UA"/>
        </w:rPr>
        <w:t>,2815га</w:t>
      </w:r>
      <w:r w:rsidRPr="00597716">
        <w:rPr>
          <w:rFonts w:ascii="Times New Roman" w:hAnsi="Times New Roman" w:cs="Times New Roman"/>
        </w:rPr>
        <w:t xml:space="preserve">, що розташована: Донецька обл., Бахмутський район, Сіверська міська рада (за межами населеного пункту); кадастровий номер: 1420910400:00:001:1265, розробленого ФОП </w:t>
      </w:r>
      <w:proofErr w:type="spellStart"/>
      <w:r w:rsidRPr="00597716">
        <w:rPr>
          <w:rFonts w:ascii="Times New Roman" w:hAnsi="Times New Roman" w:cs="Times New Roman"/>
        </w:rPr>
        <w:t>Кропівкіна</w:t>
      </w:r>
      <w:proofErr w:type="spellEnd"/>
      <w:r w:rsidRPr="00597716">
        <w:rPr>
          <w:rFonts w:ascii="Times New Roman" w:hAnsi="Times New Roman" w:cs="Times New Roman"/>
        </w:rPr>
        <w:t xml:space="preserve"> О.В., </w:t>
      </w:r>
      <w:r w:rsidRPr="00597716">
        <w:rPr>
          <w:rFonts w:ascii="Times New Roman" w:hAnsi="Times New Roman" w:cs="Times New Roman"/>
          <w:color w:val="FF0000"/>
        </w:rPr>
        <w:t xml:space="preserve">службову записку начальника відділу земельних відносин, екології та охорони природного середовища </w:t>
      </w:r>
      <w:proofErr w:type="spellStart"/>
      <w:r w:rsidRPr="00597716">
        <w:rPr>
          <w:rFonts w:ascii="Times New Roman" w:hAnsi="Times New Roman" w:cs="Times New Roman"/>
          <w:color w:val="FF0000"/>
        </w:rPr>
        <w:t>Виниченко</w:t>
      </w:r>
      <w:proofErr w:type="spellEnd"/>
      <w:r w:rsidRPr="00597716">
        <w:rPr>
          <w:rFonts w:ascii="Times New Roman" w:hAnsi="Times New Roman" w:cs="Times New Roman"/>
          <w:color w:val="FF0000"/>
        </w:rPr>
        <w:t xml:space="preserve"> В.В. від _____№____ </w:t>
      </w:r>
      <w:r w:rsidRPr="00597716">
        <w:rPr>
          <w:rFonts w:ascii="Times New Roman" w:hAnsi="Times New Roman" w:cs="Times New Roman"/>
        </w:rPr>
        <w:t>, керуючись ст.26 Закону України «Про місцеве самоврядування в Україні», ст.ст.12, 127, 128, 135-139 Земельного кодексу України  міська рада</w:t>
      </w:r>
    </w:p>
    <w:p w14:paraId="34EE75F0" w14:textId="77777777" w:rsidR="00597716" w:rsidRPr="00597716" w:rsidRDefault="00597716" w:rsidP="00597716">
      <w:pPr>
        <w:jc w:val="both"/>
        <w:rPr>
          <w:rFonts w:ascii="Times New Roman" w:hAnsi="Times New Roman" w:cs="Times New Roman"/>
        </w:rPr>
      </w:pPr>
    </w:p>
    <w:p w14:paraId="3B2F5061"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212B6B10" w14:textId="77777777" w:rsidR="00597716" w:rsidRPr="00597716" w:rsidRDefault="00597716" w:rsidP="00597716">
      <w:pPr>
        <w:ind w:left="630"/>
        <w:jc w:val="both"/>
        <w:rPr>
          <w:rFonts w:ascii="Times New Roman" w:hAnsi="Times New Roman" w:cs="Times New Roman"/>
        </w:rPr>
      </w:pPr>
    </w:p>
    <w:p w14:paraId="19B705C7" w14:textId="77777777" w:rsidR="00597716" w:rsidRPr="00597716" w:rsidRDefault="00597716" w:rsidP="00597716">
      <w:pPr>
        <w:pStyle w:val="af5"/>
        <w:numPr>
          <w:ilvl w:val="0"/>
          <w:numId w:val="21"/>
        </w:numPr>
        <w:jc w:val="both"/>
        <w:rPr>
          <w:rFonts w:ascii="Times New Roman" w:hAnsi="Times New Roman" w:cs="Times New Roman"/>
          <w:sz w:val="24"/>
          <w:szCs w:val="24"/>
          <w:lang w:val="uk-UA"/>
        </w:rPr>
      </w:pPr>
      <w:proofErr w:type="spellStart"/>
      <w:r w:rsidRPr="00597716">
        <w:rPr>
          <w:rFonts w:ascii="Times New Roman" w:hAnsi="Times New Roman" w:cs="Times New Roman"/>
          <w:sz w:val="24"/>
          <w:szCs w:val="24"/>
        </w:rPr>
        <w:t>Затвердити</w:t>
      </w:r>
      <w:proofErr w:type="spellEnd"/>
      <w:r w:rsidRPr="00597716">
        <w:rPr>
          <w:rFonts w:ascii="Times New Roman" w:hAnsi="Times New Roman" w:cs="Times New Roman"/>
          <w:sz w:val="24"/>
          <w:szCs w:val="24"/>
        </w:rPr>
        <w:t xml:space="preserve"> проект </w:t>
      </w:r>
      <w:proofErr w:type="spellStart"/>
      <w:r w:rsidRPr="00597716">
        <w:rPr>
          <w:rFonts w:ascii="Times New Roman" w:hAnsi="Times New Roman" w:cs="Times New Roman"/>
          <w:sz w:val="24"/>
          <w:szCs w:val="24"/>
        </w:rPr>
        <w:t>землеустрою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щодо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відведення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ділянки</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зі</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зміною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цільового</w:t>
      </w:r>
      <w:proofErr w:type="spellEnd"/>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призначення</w:t>
      </w:r>
      <w:proofErr w:type="spellEnd"/>
      <w:r w:rsidRPr="00597716">
        <w:rPr>
          <w:rFonts w:ascii="Times New Roman" w:hAnsi="Times New Roman" w:cs="Times New Roman"/>
          <w:sz w:val="24"/>
          <w:szCs w:val="24"/>
        </w:rPr>
        <w:t xml:space="preserve"> </w:t>
      </w:r>
      <w:proofErr w:type="gramStart"/>
      <w:r w:rsidRPr="00597716">
        <w:rPr>
          <w:rFonts w:ascii="Times New Roman" w:hAnsi="Times New Roman" w:cs="Times New Roman"/>
          <w:sz w:val="24"/>
          <w:szCs w:val="24"/>
        </w:rPr>
        <w:t>для продажу</w:t>
      </w:r>
      <w:proofErr w:type="gramEnd"/>
      <w:r w:rsidRPr="00597716">
        <w:rPr>
          <w:rFonts w:ascii="Times New Roman" w:hAnsi="Times New Roman" w:cs="Times New Roman"/>
          <w:sz w:val="24"/>
          <w:szCs w:val="24"/>
        </w:rPr>
        <w:t xml:space="preserve"> права </w:t>
      </w:r>
      <w:proofErr w:type="spellStart"/>
      <w:r w:rsidRPr="00597716">
        <w:rPr>
          <w:rFonts w:ascii="Times New Roman" w:hAnsi="Times New Roman" w:cs="Times New Roman"/>
          <w:sz w:val="24"/>
          <w:szCs w:val="24"/>
        </w:rPr>
        <w:t>оренди</w:t>
      </w:r>
      <w:proofErr w:type="spellEnd"/>
      <w:r w:rsidRPr="00597716">
        <w:rPr>
          <w:rFonts w:ascii="Times New Roman" w:hAnsi="Times New Roman" w:cs="Times New Roman"/>
          <w:sz w:val="24"/>
          <w:szCs w:val="24"/>
        </w:rPr>
        <w:t xml:space="preserve"> на </w:t>
      </w:r>
      <w:proofErr w:type="spellStart"/>
      <w:r w:rsidRPr="00597716">
        <w:rPr>
          <w:rFonts w:ascii="Times New Roman" w:hAnsi="Times New Roman" w:cs="Times New Roman"/>
          <w:sz w:val="24"/>
          <w:szCs w:val="24"/>
        </w:rPr>
        <w:t>неї</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на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торгах для </w:t>
      </w:r>
      <w:proofErr w:type="spellStart"/>
      <w:r w:rsidRPr="00597716">
        <w:rPr>
          <w:rFonts w:ascii="Times New Roman" w:hAnsi="Times New Roman" w:cs="Times New Roman"/>
          <w:sz w:val="24"/>
          <w:szCs w:val="24"/>
        </w:rPr>
        <w:t>ведення</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товарного</w:t>
      </w:r>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 xml:space="preserve">сільськогосподарського виробництва </w:t>
      </w:r>
      <w:r w:rsidRPr="00597716">
        <w:rPr>
          <w:rFonts w:ascii="Times New Roman" w:hAnsi="Times New Roman" w:cs="Times New Roman"/>
          <w:sz w:val="24"/>
          <w:szCs w:val="24"/>
        </w:rPr>
        <w:t>(КВЦПЗ 01.01),</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площею</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rPr>
        <w:t>14,2815га</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розташована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Донецька</w:t>
      </w:r>
      <w:proofErr w:type="spellEnd"/>
      <w:r w:rsidRPr="00597716">
        <w:rPr>
          <w:rFonts w:ascii="Times New Roman" w:hAnsi="Times New Roman" w:cs="Times New Roman"/>
          <w:sz w:val="24"/>
          <w:szCs w:val="24"/>
        </w:rPr>
        <w:t xml:space="preserve"> обл.,</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Бахмутськи</w:t>
      </w:r>
      <w:proofErr w:type="spellEnd"/>
      <w:r w:rsidRPr="00597716">
        <w:rPr>
          <w:rFonts w:ascii="Times New Roman" w:hAnsi="Times New Roman" w:cs="Times New Roman"/>
          <w:sz w:val="24"/>
          <w:szCs w:val="24"/>
          <w:lang w:val="uk-UA"/>
        </w:rPr>
        <w:t>й</w:t>
      </w:r>
      <w:r w:rsidRPr="00597716">
        <w:rPr>
          <w:rFonts w:ascii="Times New Roman" w:hAnsi="Times New Roman" w:cs="Times New Roman"/>
          <w:sz w:val="24"/>
          <w:szCs w:val="24"/>
        </w:rPr>
        <w:t xml:space="preserve"> район, </w:t>
      </w:r>
      <w:proofErr w:type="spellStart"/>
      <w:r w:rsidRPr="00597716">
        <w:rPr>
          <w:rFonts w:ascii="Times New Roman" w:hAnsi="Times New Roman" w:cs="Times New Roman"/>
          <w:sz w:val="24"/>
          <w:szCs w:val="24"/>
        </w:rPr>
        <w:t>Сіверська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міська</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рада (за межами </w:t>
      </w:r>
      <w:proofErr w:type="spellStart"/>
      <w:r w:rsidRPr="00597716">
        <w:rPr>
          <w:rFonts w:ascii="Times New Roman" w:hAnsi="Times New Roman" w:cs="Times New Roman"/>
          <w:sz w:val="24"/>
          <w:szCs w:val="24"/>
        </w:rPr>
        <w:t>населеного</w:t>
      </w:r>
      <w:proofErr w:type="spellEnd"/>
      <w:r w:rsidRPr="00597716">
        <w:rPr>
          <w:rFonts w:ascii="Times New Roman" w:hAnsi="Times New Roman" w:cs="Times New Roman"/>
          <w:sz w:val="24"/>
          <w:szCs w:val="24"/>
        </w:rPr>
        <w:t xml:space="preserve"> пункту);</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кадастровий</w:t>
      </w:r>
      <w:proofErr w:type="spellEnd"/>
      <w:r w:rsidRPr="00597716">
        <w:rPr>
          <w:rFonts w:ascii="Times New Roman" w:hAnsi="Times New Roman" w:cs="Times New Roman"/>
          <w:sz w:val="24"/>
          <w:szCs w:val="24"/>
        </w:rPr>
        <w:t xml:space="preserve"> номер: 1420910400:00:001:1265</w:t>
      </w:r>
      <w:r w:rsidRPr="00597716">
        <w:rPr>
          <w:rFonts w:ascii="Times New Roman" w:hAnsi="Times New Roman" w:cs="Times New Roman"/>
          <w:sz w:val="24"/>
          <w:szCs w:val="24"/>
          <w:lang w:val="uk-UA" w:eastAsia="ru-RU"/>
        </w:rPr>
        <w:t>.</w:t>
      </w:r>
    </w:p>
    <w:p w14:paraId="1D656947" w14:textId="77777777" w:rsidR="00597716" w:rsidRPr="00597716" w:rsidRDefault="00597716" w:rsidP="00597716">
      <w:pPr>
        <w:pStyle w:val="af5"/>
        <w:numPr>
          <w:ilvl w:val="0"/>
          <w:numId w:val="21"/>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Змінити цільове призначення земельної ділянки площею </w:t>
      </w:r>
      <w:r w:rsidRPr="00597716">
        <w:rPr>
          <w:rFonts w:ascii="Times New Roman" w:hAnsi="Times New Roman" w:cs="Times New Roman"/>
          <w:sz w:val="24"/>
          <w:szCs w:val="24"/>
          <w:lang w:val="uk-UA" w:eastAsia="uk-UA"/>
        </w:rPr>
        <w:t>14,2815га</w:t>
      </w:r>
      <w:r w:rsidRPr="00597716">
        <w:rPr>
          <w:rFonts w:ascii="Times New Roman" w:hAnsi="Times New Roman" w:cs="Times New Roman"/>
          <w:sz w:val="24"/>
          <w:szCs w:val="24"/>
          <w:lang w:val="uk-UA"/>
        </w:rPr>
        <w:t>; кадастровий номер: 1420910400:00:001:1265, що розташована: Донецька обл., Бахмутський район, Сіверська міська рада (за межами населеного пункту)  із «</w:t>
      </w:r>
      <w:r w:rsidRPr="00597716">
        <w:rPr>
          <w:rFonts w:ascii="Times New Roman" w:hAnsi="Times New Roman" w:cs="Times New Roman"/>
          <w:color w:val="333333"/>
          <w:sz w:val="24"/>
          <w:szCs w:val="24"/>
          <w:lang w:val="uk-UA"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597716">
        <w:rPr>
          <w:rFonts w:ascii="Times New Roman" w:hAnsi="Times New Roman" w:cs="Times New Roman"/>
          <w:sz w:val="24"/>
          <w:szCs w:val="24"/>
          <w:lang w:val="uk-UA"/>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5684954B" w14:textId="77777777" w:rsidR="00597716" w:rsidRPr="00597716" w:rsidRDefault="00597716" w:rsidP="00597716">
      <w:pPr>
        <w:pStyle w:val="af5"/>
        <w:numPr>
          <w:ilvl w:val="0"/>
          <w:numId w:val="21"/>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3760498B" w14:textId="77777777" w:rsidR="00597716" w:rsidRPr="00597716" w:rsidRDefault="00597716" w:rsidP="00597716">
      <w:pPr>
        <w:numPr>
          <w:ilvl w:val="0"/>
          <w:numId w:val="21"/>
        </w:numPr>
        <w:spacing w:after="0" w:line="240" w:lineRule="auto"/>
        <w:jc w:val="both"/>
        <w:rPr>
          <w:rFonts w:ascii="Times New Roman" w:hAnsi="Times New Roman" w:cs="Times New Roman"/>
          <w:color w:val="000000"/>
          <w:spacing w:val="-5"/>
        </w:rPr>
      </w:pPr>
      <w:r w:rsidRPr="00597716">
        <w:rPr>
          <w:rFonts w:ascii="Times New Roman" w:hAnsi="Times New Roman" w:cs="Times New Roman"/>
        </w:rPr>
        <w:t xml:space="preserve">Контроль за виконанням даного рішення покласти на </w:t>
      </w:r>
      <w:r w:rsidRPr="00597716">
        <w:rPr>
          <w:rFonts w:ascii="Times New Roman" w:hAnsi="Times New Roman" w:cs="Times New Roman"/>
          <w:color w:val="FF0000"/>
        </w:rPr>
        <w:t>постійну комісію  з питань житлово-комунального господарства, землекористування та екології (Бабенко).</w:t>
      </w:r>
    </w:p>
    <w:p w14:paraId="03F23789"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rPr>
        <w:t>Міський голова                                                                        А.О. Черняєв</w:t>
      </w:r>
    </w:p>
    <w:p w14:paraId="0C988AF8" w14:textId="59E61A5A" w:rsidR="00597716" w:rsidRPr="00597716" w:rsidRDefault="00597716" w:rsidP="00060E1C">
      <w:pPr>
        <w:rPr>
          <w:rFonts w:ascii="Times New Roman" w:hAnsi="Times New Roman" w:cs="Times New Roman"/>
        </w:rPr>
      </w:pPr>
    </w:p>
    <w:p w14:paraId="6B8DE7C7" w14:textId="3E01AB83" w:rsidR="00597716" w:rsidRPr="00597716" w:rsidRDefault="00597716" w:rsidP="00060E1C">
      <w:pPr>
        <w:rPr>
          <w:rFonts w:ascii="Times New Roman" w:hAnsi="Times New Roman" w:cs="Times New Roman"/>
        </w:rPr>
      </w:pPr>
    </w:p>
    <w:p w14:paraId="611DA1EC" w14:textId="48D9B2B3" w:rsidR="00597716" w:rsidRPr="00597716" w:rsidRDefault="00597716" w:rsidP="00060E1C">
      <w:pPr>
        <w:rPr>
          <w:rFonts w:ascii="Times New Roman" w:hAnsi="Times New Roman" w:cs="Times New Roman"/>
        </w:rPr>
      </w:pPr>
    </w:p>
    <w:p w14:paraId="62A9604E" w14:textId="16E08407" w:rsidR="00597716" w:rsidRPr="00597716" w:rsidRDefault="00597716" w:rsidP="00060E1C">
      <w:pPr>
        <w:rPr>
          <w:rFonts w:ascii="Times New Roman" w:hAnsi="Times New Roman" w:cs="Times New Roman"/>
        </w:rPr>
      </w:pPr>
    </w:p>
    <w:p w14:paraId="3E35C567" w14:textId="2FE2D77C" w:rsidR="00597716" w:rsidRPr="00597716" w:rsidRDefault="00597716" w:rsidP="00060E1C">
      <w:pPr>
        <w:rPr>
          <w:rFonts w:ascii="Times New Roman" w:hAnsi="Times New Roman" w:cs="Times New Roman"/>
        </w:rPr>
      </w:pPr>
    </w:p>
    <w:p w14:paraId="2C718C6F" w14:textId="1B2556BE" w:rsidR="00597716" w:rsidRPr="00597716" w:rsidRDefault="00597716" w:rsidP="00060E1C">
      <w:pPr>
        <w:rPr>
          <w:rFonts w:ascii="Times New Roman" w:hAnsi="Times New Roman" w:cs="Times New Roman"/>
        </w:rPr>
      </w:pPr>
    </w:p>
    <w:p w14:paraId="29C70666" w14:textId="492B0BB2" w:rsidR="00597716" w:rsidRDefault="00597716" w:rsidP="00597716">
      <w:pPr>
        <w:ind w:left="6804"/>
        <w:rPr>
          <w:rFonts w:ascii="Times New Roman" w:hAnsi="Times New Roman" w:cs="Times New Roman"/>
        </w:rPr>
      </w:pPr>
    </w:p>
    <w:p w14:paraId="136C9A90" w14:textId="48723332" w:rsidR="00086601" w:rsidRDefault="00086601" w:rsidP="00597716">
      <w:pPr>
        <w:ind w:left="6804"/>
        <w:rPr>
          <w:rFonts w:ascii="Times New Roman" w:hAnsi="Times New Roman" w:cs="Times New Roman"/>
        </w:rPr>
      </w:pPr>
    </w:p>
    <w:p w14:paraId="6022D76F" w14:textId="77777777" w:rsidR="00086601" w:rsidRPr="00597716" w:rsidRDefault="00086601" w:rsidP="00597716">
      <w:pPr>
        <w:ind w:left="6804"/>
        <w:rPr>
          <w:rFonts w:ascii="Times New Roman" w:hAnsi="Times New Roman" w:cs="Times New Roman"/>
        </w:rPr>
      </w:pPr>
    </w:p>
    <w:p w14:paraId="534D450E"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lastRenderedPageBreak/>
        <w:t>Про затвердження проекту землеустрою щодо</w:t>
      </w:r>
    </w:p>
    <w:p w14:paraId="565F074C"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відведення земельної ділянки зі зміною цільового</w:t>
      </w:r>
    </w:p>
    <w:p w14:paraId="16A7C6F4"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призначення для продажу права оренди на неї</w:t>
      </w:r>
    </w:p>
    <w:p w14:paraId="3D883809"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на земельних торгах </w:t>
      </w:r>
    </w:p>
    <w:p w14:paraId="2DDA905B" w14:textId="77777777" w:rsidR="00597716" w:rsidRPr="00597716" w:rsidRDefault="00597716" w:rsidP="00597716">
      <w:pPr>
        <w:jc w:val="both"/>
        <w:rPr>
          <w:rFonts w:ascii="Times New Roman" w:hAnsi="Times New Roman" w:cs="Times New Roman"/>
          <w:i/>
        </w:rPr>
      </w:pPr>
    </w:p>
    <w:p w14:paraId="34E0B9CB"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звернення Виконавця земельних торгів ПП «Фірма «СОМГІЗ»</w:t>
      </w:r>
      <w:r w:rsidRPr="00597716">
        <w:rPr>
          <w:rFonts w:ascii="Times New Roman" w:hAnsi="Times New Roman" w:cs="Times New Roman"/>
          <w:color w:val="FF0000"/>
        </w:rPr>
        <w:t xml:space="preserve"> </w:t>
      </w:r>
      <w:r w:rsidRPr="00597716">
        <w:rPr>
          <w:rFonts w:ascii="Times New Roman" w:hAnsi="Times New Roman" w:cs="Times New Roman"/>
        </w:rPr>
        <w:t>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17</w:t>
      </w:r>
      <w:r w:rsidRPr="00597716">
        <w:rPr>
          <w:rFonts w:ascii="Times New Roman" w:hAnsi="Times New Roman" w:cs="Times New Roman"/>
          <w:lang w:eastAsia="uk-UA"/>
        </w:rPr>
        <w:t>,6385га</w:t>
      </w:r>
      <w:r w:rsidRPr="00597716">
        <w:rPr>
          <w:rFonts w:ascii="Times New Roman" w:hAnsi="Times New Roman" w:cs="Times New Roman"/>
        </w:rPr>
        <w:t xml:space="preserve">, що розташована: Донецька обл., Бахмутський район, Сіверська міська рада (за межами населеного пункту); кадастровий номер: 1420910400:00:001:1395, розробленого ФОП </w:t>
      </w:r>
      <w:proofErr w:type="spellStart"/>
      <w:r w:rsidRPr="00597716">
        <w:rPr>
          <w:rFonts w:ascii="Times New Roman" w:hAnsi="Times New Roman" w:cs="Times New Roman"/>
        </w:rPr>
        <w:t>Кропівкіна</w:t>
      </w:r>
      <w:proofErr w:type="spellEnd"/>
      <w:r w:rsidRPr="00597716">
        <w:rPr>
          <w:rFonts w:ascii="Times New Roman" w:hAnsi="Times New Roman" w:cs="Times New Roman"/>
        </w:rPr>
        <w:t xml:space="preserve"> О.В., </w:t>
      </w:r>
      <w:r w:rsidRPr="00597716">
        <w:rPr>
          <w:rFonts w:ascii="Times New Roman" w:hAnsi="Times New Roman" w:cs="Times New Roman"/>
          <w:color w:val="FF0000"/>
        </w:rPr>
        <w:t xml:space="preserve">службову записку начальника відділу земельних відносин, екології та охорони природного середовища </w:t>
      </w:r>
      <w:proofErr w:type="spellStart"/>
      <w:r w:rsidRPr="00597716">
        <w:rPr>
          <w:rFonts w:ascii="Times New Roman" w:hAnsi="Times New Roman" w:cs="Times New Roman"/>
          <w:color w:val="FF0000"/>
        </w:rPr>
        <w:t>Виниченко</w:t>
      </w:r>
      <w:proofErr w:type="spellEnd"/>
      <w:r w:rsidRPr="00597716">
        <w:rPr>
          <w:rFonts w:ascii="Times New Roman" w:hAnsi="Times New Roman" w:cs="Times New Roman"/>
          <w:color w:val="FF0000"/>
        </w:rPr>
        <w:t xml:space="preserve"> В.В. від _____№____ </w:t>
      </w:r>
      <w:r w:rsidRPr="00597716">
        <w:rPr>
          <w:rFonts w:ascii="Times New Roman" w:hAnsi="Times New Roman" w:cs="Times New Roman"/>
        </w:rPr>
        <w:t>, керуючись ст.26 Закону України «Про місцеве самоврядування в Україні», ст.ст.12, 127, 128, 135-139 Земельного кодексу України  міська рада</w:t>
      </w:r>
    </w:p>
    <w:p w14:paraId="2C446635" w14:textId="77777777" w:rsidR="00597716" w:rsidRPr="00597716" w:rsidRDefault="00597716" w:rsidP="00597716">
      <w:pPr>
        <w:jc w:val="both"/>
        <w:rPr>
          <w:rFonts w:ascii="Times New Roman" w:hAnsi="Times New Roman" w:cs="Times New Roman"/>
        </w:rPr>
      </w:pPr>
    </w:p>
    <w:p w14:paraId="5711C157"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5F330863" w14:textId="77777777" w:rsidR="00597716" w:rsidRPr="00597716" w:rsidRDefault="00597716" w:rsidP="00597716">
      <w:pPr>
        <w:ind w:left="630"/>
        <w:jc w:val="both"/>
        <w:rPr>
          <w:rFonts w:ascii="Times New Roman" w:hAnsi="Times New Roman" w:cs="Times New Roman"/>
        </w:rPr>
      </w:pPr>
    </w:p>
    <w:p w14:paraId="43D59961" w14:textId="77777777" w:rsidR="00597716" w:rsidRPr="00597716" w:rsidRDefault="00597716" w:rsidP="00597716">
      <w:pPr>
        <w:pStyle w:val="af5"/>
        <w:numPr>
          <w:ilvl w:val="0"/>
          <w:numId w:val="22"/>
        </w:numPr>
        <w:jc w:val="both"/>
        <w:rPr>
          <w:rFonts w:ascii="Times New Roman" w:hAnsi="Times New Roman" w:cs="Times New Roman"/>
          <w:sz w:val="24"/>
          <w:szCs w:val="24"/>
          <w:lang w:val="uk-UA"/>
        </w:rPr>
      </w:pPr>
      <w:proofErr w:type="spellStart"/>
      <w:r w:rsidRPr="00597716">
        <w:rPr>
          <w:rFonts w:ascii="Times New Roman" w:hAnsi="Times New Roman" w:cs="Times New Roman"/>
          <w:sz w:val="24"/>
          <w:szCs w:val="24"/>
        </w:rPr>
        <w:t>Затвердити</w:t>
      </w:r>
      <w:proofErr w:type="spellEnd"/>
      <w:r w:rsidRPr="00597716">
        <w:rPr>
          <w:rFonts w:ascii="Times New Roman" w:hAnsi="Times New Roman" w:cs="Times New Roman"/>
          <w:sz w:val="24"/>
          <w:szCs w:val="24"/>
        </w:rPr>
        <w:t xml:space="preserve"> проект </w:t>
      </w:r>
      <w:proofErr w:type="spellStart"/>
      <w:r w:rsidRPr="00597716">
        <w:rPr>
          <w:rFonts w:ascii="Times New Roman" w:hAnsi="Times New Roman" w:cs="Times New Roman"/>
          <w:sz w:val="24"/>
          <w:szCs w:val="24"/>
        </w:rPr>
        <w:t>землеустрою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щодо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відведення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ділянки</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зі</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зміною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цільового</w:t>
      </w:r>
      <w:proofErr w:type="spellEnd"/>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призначення</w:t>
      </w:r>
      <w:proofErr w:type="spellEnd"/>
      <w:r w:rsidRPr="00597716">
        <w:rPr>
          <w:rFonts w:ascii="Times New Roman" w:hAnsi="Times New Roman" w:cs="Times New Roman"/>
          <w:sz w:val="24"/>
          <w:szCs w:val="24"/>
        </w:rPr>
        <w:t xml:space="preserve"> </w:t>
      </w:r>
      <w:proofErr w:type="gramStart"/>
      <w:r w:rsidRPr="00597716">
        <w:rPr>
          <w:rFonts w:ascii="Times New Roman" w:hAnsi="Times New Roman" w:cs="Times New Roman"/>
          <w:sz w:val="24"/>
          <w:szCs w:val="24"/>
        </w:rPr>
        <w:t>для продажу</w:t>
      </w:r>
      <w:proofErr w:type="gramEnd"/>
      <w:r w:rsidRPr="00597716">
        <w:rPr>
          <w:rFonts w:ascii="Times New Roman" w:hAnsi="Times New Roman" w:cs="Times New Roman"/>
          <w:sz w:val="24"/>
          <w:szCs w:val="24"/>
        </w:rPr>
        <w:t xml:space="preserve"> права </w:t>
      </w:r>
      <w:proofErr w:type="spellStart"/>
      <w:r w:rsidRPr="00597716">
        <w:rPr>
          <w:rFonts w:ascii="Times New Roman" w:hAnsi="Times New Roman" w:cs="Times New Roman"/>
          <w:sz w:val="24"/>
          <w:szCs w:val="24"/>
        </w:rPr>
        <w:t>оренди</w:t>
      </w:r>
      <w:proofErr w:type="spellEnd"/>
      <w:r w:rsidRPr="00597716">
        <w:rPr>
          <w:rFonts w:ascii="Times New Roman" w:hAnsi="Times New Roman" w:cs="Times New Roman"/>
          <w:sz w:val="24"/>
          <w:szCs w:val="24"/>
        </w:rPr>
        <w:t xml:space="preserve"> на </w:t>
      </w:r>
      <w:proofErr w:type="spellStart"/>
      <w:r w:rsidRPr="00597716">
        <w:rPr>
          <w:rFonts w:ascii="Times New Roman" w:hAnsi="Times New Roman" w:cs="Times New Roman"/>
          <w:sz w:val="24"/>
          <w:szCs w:val="24"/>
        </w:rPr>
        <w:t>неї</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на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торгах для </w:t>
      </w:r>
      <w:proofErr w:type="spellStart"/>
      <w:r w:rsidRPr="00597716">
        <w:rPr>
          <w:rFonts w:ascii="Times New Roman" w:hAnsi="Times New Roman" w:cs="Times New Roman"/>
          <w:sz w:val="24"/>
          <w:szCs w:val="24"/>
        </w:rPr>
        <w:t>ведення</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товарного</w:t>
      </w:r>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 xml:space="preserve">сільськогосподарського виробництва </w:t>
      </w:r>
      <w:r w:rsidRPr="00597716">
        <w:rPr>
          <w:rFonts w:ascii="Times New Roman" w:hAnsi="Times New Roman" w:cs="Times New Roman"/>
          <w:sz w:val="24"/>
          <w:szCs w:val="24"/>
        </w:rPr>
        <w:t>(КВЦПЗ 01.01),</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площею</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rPr>
        <w:t>17,6385га</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розташована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Донецька</w:t>
      </w:r>
      <w:proofErr w:type="spellEnd"/>
      <w:r w:rsidRPr="00597716">
        <w:rPr>
          <w:rFonts w:ascii="Times New Roman" w:hAnsi="Times New Roman" w:cs="Times New Roman"/>
          <w:sz w:val="24"/>
          <w:szCs w:val="24"/>
        </w:rPr>
        <w:t xml:space="preserve"> обл.,</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Бахмутськи</w:t>
      </w:r>
      <w:proofErr w:type="spellEnd"/>
      <w:r w:rsidRPr="00597716">
        <w:rPr>
          <w:rFonts w:ascii="Times New Roman" w:hAnsi="Times New Roman" w:cs="Times New Roman"/>
          <w:sz w:val="24"/>
          <w:szCs w:val="24"/>
          <w:lang w:val="uk-UA"/>
        </w:rPr>
        <w:t>й</w:t>
      </w:r>
      <w:r w:rsidRPr="00597716">
        <w:rPr>
          <w:rFonts w:ascii="Times New Roman" w:hAnsi="Times New Roman" w:cs="Times New Roman"/>
          <w:sz w:val="24"/>
          <w:szCs w:val="24"/>
        </w:rPr>
        <w:t xml:space="preserve"> район, </w:t>
      </w:r>
      <w:proofErr w:type="spellStart"/>
      <w:r w:rsidRPr="00597716">
        <w:rPr>
          <w:rFonts w:ascii="Times New Roman" w:hAnsi="Times New Roman" w:cs="Times New Roman"/>
          <w:sz w:val="24"/>
          <w:szCs w:val="24"/>
        </w:rPr>
        <w:t>Сіверська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міська</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рада (за межами </w:t>
      </w:r>
      <w:proofErr w:type="spellStart"/>
      <w:r w:rsidRPr="00597716">
        <w:rPr>
          <w:rFonts w:ascii="Times New Roman" w:hAnsi="Times New Roman" w:cs="Times New Roman"/>
          <w:sz w:val="24"/>
          <w:szCs w:val="24"/>
        </w:rPr>
        <w:t>населеного</w:t>
      </w:r>
      <w:proofErr w:type="spellEnd"/>
      <w:r w:rsidRPr="00597716">
        <w:rPr>
          <w:rFonts w:ascii="Times New Roman" w:hAnsi="Times New Roman" w:cs="Times New Roman"/>
          <w:sz w:val="24"/>
          <w:szCs w:val="24"/>
        </w:rPr>
        <w:t xml:space="preserve"> пункту);</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кадастровий</w:t>
      </w:r>
      <w:proofErr w:type="spellEnd"/>
      <w:r w:rsidRPr="00597716">
        <w:rPr>
          <w:rFonts w:ascii="Times New Roman" w:hAnsi="Times New Roman" w:cs="Times New Roman"/>
          <w:sz w:val="24"/>
          <w:szCs w:val="24"/>
        </w:rPr>
        <w:t xml:space="preserve"> номер: 1420910400:00:001:1395</w:t>
      </w:r>
      <w:r w:rsidRPr="00597716">
        <w:rPr>
          <w:rFonts w:ascii="Times New Roman" w:hAnsi="Times New Roman" w:cs="Times New Roman"/>
          <w:sz w:val="24"/>
          <w:szCs w:val="24"/>
          <w:lang w:val="uk-UA" w:eastAsia="ru-RU"/>
        </w:rPr>
        <w:t>.</w:t>
      </w:r>
    </w:p>
    <w:p w14:paraId="7469E8CA" w14:textId="77777777" w:rsidR="00597716" w:rsidRPr="00597716" w:rsidRDefault="00597716" w:rsidP="00597716">
      <w:pPr>
        <w:pStyle w:val="af5"/>
        <w:numPr>
          <w:ilvl w:val="0"/>
          <w:numId w:val="22"/>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Змінити цільове призначення земельної ділянки площею </w:t>
      </w:r>
      <w:r w:rsidRPr="00597716">
        <w:rPr>
          <w:rFonts w:ascii="Times New Roman" w:hAnsi="Times New Roman" w:cs="Times New Roman"/>
          <w:sz w:val="24"/>
          <w:szCs w:val="24"/>
          <w:lang w:val="uk-UA" w:eastAsia="uk-UA"/>
        </w:rPr>
        <w:t>17,6385га</w:t>
      </w:r>
      <w:r w:rsidRPr="00597716">
        <w:rPr>
          <w:rFonts w:ascii="Times New Roman" w:hAnsi="Times New Roman" w:cs="Times New Roman"/>
          <w:sz w:val="24"/>
          <w:szCs w:val="24"/>
          <w:lang w:val="uk-UA"/>
        </w:rPr>
        <w:t>; кадастровий номер: 1420910400:00:001:1395, що розташована: Донецька обл., Бахмутський район, Сіверська міська рада (за межами населеного пункту)  із «</w:t>
      </w:r>
      <w:r w:rsidRPr="00597716">
        <w:rPr>
          <w:rFonts w:ascii="Times New Roman" w:hAnsi="Times New Roman" w:cs="Times New Roman"/>
          <w:color w:val="333333"/>
          <w:sz w:val="24"/>
          <w:szCs w:val="24"/>
          <w:lang w:val="uk-UA"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597716">
        <w:rPr>
          <w:rFonts w:ascii="Times New Roman" w:hAnsi="Times New Roman" w:cs="Times New Roman"/>
          <w:sz w:val="24"/>
          <w:szCs w:val="24"/>
          <w:lang w:val="uk-UA"/>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1E148353" w14:textId="77777777" w:rsidR="00597716" w:rsidRPr="00597716" w:rsidRDefault="00597716" w:rsidP="00597716">
      <w:pPr>
        <w:pStyle w:val="af5"/>
        <w:numPr>
          <w:ilvl w:val="0"/>
          <w:numId w:val="22"/>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13FEB709" w14:textId="77777777" w:rsidR="00597716" w:rsidRPr="00597716" w:rsidRDefault="00597716" w:rsidP="00597716">
      <w:pPr>
        <w:numPr>
          <w:ilvl w:val="0"/>
          <w:numId w:val="22"/>
        </w:numPr>
        <w:spacing w:after="0" w:line="240" w:lineRule="auto"/>
        <w:jc w:val="both"/>
        <w:rPr>
          <w:rFonts w:ascii="Times New Roman" w:hAnsi="Times New Roman" w:cs="Times New Roman"/>
          <w:color w:val="000000"/>
          <w:spacing w:val="-5"/>
        </w:rPr>
      </w:pPr>
      <w:r w:rsidRPr="00597716">
        <w:rPr>
          <w:rFonts w:ascii="Times New Roman" w:hAnsi="Times New Roman" w:cs="Times New Roman"/>
        </w:rPr>
        <w:t xml:space="preserve">Контроль за виконанням даного рішення покласти на </w:t>
      </w:r>
      <w:r w:rsidRPr="00597716">
        <w:rPr>
          <w:rFonts w:ascii="Times New Roman" w:hAnsi="Times New Roman" w:cs="Times New Roman"/>
          <w:color w:val="FF0000"/>
        </w:rPr>
        <w:t>постійну комісію  з питань житлово-комунального господарства, землекористування та екології (Бабенко).</w:t>
      </w:r>
    </w:p>
    <w:p w14:paraId="2DC08A5F"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rPr>
        <w:t>Міський голова                                                                        А.О. Черняєв</w:t>
      </w:r>
    </w:p>
    <w:p w14:paraId="027D7764" w14:textId="421A523C" w:rsidR="00597716" w:rsidRPr="00597716" w:rsidRDefault="00597716" w:rsidP="00060E1C">
      <w:pPr>
        <w:rPr>
          <w:rFonts w:ascii="Times New Roman" w:hAnsi="Times New Roman" w:cs="Times New Roman"/>
        </w:rPr>
      </w:pPr>
    </w:p>
    <w:p w14:paraId="06D1ADB4" w14:textId="35018711" w:rsidR="00597716" w:rsidRPr="00597716" w:rsidRDefault="00597716" w:rsidP="00060E1C">
      <w:pPr>
        <w:rPr>
          <w:rFonts w:ascii="Times New Roman" w:hAnsi="Times New Roman" w:cs="Times New Roman"/>
        </w:rPr>
      </w:pPr>
    </w:p>
    <w:p w14:paraId="16A76541" w14:textId="2EE42C6E" w:rsidR="00597716" w:rsidRPr="00597716" w:rsidRDefault="00597716" w:rsidP="00060E1C">
      <w:pPr>
        <w:rPr>
          <w:rFonts w:ascii="Times New Roman" w:hAnsi="Times New Roman" w:cs="Times New Roman"/>
        </w:rPr>
      </w:pPr>
    </w:p>
    <w:p w14:paraId="02894C2F" w14:textId="683C60D8" w:rsidR="00597716" w:rsidRPr="00597716" w:rsidRDefault="00597716" w:rsidP="00060E1C">
      <w:pPr>
        <w:rPr>
          <w:rFonts w:ascii="Times New Roman" w:hAnsi="Times New Roman" w:cs="Times New Roman"/>
        </w:rPr>
      </w:pPr>
    </w:p>
    <w:p w14:paraId="6F5C1A08" w14:textId="3B5F9466" w:rsidR="00597716" w:rsidRPr="00597716" w:rsidRDefault="00597716" w:rsidP="00060E1C">
      <w:pPr>
        <w:rPr>
          <w:rFonts w:ascii="Times New Roman" w:hAnsi="Times New Roman" w:cs="Times New Roman"/>
        </w:rPr>
      </w:pPr>
    </w:p>
    <w:p w14:paraId="5CCCF1AF" w14:textId="33AFA819" w:rsidR="00597716" w:rsidRDefault="00597716" w:rsidP="00060E1C">
      <w:pPr>
        <w:rPr>
          <w:rFonts w:ascii="Times New Roman" w:hAnsi="Times New Roman" w:cs="Times New Roman"/>
        </w:rPr>
      </w:pPr>
    </w:p>
    <w:p w14:paraId="74D09AB3" w14:textId="01CBBA25" w:rsidR="00086601" w:rsidRDefault="00086601" w:rsidP="00060E1C">
      <w:pPr>
        <w:rPr>
          <w:rFonts w:ascii="Times New Roman" w:hAnsi="Times New Roman" w:cs="Times New Roman"/>
        </w:rPr>
      </w:pPr>
    </w:p>
    <w:p w14:paraId="7FB0CD51" w14:textId="77777777" w:rsidR="00086601" w:rsidRPr="00597716" w:rsidRDefault="00086601" w:rsidP="00060E1C">
      <w:pPr>
        <w:rPr>
          <w:rFonts w:ascii="Times New Roman" w:hAnsi="Times New Roman" w:cs="Times New Roman"/>
        </w:rPr>
      </w:pPr>
    </w:p>
    <w:p w14:paraId="364E0B4E" w14:textId="77777777" w:rsidR="00597716" w:rsidRPr="00597716" w:rsidRDefault="00597716" w:rsidP="00597716">
      <w:pPr>
        <w:ind w:left="6804"/>
        <w:rPr>
          <w:rFonts w:ascii="Times New Roman" w:hAnsi="Times New Roman" w:cs="Times New Roman"/>
        </w:rPr>
      </w:pPr>
    </w:p>
    <w:p w14:paraId="6B14758B"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lastRenderedPageBreak/>
        <w:t>Про затвердження проекту землеустрою щодо</w:t>
      </w:r>
    </w:p>
    <w:p w14:paraId="0AEE36E8"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відведення земельної ділянки зі зміною цільового</w:t>
      </w:r>
    </w:p>
    <w:p w14:paraId="6FBD1AD9"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призначення для продажу права оренди на неї</w:t>
      </w:r>
    </w:p>
    <w:p w14:paraId="44BBFC5B"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на земельних торгах </w:t>
      </w:r>
    </w:p>
    <w:p w14:paraId="7ACCFCE8" w14:textId="77777777" w:rsidR="00597716" w:rsidRPr="00597716" w:rsidRDefault="00597716" w:rsidP="00597716">
      <w:pPr>
        <w:jc w:val="both"/>
        <w:rPr>
          <w:rFonts w:ascii="Times New Roman" w:hAnsi="Times New Roman" w:cs="Times New Roman"/>
          <w:i/>
        </w:rPr>
      </w:pPr>
    </w:p>
    <w:p w14:paraId="250F45EC"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звернення Виконавця земельних торгів ПП «Фірма «СОМГІЗ»</w:t>
      </w:r>
      <w:r w:rsidRPr="00597716">
        <w:rPr>
          <w:rFonts w:ascii="Times New Roman" w:hAnsi="Times New Roman" w:cs="Times New Roman"/>
          <w:color w:val="FF0000"/>
        </w:rPr>
        <w:t xml:space="preserve"> </w:t>
      </w:r>
      <w:r w:rsidRPr="00597716">
        <w:rPr>
          <w:rFonts w:ascii="Times New Roman" w:hAnsi="Times New Roman" w:cs="Times New Roman"/>
        </w:rPr>
        <w:t>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19</w:t>
      </w:r>
      <w:r w:rsidRPr="00597716">
        <w:rPr>
          <w:rFonts w:ascii="Times New Roman" w:hAnsi="Times New Roman" w:cs="Times New Roman"/>
          <w:lang w:eastAsia="uk-UA"/>
        </w:rPr>
        <w:t>,8698га</w:t>
      </w:r>
      <w:r w:rsidRPr="00597716">
        <w:rPr>
          <w:rFonts w:ascii="Times New Roman" w:hAnsi="Times New Roman" w:cs="Times New Roman"/>
        </w:rPr>
        <w:t xml:space="preserve">, що розташована: Донецька обл., Бахмутський район, Сіверська міська рада (за межами населеного пункту </w:t>
      </w:r>
      <w:r w:rsidRPr="00597716">
        <w:rPr>
          <w:rFonts w:ascii="Times New Roman" w:hAnsi="Times New Roman" w:cs="Times New Roman"/>
          <w:color w:val="FF0000"/>
        </w:rPr>
        <w:t xml:space="preserve">с. </w:t>
      </w:r>
      <w:proofErr w:type="spellStart"/>
      <w:r w:rsidRPr="00597716">
        <w:rPr>
          <w:rFonts w:ascii="Times New Roman" w:hAnsi="Times New Roman" w:cs="Times New Roman"/>
          <w:color w:val="FF0000"/>
        </w:rPr>
        <w:t>Різниківка</w:t>
      </w:r>
      <w:proofErr w:type="spellEnd"/>
      <w:r w:rsidRPr="00597716">
        <w:rPr>
          <w:rFonts w:ascii="Times New Roman" w:hAnsi="Times New Roman" w:cs="Times New Roman"/>
        </w:rPr>
        <w:t xml:space="preserve">); кадастровий номер: 1420988400:01:050:0002, розробленого ФОП </w:t>
      </w:r>
      <w:proofErr w:type="spellStart"/>
      <w:r w:rsidRPr="00597716">
        <w:rPr>
          <w:rFonts w:ascii="Times New Roman" w:hAnsi="Times New Roman" w:cs="Times New Roman"/>
        </w:rPr>
        <w:t>Кропівкіна</w:t>
      </w:r>
      <w:proofErr w:type="spellEnd"/>
      <w:r w:rsidRPr="00597716">
        <w:rPr>
          <w:rFonts w:ascii="Times New Roman" w:hAnsi="Times New Roman" w:cs="Times New Roman"/>
        </w:rPr>
        <w:t xml:space="preserve"> О.В., </w:t>
      </w:r>
      <w:r w:rsidRPr="00597716">
        <w:rPr>
          <w:rFonts w:ascii="Times New Roman" w:hAnsi="Times New Roman" w:cs="Times New Roman"/>
          <w:color w:val="FF0000"/>
        </w:rPr>
        <w:t xml:space="preserve">службову записку начальника відділу земельних відносин, екології та охорони природного середовища </w:t>
      </w:r>
      <w:proofErr w:type="spellStart"/>
      <w:r w:rsidRPr="00597716">
        <w:rPr>
          <w:rFonts w:ascii="Times New Roman" w:hAnsi="Times New Roman" w:cs="Times New Roman"/>
          <w:color w:val="FF0000"/>
        </w:rPr>
        <w:t>Виниченко</w:t>
      </w:r>
      <w:proofErr w:type="spellEnd"/>
      <w:r w:rsidRPr="00597716">
        <w:rPr>
          <w:rFonts w:ascii="Times New Roman" w:hAnsi="Times New Roman" w:cs="Times New Roman"/>
          <w:color w:val="FF0000"/>
        </w:rPr>
        <w:t xml:space="preserve"> В.В. від _____№____ </w:t>
      </w:r>
      <w:r w:rsidRPr="00597716">
        <w:rPr>
          <w:rFonts w:ascii="Times New Roman" w:hAnsi="Times New Roman" w:cs="Times New Roman"/>
        </w:rPr>
        <w:t>, керуючись ст.26 Закону України «Про місцеве самоврядування в Україні», ст.ст.12, 127, 128, 135-139 Земельного кодексу України  міська рада</w:t>
      </w:r>
    </w:p>
    <w:p w14:paraId="55FA291A" w14:textId="77777777" w:rsidR="00597716" w:rsidRPr="00597716" w:rsidRDefault="00597716" w:rsidP="00597716">
      <w:pPr>
        <w:jc w:val="both"/>
        <w:rPr>
          <w:rFonts w:ascii="Times New Roman" w:hAnsi="Times New Roman" w:cs="Times New Roman"/>
        </w:rPr>
      </w:pPr>
    </w:p>
    <w:p w14:paraId="7907B763"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38135537" w14:textId="77777777" w:rsidR="00597716" w:rsidRPr="00597716" w:rsidRDefault="00597716" w:rsidP="00597716">
      <w:pPr>
        <w:ind w:left="630"/>
        <w:jc w:val="both"/>
        <w:rPr>
          <w:rFonts w:ascii="Times New Roman" w:hAnsi="Times New Roman" w:cs="Times New Roman"/>
        </w:rPr>
      </w:pPr>
    </w:p>
    <w:p w14:paraId="58B8E962" w14:textId="77777777" w:rsidR="00597716" w:rsidRPr="00597716" w:rsidRDefault="00597716" w:rsidP="00597716">
      <w:pPr>
        <w:pStyle w:val="af5"/>
        <w:numPr>
          <w:ilvl w:val="0"/>
          <w:numId w:val="23"/>
        </w:numPr>
        <w:jc w:val="both"/>
        <w:rPr>
          <w:rFonts w:ascii="Times New Roman" w:hAnsi="Times New Roman" w:cs="Times New Roman"/>
          <w:sz w:val="24"/>
          <w:szCs w:val="24"/>
          <w:lang w:val="uk-UA"/>
        </w:rPr>
      </w:pPr>
      <w:proofErr w:type="spellStart"/>
      <w:r w:rsidRPr="00597716">
        <w:rPr>
          <w:rFonts w:ascii="Times New Roman" w:hAnsi="Times New Roman" w:cs="Times New Roman"/>
          <w:sz w:val="24"/>
          <w:szCs w:val="24"/>
        </w:rPr>
        <w:t>Затвердити</w:t>
      </w:r>
      <w:proofErr w:type="spellEnd"/>
      <w:r w:rsidRPr="00597716">
        <w:rPr>
          <w:rFonts w:ascii="Times New Roman" w:hAnsi="Times New Roman" w:cs="Times New Roman"/>
          <w:sz w:val="24"/>
          <w:szCs w:val="24"/>
        </w:rPr>
        <w:t xml:space="preserve"> проект </w:t>
      </w:r>
      <w:proofErr w:type="spellStart"/>
      <w:r w:rsidRPr="00597716">
        <w:rPr>
          <w:rFonts w:ascii="Times New Roman" w:hAnsi="Times New Roman" w:cs="Times New Roman"/>
          <w:sz w:val="24"/>
          <w:szCs w:val="24"/>
        </w:rPr>
        <w:t>землеустрою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щодо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відведення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ділянки</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зі</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зміною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цільового</w:t>
      </w:r>
      <w:proofErr w:type="spellEnd"/>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призначення</w:t>
      </w:r>
      <w:proofErr w:type="spellEnd"/>
      <w:r w:rsidRPr="00597716">
        <w:rPr>
          <w:rFonts w:ascii="Times New Roman" w:hAnsi="Times New Roman" w:cs="Times New Roman"/>
          <w:sz w:val="24"/>
          <w:szCs w:val="24"/>
        </w:rPr>
        <w:t xml:space="preserve"> </w:t>
      </w:r>
      <w:proofErr w:type="gramStart"/>
      <w:r w:rsidRPr="00597716">
        <w:rPr>
          <w:rFonts w:ascii="Times New Roman" w:hAnsi="Times New Roman" w:cs="Times New Roman"/>
          <w:sz w:val="24"/>
          <w:szCs w:val="24"/>
        </w:rPr>
        <w:t>для продажу</w:t>
      </w:r>
      <w:proofErr w:type="gramEnd"/>
      <w:r w:rsidRPr="00597716">
        <w:rPr>
          <w:rFonts w:ascii="Times New Roman" w:hAnsi="Times New Roman" w:cs="Times New Roman"/>
          <w:sz w:val="24"/>
          <w:szCs w:val="24"/>
        </w:rPr>
        <w:t xml:space="preserve"> права </w:t>
      </w:r>
      <w:proofErr w:type="spellStart"/>
      <w:r w:rsidRPr="00597716">
        <w:rPr>
          <w:rFonts w:ascii="Times New Roman" w:hAnsi="Times New Roman" w:cs="Times New Roman"/>
          <w:sz w:val="24"/>
          <w:szCs w:val="24"/>
        </w:rPr>
        <w:t>оренди</w:t>
      </w:r>
      <w:proofErr w:type="spellEnd"/>
      <w:r w:rsidRPr="00597716">
        <w:rPr>
          <w:rFonts w:ascii="Times New Roman" w:hAnsi="Times New Roman" w:cs="Times New Roman"/>
          <w:sz w:val="24"/>
          <w:szCs w:val="24"/>
        </w:rPr>
        <w:t xml:space="preserve"> на </w:t>
      </w:r>
      <w:proofErr w:type="spellStart"/>
      <w:r w:rsidRPr="00597716">
        <w:rPr>
          <w:rFonts w:ascii="Times New Roman" w:hAnsi="Times New Roman" w:cs="Times New Roman"/>
          <w:sz w:val="24"/>
          <w:szCs w:val="24"/>
        </w:rPr>
        <w:t>неї</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на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торгах для </w:t>
      </w:r>
      <w:proofErr w:type="spellStart"/>
      <w:r w:rsidRPr="00597716">
        <w:rPr>
          <w:rFonts w:ascii="Times New Roman" w:hAnsi="Times New Roman" w:cs="Times New Roman"/>
          <w:sz w:val="24"/>
          <w:szCs w:val="24"/>
        </w:rPr>
        <w:t>ведення</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товарного</w:t>
      </w:r>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 xml:space="preserve">сільськогосподарського виробництва </w:t>
      </w:r>
      <w:r w:rsidRPr="00597716">
        <w:rPr>
          <w:rFonts w:ascii="Times New Roman" w:hAnsi="Times New Roman" w:cs="Times New Roman"/>
          <w:sz w:val="24"/>
          <w:szCs w:val="24"/>
        </w:rPr>
        <w:t>(КВЦПЗ 01.01),</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площею</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rPr>
        <w:t>19</w:t>
      </w:r>
      <w:r w:rsidRPr="00597716">
        <w:rPr>
          <w:rFonts w:ascii="Times New Roman" w:hAnsi="Times New Roman" w:cs="Times New Roman"/>
          <w:sz w:val="24"/>
          <w:lang w:eastAsia="uk-UA"/>
        </w:rPr>
        <w:t>,8698га</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розташована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Донецька</w:t>
      </w:r>
      <w:proofErr w:type="spellEnd"/>
      <w:r w:rsidRPr="00597716">
        <w:rPr>
          <w:rFonts w:ascii="Times New Roman" w:hAnsi="Times New Roman" w:cs="Times New Roman"/>
          <w:sz w:val="24"/>
          <w:szCs w:val="24"/>
        </w:rPr>
        <w:t xml:space="preserve"> обл.,</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Бахмутськи</w:t>
      </w:r>
      <w:proofErr w:type="spellEnd"/>
      <w:r w:rsidRPr="00597716">
        <w:rPr>
          <w:rFonts w:ascii="Times New Roman" w:hAnsi="Times New Roman" w:cs="Times New Roman"/>
          <w:sz w:val="24"/>
          <w:szCs w:val="24"/>
          <w:lang w:val="uk-UA"/>
        </w:rPr>
        <w:t>й</w:t>
      </w:r>
      <w:r w:rsidRPr="00597716">
        <w:rPr>
          <w:rFonts w:ascii="Times New Roman" w:hAnsi="Times New Roman" w:cs="Times New Roman"/>
          <w:sz w:val="24"/>
          <w:szCs w:val="24"/>
        </w:rPr>
        <w:t xml:space="preserve"> район, </w:t>
      </w:r>
      <w:proofErr w:type="spellStart"/>
      <w:r w:rsidRPr="00597716">
        <w:rPr>
          <w:rFonts w:ascii="Times New Roman" w:hAnsi="Times New Roman" w:cs="Times New Roman"/>
          <w:sz w:val="24"/>
          <w:szCs w:val="24"/>
        </w:rPr>
        <w:t>Сіверська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міська</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рада (за межами </w:t>
      </w:r>
      <w:proofErr w:type="spellStart"/>
      <w:r w:rsidRPr="00597716">
        <w:rPr>
          <w:rFonts w:ascii="Times New Roman" w:hAnsi="Times New Roman" w:cs="Times New Roman"/>
          <w:sz w:val="24"/>
          <w:szCs w:val="24"/>
        </w:rPr>
        <w:t>населеного</w:t>
      </w:r>
      <w:proofErr w:type="spellEnd"/>
      <w:r w:rsidRPr="00597716">
        <w:rPr>
          <w:rFonts w:ascii="Times New Roman" w:hAnsi="Times New Roman" w:cs="Times New Roman"/>
          <w:sz w:val="24"/>
          <w:szCs w:val="24"/>
        </w:rPr>
        <w:t xml:space="preserve"> пункту</w:t>
      </w:r>
      <w:r w:rsidRPr="00597716">
        <w:rPr>
          <w:rFonts w:ascii="Times New Roman" w:hAnsi="Times New Roman" w:cs="Times New Roman"/>
          <w:sz w:val="24"/>
          <w:szCs w:val="24"/>
          <w:lang w:val="uk-UA"/>
        </w:rPr>
        <w:t xml:space="preserve"> </w:t>
      </w:r>
      <w:r w:rsidRPr="00597716">
        <w:rPr>
          <w:rFonts w:ascii="Times New Roman" w:hAnsi="Times New Roman" w:cs="Times New Roman"/>
          <w:color w:val="FF0000"/>
          <w:sz w:val="24"/>
          <w:szCs w:val="24"/>
          <w:lang w:val="uk-UA"/>
        </w:rPr>
        <w:t xml:space="preserve">с. </w:t>
      </w:r>
      <w:proofErr w:type="spellStart"/>
      <w:r w:rsidRPr="00597716">
        <w:rPr>
          <w:rFonts w:ascii="Times New Roman" w:hAnsi="Times New Roman" w:cs="Times New Roman"/>
          <w:color w:val="FF0000"/>
          <w:sz w:val="24"/>
          <w:szCs w:val="24"/>
          <w:lang w:val="uk-UA"/>
        </w:rPr>
        <w:t>Різниківка</w:t>
      </w:r>
      <w:proofErr w:type="spellEnd"/>
      <w:r w:rsidRPr="00597716">
        <w:rPr>
          <w:rFonts w:ascii="Times New Roman" w:hAnsi="Times New Roman" w:cs="Times New Roman"/>
          <w:sz w:val="24"/>
          <w:szCs w:val="24"/>
        </w:rPr>
        <w:t>);</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кадастровий</w:t>
      </w:r>
      <w:proofErr w:type="spellEnd"/>
      <w:r w:rsidRPr="00597716">
        <w:rPr>
          <w:rFonts w:ascii="Times New Roman" w:hAnsi="Times New Roman" w:cs="Times New Roman"/>
          <w:sz w:val="24"/>
          <w:szCs w:val="24"/>
        </w:rPr>
        <w:t xml:space="preserve"> номер: 1420988400:01:050:0002</w:t>
      </w:r>
      <w:r w:rsidRPr="00597716">
        <w:rPr>
          <w:rFonts w:ascii="Times New Roman" w:hAnsi="Times New Roman" w:cs="Times New Roman"/>
          <w:sz w:val="24"/>
          <w:szCs w:val="24"/>
          <w:lang w:val="uk-UA" w:eastAsia="ru-RU"/>
        </w:rPr>
        <w:t>.</w:t>
      </w:r>
    </w:p>
    <w:p w14:paraId="48DE3C9A" w14:textId="77777777" w:rsidR="00597716" w:rsidRPr="00597716" w:rsidRDefault="00597716" w:rsidP="00597716">
      <w:pPr>
        <w:pStyle w:val="af5"/>
        <w:numPr>
          <w:ilvl w:val="0"/>
          <w:numId w:val="23"/>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Змінити цільове призначення земельної ділянки площею </w:t>
      </w:r>
      <w:r w:rsidRPr="00597716">
        <w:rPr>
          <w:rFonts w:ascii="Times New Roman" w:hAnsi="Times New Roman" w:cs="Times New Roman"/>
          <w:sz w:val="24"/>
          <w:szCs w:val="24"/>
          <w:lang w:val="uk-UA" w:eastAsia="uk-UA"/>
        </w:rPr>
        <w:t>19,8698га</w:t>
      </w:r>
      <w:r w:rsidRPr="00597716">
        <w:rPr>
          <w:rFonts w:ascii="Times New Roman" w:hAnsi="Times New Roman" w:cs="Times New Roman"/>
          <w:sz w:val="24"/>
          <w:szCs w:val="24"/>
          <w:lang w:val="uk-UA"/>
        </w:rPr>
        <w:t xml:space="preserve">; кадастровий номер: 1420988400:01:050:0002, що розташована: Донецька обл., Бахмутський район, Сіверська міська рада (за межами населеного пункту </w:t>
      </w:r>
      <w:r w:rsidRPr="00597716">
        <w:rPr>
          <w:rFonts w:ascii="Times New Roman" w:hAnsi="Times New Roman" w:cs="Times New Roman"/>
          <w:color w:val="FF0000"/>
          <w:sz w:val="24"/>
          <w:szCs w:val="24"/>
          <w:lang w:val="uk-UA"/>
        </w:rPr>
        <w:t xml:space="preserve">с. </w:t>
      </w:r>
      <w:proofErr w:type="spellStart"/>
      <w:r w:rsidRPr="00597716">
        <w:rPr>
          <w:rFonts w:ascii="Times New Roman" w:hAnsi="Times New Roman" w:cs="Times New Roman"/>
          <w:color w:val="FF0000"/>
          <w:sz w:val="24"/>
          <w:szCs w:val="24"/>
          <w:lang w:val="uk-UA"/>
        </w:rPr>
        <w:t>Різниківка</w:t>
      </w:r>
      <w:proofErr w:type="spellEnd"/>
      <w:r w:rsidRPr="00597716">
        <w:rPr>
          <w:rFonts w:ascii="Times New Roman" w:hAnsi="Times New Roman" w:cs="Times New Roman"/>
          <w:sz w:val="24"/>
          <w:szCs w:val="24"/>
          <w:lang w:val="uk-UA"/>
        </w:rPr>
        <w:t>)  із «</w:t>
      </w:r>
      <w:r w:rsidRPr="00597716">
        <w:rPr>
          <w:rFonts w:ascii="Times New Roman" w:hAnsi="Times New Roman" w:cs="Times New Roman"/>
          <w:color w:val="333333"/>
          <w:sz w:val="24"/>
          <w:szCs w:val="24"/>
          <w:lang w:val="uk-UA"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597716">
        <w:rPr>
          <w:rFonts w:ascii="Times New Roman" w:hAnsi="Times New Roman" w:cs="Times New Roman"/>
          <w:sz w:val="24"/>
          <w:szCs w:val="24"/>
          <w:lang w:val="uk-UA"/>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10C7BE49" w14:textId="77777777" w:rsidR="00597716" w:rsidRPr="00597716" w:rsidRDefault="00597716" w:rsidP="00597716">
      <w:pPr>
        <w:pStyle w:val="af5"/>
        <w:numPr>
          <w:ilvl w:val="0"/>
          <w:numId w:val="23"/>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59DB9DEE" w14:textId="77777777" w:rsidR="00597716" w:rsidRPr="00597716" w:rsidRDefault="00597716" w:rsidP="00597716">
      <w:pPr>
        <w:numPr>
          <w:ilvl w:val="0"/>
          <w:numId w:val="23"/>
        </w:numPr>
        <w:spacing w:after="0" w:line="240" w:lineRule="auto"/>
        <w:jc w:val="both"/>
        <w:rPr>
          <w:rFonts w:ascii="Times New Roman" w:hAnsi="Times New Roman" w:cs="Times New Roman"/>
          <w:color w:val="000000"/>
          <w:spacing w:val="-5"/>
        </w:rPr>
      </w:pPr>
      <w:r w:rsidRPr="00597716">
        <w:rPr>
          <w:rFonts w:ascii="Times New Roman" w:hAnsi="Times New Roman" w:cs="Times New Roman"/>
        </w:rPr>
        <w:t xml:space="preserve">Контроль за виконанням даного рішення покласти на </w:t>
      </w:r>
      <w:r w:rsidRPr="00597716">
        <w:rPr>
          <w:rFonts w:ascii="Times New Roman" w:hAnsi="Times New Roman" w:cs="Times New Roman"/>
          <w:color w:val="FF0000"/>
        </w:rPr>
        <w:t>постійну комісію  з питань житлово-комунального господарства, землекористування та екології (Бабенко).</w:t>
      </w:r>
    </w:p>
    <w:p w14:paraId="5946A221"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rPr>
        <w:t>Міський голова                                                                        А.О. Черняєв</w:t>
      </w:r>
    </w:p>
    <w:p w14:paraId="3EA377EE" w14:textId="67324111" w:rsidR="00597716" w:rsidRPr="00597716" w:rsidRDefault="00597716" w:rsidP="00060E1C">
      <w:pPr>
        <w:rPr>
          <w:rFonts w:ascii="Times New Roman" w:hAnsi="Times New Roman" w:cs="Times New Roman"/>
        </w:rPr>
      </w:pPr>
    </w:p>
    <w:p w14:paraId="0DF72184" w14:textId="5CCD6D7D" w:rsidR="00597716" w:rsidRPr="00597716" w:rsidRDefault="00597716" w:rsidP="00060E1C">
      <w:pPr>
        <w:rPr>
          <w:rFonts w:ascii="Times New Roman" w:hAnsi="Times New Roman" w:cs="Times New Roman"/>
        </w:rPr>
      </w:pPr>
    </w:p>
    <w:p w14:paraId="4FEE3884" w14:textId="00FAED35" w:rsidR="00597716" w:rsidRPr="00597716" w:rsidRDefault="00597716" w:rsidP="00060E1C">
      <w:pPr>
        <w:rPr>
          <w:rFonts w:ascii="Times New Roman" w:hAnsi="Times New Roman" w:cs="Times New Roman"/>
        </w:rPr>
      </w:pPr>
    </w:p>
    <w:p w14:paraId="356AC825" w14:textId="5C8D0EA1" w:rsidR="00597716" w:rsidRPr="00597716" w:rsidRDefault="00597716" w:rsidP="00060E1C">
      <w:pPr>
        <w:rPr>
          <w:rFonts w:ascii="Times New Roman" w:hAnsi="Times New Roman" w:cs="Times New Roman"/>
        </w:rPr>
      </w:pPr>
    </w:p>
    <w:p w14:paraId="2A771DF7" w14:textId="36C560A7" w:rsidR="00597716" w:rsidRPr="00597716" w:rsidRDefault="00597716" w:rsidP="00060E1C">
      <w:pPr>
        <w:rPr>
          <w:rFonts w:ascii="Times New Roman" w:hAnsi="Times New Roman" w:cs="Times New Roman"/>
        </w:rPr>
      </w:pPr>
    </w:p>
    <w:p w14:paraId="16DB9508" w14:textId="3CC19F41" w:rsidR="00597716" w:rsidRDefault="00597716" w:rsidP="00597716">
      <w:pPr>
        <w:ind w:left="6804"/>
        <w:rPr>
          <w:rFonts w:ascii="Times New Roman" w:hAnsi="Times New Roman" w:cs="Times New Roman"/>
        </w:rPr>
      </w:pPr>
    </w:p>
    <w:p w14:paraId="6B0750B6" w14:textId="12B036A1" w:rsidR="00086601" w:rsidRDefault="00086601" w:rsidP="00597716">
      <w:pPr>
        <w:ind w:left="6804"/>
        <w:rPr>
          <w:rFonts w:ascii="Times New Roman" w:hAnsi="Times New Roman" w:cs="Times New Roman"/>
        </w:rPr>
      </w:pPr>
    </w:p>
    <w:p w14:paraId="0D2C702B" w14:textId="77777777" w:rsidR="00086601" w:rsidRPr="00597716" w:rsidRDefault="00086601" w:rsidP="00597716">
      <w:pPr>
        <w:ind w:left="6804"/>
        <w:rPr>
          <w:rFonts w:ascii="Times New Roman" w:hAnsi="Times New Roman" w:cs="Times New Roman"/>
        </w:rPr>
      </w:pPr>
    </w:p>
    <w:p w14:paraId="00F11399"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lastRenderedPageBreak/>
        <w:t>Про затвердження проекту землеустрою щодо</w:t>
      </w:r>
    </w:p>
    <w:p w14:paraId="3B899732"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відведення земельної ділянки зі зміною цільового</w:t>
      </w:r>
    </w:p>
    <w:p w14:paraId="287A1F00"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призначення та надання дозволу на розроблення</w:t>
      </w:r>
    </w:p>
    <w:p w14:paraId="70040D07"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технічної документації щодо поділу земельної ділянки</w:t>
      </w:r>
    </w:p>
    <w:p w14:paraId="6674B110"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для подальшого продажу права оренди на них</w:t>
      </w:r>
    </w:p>
    <w:p w14:paraId="25B9A5D4"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на земельних торгах</w:t>
      </w:r>
    </w:p>
    <w:p w14:paraId="5E1B88E3" w14:textId="77777777" w:rsidR="00597716" w:rsidRPr="00597716" w:rsidRDefault="00597716" w:rsidP="00597716">
      <w:pPr>
        <w:jc w:val="both"/>
        <w:rPr>
          <w:rFonts w:ascii="Times New Roman" w:hAnsi="Times New Roman" w:cs="Times New Roman"/>
          <w:i/>
        </w:rPr>
      </w:pPr>
    </w:p>
    <w:p w14:paraId="615F4242"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звернення Виконавця земельних торгів ПП «Фірма «СОМГІЗ»</w:t>
      </w:r>
      <w:r w:rsidRPr="00597716">
        <w:rPr>
          <w:rFonts w:ascii="Times New Roman" w:hAnsi="Times New Roman" w:cs="Times New Roman"/>
          <w:color w:val="FF0000"/>
        </w:rPr>
        <w:t xml:space="preserve"> </w:t>
      </w:r>
      <w:r w:rsidRPr="00597716">
        <w:rPr>
          <w:rFonts w:ascii="Times New Roman" w:hAnsi="Times New Roman" w:cs="Times New Roman"/>
        </w:rPr>
        <w:t>щодо розгляду та затвердження проекту землеустрою щодо відведення  земельної ділянки зі зміною цільового призначення для ведення товарного сільськогосподарського виробництва (КВЦПЗ 01.01), площею 24</w:t>
      </w:r>
      <w:r w:rsidRPr="00597716">
        <w:rPr>
          <w:rFonts w:ascii="Times New Roman" w:hAnsi="Times New Roman" w:cs="Times New Roman"/>
          <w:lang w:eastAsia="uk-UA"/>
        </w:rPr>
        <w:t>,8811га</w:t>
      </w:r>
      <w:r w:rsidRPr="00597716">
        <w:rPr>
          <w:rFonts w:ascii="Times New Roman" w:hAnsi="Times New Roman" w:cs="Times New Roman"/>
        </w:rPr>
        <w:t xml:space="preserve">, що розташована: Донецька обл., Бахмутський район, Сіверська міська рада (за межами населеного пункту </w:t>
      </w:r>
      <w:r w:rsidRPr="00597716">
        <w:rPr>
          <w:rFonts w:ascii="Times New Roman" w:hAnsi="Times New Roman" w:cs="Times New Roman"/>
          <w:color w:val="FF0000"/>
        </w:rPr>
        <w:t xml:space="preserve">с. </w:t>
      </w:r>
      <w:proofErr w:type="spellStart"/>
      <w:r w:rsidRPr="00597716">
        <w:rPr>
          <w:rFonts w:ascii="Times New Roman" w:hAnsi="Times New Roman" w:cs="Times New Roman"/>
          <w:color w:val="FF0000"/>
        </w:rPr>
        <w:t>Дронівка</w:t>
      </w:r>
      <w:proofErr w:type="spellEnd"/>
      <w:r w:rsidRPr="00597716">
        <w:rPr>
          <w:rFonts w:ascii="Times New Roman" w:hAnsi="Times New Roman" w:cs="Times New Roman"/>
        </w:rPr>
        <w:t xml:space="preserve">); кадастровий номер: 1420982300:01:008:0010, розробленого ФОП </w:t>
      </w:r>
      <w:proofErr w:type="spellStart"/>
      <w:r w:rsidRPr="00597716">
        <w:rPr>
          <w:rFonts w:ascii="Times New Roman" w:hAnsi="Times New Roman" w:cs="Times New Roman"/>
        </w:rPr>
        <w:t>Кропівкіна</w:t>
      </w:r>
      <w:proofErr w:type="spellEnd"/>
      <w:r w:rsidRPr="00597716">
        <w:rPr>
          <w:rFonts w:ascii="Times New Roman" w:hAnsi="Times New Roman" w:cs="Times New Roman"/>
        </w:rPr>
        <w:t xml:space="preserve"> О.В., </w:t>
      </w:r>
      <w:r w:rsidRPr="00597716">
        <w:rPr>
          <w:rFonts w:ascii="Times New Roman" w:hAnsi="Times New Roman" w:cs="Times New Roman"/>
          <w:color w:val="FF0000"/>
        </w:rPr>
        <w:t xml:space="preserve">службову записку начальника відділу земельних відносин, екології та охорони природного середовища </w:t>
      </w:r>
      <w:proofErr w:type="spellStart"/>
      <w:r w:rsidRPr="00597716">
        <w:rPr>
          <w:rFonts w:ascii="Times New Roman" w:hAnsi="Times New Roman" w:cs="Times New Roman"/>
          <w:color w:val="FF0000"/>
        </w:rPr>
        <w:t>Виниченко</w:t>
      </w:r>
      <w:proofErr w:type="spellEnd"/>
      <w:r w:rsidRPr="00597716">
        <w:rPr>
          <w:rFonts w:ascii="Times New Roman" w:hAnsi="Times New Roman" w:cs="Times New Roman"/>
          <w:color w:val="FF0000"/>
        </w:rPr>
        <w:t xml:space="preserve"> В.В. від _____№____ </w:t>
      </w:r>
      <w:r w:rsidRPr="00597716">
        <w:rPr>
          <w:rFonts w:ascii="Times New Roman" w:hAnsi="Times New Roman" w:cs="Times New Roman"/>
        </w:rPr>
        <w:t>, керуючись ст.26 Закону України «Про місцеве самоврядування в Україні», ст.ст.12, 127, 128, 135-139 Земельного кодексу України  міська рада</w:t>
      </w:r>
    </w:p>
    <w:p w14:paraId="1E7DB6FE" w14:textId="77777777" w:rsidR="00597716" w:rsidRPr="00597716" w:rsidRDefault="00597716" w:rsidP="00597716">
      <w:pPr>
        <w:jc w:val="both"/>
        <w:rPr>
          <w:rFonts w:ascii="Times New Roman" w:hAnsi="Times New Roman" w:cs="Times New Roman"/>
        </w:rPr>
      </w:pPr>
    </w:p>
    <w:p w14:paraId="57E20005"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1427A02D" w14:textId="77777777" w:rsidR="00597716" w:rsidRPr="00597716" w:rsidRDefault="00597716" w:rsidP="00597716">
      <w:pPr>
        <w:ind w:left="630"/>
        <w:jc w:val="both"/>
        <w:rPr>
          <w:rFonts w:ascii="Times New Roman" w:hAnsi="Times New Roman" w:cs="Times New Roman"/>
        </w:rPr>
      </w:pPr>
    </w:p>
    <w:p w14:paraId="4F38A873" w14:textId="77777777" w:rsidR="00597716" w:rsidRPr="00597716" w:rsidRDefault="00597716" w:rsidP="00597716">
      <w:pPr>
        <w:pStyle w:val="af5"/>
        <w:numPr>
          <w:ilvl w:val="0"/>
          <w:numId w:val="24"/>
        </w:numPr>
        <w:jc w:val="both"/>
        <w:rPr>
          <w:rFonts w:ascii="Times New Roman" w:hAnsi="Times New Roman" w:cs="Times New Roman"/>
          <w:sz w:val="24"/>
          <w:szCs w:val="24"/>
          <w:lang w:val="uk-UA"/>
        </w:rPr>
      </w:pPr>
      <w:proofErr w:type="spellStart"/>
      <w:r w:rsidRPr="00597716">
        <w:rPr>
          <w:rFonts w:ascii="Times New Roman" w:hAnsi="Times New Roman" w:cs="Times New Roman"/>
          <w:sz w:val="24"/>
          <w:szCs w:val="24"/>
        </w:rPr>
        <w:t>Затвердити</w:t>
      </w:r>
      <w:proofErr w:type="spellEnd"/>
      <w:r w:rsidRPr="00597716">
        <w:rPr>
          <w:rFonts w:ascii="Times New Roman" w:hAnsi="Times New Roman" w:cs="Times New Roman"/>
          <w:sz w:val="24"/>
          <w:szCs w:val="24"/>
        </w:rPr>
        <w:t xml:space="preserve"> проект </w:t>
      </w:r>
      <w:proofErr w:type="spellStart"/>
      <w:r w:rsidRPr="00597716">
        <w:rPr>
          <w:rFonts w:ascii="Times New Roman" w:hAnsi="Times New Roman" w:cs="Times New Roman"/>
          <w:sz w:val="24"/>
          <w:szCs w:val="24"/>
        </w:rPr>
        <w:t>землеустрою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щодо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відведення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ділянки</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зі</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зміною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цільового</w:t>
      </w:r>
      <w:proofErr w:type="spellEnd"/>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призначення</w:t>
      </w:r>
      <w:proofErr w:type="spellEnd"/>
      <w:r w:rsidRPr="00597716">
        <w:rPr>
          <w:rFonts w:ascii="Times New Roman" w:hAnsi="Times New Roman" w:cs="Times New Roman"/>
          <w:sz w:val="24"/>
          <w:szCs w:val="24"/>
        </w:rPr>
        <w:t xml:space="preserve"> для </w:t>
      </w:r>
      <w:proofErr w:type="spellStart"/>
      <w:r w:rsidRPr="00597716">
        <w:rPr>
          <w:rFonts w:ascii="Times New Roman" w:hAnsi="Times New Roman" w:cs="Times New Roman"/>
          <w:sz w:val="24"/>
          <w:szCs w:val="24"/>
        </w:rPr>
        <w:t>ведення</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товарного</w:t>
      </w:r>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 xml:space="preserve">сільськогосподарського виробництва </w:t>
      </w:r>
      <w:r w:rsidRPr="00597716">
        <w:rPr>
          <w:rFonts w:ascii="Times New Roman" w:hAnsi="Times New Roman" w:cs="Times New Roman"/>
          <w:sz w:val="24"/>
          <w:szCs w:val="24"/>
        </w:rPr>
        <w:t>(КВЦПЗ 01.01),</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площею</w:t>
      </w:r>
      <w:proofErr w:type="spellEnd"/>
      <w:r w:rsidRPr="00597716">
        <w:rPr>
          <w:rFonts w:ascii="Times New Roman" w:hAnsi="Times New Roman" w:cs="Times New Roman"/>
          <w:sz w:val="24"/>
          <w:szCs w:val="24"/>
        </w:rPr>
        <w:t xml:space="preserve"> 24,8811га, </w:t>
      </w:r>
      <w:proofErr w:type="spellStart"/>
      <w:r w:rsidRPr="00597716">
        <w:rPr>
          <w:rFonts w:ascii="Times New Roman" w:hAnsi="Times New Roman" w:cs="Times New Roman"/>
          <w:sz w:val="24"/>
          <w:szCs w:val="24"/>
        </w:rPr>
        <w:t>що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розташована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Донецька</w:t>
      </w:r>
      <w:proofErr w:type="spellEnd"/>
      <w:r w:rsidRPr="00597716">
        <w:rPr>
          <w:rFonts w:ascii="Times New Roman" w:hAnsi="Times New Roman" w:cs="Times New Roman"/>
          <w:sz w:val="24"/>
          <w:szCs w:val="24"/>
        </w:rPr>
        <w:t xml:space="preserve"> обл.,</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Бахмутськи</w:t>
      </w:r>
      <w:proofErr w:type="spellEnd"/>
      <w:r w:rsidRPr="00597716">
        <w:rPr>
          <w:rFonts w:ascii="Times New Roman" w:hAnsi="Times New Roman" w:cs="Times New Roman"/>
          <w:sz w:val="24"/>
          <w:szCs w:val="24"/>
          <w:lang w:val="uk-UA"/>
        </w:rPr>
        <w:t>й</w:t>
      </w:r>
      <w:r w:rsidRPr="00597716">
        <w:rPr>
          <w:rFonts w:ascii="Times New Roman" w:hAnsi="Times New Roman" w:cs="Times New Roman"/>
          <w:sz w:val="24"/>
          <w:szCs w:val="24"/>
        </w:rPr>
        <w:t xml:space="preserve"> район, </w:t>
      </w:r>
      <w:proofErr w:type="spellStart"/>
      <w:r w:rsidRPr="00597716">
        <w:rPr>
          <w:rFonts w:ascii="Times New Roman" w:hAnsi="Times New Roman" w:cs="Times New Roman"/>
          <w:sz w:val="24"/>
          <w:szCs w:val="24"/>
        </w:rPr>
        <w:t>Сіверська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міська</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рада (за межами </w:t>
      </w:r>
      <w:proofErr w:type="spellStart"/>
      <w:r w:rsidRPr="00597716">
        <w:rPr>
          <w:rFonts w:ascii="Times New Roman" w:hAnsi="Times New Roman" w:cs="Times New Roman"/>
          <w:sz w:val="24"/>
          <w:szCs w:val="24"/>
        </w:rPr>
        <w:t>населеного</w:t>
      </w:r>
      <w:proofErr w:type="spellEnd"/>
      <w:r w:rsidRPr="00597716">
        <w:rPr>
          <w:rFonts w:ascii="Times New Roman" w:hAnsi="Times New Roman" w:cs="Times New Roman"/>
          <w:sz w:val="24"/>
          <w:szCs w:val="24"/>
        </w:rPr>
        <w:t xml:space="preserve"> пункту</w:t>
      </w:r>
      <w:r w:rsidRPr="00597716">
        <w:rPr>
          <w:rFonts w:ascii="Times New Roman" w:hAnsi="Times New Roman" w:cs="Times New Roman"/>
          <w:sz w:val="24"/>
          <w:szCs w:val="24"/>
          <w:lang w:val="uk-UA"/>
        </w:rPr>
        <w:t xml:space="preserve"> </w:t>
      </w:r>
      <w:r w:rsidRPr="00597716">
        <w:rPr>
          <w:rFonts w:ascii="Times New Roman" w:hAnsi="Times New Roman" w:cs="Times New Roman"/>
          <w:color w:val="FF0000"/>
          <w:sz w:val="24"/>
          <w:szCs w:val="24"/>
        </w:rPr>
        <w:t xml:space="preserve">с. </w:t>
      </w:r>
      <w:proofErr w:type="spellStart"/>
      <w:r w:rsidRPr="00597716">
        <w:rPr>
          <w:rFonts w:ascii="Times New Roman" w:hAnsi="Times New Roman" w:cs="Times New Roman"/>
          <w:color w:val="FF0000"/>
          <w:sz w:val="24"/>
          <w:szCs w:val="24"/>
        </w:rPr>
        <w:t>Дронівка</w:t>
      </w:r>
      <w:proofErr w:type="spellEnd"/>
      <w:r w:rsidRPr="00597716">
        <w:rPr>
          <w:rFonts w:ascii="Times New Roman" w:hAnsi="Times New Roman" w:cs="Times New Roman"/>
          <w:sz w:val="24"/>
          <w:szCs w:val="24"/>
        </w:rPr>
        <w:t>);</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кадастровий</w:t>
      </w:r>
      <w:proofErr w:type="spellEnd"/>
      <w:r w:rsidRPr="00597716">
        <w:rPr>
          <w:rFonts w:ascii="Times New Roman" w:hAnsi="Times New Roman" w:cs="Times New Roman"/>
          <w:sz w:val="24"/>
          <w:szCs w:val="24"/>
        </w:rPr>
        <w:t xml:space="preserve"> номер: 1420982300:01:008:0010</w:t>
      </w:r>
      <w:r w:rsidRPr="00597716">
        <w:rPr>
          <w:rFonts w:ascii="Times New Roman" w:hAnsi="Times New Roman" w:cs="Times New Roman"/>
          <w:sz w:val="24"/>
          <w:szCs w:val="24"/>
          <w:lang w:val="uk-UA" w:eastAsia="ru-RU"/>
        </w:rPr>
        <w:t>.</w:t>
      </w:r>
    </w:p>
    <w:p w14:paraId="4BA33644" w14:textId="77777777" w:rsidR="00597716" w:rsidRPr="00597716" w:rsidRDefault="00597716" w:rsidP="00597716">
      <w:pPr>
        <w:pStyle w:val="af5"/>
        <w:numPr>
          <w:ilvl w:val="0"/>
          <w:numId w:val="24"/>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Змінити цільове призначення земельної ділянки площею </w:t>
      </w:r>
      <w:r w:rsidRPr="00597716">
        <w:rPr>
          <w:rFonts w:ascii="Times New Roman" w:hAnsi="Times New Roman" w:cs="Times New Roman"/>
          <w:sz w:val="24"/>
          <w:szCs w:val="24"/>
          <w:lang w:val="uk-UA" w:eastAsia="uk-UA"/>
        </w:rPr>
        <w:t>24,8811га</w:t>
      </w:r>
      <w:r w:rsidRPr="00597716">
        <w:rPr>
          <w:rFonts w:ascii="Times New Roman" w:hAnsi="Times New Roman" w:cs="Times New Roman"/>
          <w:sz w:val="24"/>
          <w:szCs w:val="24"/>
          <w:lang w:val="uk-UA"/>
        </w:rPr>
        <w:t xml:space="preserve">; кадастровий номер: 1420982300:01:008:0010, що розташована: Донецька обл., Бахмутський район, Сіверська міська рада (за межами населеного пункту </w:t>
      </w:r>
      <w:r w:rsidRPr="00597716">
        <w:rPr>
          <w:rFonts w:ascii="Times New Roman" w:hAnsi="Times New Roman" w:cs="Times New Roman"/>
          <w:color w:val="FF0000"/>
          <w:sz w:val="24"/>
          <w:szCs w:val="24"/>
          <w:lang w:val="uk-UA"/>
        </w:rPr>
        <w:t xml:space="preserve">с. </w:t>
      </w:r>
      <w:proofErr w:type="spellStart"/>
      <w:r w:rsidRPr="00597716">
        <w:rPr>
          <w:rFonts w:ascii="Times New Roman" w:hAnsi="Times New Roman" w:cs="Times New Roman"/>
          <w:color w:val="FF0000"/>
          <w:sz w:val="24"/>
          <w:szCs w:val="24"/>
          <w:lang w:val="uk-UA"/>
        </w:rPr>
        <w:t>Дронівка</w:t>
      </w:r>
      <w:proofErr w:type="spellEnd"/>
      <w:r w:rsidRPr="00597716">
        <w:rPr>
          <w:rFonts w:ascii="Times New Roman" w:hAnsi="Times New Roman" w:cs="Times New Roman"/>
          <w:sz w:val="24"/>
          <w:szCs w:val="24"/>
          <w:lang w:val="uk-UA"/>
        </w:rPr>
        <w:t>) із «</w:t>
      </w:r>
      <w:r w:rsidRPr="00597716">
        <w:rPr>
          <w:rFonts w:ascii="Times New Roman" w:hAnsi="Times New Roman" w:cs="Times New Roman"/>
          <w:color w:val="333333"/>
          <w:sz w:val="24"/>
          <w:szCs w:val="24"/>
          <w:lang w:val="uk-UA"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597716">
        <w:rPr>
          <w:rFonts w:ascii="Times New Roman" w:hAnsi="Times New Roman" w:cs="Times New Roman"/>
          <w:sz w:val="24"/>
          <w:szCs w:val="24"/>
          <w:lang w:val="uk-UA"/>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4F65BD85" w14:textId="77777777" w:rsidR="00597716" w:rsidRPr="00597716" w:rsidRDefault="00597716" w:rsidP="00597716">
      <w:pPr>
        <w:numPr>
          <w:ilvl w:val="0"/>
          <w:numId w:val="24"/>
        </w:numPr>
        <w:spacing w:after="0" w:line="240" w:lineRule="auto"/>
        <w:jc w:val="both"/>
        <w:rPr>
          <w:rFonts w:ascii="Times New Roman" w:hAnsi="Times New Roman" w:cs="Times New Roman"/>
        </w:rPr>
      </w:pPr>
      <w:r w:rsidRPr="00597716">
        <w:rPr>
          <w:rFonts w:ascii="Times New Roman" w:hAnsi="Times New Roman" w:cs="Times New Roman"/>
        </w:rPr>
        <w:t xml:space="preserve">Надати дозвіл на розроблення технічної документації із землеустрою щодо поділу земельної ділянки площею </w:t>
      </w:r>
      <w:r w:rsidRPr="00597716">
        <w:rPr>
          <w:rFonts w:ascii="Times New Roman" w:hAnsi="Times New Roman" w:cs="Times New Roman"/>
          <w:lang w:eastAsia="uk-UA"/>
        </w:rPr>
        <w:t>24,8811га</w:t>
      </w:r>
      <w:r w:rsidRPr="00597716">
        <w:rPr>
          <w:rFonts w:ascii="Times New Roman" w:hAnsi="Times New Roman" w:cs="Times New Roman"/>
        </w:rPr>
        <w:t xml:space="preserve">, що розташована: Донецька обл., Бахмутський район, Сіверська міська рада (за межами населеного пункту </w:t>
      </w:r>
      <w:r w:rsidRPr="00597716">
        <w:rPr>
          <w:rFonts w:ascii="Times New Roman" w:hAnsi="Times New Roman" w:cs="Times New Roman"/>
          <w:color w:val="FF0000"/>
        </w:rPr>
        <w:t xml:space="preserve">с. </w:t>
      </w:r>
      <w:proofErr w:type="spellStart"/>
      <w:r w:rsidRPr="00597716">
        <w:rPr>
          <w:rFonts w:ascii="Times New Roman" w:hAnsi="Times New Roman" w:cs="Times New Roman"/>
          <w:color w:val="FF0000"/>
        </w:rPr>
        <w:t>Дронівка</w:t>
      </w:r>
      <w:proofErr w:type="spellEnd"/>
      <w:r w:rsidRPr="00597716">
        <w:rPr>
          <w:rFonts w:ascii="Times New Roman" w:hAnsi="Times New Roman" w:cs="Times New Roman"/>
        </w:rPr>
        <w:t>), кадастровий номер: 1420982300:01:008:0010 (орієнтовн</w:t>
      </w:r>
      <w:r w:rsidRPr="00597716">
        <w:rPr>
          <w:rFonts w:ascii="Times New Roman" w:hAnsi="Times New Roman" w:cs="Times New Roman"/>
          <w:color w:val="FF0000"/>
        </w:rPr>
        <w:t xml:space="preserve">і </w:t>
      </w:r>
      <w:r w:rsidRPr="00597716">
        <w:rPr>
          <w:rFonts w:ascii="Times New Roman" w:hAnsi="Times New Roman" w:cs="Times New Roman"/>
        </w:rPr>
        <w:t>площ</w:t>
      </w:r>
      <w:r w:rsidRPr="00597716">
        <w:rPr>
          <w:rFonts w:ascii="Times New Roman" w:hAnsi="Times New Roman" w:cs="Times New Roman"/>
          <w:color w:val="FF0000"/>
        </w:rPr>
        <w:t xml:space="preserve">і </w:t>
      </w:r>
      <w:r w:rsidRPr="00597716">
        <w:rPr>
          <w:rFonts w:ascii="Times New Roman" w:hAnsi="Times New Roman" w:cs="Times New Roman"/>
        </w:rPr>
        <w:t>земельн</w:t>
      </w:r>
      <w:r w:rsidRPr="00597716">
        <w:rPr>
          <w:rFonts w:ascii="Times New Roman" w:hAnsi="Times New Roman" w:cs="Times New Roman"/>
          <w:color w:val="FF0000"/>
        </w:rPr>
        <w:t>их</w:t>
      </w:r>
      <w:r w:rsidRPr="00597716">
        <w:rPr>
          <w:rFonts w:ascii="Times New Roman" w:hAnsi="Times New Roman" w:cs="Times New Roman"/>
        </w:rPr>
        <w:t xml:space="preserve"> ділян</w:t>
      </w:r>
      <w:r w:rsidRPr="00597716">
        <w:rPr>
          <w:rFonts w:ascii="Times New Roman" w:hAnsi="Times New Roman" w:cs="Times New Roman"/>
          <w:color w:val="FF0000"/>
        </w:rPr>
        <w:t>ок</w:t>
      </w:r>
      <w:r w:rsidRPr="00597716">
        <w:rPr>
          <w:rFonts w:ascii="Times New Roman" w:hAnsi="Times New Roman" w:cs="Times New Roman"/>
        </w:rPr>
        <w:t>, право оренди на як</w:t>
      </w:r>
      <w:r w:rsidRPr="00597716">
        <w:rPr>
          <w:rFonts w:ascii="Times New Roman" w:hAnsi="Times New Roman" w:cs="Times New Roman"/>
          <w:color w:val="FF0000"/>
        </w:rPr>
        <w:t>і</w:t>
      </w:r>
      <w:r w:rsidRPr="00597716">
        <w:rPr>
          <w:rFonts w:ascii="Times New Roman" w:hAnsi="Times New Roman" w:cs="Times New Roman"/>
        </w:rPr>
        <w:t xml:space="preserve"> пропонуватиметься  на земельних торгах у формі аукціону для ведення товарного сільськогосподарського виробництва (КВЦПЗ 01.01) -  </w:t>
      </w:r>
      <w:r w:rsidRPr="00597716">
        <w:rPr>
          <w:rFonts w:ascii="Times New Roman" w:hAnsi="Times New Roman" w:cs="Times New Roman"/>
          <w:color w:val="FF0000"/>
        </w:rPr>
        <w:t>6,900 га; 17,9811га</w:t>
      </w:r>
      <w:r w:rsidRPr="00597716">
        <w:rPr>
          <w:rFonts w:ascii="Times New Roman" w:hAnsi="Times New Roman" w:cs="Times New Roman"/>
        </w:rPr>
        <w:t>).</w:t>
      </w:r>
    </w:p>
    <w:p w14:paraId="0D2489F6" w14:textId="77777777" w:rsidR="00597716" w:rsidRPr="00597716" w:rsidRDefault="00597716" w:rsidP="00597716">
      <w:pPr>
        <w:pStyle w:val="af5"/>
        <w:numPr>
          <w:ilvl w:val="0"/>
          <w:numId w:val="24"/>
        </w:numPr>
        <w:jc w:val="both"/>
        <w:rPr>
          <w:rFonts w:ascii="Times New Roman" w:hAnsi="Times New Roman" w:cs="Times New Roman"/>
          <w:sz w:val="24"/>
          <w:szCs w:val="24"/>
        </w:rPr>
      </w:pPr>
      <w:proofErr w:type="spellStart"/>
      <w:r w:rsidRPr="00597716">
        <w:rPr>
          <w:rFonts w:ascii="Times New Roman" w:hAnsi="Times New Roman" w:cs="Times New Roman"/>
          <w:sz w:val="24"/>
          <w:szCs w:val="24"/>
        </w:rPr>
        <w:t>Відповідно</w:t>
      </w:r>
      <w:proofErr w:type="spellEnd"/>
      <w:r w:rsidRPr="00597716">
        <w:rPr>
          <w:rFonts w:ascii="Times New Roman" w:hAnsi="Times New Roman" w:cs="Times New Roman"/>
          <w:sz w:val="24"/>
          <w:szCs w:val="24"/>
        </w:rPr>
        <w:t xml:space="preserve"> до п. 5 ст. 136 Земельного кодексу </w:t>
      </w:r>
      <w:proofErr w:type="spellStart"/>
      <w:r w:rsidRPr="00597716">
        <w:rPr>
          <w:rFonts w:ascii="Times New Roman" w:hAnsi="Times New Roman" w:cs="Times New Roman"/>
          <w:sz w:val="24"/>
          <w:szCs w:val="24"/>
        </w:rPr>
        <w:t>України</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фінансування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підготовки</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Лотів</w:t>
      </w:r>
      <w:proofErr w:type="spellEnd"/>
      <w:r w:rsidRPr="00597716">
        <w:rPr>
          <w:rFonts w:ascii="Times New Roman" w:hAnsi="Times New Roman" w:cs="Times New Roman"/>
          <w:sz w:val="24"/>
          <w:szCs w:val="24"/>
        </w:rPr>
        <w:t xml:space="preserve"> до продажу на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торгах </w:t>
      </w:r>
      <w:proofErr w:type="spellStart"/>
      <w:r w:rsidRPr="00597716">
        <w:rPr>
          <w:rFonts w:ascii="Times New Roman" w:hAnsi="Times New Roman" w:cs="Times New Roman"/>
          <w:sz w:val="24"/>
          <w:szCs w:val="24"/>
        </w:rPr>
        <w:t>здійснити</w:t>
      </w:r>
      <w:proofErr w:type="spellEnd"/>
      <w:r w:rsidRPr="00597716">
        <w:rPr>
          <w:rFonts w:ascii="Times New Roman" w:hAnsi="Times New Roman" w:cs="Times New Roman"/>
          <w:sz w:val="24"/>
          <w:szCs w:val="24"/>
        </w:rPr>
        <w:t xml:space="preserve"> без </w:t>
      </w:r>
      <w:proofErr w:type="spellStart"/>
      <w:r w:rsidRPr="00597716">
        <w:rPr>
          <w:rFonts w:ascii="Times New Roman" w:hAnsi="Times New Roman" w:cs="Times New Roman"/>
          <w:sz w:val="24"/>
          <w:szCs w:val="24"/>
        </w:rPr>
        <w:t>використання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бюджетних</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коштів</w:t>
      </w:r>
      <w:proofErr w:type="spellEnd"/>
      <w:r w:rsidRPr="00597716">
        <w:rPr>
          <w:rFonts w:ascii="Times New Roman" w:hAnsi="Times New Roman" w:cs="Times New Roman"/>
          <w:sz w:val="24"/>
          <w:szCs w:val="24"/>
        </w:rPr>
        <w:t xml:space="preserve"> за </w:t>
      </w:r>
      <w:proofErr w:type="spellStart"/>
      <w:r w:rsidRPr="00597716">
        <w:rPr>
          <w:rFonts w:ascii="Times New Roman" w:hAnsi="Times New Roman" w:cs="Times New Roman"/>
          <w:sz w:val="24"/>
          <w:szCs w:val="24"/>
        </w:rPr>
        <w:t>рахунок</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коштів</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Виконавця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торгів</w:t>
      </w:r>
      <w:proofErr w:type="spellEnd"/>
      <w:r w:rsidRPr="00597716">
        <w:rPr>
          <w:rFonts w:ascii="Times New Roman" w:hAnsi="Times New Roman" w:cs="Times New Roman"/>
          <w:sz w:val="24"/>
          <w:szCs w:val="24"/>
        </w:rPr>
        <w:t xml:space="preserve"> на </w:t>
      </w:r>
      <w:proofErr w:type="spellStart"/>
      <w:r w:rsidRPr="00597716">
        <w:rPr>
          <w:rFonts w:ascii="Times New Roman" w:hAnsi="Times New Roman" w:cs="Times New Roman"/>
          <w:sz w:val="24"/>
          <w:szCs w:val="24"/>
        </w:rPr>
        <w:t>підставі</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Додаткової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угод</w:t>
      </w:r>
      <w:proofErr w:type="spellEnd"/>
      <w:r w:rsidRPr="00597716">
        <w:rPr>
          <w:rFonts w:ascii="Times New Roman" w:hAnsi="Times New Roman" w:cs="Times New Roman"/>
          <w:sz w:val="24"/>
          <w:szCs w:val="24"/>
          <w:lang w:val="uk-UA"/>
        </w:rPr>
        <w:t>и</w:t>
      </w:r>
      <w:r w:rsidRPr="00597716">
        <w:rPr>
          <w:rFonts w:ascii="Times New Roman" w:hAnsi="Times New Roman" w:cs="Times New Roman"/>
          <w:sz w:val="24"/>
          <w:szCs w:val="24"/>
        </w:rPr>
        <w:t xml:space="preserve"> до Договору №301220/03-О «Про </w:t>
      </w:r>
      <w:proofErr w:type="spellStart"/>
      <w:r w:rsidRPr="00597716">
        <w:rPr>
          <w:rFonts w:ascii="Times New Roman" w:hAnsi="Times New Roman" w:cs="Times New Roman"/>
          <w:sz w:val="24"/>
          <w:szCs w:val="24"/>
        </w:rPr>
        <w:t>підготовку</w:t>
      </w:r>
      <w:proofErr w:type="spellEnd"/>
      <w:r w:rsidRPr="00597716">
        <w:rPr>
          <w:rFonts w:ascii="Times New Roman" w:hAnsi="Times New Roman" w:cs="Times New Roman"/>
          <w:sz w:val="24"/>
          <w:szCs w:val="24"/>
        </w:rPr>
        <w:t xml:space="preserve"> Лоту до </w:t>
      </w:r>
      <w:proofErr w:type="spellStart"/>
      <w:r w:rsidRPr="00597716">
        <w:rPr>
          <w:rFonts w:ascii="Times New Roman" w:hAnsi="Times New Roman" w:cs="Times New Roman"/>
          <w:sz w:val="24"/>
          <w:szCs w:val="24"/>
        </w:rPr>
        <w:t>проведення</w:t>
      </w:r>
      <w:proofErr w:type="spellEnd"/>
      <w:r w:rsidRPr="00597716">
        <w:rPr>
          <w:rFonts w:ascii="Times New Roman" w:hAnsi="Times New Roman" w:cs="Times New Roman"/>
          <w:sz w:val="24"/>
          <w:szCs w:val="24"/>
        </w:rPr>
        <w:t xml:space="preserve"> та про </w:t>
      </w:r>
      <w:proofErr w:type="spellStart"/>
      <w:r w:rsidRPr="00597716">
        <w:rPr>
          <w:rFonts w:ascii="Times New Roman" w:hAnsi="Times New Roman" w:cs="Times New Roman"/>
          <w:sz w:val="24"/>
          <w:szCs w:val="24"/>
        </w:rPr>
        <w:t>організацію</w:t>
      </w:r>
      <w:proofErr w:type="spellEnd"/>
      <w:r w:rsidRPr="00597716">
        <w:rPr>
          <w:rFonts w:ascii="Times New Roman" w:hAnsi="Times New Roman" w:cs="Times New Roman"/>
          <w:sz w:val="24"/>
          <w:szCs w:val="24"/>
        </w:rPr>
        <w:t xml:space="preserve"> і </w:t>
      </w:r>
      <w:proofErr w:type="spellStart"/>
      <w:r w:rsidRPr="00597716">
        <w:rPr>
          <w:rFonts w:ascii="Times New Roman" w:hAnsi="Times New Roman" w:cs="Times New Roman"/>
          <w:sz w:val="24"/>
          <w:szCs w:val="24"/>
        </w:rPr>
        <w:t>проведення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торгів</w:t>
      </w:r>
      <w:proofErr w:type="spellEnd"/>
      <w:r w:rsidRPr="00597716">
        <w:rPr>
          <w:rFonts w:ascii="Times New Roman" w:hAnsi="Times New Roman" w:cs="Times New Roman"/>
          <w:sz w:val="24"/>
          <w:szCs w:val="24"/>
        </w:rPr>
        <w:t xml:space="preserve"> у </w:t>
      </w:r>
      <w:proofErr w:type="spellStart"/>
      <w:r w:rsidRPr="00597716">
        <w:rPr>
          <w:rFonts w:ascii="Times New Roman" w:hAnsi="Times New Roman" w:cs="Times New Roman"/>
          <w:sz w:val="24"/>
          <w:szCs w:val="24"/>
        </w:rPr>
        <w:t>формі</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аукціону</w:t>
      </w:r>
      <w:proofErr w:type="spellEnd"/>
      <w:r w:rsidRPr="00597716">
        <w:rPr>
          <w:rFonts w:ascii="Times New Roman" w:hAnsi="Times New Roman" w:cs="Times New Roman"/>
          <w:sz w:val="24"/>
          <w:szCs w:val="24"/>
        </w:rPr>
        <w:t xml:space="preserve"> з продажу права </w:t>
      </w:r>
      <w:proofErr w:type="spellStart"/>
      <w:r w:rsidRPr="00597716">
        <w:rPr>
          <w:rFonts w:ascii="Times New Roman" w:hAnsi="Times New Roman" w:cs="Times New Roman"/>
          <w:sz w:val="24"/>
          <w:szCs w:val="24"/>
        </w:rPr>
        <w:t>оренди</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ділянки</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сільськогосподарського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призначення</w:t>
      </w:r>
      <w:proofErr w:type="spellEnd"/>
      <w:r w:rsidRPr="00597716">
        <w:rPr>
          <w:rFonts w:ascii="Times New Roman" w:hAnsi="Times New Roman" w:cs="Times New Roman"/>
          <w:sz w:val="24"/>
          <w:szCs w:val="24"/>
        </w:rPr>
        <w:t>»</w:t>
      </w:r>
      <w:r w:rsidRPr="00597716">
        <w:rPr>
          <w:rFonts w:ascii="Times New Roman" w:hAnsi="Times New Roman" w:cs="Times New Roman"/>
          <w:sz w:val="24"/>
          <w:szCs w:val="24"/>
          <w:lang w:val="uk-UA"/>
        </w:rPr>
        <w:t xml:space="preserve"> від 30.12.2020р.</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між</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Організатором</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торгів</w:t>
      </w:r>
      <w:proofErr w:type="spellEnd"/>
      <w:r w:rsidRPr="00597716">
        <w:rPr>
          <w:rFonts w:ascii="Times New Roman" w:hAnsi="Times New Roman" w:cs="Times New Roman"/>
          <w:sz w:val="24"/>
          <w:szCs w:val="24"/>
        </w:rPr>
        <w:t xml:space="preserve"> та </w:t>
      </w:r>
      <w:proofErr w:type="spellStart"/>
      <w:r w:rsidRPr="00597716">
        <w:rPr>
          <w:rFonts w:ascii="Times New Roman" w:hAnsi="Times New Roman" w:cs="Times New Roman"/>
          <w:sz w:val="24"/>
          <w:szCs w:val="24"/>
        </w:rPr>
        <w:t>Виконавцем</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торгів</w:t>
      </w:r>
      <w:proofErr w:type="spellEnd"/>
      <w:r w:rsidRPr="00597716">
        <w:rPr>
          <w:rFonts w:ascii="Times New Roman" w:hAnsi="Times New Roman" w:cs="Times New Roman"/>
          <w:sz w:val="24"/>
          <w:szCs w:val="24"/>
        </w:rPr>
        <w:t xml:space="preserve"> – ПП «</w:t>
      </w:r>
      <w:proofErr w:type="spellStart"/>
      <w:r w:rsidRPr="00597716">
        <w:rPr>
          <w:rFonts w:ascii="Times New Roman" w:hAnsi="Times New Roman" w:cs="Times New Roman"/>
          <w:sz w:val="24"/>
          <w:szCs w:val="24"/>
        </w:rPr>
        <w:t>Фірма</w:t>
      </w:r>
      <w:proofErr w:type="spellEnd"/>
      <w:r w:rsidRPr="00597716">
        <w:rPr>
          <w:rFonts w:ascii="Times New Roman" w:hAnsi="Times New Roman" w:cs="Times New Roman"/>
          <w:sz w:val="24"/>
          <w:szCs w:val="24"/>
        </w:rPr>
        <w:t xml:space="preserve"> «СОМГІЗ», з </w:t>
      </w:r>
      <w:proofErr w:type="spellStart"/>
      <w:r w:rsidRPr="00597716">
        <w:rPr>
          <w:rFonts w:ascii="Times New Roman" w:hAnsi="Times New Roman" w:cs="Times New Roman"/>
          <w:sz w:val="24"/>
          <w:szCs w:val="24"/>
        </w:rPr>
        <w:t>наступним</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відшкодуванням</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витрат</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Виконавцю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торгів</w:t>
      </w:r>
      <w:proofErr w:type="spellEnd"/>
      <w:r w:rsidRPr="00597716">
        <w:rPr>
          <w:rFonts w:ascii="Times New Roman" w:hAnsi="Times New Roman" w:cs="Times New Roman"/>
          <w:sz w:val="24"/>
          <w:szCs w:val="24"/>
        </w:rPr>
        <w:t xml:space="preserve"> за </w:t>
      </w:r>
      <w:proofErr w:type="spellStart"/>
      <w:r w:rsidRPr="00597716">
        <w:rPr>
          <w:rFonts w:ascii="Times New Roman" w:hAnsi="Times New Roman" w:cs="Times New Roman"/>
          <w:sz w:val="24"/>
          <w:szCs w:val="24"/>
        </w:rPr>
        <w:t>рахунок</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коштів</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сплачуються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Переможцем</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торгів</w:t>
      </w:r>
      <w:proofErr w:type="spellEnd"/>
      <w:r w:rsidRPr="00597716">
        <w:rPr>
          <w:rFonts w:ascii="Times New Roman" w:hAnsi="Times New Roman" w:cs="Times New Roman"/>
          <w:sz w:val="24"/>
          <w:szCs w:val="24"/>
        </w:rPr>
        <w:t>.</w:t>
      </w:r>
    </w:p>
    <w:p w14:paraId="4DCD5265" w14:textId="77777777" w:rsidR="00597716" w:rsidRPr="00597716" w:rsidRDefault="00597716" w:rsidP="00597716">
      <w:pPr>
        <w:pStyle w:val="af5"/>
        <w:numPr>
          <w:ilvl w:val="0"/>
          <w:numId w:val="24"/>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lastRenderedPageBreak/>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58DED717" w14:textId="77777777" w:rsidR="00597716" w:rsidRPr="00597716" w:rsidRDefault="00597716" w:rsidP="00597716">
      <w:pPr>
        <w:pStyle w:val="af5"/>
        <w:numPr>
          <w:ilvl w:val="0"/>
          <w:numId w:val="24"/>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Відділу земельних відносин, екології та охорони природного середовища виконкому міської ради (</w:t>
      </w:r>
      <w:proofErr w:type="spellStart"/>
      <w:r w:rsidRPr="00597716">
        <w:rPr>
          <w:rFonts w:ascii="Times New Roman" w:hAnsi="Times New Roman" w:cs="Times New Roman"/>
          <w:sz w:val="24"/>
          <w:szCs w:val="24"/>
          <w:lang w:val="uk-UA"/>
        </w:rPr>
        <w:t>Виниченко</w:t>
      </w:r>
      <w:proofErr w:type="spellEnd"/>
      <w:r w:rsidRPr="00597716">
        <w:rPr>
          <w:rFonts w:ascii="Times New Roman" w:hAnsi="Times New Roman" w:cs="Times New Roman"/>
          <w:sz w:val="24"/>
          <w:szCs w:val="24"/>
          <w:lang w:val="uk-UA"/>
        </w:rPr>
        <w:t xml:space="preserve"> В.В.) забезпечити подання на затвердження сесією міської ради, розроблену та </w:t>
      </w:r>
      <w:proofErr w:type="spellStart"/>
      <w:r w:rsidRPr="00597716">
        <w:rPr>
          <w:rFonts w:ascii="Times New Roman" w:hAnsi="Times New Roman" w:cs="Times New Roman"/>
          <w:sz w:val="24"/>
          <w:szCs w:val="24"/>
          <w:lang w:val="uk-UA"/>
        </w:rPr>
        <w:t>погодженну</w:t>
      </w:r>
      <w:proofErr w:type="spellEnd"/>
      <w:r w:rsidRPr="00597716">
        <w:rPr>
          <w:rFonts w:ascii="Times New Roman" w:hAnsi="Times New Roman" w:cs="Times New Roman"/>
          <w:sz w:val="24"/>
          <w:szCs w:val="24"/>
          <w:lang w:val="uk-UA"/>
        </w:rPr>
        <w:t xml:space="preserve"> в установленому Законом порядку, технічну документацію із землеустрою щодо поділу земельної ділянки комунальної власності, зазначеної в п.3 даного Рішення.</w:t>
      </w:r>
    </w:p>
    <w:p w14:paraId="77EE647E" w14:textId="77777777" w:rsidR="00597716" w:rsidRPr="00597716" w:rsidRDefault="00597716" w:rsidP="00597716">
      <w:pPr>
        <w:numPr>
          <w:ilvl w:val="0"/>
          <w:numId w:val="24"/>
        </w:numPr>
        <w:spacing w:after="0" w:line="240" w:lineRule="auto"/>
        <w:jc w:val="both"/>
        <w:rPr>
          <w:rFonts w:ascii="Times New Roman" w:hAnsi="Times New Roman" w:cs="Times New Roman"/>
          <w:color w:val="000000"/>
          <w:spacing w:val="-5"/>
        </w:rPr>
      </w:pPr>
      <w:r w:rsidRPr="00597716">
        <w:rPr>
          <w:rFonts w:ascii="Times New Roman" w:hAnsi="Times New Roman" w:cs="Times New Roman"/>
        </w:rPr>
        <w:t xml:space="preserve">Контроль за виконанням даного рішення покласти на </w:t>
      </w:r>
      <w:r w:rsidRPr="00597716">
        <w:rPr>
          <w:rFonts w:ascii="Times New Roman" w:hAnsi="Times New Roman" w:cs="Times New Roman"/>
          <w:color w:val="FF0000"/>
        </w:rPr>
        <w:t>постійну комісію  з питань житлово-комунального господарства, землекористування та екології (Бабенко).</w:t>
      </w:r>
    </w:p>
    <w:p w14:paraId="0F923F7F" w14:textId="77777777" w:rsidR="00597716" w:rsidRPr="00597716" w:rsidRDefault="00597716" w:rsidP="00597716">
      <w:pPr>
        <w:pStyle w:val="af5"/>
        <w:ind w:left="1080"/>
        <w:jc w:val="both"/>
        <w:rPr>
          <w:rFonts w:ascii="Times New Roman" w:hAnsi="Times New Roman" w:cs="Times New Roman"/>
          <w:sz w:val="24"/>
          <w:szCs w:val="24"/>
        </w:rPr>
      </w:pPr>
    </w:p>
    <w:p w14:paraId="789A9937" w14:textId="77777777" w:rsidR="00597716" w:rsidRPr="00597716" w:rsidRDefault="00597716" w:rsidP="00597716">
      <w:pPr>
        <w:jc w:val="both"/>
        <w:rPr>
          <w:rFonts w:ascii="Times New Roman" w:hAnsi="Times New Roman" w:cs="Times New Roman"/>
          <w:lang w:val="ru-RU"/>
        </w:rPr>
      </w:pPr>
    </w:p>
    <w:p w14:paraId="5DF4C804" w14:textId="77777777" w:rsidR="00597716" w:rsidRPr="00597716" w:rsidRDefault="00597716" w:rsidP="00597716">
      <w:pPr>
        <w:jc w:val="both"/>
        <w:rPr>
          <w:rFonts w:ascii="Times New Roman" w:hAnsi="Times New Roman" w:cs="Times New Roman"/>
        </w:rPr>
      </w:pPr>
    </w:p>
    <w:p w14:paraId="12AA372B"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rPr>
        <w:t>Міський голова                                                                        А.О. Черняєв</w:t>
      </w:r>
    </w:p>
    <w:p w14:paraId="27132DD0" w14:textId="77777777" w:rsidR="00597716" w:rsidRPr="00597716" w:rsidRDefault="00597716" w:rsidP="00597716">
      <w:pPr>
        <w:jc w:val="both"/>
        <w:rPr>
          <w:rFonts w:ascii="Times New Roman" w:hAnsi="Times New Roman" w:cs="Times New Roman"/>
        </w:rPr>
      </w:pPr>
    </w:p>
    <w:p w14:paraId="25D13917" w14:textId="77777777" w:rsidR="00597716" w:rsidRPr="00597716" w:rsidRDefault="00597716" w:rsidP="00597716">
      <w:pPr>
        <w:rPr>
          <w:rFonts w:ascii="Times New Roman" w:hAnsi="Times New Roman" w:cs="Times New Roman"/>
        </w:rPr>
      </w:pPr>
    </w:p>
    <w:p w14:paraId="4D19AAED" w14:textId="5B9B8954" w:rsidR="00597716" w:rsidRPr="00597716" w:rsidRDefault="00597716" w:rsidP="00060E1C">
      <w:pPr>
        <w:rPr>
          <w:rFonts w:ascii="Times New Roman" w:hAnsi="Times New Roman" w:cs="Times New Roman"/>
        </w:rPr>
      </w:pPr>
    </w:p>
    <w:p w14:paraId="78F0405E" w14:textId="33E242B8" w:rsidR="00597716" w:rsidRPr="00597716" w:rsidRDefault="00597716" w:rsidP="00060E1C">
      <w:pPr>
        <w:rPr>
          <w:rFonts w:ascii="Times New Roman" w:hAnsi="Times New Roman" w:cs="Times New Roman"/>
        </w:rPr>
      </w:pPr>
    </w:p>
    <w:p w14:paraId="0A266E54" w14:textId="7F634C0D" w:rsidR="00597716" w:rsidRPr="00597716" w:rsidRDefault="00597716" w:rsidP="00060E1C">
      <w:pPr>
        <w:rPr>
          <w:rFonts w:ascii="Times New Roman" w:hAnsi="Times New Roman" w:cs="Times New Roman"/>
        </w:rPr>
      </w:pPr>
    </w:p>
    <w:p w14:paraId="1F699020" w14:textId="2FCAE9C7" w:rsidR="00597716" w:rsidRPr="00597716" w:rsidRDefault="00597716" w:rsidP="00060E1C">
      <w:pPr>
        <w:rPr>
          <w:rFonts w:ascii="Times New Roman" w:hAnsi="Times New Roman" w:cs="Times New Roman"/>
        </w:rPr>
      </w:pPr>
    </w:p>
    <w:p w14:paraId="16773C14" w14:textId="77489B5C" w:rsidR="00597716" w:rsidRPr="00597716" w:rsidRDefault="00597716" w:rsidP="00060E1C">
      <w:pPr>
        <w:rPr>
          <w:rFonts w:ascii="Times New Roman" w:hAnsi="Times New Roman" w:cs="Times New Roman"/>
        </w:rPr>
      </w:pPr>
    </w:p>
    <w:p w14:paraId="377D1F4B" w14:textId="56265849" w:rsidR="00597716" w:rsidRPr="00597716" w:rsidRDefault="00597716" w:rsidP="00060E1C">
      <w:pPr>
        <w:rPr>
          <w:rFonts w:ascii="Times New Roman" w:hAnsi="Times New Roman" w:cs="Times New Roman"/>
        </w:rPr>
      </w:pPr>
    </w:p>
    <w:p w14:paraId="1815D2C5" w14:textId="184398C6" w:rsidR="00597716" w:rsidRPr="00597716" w:rsidRDefault="00597716" w:rsidP="00060E1C">
      <w:pPr>
        <w:rPr>
          <w:rFonts w:ascii="Times New Roman" w:hAnsi="Times New Roman" w:cs="Times New Roman"/>
        </w:rPr>
      </w:pPr>
    </w:p>
    <w:p w14:paraId="7448A929" w14:textId="228E83CE" w:rsidR="00597716" w:rsidRPr="00597716" w:rsidRDefault="00597716" w:rsidP="00060E1C">
      <w:pPr>
        <w:rPr>
          <w:rFonts w:ascii="Times New Roman" w:hAnsi="Times New Roman" w:cs="Times New Roman"/>
        </w:rPr>
      </w:pPr>
    </w:p>
    <w:p w14:paraId="50633DB1" w14:textId="0A429090" w:rsidR="00597716" w:rsidRPr="00597716" w:rsidRDefault="00597716" w:rsidP="00060E1C">
      <w:pPr>
        <w:rPr>
          <w:rFonts w:ascii="Times New Roman" w:hAnsi="Times New Roman" w:cs="Times New Roman"/>
        </w:rPr>
      </w:pPr>
    </w:p>
    <w:p w14:paraId="36B08EF3" w14:textId="2E68C151" w:rsidR="00597716" w:rsidRPr="00597716" w:rsidRDefault="00597716" w:rsidP="00060E1C">
      <w:pPr>
        <w:rPr>
          <w:rFonts w:ascii="Times New Roman" w:hAnsi="Times New Roman" w:cs="Times New Roman"/>
        </w:rPr>
      </w:pPr>
    </w:p>
    <w:p w14:paraId="03CD0D62" w14:textId="6C870A9E" w:rsidR="00597716" w:rsidRPr="00597716" w:rsidRDefault="00597716" w:rsidP="00060E1C">
      <w:pPr>
        <w:rPr>
          <w:rFonts w:ascii="Times New Roman" w:hAnsi="Times New Roman" w:cs="Times New Roman"/>
        </w:rPr>
      </w:pPr>
    </w:p>
    <w:p w14:paraId="13AF3B13" w14:textId="4479FC21" w:rsidR="00597716" w:rsidRPr="00597716" w:rsidRDefault="00597716" w:rsidP="00060E1C">
      <w:pPr>
        <w:rPr>
          <w:rFonts w:ascii="Times New Roman" w:hAnsi="Times New Roman" w:cs="Times New Roman"/>
        </w:rPr>
      </w:pPr>
    </w:p>
    <w:p w14:paraId="16CA489F" w14:textId="6950ABF0" w:rsidR="00597716" w:rsidRPr="00597716" w:rsidRDefault="00597716" w:rsidP="00060E1C">
      <w:pPr>
        <w:rPr>
          <w:rFonts w:ascii="Times New Roman" w:hAnsi="Times New Roman" w:cs="Times New Roman"/>
        </w:rPr>
      </w:pPr>
    </w:p>
    <w:p w14:paraId="56E10E85" w14:textId="12F6F995" w:rsidR="00597716" w:rsidRPr="00597716" w:rsidRDefault="00597716" w:rsidP="00060E1C">
      <w:pPr>
        <w:rPr>
          <w:rFonts w:ascii="Times New Roman" w:hAnsi="Times New Roman" w:cs="Times New Roman"/>
        </w:rPr>
      </w:pPr>
    </w:p>
    <w:p w14:paraId="27D186DF" w14:textId="2C2FE644" w:rsidR="00597716" w:rsidRPr="00597716" w:rsidRDefault="00597716" w:rsidP="00060E1C">
      <w:pPr>
        <w:rPr>
          <w:rFonts w:ascii="Times New Roman" w:hAnsi="Times New Roman" w:cs="Times New Roman"/>
        </w:rPr>
      </w:pPr>
    </w:p>
    <w:p w14:paraId="44A17C98" w14:textId="0235AE69" w:rsidR="00597716" w:rsidRPr="00597716" w:rsidRDefault="00597716" w:rsidP="00060E1C">
      <w:pPr>
        <w:rPr>
          <w:rFonts w:ascii="Times New Roman" w:hAnsi="Times New Roman" w:cs="Times New Roman"/>
        </w:rPr>
      </w:pPr>
    </w:p>
    <w:p w14:paraId="6070A7CB" w14:textId="5CE1F2AF" w:rsidR="00597716" w:rsidRPr="00597716" w:rsidRDefault="00597716" w:rsidP="00060E1C">
      <w:pPr>
        <w:rPr>
          <w:rFonts w:ascii="Times New Roman" w:hAnsi="Times New Roman" w:cs="Times New Roman"/>
        </w:rPr>
      </w:pPr>
    </w:p>
    <w:p w14:paraId="63280F8B" w14:textId="12E93DE3" w:rsidR="00597716" w:rsidRPr="00597716" w:rsidRDefault="00597716" w:rsidP="00060E1C">
      <w:pPr>
        <w:rPr>
          <w:rFonts w:ascii="Times New Roman" w:hAnsi="Times New Roman" w:cs="Times New Roman"/>
        </w:rPr>
      </w:pPr>
    </w:p>
    <w:p w14:paraId="18F7E0A5" w14:textId="7871CFBD" w:rsidR="00597716" w:rsidRPr="00597716" w:rsidRDefault="00597716" w:rsidP="00060E1C">
      <w:pPr>
        <w:rPr>
          <w:rFonts w:ascii="Times New Roman" w:hAnsi="Times New Roman" w:cs="Times New Roman"/>
        </w:rPr>
      </w:pPr>
    </w:p>
    <w:p w14:paraId="413B6F89" w14:textId="2032A793" w:rsidR="00597716" w:rsidRPr="00597716" w:rsidRDefault="00597716" w:rsidP="00060E1C">
      <w:pPr>
        <w:rPr>
          <w:rFonts w:ascii="Times New Roman" w:hAnsi="Times New Roman" w:cs="Times New Roman"/>
        </w:rPr>
      </w:pPr>
    </w:p>
    <w:p w14:paraId="52536CD8" w14:textId="65838E61" w:rsidR="00597716" w:rsidRPr="00597716" w:rsidRDefault="00597716" w:rsidP="00060E1C">
      <w:pPr>
        <w:rPr>
          <w:rFonts w:ascii="Times New Roman" w:hAnsi="Times New Roman" w:cs="Times New Roman"/>
        </w:rPr>
      </w:pPr>
    </w:p>
    <w:p w14:paraId="3D629883" w14:textId="7CD7E581" w:rsidR="00597716" w:rsidRDefault="00597716" w:rsidP="00597716">
      <w:pPr>
        <w:ind w:left="6804"/>
        <w:rPr>
          <w:rFonts w:ascii="Times New Roman" w:hAnsi="Times New Roman" w:cs="Times New Roman"/>
        </w:rPr>
      </w:pPr>
    </w:p>
    <w:p w14:paraId="018C7570" w14:textId="77777777" w:rsidR="00086601" w:rsidRPr="00597716" w:rsidRDefault="00086601" w:rsidP="00597716">
      <w:pPr>
        <w:ind w:left="6804"/>
        <w:rPr>
          <w:rFonts w:ascii="Times New Roman" w:hAnsi="Times New Roman" w:cs="Times New Roman"/>
        </w:rPr>
      </w:pPr>
    </w:p>
    <w:p w14:paraId="0A81BA40"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lastRenderedPageBreak/>
        <w:t>Про затвердження проекту землеустрою щодо</w:t>
      </w:r>
    </w:p>
    <w:p w14:paraId="2DD2E8DE"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відведення земельної ділянки зі зміною цільового</w:t>
      </w:r>
    </w:p>
    <w:p w14:paraId="0F3C484B"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призначення для продажу права оренди на неї</w:t>
      </w:r>
    </w:p>
    <w:p w14:paraId="16AE2F34"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на земельних торгах </w:t>
      </w:r>
    </w:p>
    <w:p w14:paraId="33559C15" w14:textId="77777777" w:rsidR="00597716" w:rsidRPr="00597716" w:rsidRDefault="00597716" w:rsidP="00597716">
      <w:pPr>
        <w:jc w:val="both"/>
        <w:rPr>
          <w:rFonts w:ascii="Times New Roman" w:hAnsi="Times New Roman" w:cs="Times New Roman"/>
          <w:i/>
        </w:rPr>
      </w:pPr>
    </w:p>
    <w:p w14:paraId="7651A253"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звернення Виконавця земельних торгів ПП «Фірма «СОМГІЗ»</w:t>
      </w:r>
      <w:r w:rsidRPr="00597716">
        <w:rPr>
          <w:rFonts w:ascii="Times New Roman" w:hAnsi="Times New Roman" w:cs="Times New Roman"/>
          <w:color w:val="FF0000"/>
        </w:rPr>
        <w:t xml:space="preserve"> </w:t>
      </w:r>
      <w:r w:rsidRPr="00597716">
        <w:rPr>
          <w:rFonts w:ascii="Times New Roman" w:hAnsi="Times New Roman" w:cs="Times New Roman"/>
        </w:rPr>
        <w:t>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34</w:t>
      </w:r>
      <w:r w:rsidRPr="00597716">
        <w:rPr>
          <w:rFonts w:ascii="Times New Roman" w:hAnsi="Times New Roman" w:cs="Times New Roman"/>
          <w:lang w:eastAsia="uk-UA"/>
        </w:rPr>
        <w:t>,9885га</w:t>
      </w:r>
      <w:r w:rsidRPr="00597716">
        <w:rPr>
          <w:rFonts w:ascii="Times New Roman" w:hAnsi="Times New Roman" w:cs="Times New Roman"/>
        </w:rPr>
        <w:t xml:space="preserve">, що розташована: Донецька обл., Бахмутський район, Сіверська міська рада (за межами населеного пункту); кадастровий номер: 1420910400:00:001:1396, розробленого ФОП </w:t>
      </w:r>
      <w:proofErr w:type="spellStart"/>
      <w:r w:rsidRPr="00597716">
        <w:rPr>
          <w:rFonts w:ascii="Times New Roman" w:hAnsi="Times New Roman" w:cs="Times New Roman"/>
        </w:rPr>
        <w:t>Кропівкіна</w:t>
      </w:r>
      <w:proofErr w:type="spellEnd"/>
      <w:r w:rsidRPr="00597716">
        <w:rPr>
          <w:rFonts w:ascii="Times New Roman" w:hAnsi="Times New Roman" w:cs="Times New Roman"/>
        </w:rPr>
        <w:t xml:space="preserve"> О.В., </w:t>
      </w:r>
      <w:r w:rsidRPr="00597716">
        <w:rPr>
          <w:rFonts w:ascii="Times New Roman" w:hAnsi="Times New Roman" w:cs="Times New Roman"/>
          <w:color w:val="FF0000"/>
        </w:rPr>
        <w:t xml:space="preserve">службову записку начальника відділу земельних відносин, екології та охорони природного середовища </w:t>
      </w:r>
      <w:proofErr w:type="spellStart"/>
      <w:r w:rsidRPr="00597716">
        <w:rPr>
          <w:rFonts w:ascii="Times New Roman" w:hAnsi="Times New Roman" w:cs="Times New Roman"/>
          <w:color w:val="FF0000"/>
        </w:rPr>
        <w:t>Виниченко</w:t>
      </w:r>
      <w:proofErr w:type="spellEnd"/>
      <w:r w:rsidRPr="00597716">
        <w:rPr>
          <w:rFonts w:ascii="Times New Roman" w:hAnsi="Times New Roman" w:cs="Times New Roman"/>
          <w:color w:val="FF0000"/>
        </w:rPr>
        <w:t xml:space="preserve"> В.В. від _____№____ </w:t>
      </w:r>
      <w:r w:rsidRPr="00597716">
        <w:rPr>
          <w:rFonts w:ascii="Times New Roman" w:hAnsi="Times New Roman" w:cs="Times New Roman"/>
        </w:rPr>
        <w:t>, керуючись ст.26 Закону України «Про місцеве самоврядування в Україні», ст.ст.12, 127, 128, 135-139 Земельного кодексу України  міська рада</w:t>
      </w:r>
    </w:p>
    <w:p w14:paraId="34CD3C0B" w14:textId="77777777" w:rsidR="00597716" w:rsidRPr="00597716" w:rsidRDefault="00597716" w:rsidP="00597716">
      <w:pPr>
        <w:jc w:val="both"/>
        <w:rPr>
          <w:rFonts w:ascii="Times New Roman" w:hAnsi="Times New Roman" w:cs="Times New Roman"/>
        </w:rPr>
      </w:pPr>
    </w:p>
    <w:p w14:paraId="40854F6F"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55451C35" w14:textId="77777777" w:rsidR="00597716" w:rsidRPr="00597716" w:rsidRDefault="00597716" w:rsidP="00597716">
      <w:pPr>
        <w:ind w:left="630"/>
        <w:jc w:val="both"/>
        <w:rPr>
          <w:rFonts w:ascii="Times New Roman" w:hAnsi="Times New Roman" w:cs="Times New Roman"/>
        </w:rPr>
      </w:pPr>
    </w:p>
    <w:p w14:paraId="5757F0A6" w14:textId="77777777" w:rsidR="00597716" w:rsidRPr="00597716" w:rsidRDefault="00597716" w:rsidP="00597716">
      <w:pPr>
        <w:pStyle w:val="af5"/>
        <w:numPr>
          <w:ilvl w:val="0"/>
          <w:numId w:val="25"/>
        </w:numPr>
        <w:jc w:val="both"/>
        <w:rPr>
          <w:rFonts w:ascii="Times New Roman" w:hAnsi="Times New Roman" w:cs="Times New Roman"/>
          <w:sz w:val="24"/>
          <w:szCs w:val="24"/>
          <w:lang w:val="uk-UA"/>
        </w:rPr>
      </w:pPr>
      <w:proofErr w:type="spellStart"/>
      <w:r w:rsidRPr="00597716">
        <w:rPr>
          <w:rFonts w:ascii="Times New Roman" w:hAnsi="Times New Roman" w:cs="Times New Roman"/>
          <w:sz w:val="24"/>
          <w:szCs w:val="24"/>
        </w:rPr>
        <w:t>Затвердити</w:t>
      </w:r>
      <w:proofErr w:type="spellEnd"/>
      <w:r w:rsidRPr="00597716">
        <w:rPr>
          <w:rFonts w:ascii="Times New Roman" w:hAnsi="Times New Roman" w:cs="Times New Roman"/>
          <w:sz w:val="24"/>
          <w:szCs w:val="24"/>
        </w:rPr>
        <w:t xml:space="preserve"> проект </w:t>
      </w:r>
      <w:proofErr w:type="spellStart"/>
      <w:r w:rsidRPr="00597716">
        <w:rPr>
          <w:rFonts w:ascii="Times New Roman" w:hAnsi="Times New Roman" w:cs="Times New Roman"/>
          <w:sz w:val="24"/>
          <w:szCs w:val="24"/>
        </w:rPr>
        <w:t>землеустрою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щодо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відведення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ділянки</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зі</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зміною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цільового</w:t>
      </w:r>
      <w:proofErr w:type="spellEnd"/>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призначення</w:t>
      </w:r>
      <w:proofErr w:type="spellEnd"/>
      <w:r w:rsidRPr="00597716">
        <w:rPr>
          <w:rFonts w:ascii="Times New Roman" w:hAnsi="Times New Roman" w:cs="Times New Roman"/>
          <w:sz w:val="24"/>
          <w:szCs w:val="24"/>
        </w:rPr>
        <w:t xml:space="preserve"> </w:t>
      </w:r>
      <w:proofErr w:type="gramStart"/>
      <w:r w:rsidRPr="00597716">
        <w:rPr>
          <w:rFonts w:ascii="Times New Roman" w:hAnsi="Times New Roman" w:cs="Times New Roman"/>
          <w:sz w:val="24"/>
          <w:szCs w:val="24"/>
        </w:rPr>
        <w:t>для продажу</w:t>
      </w:r>
      <w:proofErr w:type="gramEnd"/>
      <w:r w:rsidRPr="00597716">
        <w:rPr>
          <w:rFonts w:ascii="Times New Roman" w:hAnsi="Times New Roman" w:cs="Times New Roman"/>
          <w:sz w:val="24"/>
          <w:szCs w:val="24"/>
        </w:rPr>
        <w:t xml:space="preserve"> права </w:t>
      </w:r>
      <w:proofErr w:type="spellStart"/>
      <w:r w:rsidRPr="00597716">
        <w:rPr>
          <w:rFonts w:ascii="Times New Roman" w:hAnsi="Times New Roman" w:cs="Times New Roman"/>
          <w:sz w:val="24"/>
          <w:szCs w:val="24"/>
        </w:rPr>
        <w:t>оренди</w:t>
      </w:r>
      <w:proofErr w:type="spellEnd"/>
      <w:r w:rsidRPr="00597716">
        <w:rPr>
          <w:rFonts w:ascii="Times New Roman" w:hAnsi="Times New Roman" w:cs="Times New Roman"/>
          <w:sz w:val="24"/>
          <w:szCs w:val="24"/>
        </w:rPr>
        <w:t xml:space="preserve"> на </w:t>
      </w:r>
      <w:proofErr w:type="spellStart"/>
      <w:r w:rsidRPr="00597716">
        <w:rPr>
          <w:rFonts w:ascii="Times New Roman" w:hAnsi="Times New Roman" w:cs="Times New Roman"/>
          <w:sz w:val="24"/>
          <w:szCs w:val="24"/>
        </w:rPr>
        <w:t>неї</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на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торгах для </w:t>
      </w:r>
      <w:proofErr w:type="spellStart"/>
      <w:r w:rsidRPr="00597716">
        <w:rPr>
          <w:rFonts w:ascii="Times New Roman" w:hAnsi="Times New Roman" w:cs="Times New Roman"/>
          <w:sz w:val="24"/>
          <w:szCs w:val="24"/>
        </w:rPr>
        <w:t>ведення</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товарного</w:t>
      </w:r>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 xml:space="preserve">сільськогосподарського виробництва </w:t>
      </w:r>
      <w:r w:rsidRPr="00597716">
        <w:rPr>
          <w:rFonts w:ascii="Times New Roman" w:hAnsi="Times New Roman" w:cs="Times New Roman"/>
          <w:sz w:val="24"/>
          <w:szCs w:val="24"/>
        </w:rPr>
        <w:t>(КВЦПЗ 01.01),</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площею</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rPr>
        <w:t>34,9885га</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розташована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Донецька</w:t>
      </w:r>
      <w:proofErr w:type="spellEnd"/>
      <w:r w:rsidRPr="00597716">
        <w:rPr>
          <w:rFonts w:ascii="Times New Roman" w:hAnsi="Times New Roman" w:cs="Times New Roman"/>
          <w:sz w:val="24"/>
          <w:szCs w:val="24"/>
        </w:rPr>
        <w:t xml:space="preserve"> обл.,</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Бахмутськи</w:t>
      </w:r>
      <w:proofErr w:type="spellEnd"/>
      <w:r w:rsidRPr="00597716">
        <w:rPr>
          <w:rFonts w:ascii="Times New Roman" w:hAnsi="Times New Roman" w:cs="Times New Roman"/>
          <w:sz w:val="24"/>
          <w:szCs w:val="24"/>
          <w:lang w:val="uk-UA"/>
        </w:rPr>
        <w:t>й</w:t>
      </w:r>
      <w:r w:rsidRPr="00597716">
        <w:rPr>
          <w:rFonts w:ascii="Times New Roman" w:hAnsi="Times New Roman" w:cs="Times New Roman"/>
          <w:sz w:val="24"/>
          <w:szCs w:val="24"/>
        </w:rPr>
        <w:t xml:space="preserve"> район, </w:t>
      </w:r>
      <w:proofErr w:type="spellStart"/>
      <w:r w:rsidRPr="00597716">
        <w:rPr>
          <w:rFonts w:ascii="Times New Roman" w:hAnsi="Times New Roman" w:cs="Times New Roman"/>
          <w:sz w:val="24"/>
          <w:szCs w:val="24"/>
        </w:rPr>
        <w:t>Сіверська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міська</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рада (за межами </w:t>
      </w:r>
      <w:proofErr w:type="spellStart"/>
      <w:r w:rsidRPr="00597716">
        <w:rPr>
          <w:rFonts w:ascii="Times New Roman" w:hAnsi="Times New Roman" w:cs="Times New Roman"/>
          <w:sz w:val="24"/>
          <w:szCs w:val="24"/>
        </w:rPr>
        <w:t>населеного</w:t>
      </w:r>
      <w:proofErr w:type="spellEnd"/>
      <w:r w:rsidRPr="00597716">
        <w:rPr>
          <w:rFonts w:ascii="Times New Roman" w:hAnsi="Times New Roman" w:cs="Times New Roman"/>
          <w:sz w:val="24"/>
          <w:szCs w:val="24"/>
        </w:rPr>
        <w:t xml:space="preserve"> пункту);</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кадастровий</w:t>
      </w:r>
      <w:proofErr w:type="spellEnd"/>
      <w:r w:rsidRPr="00597716">
        <w:rPr>
          <w:rFonts w:ascii="Times New Roman" w:hAnsi="Times New Roman" w:cs="Times New Roman"/>
          <w:sz w:val="24"/>
          <w:szCs w:val="24"/>
        </w:rPr>
        <w:t xml:space="preserve"> номер: 1420910400:00:001:139</w:t>
      </w:r>
      <w:r w:rsidRPr="00597716">
        <w:rPr>
          <w:rFonts w:ascii="Times New Roman" w:hAnsi="Times New Roman" w:cs="Times New Roman"/>
          <w:sz w:val="24"/>
          <w:szCs w:val="24"/>
          <w:lang w:val="uk-UA"/>
        </w:rPr>
        <w:t>6</w:t>
      </w:r>
      <w:r w:rsidRPr="00597716">
        <w:rPr>
          <w:rFonts w:ascii="Times New Roman" w:hAnsi="Times New Roman" w:cs="Times New Roman"/>
          <w:sz w:val="24"/>
          <w:szCs w:val="24"/>
          <w:lang w:val="uk-UA" w:eastAsia="ru-RU"/>
        </w:rPr>
        <w:t>.</w:t>
      </w:r>
    </w:p>
    <w:p w14:paraId="63B7F083" w14:textId="77777777" w:rsidR="00597716" w:rsidRPr="00597716" w:rsidRDefault="00597716" w:rsidP="00597716">
      <w:pPr>
        <w:pStyle w:val="af5"/>
        <w:numPr>
          <w:ilvl w:val="0"/>
          <w:numId w:val="25"/>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Змінити цільове призначення земельної ділянки площею </w:t>
      </w:r>
      <w:r w:rsidRPr="00597716">
        <w:rPr>
          <w:rFonts w:ascii="Times New Roman" w:hAnsi="Times New Roman" w:cs="Times New Roman"/>
          <w:sz w:val="24"/>
          <w:szCs w:val="24"/>
          <w:lang w:val="uk-UA" w:eastAsia="uk-UA"/>
        </w:rPr>
        <w:t>34,9885га</w:t>
      </w:r>
      <w:r w:rsidRPr="00597716">
        <w:rPr>
          <w:rFonts w:ascii="Times New Roman" w:hAnsi="Times New Roman" w:cs="Times New Roman"/>
          <w:sz w:val="24"/>
          <w:szCs w:val="24"/>
          <w:lang w:val="uk-UA"/>
        </w:rPr>
        <w:t>; кадастровий номер: 1420910400:00:001:1396, що розташована: Донецька обл., Бахмутський район, Сіверська міська рада (за межами населеного пункту)  із «</w:t>
      </w:r>
      <w:r w:rsidRPr="00597716">
        <w:rPr>
          <w:rFonts w:ascii="Times New Roman" w:hAnsi="Times New Roman" w:cs="Times New Roman"/>
          <w:color w:val="333333"/>
          <w:sz w:val="24"/>
          <w:szCs w:val="24"/>
          <w:lang w:val="uk-UA"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597716">
        <w:rPr>
          <w:rFonts w:ascii="Times New Roman" w:hAnsi="Times New Roman" w:cs="Times New Roman"/>
          <w:sz w:val="24"/>
          <w:szCs w:val="24"/>
          <w:lang w:val="uk-UA"/>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2292B41F" w14:textId="77777777" w:rsidR="00597716" w:rsidRPr="00597716" w:rsidRDefault="00597716" w:rsidP="00597716">
      <w:pPr>
        <w:pStyle w:val="af5"/>
        <w:numPr>
          <w:ilvl w:val="0"/>
          <w:numId w:val="25"/>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7114DDA1" w14:textId="77777777" w:rsidR="00597716" w:rsidRPr="00597716" w:rsidRDefault="00597716" w:rsidP="00597716">
      <w:pPr>
        <w:numPr>
          <w:ilvl w:val="0"/>
          <w:numId w:val="25"/>
        </w:numPr>
        <w:spacing w:after="0" w:line="240" w:lineRule="auto"/>
        <w:jc w:val="both"/>
        <w:rPr>
          <w:rFonts w:ascii="Times New Roman" w:hAnsi="Times New Roman" w:cs="Times New Roman"/>
          <w:color w:val="000000"/>
          <w:spacing w:val="-5"/>
        </w:rPr>
      </w:pPr>
      <w:r w:rsidRPr="00597716">
        <w:rPr>
          <w:rFonts w:ascii="Times New Roman" w:hAnsi="Times New Roman" w:cs="Times New Roman"/>
        </w:rPr>
        <w:t xml:space="preserve">Контроль за виконанням даного рішення покласти на </w:t>
      </w:r>
      <w:r w:rsidRPr="00597716">
        <w:rPr>
          <w:rFonts w:ascii="Times New Roman" w:hAnsi="Times New Roman" w:cs="Times New Roman"/>
          <w:color w:val="FF0000"/>
        </w:rPr>
        <w:t>постійну комісію  з питань житлово-комунального господарства, землекористування та екології (Бабенко).</w:t>
      </w:r>
    </w:p>
    <w:p w14:paraId="4887578F"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rPr>
        <w:t>Міський голова                                                                        А.О. Черняєв</w:t>
      </w:r>
    </w:p>
    <w:p w14:paraId="02FA1F5F" w14:textId="566D3718" w:rsidR="00597716" w:rsidRPr="00597716" w:rsidRDefault="00597716" w:rsidP="00060E1C">
      <w:pPr>
        <w:rPr>
          <w:rFonts w:ascii="Times New Roman" w:hAnsi="Times New Roman" w:cs="Times New Roman"/>
        </w:rPr>
      </w:pPr>
    </w:p>
    <w:p w14:paraId="36E7720E" w14:textId="680F50DC" w:rsidR="00597716" w:rsidRPr="00597716" w:rsidRDefault="00597716" w:rsidP="00060E1C">
      <w:pPr>
        <w:rPr>
          <w:rFonts w:ascii="Times New Roman" w:hAnsi="Times New Roman" w:cs="Times New Roman"/>
        </w:rPr>
      </w:pPr>
    </w:p>
    <w:p w14:paraId="2E9DF698" w14:textId="7D09E38E" w:rsidR="00597716" w:rsidRPr="00597716" w:rsidRDefault="00597716" w:rsidP="00060E1C">
      <w:pPr>
        <w:rPr>
          <w:rFonts w:ascii="Times New Roman" w:hAnsi="Times New Roman" w:cs="Times New Roman"/>
        </w:rPr>
      </w:pPr>
    </w:p>
    <w:p w14:paraId="7F6BC395" w14:textId="643B14DA" w:rsidR="00597716" w:rsidRPr="00597716" w:rsidRDefault="00597716" w:rsidP="00060E1C">
      <w:pPr>
        <w:rPr>
          <w:rFonts w:ascii="Times New Roman" w:hAnsi="Times New Roman" w:cs="Times New Roman"/>
        </w:rPr>
      </w:pPr>
    </w:p>
    <w:p w14:paraId="499BD46C" w14:textId="7A311C48" w:rsidR="00597716" w:rsidRPr="00597716" w:rsidRDefault="00597716" w:rsidP="00060E1C">
      <w:pPr>
        <w:rPr>
          <w:rFonts w:ascii="Times New Roman" w:hAnsi="Times New Roman" w:cs="Times New Roman"/>
        </w:rPr>
      </w:pPr>
    </w:p>
    <w:p w14:paraId="4916E952" w14:textId="0F01CFAD" w:rsidR="00597716" w:rsidRPr="00597716" w:rsidRDefault="00597716" w:rsidP="00060E1C">
      <w:pPr>
        <w:rPr>
          <w:rFonts w:ascii="Times New Roman" w:hAnsi="Times New Roman" w:cs="Times New Roman"/>
        </w:rPr>
      </w:pPr>
    </w:p>
    <w:p w14:paraId="7A16FEE6" w14:textId="0481E8A3" w:rsidR="00597716" w:rsidRDefault="00597716" w:rsidP="00597716">
      <w:pPr>
        <w:ind w:left="6804"/>
        <w:rPr>
          <w:rFonts w:ascii="Times New Roman" w:hAnsi="Times New Roman" w:cs="Times New Roman"/>
        </w:rPr>
      </w:pPr>
    </w:p>
    <w:p w14:paraId="06C6695F" w14:textId="04C50A4F" w:rsidR="00086601" w:rsidRDefault="00086601" w:rsidP="00597716">
      <w:pPr>
        <w:ind w:left="6804"/>
        <w:rPr>
          <w:rFonts w:ascii="Times New Roman" w:hAnsi="Times New Roman" w:cs="Times New Roman"/>
        </w:rPr>
      </w:pPr>
    </w:p>
    <w:p w14:paraId="16293407" w14:textId="77777777" w:rsidR="00086601" w:rsidRPr="00597716" w:rsidRDefault="00086601" w:rsidP="00597716">
      <w:pPr>
        <w:ind w:left="6804"/>
        <w:rPr>
          <w:rFonts w:ascii="Times New Roman" w:hAnsi="Times New Roman" w:cs="Times New Roman"/>
        </w:rPr>
      </w:pPr>
    </w:p>
    <w:p w14:paraId="5F3DADCC"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lastRenderedPageBreak/>
        <w:t>Про затвердження проекту землеустрою щодо</w:t>
      </w:r>
    </w:p>
    <w:p w14:paraId="5C4148D8"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відведення земельної ділянки зі зміною цільового</w:t>
      </w:r>
    </w:p>
    <w:p w14:paraId="4F946939"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призначення та надання дозволу на розроблення</w:t>
      </w:r>
    </w:p>
    <w:p w14:paraId="0B9598FC"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технічної документації щодо поділу земельної ділянки</w:t>
      </w:r>
    </w:p>
    <w:p w14:paraId="051AB6E5"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для подальшого продажу права оренди на них</w:t>
      </w:r>
    </w:p>
    <w:p w14:paraId="6CE71D45"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на земельних торгах</w:t>
      </w:r>
    </w:p>
    <w:p w14:paraId="795AD51A" w14:textId="77777777" w:rsidR="00597716" w:rsidRPr="00597716" w:rsidRDefault="00597716" w:rsidP="00597716">
      <w:pPr>
        <w:jc w:val="both"/>
        <w:rPr>
          <w:rFonts w:ascii="Times New Roman" w:hAnsi="Times New Roman" w:cs="Times New Roman"/>
          <w:i/>
        </w:rPr>
      </w:pPr>
    </w:p>
    <w:p w14:paraId="2CAE3C29"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звернення Виконавця земельних торгів ПП «Фірма «СОМГІЗ»</w:t>
      </w:r>
      <w:r w:rsidRPr="00597716">
        <w:rPr>
          <w:rFonts w:ascii="Times New Roman" w:hAnsi="Times New Roman" w:cs="Times New Roman"/>
          <w:color w:val="FF0000"/>
        </w:rPr>
        <w:t xml:space="preserve"> </w:t>
      </w:r>
      <w:r w:rsidRPr="00597716">
        <w:rPr>
          <w:rFonts w:ascii="Times New Roman" w:hAnsi="Times New Roman" w:cs="Times New Roman"/>
        </w:rPr>
        <w:t>щодо розгляду та затвердження проекту землеустрою щодо відведення  земельної ділянки зі зміною цільового призначення для ведення товарного сільськогосподарського виробництва (КВЦПЗ 01.01), площею 116</w:t>
      </w:r>
      <w:r w:rsidRPr="00597716">
        <w:rPr>
          <w:rFonts w:ascii="Times New Roman" w:hAnsi="Times New Roman" w:cs="Times New Roman"/>
          <w:lang w:eastAsia="uk-UA"/>
        </w:rPr>
        <w:t>,0954га</w:t>
      </w:r>
      <w:r w:rsidRPr="00597716">
        <w:rPr>
          <w:rFonts w:ascii="Times New Roman" w:hAnsi="Times New Roman" w:cs="Times New Roman"/>
        </w:rPr>
        <w:t xml:space="preserve">, що розташована: Донецька обл., Бахмутський район, Сіверська міська рада (за межами населеного пункту </w:t>
      </w:r>
      <w:r w:rsidRPr="00597716">
        <w:rPr>
          <w:rFonts w:ascii="Times New Roman" w:hAnsi="Times New Roman" w:cs="Times New Roman"/>
          <w:color w:val="FF0000"/>
        </w:rPr>
        <w:t>с. Серебрянка</w:t>
      </w:r>
      <w:r w:rsidRPr="00597716">
        <w:rPr>
          <w:rFonts w:ascii="Times New Roman" w:hAnsi="Times New Roman" w:cs="Times New Roman"/>
        </w:rPr>
        <w:t xml:space="preserve">); кадастровий номер: 1420989200:01:171:0022, розробленого ФОП </w:t>
      </w:r>
      <w:proofErr w:type="spellStart"/>
      <w:r w:rsidRPr="00597716">
        <w:rPr>
          <w:rFonts w:ascii="Times New Roman" w:hAnsi="Times New Roman" w:cs="Times New Roman"/>
        </w:rPr>
        <w:t>Кропівкіна</w:t>
      </w:r>
      <w:proofErr w:type="spellEnd"/>
      <w:r w:rsidRPr="00597716">
        <w:rPr>
          <w:rFonts w:ascii="Times New Roman" w:hAnsi="Times New Roman" w:cs="Times New Roman"/>
        </w:rPr>
        <w:t xml:space="preserve"> О.В., </w:t>
      </w:r>
      <w:r w:rsidRPr="00597716">
        <w:rPr>
          <w:rFonts w:ascii="Times New Roman" w:hAnsi="Times New Roman" w:cs="Times New Roman"/>
          <w:color w:val="FF0000"/>
        </w:rPr>
        <w:t xml:space="preserve">службову записку начальника відділу земельних відносин, екології та охорони природного середовища </w:t>
      </w:r>
      <w:proofErr w:type="spellStart"/>
      <w:r w:rsidRPr="00597716">
        <w:rPr>
          <w:rFonts w:ascii="Times New Roman" w:hAnsi="Times New Roman" w:cs="Times New Roman"/>
          <w:color w:val="FF0000"/>
        </w:rPr>
        <w:t>Виниченко</w:t>
      </w:r>
      <w:proofErr w:type="spellEnd"/>
      <w:r w:rsidRPr="00597716">
        <w:rPr>
          <w:rFonts w:ascii="Times New Roman" w:hAnsi="Times New Roman" w:cs="Times New Roman"/>
          <w:color w:val="FF0000"/>
        </w:rPr>
        <w:t xml:space="preserve"> В.В. від _____№____ </w:t>
      </w:r>
      <w:r w:rsidRPr="00597716">
        <w:rPr>
          <w:rFonts w:ascii="Times New Roman" w:hAnsi="Times New Roman" w:cs="Times New Roman"/>
        </w:rPr>
        <w:t>, керуючись ст.26 Закону України «Про місцеве самоврядування в Україні», ст.ст.12, 127, 128, 135-139 Земельного кодексу України  міська рада</w:t>
      </w:r>
    </w:p>
    <w:p w14:paraId="3346B228" w14:textId="77777777" w:rsidR="00597716" w:rsidRPr="00597716" w:rsidRDefault="00597716" w:rsidP="00597716">
      <w:pPr>
        <w:jc w:val="both"/>
        <w:rPr>
          <w:rFonts w:ascii="Times New Roman" w:hAnsi="Times New Roman" w:cs="Times New Roman"/>
        </w:rPr>
      </w:pPr>
    </w:p>
    <w:p w14:paraId="3A2D8A63"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0022DA5A" w14:textId="77777777" w:rsidR="00597716" w:rsidRPr="00597716" w:rsidRDefault="00597716" w:rsidP="00597716">
      <w:pPr>
        <w:ind w:left="630"/>
        <w:jc w:val="both"/>
        <w:rPr>
          <w:rFonts w:ascii="Times New Roman" w:hAnsi="Times New Roman" w:cs="Times New Roman"/>
        </w:rPr>
      </w:pPr>
    </w:p>
    <w:p w14:paraId="541F4EC4" w14:textId="77777777" w:rsidR="00597716" w:rsidRPr="00597716" w:rsidRDefault="00597716" w:rsidP="00597716">
      <w:pPr>
        <w:pStyle w:val="af5"/>
        <w:numPr>
          <w:ilvl w:val="0"/>
          <w:numId w:val="26"/>
        </w:numPr>
        <w:jc w:val="both"/>
        <w:rPr>
          <w:rFonts w:ascii="Times New Roman" w:hAnsi="Times New Roman" w:cs="Times New Roman"/>
          <w:sz w:val="24"/>
          <w:szCs w:val="24"/>
          <w:lang w:val="uk-UA"/>
        </w:rPr>
      </w:pPr>
      <w:proofErr w:type="spellStart"/>
      <w:r w:rsidRPr="00597716">
        <w:rPr>
          <w:rFonts w:ascii="Times New Roman" w:hAnsi="Times New Roman" w:cs="Times New Roman"/>
          <w:sz w:val="24"/>
          <w:szCs w:val="24"/>
        </w:rPr>
        <w:t>Затвердити</w:t>
      </w:r>
      <w:proofErr w:type="spellEnd"/>
      <w:r w:rsidRPr="00597716">
        <w:rPr>
          <w:rFonts w:ascii="Times New Roman" w:hAnsi="Times New Roman" w:cs="Times New Roman"/>
          <w:sz w:val="24"/>
          <w:szCs w:val="24"/>
        </w:rPr>
        <w:t xml:space="preserve"> проект </w:t>
      </w:r>
      <w:proofErr w:type="spellStart"/>
      <w:r w:rsidRPr="00597716">
        <w:rPr>
          <w:rFonts w:ascii="Times New Roman" w:hAnsi="Times New Roman" w:cs="Times New Roman"/>
          <w:sz w:val="24"/>
          <w:szCs w:val="24"/>
        </w:rPr>
        <w:t>землеустрою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щодо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відведення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ділянки</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зі</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зміною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цільового</w:t>
      </w:r>
      <w:proofErr w:type="spellEnd"/>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призначення</w:t>
      </w:r>
      <w:proofErr w:type="spellEnd"/>
      <w:r w:rsidRPr="00597716">
        <w:rPr>
          <w:rFonts w:ascii="Times New Roman" w:hAnsi="Times New Roman" w:cs="Times New Roman"/>
          <w:sz w:val="24"/>
          <w:szCs w:val="24"/>
        </w:rPr>
        <w:t xml:space="preserve"> для </w:t>
      </w:r>
      <w:proofErr w:type="spellStart"/>
      <w:r w:rsidRPr="00597716">
        <w:rPr>
          <w:rFonts w:ascii="Times New Roman" w:hAnsi="Times New Roman" w:cs="Times New Roman"/>
          <w:sz w:val="24"/>
          <w:szCs w:val="24"/>
        </w:rPr>
        <w:t>ведення</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товарного</w:t>
      </w:r>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 xml:space="preserve">сільськогосподарського виробництва </w:t>
      </w:r>
      <w:r w:rsidRPr="00597716">
        <w:rPr>
          <w:rFonts w:ascii="Times New Roman" w:hAnsi="Times New Roman" w:cs="Times New Roman"/>
          <w:sz w:val="24"/>
          <w:szCs w:val="24"/>
        </w:rPr>
        <w:t>(КВЦПЗ 01.01),</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площею</w:t>
      </w:r>
      <w:proofErr w:type="spellEnd"/>
      <w:r w:rsidRPr="00597716">
        <w:rPr>
          <w:rFonts w:ascii="Times New Roman" w:hAnsi="Times New Roman" w:cs="Times New Roman"/>
          <w:sz w:val="24"/>
          <w:szCs w:val="24"/>
        </w:rPr>
        <w:t xml:space="preserve"> 116,</w:t>
      </w:r>
      <w:r w:rsidRPr="00597716">
        <w:rPr>
          <w:rFonts w:ascii="Times New Roman" w:hAnsi="Times New Roman" w:cs="Times New Roman"/>
          <w:sz w:val="24"/>
          <w:szCs w:val="24"/>
          <w:lang w:val="uk-UA"/>
        </w:rPr>
        <w:t>0954</w:t>
      </w:r>
      <w:r w:rsidRPr="00597716">
        <w:rPr>
          <w:rFonts w:ascii="Times New Roman" w:hAnsi="Times New Roman" w:cs="Times New Roman"/>
          <w:sz w:val="24"/>
          <w:szCs w:val="24"/>
        </w:rPr>
        <w:t xml:space="preserve">га, </w:t>
      </w:r>
      <w:proofErr w:type="spellStart"/>
      <w:r w:rsidRPr="00597716">
        <w:rPr>
          <w:rFonts w:ascii="Times New Roman" w:hAnsi="Times New Roman" w:cs="Times New Roman"/>
          <w:sz w:val="24"/>
          <w:szCs w:val="24"/>
        </w:rPr>
        <w:t>що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розташована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Донецька</w:t>
      </w:r>
      <w:proofErr w:type="spellEnd"/>
      <w:r w:rsidRPr="00597716">
        <w:rPr>
          <w:rFonts w:ascii="Times New Roman" w:hAnsi="Times New Roman" w:cs="Times New Roman"/>
          <w:sz w:val="24"/>
          <w:szCs w:val="24"/>
        </w:rPr>
        <w:t xml:space="preserve"> обл.,</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Бахмутськи</w:t>
      </w:r>
      <w:proofErr w:type="spellEnd"/>
      <w:r w:rsidRPr="00597716">
        <w:rPr>
          <w:rFonts w:ascii="Times New Roman" w:hAnsi="Times New Roman" w:cs="Times New Roman"/>
          <w:sz w:val="24"/>
          <w:szCs w:val="24"/>
          <w:lang w:val="uk-UA"/>
        </w:rPr>
        <w:t>й</w:t>
      </w:r>
      <w:r w:rsidRPr="00597716">
        <w:rPr>
          <w:rFonts w:ascii="Times New Roman" w:hAnsi="Times New Roman" w:cs="Times New Roman"/>
          <w:sz w:val="24"/>
          <w:szCs w:val="24"/>
        </w:rPr>
        <w:t xml:space="preserve"> район, </w:t>
      </w:r>
      <w:proofErr w:type="spellStart"/>
      <w:r w:rsidRPr="00597716">
        <w:rPr>
          <w:rFonts w:ascii="Times New Roman" w:hAnsi="Times New Roman" w:cs="Times New Roman"/>
          <w:sz w:val="24"/>
          <w:szCs w:val="24"/>
        </w:rPr>
        <w:t>Сіверська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міська</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рада (за межами </w:t>
      </w:r>
      <w:proofErr w:type="spellStart"/>
      <w:r w:rsidRPr="00597716">
        <w:rPr>
          <w:rFonts w:ascii="Times New Roman" w:hAnsi="Times New Roman" w:cs="Times New Roman"/>
          <w:sz w:val="24"/>
          <w:szCs w:val="24"/>
        </w:rPr>
        <w:t>населеного</w:t>
      </w:r>
      <w:proofErr w:type="spellEnd"/>
      <w:r w:rsidRPr="00597716">
        <w:rPr>
          <w:rFonts w:ascii="Times New Roman" w:hAnsi="Times New Roman" w:cs="Times New Roman"/>
          <w:sz w:val="24"/>
          <w:szCs w:val="24"/>
        </w:rPr>
        <w:t xml:space="preserve"> пункту </w:t>
      </w:r>
      <w:r w:rsidRPr="00597716">
        <w:rPr>
          <w:rFonts w:ascii="Times New Roman" w:hAnsi="Times New Roman" w:cs="Times New Roman"/>
          <w:color w:val="FF0000"/>
          <w:sz w:val="24"/>
          <w:szCs w:val="24"/>
        </w:rPr>
        <w:t>с. Серебрянка</w:t>
      </w:r>
      <w:r w:rsidRPr="00597716">
        <w:rPr>
          <w:rFonts w:ascii="Times New Roman" w:hAnsi="Times New Roman" w:cs="Times New Roman"/>
          <w:sz w:val="24"/>
          <w:szCs w:val="24"/>
        </w:rPr>
        <w:t>);</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кадастровий</w:t>
      </w:r>
      <w:proofErr w:type="spellEnd"/>
      <w:r w:rsidRPr="00597716">
        <w:rPr>
          <w:rFonts w:ascii="Times New Roman" w:hAnsi="Times New Roman" w:cs="Times New Roman"/>
          <w:sz w:val="24"/>
          <w:szCs w:val="24"/>
        </w:rPr>
        <w:t xml:space="preserve"> номер: 1420989200:01:17</w:t>
      </w:r>
      <w:r w:rsidRPr="00597716">
        <w:rPr>
          <w:rFonts w:ascii="Times New Roman" w:hAnsi="Times New Roman" w:cs="Times New Roman"/>
          <w:sz w:val="24"/>
          <w:szCs w:val="24"/>
          <w:lang w:val="uk-UA"/>
        </w:rPr>
        <w:t>1</w:t>
      </w:r>
      <w:r w:rsidRPr="00597716">
        <w:rPr>
          <w:rFonts w:ascii="Times New Roman" w:hAnsi="Times New Roman" w:cs="Times New Roman"/>
          <w:sz w:val="24"/>
          <w:szCs w:val="24"/>
        </w:rPr>
        <w:t>:002</w:t>
      </w:r>
      <w:r w:rsidRPr="00597716">
        <w:rPr>
          <w:rFonts w:ascii="Times New Roman" w:hAnsi="Times New Roman" w:cs="Times New Roman"/>
          <w:sz w:val="24"/>
          <w:szCs w:val="24"/>
          <w:lang w:val="uk-UA"/>
        </w:rPr>
        <w:t>2</w:t>
      </w:r>
      <w:r w:rsidRPr="00597716">
        <w:rPr>
          <w:rFonts w:ascii="Times New Roman" w:hAnsi="Times New Roman" w:cs="Times New Roman"/>
          <w:sz w:val="24"/>
          <w:szCs w:val="24"/>
          <w:lang w:val="uk-UA" w:eastAsia="ru-RU"/>
        </w:rPr>
        <w:t>.</w:t>
      </w:r>
    </w:p>
    <w:p w14:paraId="501D8527" w14:textId="77777777" w:rsidR="00597716" w:rsidRPr="00597716" w:rsidRDefault="00597716" w:rsidP="00597716">
      <w:pPr>
        <w:pStyle w:val="af5"/>
        <w:numPr>
          <w:ilvl w:val="0"/>
          <w:numId w:val="26"/>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Змінити цільове призначення земельної ділянки площею 116,0954га; кадастровий номер: 1420989200:01:171:0022, що розташована: Донецька обл., Бахмутський район, Сіверська міська рада (за межами населеного пункту с. </w:t>
      </w:r>
      <w:r w:rsidRPr="00597716">
        <w:rPr>
          <w:rFonts w:ascii="Times New Roman" w:hAnsi="Times New Roman" w:cs="Times New Roman"/>
          <w:color w:val="FF0000"/>
          <w:sz w:val="24"/>
          <w:szCs w:val="24"/>
          <w:lang w:val="uk-UA"/>
        </w:rPr>
        <w:t>Серебрянка</w:t>
      </w:r>
      <w:r w:rsidRPr="00597716">
        <w:rPr>
          <w:rFonts w:ascii="Times New Roman" w:hAnsi="Times New Roman" w:cs="Times New Roman"/>
          <w:sz w:val="24"/>
          <w:szCs w:val="24"/>
          <w:lang w:val="uk-UA"/>
        </w:rPr>
        <w:t>) із «</w:t>
      </w:r>
      <w:r w:rsidRPr="00597716">
        <w:rPr>
          <w:rFonts w:ascii="Times New Roman" w:hAnsi="Times New Roman" w:cs="Times New Roman"/>
          <w:color w:val="333333"/>
          <w:sz w:val="24"/>
          <w:szCs w:val="24"/>
          <w:lang w:val="uk-UA"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597716">
        <w:rPr>
          <w:rFonts w:ascii="Times New Roman" w:hAnsi="Times New Roman" w:cs="Times New Roman"/>
          <w:sz w:val="24"/>
          <w:szCs w:val="24"/>
          <w:lang w:val="uk-UA"/>
        </w:rPr>
        <w:t>-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178A0A21" w14:textId="77777777" w:rsidR="00597716" w:rsidRPr="00597716" w:rsidRDefault="00597716" w:rsidP="00597716">
      <w:pPr>
        <w:numPr>
          <w:ilvl w:val="0"/>
          <w:numId w:val="26"/>
        </w:numPr>
        <w:spacing w:after="0" w:line="240" w:lineRule="auto"/>
        <w:jc w:val="both"/>
        <w:rPr>
          <w:rFonts w:ascii="Times New Roman" w:hAnsi="Times New Roman" w:cs="Times New Roman"/>
        </w:rPr>
      </w:pPr>
      <w:r w:rsidRPr="00597716">
        <w:rPr>
          <w:rFonts w:ascii="Times New Roman" w:hAnsi="Times New Roman" w:cs="Times New Roman"/>
        </w:rPr>
        <w:t xml:space="preserve">Надати дозвіл на розроблення технічної документації із землеустрою щодо поділу земельної ділянки площею 116,0954га, що розташована: Донецька обл., Бахмутський район, Сіверська міська рада (за межами населеного пункту </w:t>
      </w:r>
      <w:r w:rsidRPr="00597716">
        <w:rPr>
          <w:rFonts w:ascii="Times New Roman" w:hAnsi="Times New Roman" w:cs="Times New Roman"/>
          <w:color w:val="FF0000"/>
        </w:rPr>
        <w:t>с.  Серебрянка</w:t>
      </w:r>
      <w:r w:rsidRPr="00597716">
        <w:rPr>
          <w:rFonts w:ascii="Times New Roman" w:hAnsi="Times New Roman" w:cs="Times New Roman"/>
        </w:rPr>
        <w:t>), кадастровий номер: 1420989200:01:171:0022 для сільськогосподарського виробництва (КВЦПЗ 01.01) .</w:t>
      </w:r>
    </w:p>
    <w:p w14:paraId="25B3491D" w14:textId="77777777" w:rsidR="00597716" w:rsidRPr="00597716" w:rsidRDefault="00597716" w:rsidP="00597716">
      <w:pPr>
        <w:pStyle w:val="af5"/>
        <w:numPr>
          <w:ilvl w:val="0"/>
          <w:numId w:val="26"/>
        </w:numPr>
        <w:jc w:val="both"/>
        <w:rPr>
          <w:rFonts w:ascii="Times New Roman" w:hAnsi="Times New Roman" w:cs="Times New Roman"/>
          <w:sz w:val="24"/>
          <w:szCs w:val="24"/>
        </w:rPr>
      </w:pPr>
      <w:proofErr w:type="spellStart"/>
      <w:r w:rsidRPr="00597716">
        <w:rPr>
          <w:rFonts w:ascii="Times New Roman" w:hAnsi="Times New Roman" w:cs="Times New Roman"/>
          <w:sz w:val="24"/>
          <w:szCs w:val="24"/>
        </w:rPr>
        <w:t>Відповідно</w:t>
      </w:r>
      <w:proofErr w:type="spellEnd"/>
      <w:r w:rsidRPr="00597716">
        <w:rPr>
          <w:rFonts w:ascii="Times New Roman" w:hAnsi="Times New Roman" w:cs="Times New Roman"/>
          <w:sz w:val="24"/>
          <w:szCs w:val="24"/>
        </w:rPr>
        <w:t xml:space="preserve"> до п. 5 ст. 136 Земельного кодексу </w:t>
      </w:r>
      <w:proofErr w:type="spellStart"/>
      <w:r w:rsidRPr="00597716">
        <w:rPr>
          <w:rFonts w:ascii="Times New Roman" w:hAnsi="Times New Roman" w:cs="Times New Roman"/>
          <w:sz w:val="24"/>
          <w:szCs w:val="24"/>
        </w:rPr>
        <w:t>України</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фінансування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підготовки</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Лотів</w:t>
      </w:r>
      <w:proofErr w:type="spellEnd"/>
      <w:r w:rsidRPr="00597716">
        <w:rPr>
          <w:rFonts w:ascii="Times New Roman" w:hAnsi="Times New Roman" w:cs="Times New Roman"/>
          <w:sz w:val="24"/>
          <w:szCs w:val="24"/>
        </w:rPr>
        <w:t xml:space="preserve"> до продажу на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торгах </w:t>
      </w:r>
      <w:proofErr w:type="spellStart"/>
      <w:r w:rsidRPr="00597716">
        <w:rPr>
          <w:rFonts w:ascii="Times New Roman" w:hAnsi="Times New Roman" w:cs="Times New Roman"/>
          <w:sz w:val="24"/>
          <w:szCs w:val="24"/>
        </w:rPr>
        <w:t>здійснити</w:t>
      </w:r>
      <w:proofErr w:type="spellEnd"/>
      <w:r w:rsidRPr="00597716">
        <w:rPr>
          <w:rFonts w:ascii="Times New Roman" w:hAnsi="Times New Roman" w:cs="Times New Roman"/>
          <w:sz w:val="24"/>
          <w:szCs w:val="24"/>
        </w:rPr>
        <w:t xml:space="preserve"> без </w:t>
      </w:r>
      <w:proofErr w:type="spellStart"/>
      <w:r w:rsidRPr="00597716">
        <w:rPr>
          <w:rFonts w:ascii="Times New Roman" w:hAnsi="Times New Roman" w:cs="Times New Roman"/>
          <w:sz w:val="24"/>
          <w:szCs w:val="24"/>
        </w:rPr>
        <w:t>використання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бюджетних</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коштів</w:t>
      </w:r>
      <w:proofErr w:type="spellEnd"/>
      <w:r w:rsidRPr="00597716">
        <w:rPr>
          <w:rFonts w:ascii="Times New Roman" w:hAnsi="Times New Roman" w:cs="Times New Roman"/>
          <w:sz w:val="24"/>
          <w:szCs w:val="24"/>
        </w:rPr>
        <w:t xml:space="preserve"> за </w:t>
      </w:r>
      <w:proofErr w:type="spellStart"/>
      <w:r w:rsidRPr="00597716">
        <w:rPr>
          <w:rFonts w:ascii="Times New Roman" w:hAnsi="Times New Roman" w:cs="Times New Roman"/>
          <w:sz w:val="24"/>
          <w:szCs w:val="24"/>
        </w:rPr>
        <w:t>рахунок</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коштів</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Виконавця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торгів</w:t>
      </w:r>
      <w:proofErr w:type="spellEnd"/>
      <w:r w:rsidRPr="00597716">
        <w:rPr>
          <w:rFonts w:ascii="Times New Roman" w:hAnsi="Times New Roman" w:cs="Times New Roman"/>
          <w:sz w:val="24"/>
          <w:szCs w:val="24"/>
        </w:rPr>
        <w:t xml:space="preserve"> на </w:t>
      </w:r>
      <w:proofErr w:type="spellStart"/>
      <w:r w:rsidRPr="00597716">
        <w:rPr>
          <w:rFonts w:ascii="Times New Roman" w:hAnsi="Times New Roman" w:cs="Times New Roman"/>
          <w:sz w:val="24"/>
          <w:szCs w:val="24"/>
        </w:rPr>
        <w:t>підставі</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Додаткової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угод</w:t>
      </w:r>
      <w:proofErr w:type="spellEnd"/>
      <w:r w:rsidRPr="00597716">
        <w:rPr>
          <w:rFonts w:ascii="Times New Roman" w:hAnsi="Times New Roman" w:cs="Times New Roman"/>
          <w:sz w:val="24"/>
          <w:szCs w:val="24"/>
          <w:lang w:val="uk-UA"/>
        </w:rPr>
        <w:t>и</w:t>
      </w:r>
      <w:r w:rsidRPr="00597716">
        <w:rPr>
          <w:rFonts w:ascii="Times New Roman" w:hAnsi="Times New Roman" w:cs="Times New Roman"/>
          <w:sz w:val="24"/>
          <w:szCs w:val="24"/>
        </w:rPr>
        <w:t xml:space="preserve"> до Договору №201020/07-О «Про </w:t>
      </w:r>
      <w:proofErr w:type="spellStart"/>
      <w:r w:rsidRPr="00597716">
        <w:rPr>
          <w:rFonts w:ascii="Times New Roman" w:hAnsi="Times New Roman" w:cs="Times New Roman"/>
          <w:sz w:val="24"/>
          <w:szCs w:val="24"/>
        </w:rPr>
        <w:t>підготовку</w:t>
      </w:r>
      <w:proofErr w:type="spellEnd"/>
      <w:r w:rsidRPr="00597716">
        <w:rPr>
          <w:rFonts w:ascii="Times New Roman" w:hAnsi="Times New Roman" w:cs="Times New Roman"/>
          <w:sz w:val="24"/>
          <w:szCs w:val="24"/>
        </w:rPr>
        <w:t xml:space="preserve"> Лоту до </w:t>
      </w:r>
      <w:proofErr w:type="spellStart"/>
      <w:r w:rsidRPr="00597716">
        <w:rPr>
          <w:rFonts w:ascii="Times New Roman" w:hAnsi="Times New Roman" w:cs="Times New Roman"/>
          <w:sz w:val="24"/>
          <w:szCs w:val="24"/>
        </w:rPr>
        <w:t>проведення</w:t>
      </w:r>
      <w:proofErr w:type="spellEnd"/>
      <w:r w:rsidRPr="00597716">
        <w:rPr>
          <w:rFonts w:ascii="Times New Roman" w:hAnsi="Times New Roman" w:cs="Times New Roman"/>
          <w:sz w:val="24"/>
          <w:szCs w:val="24"/>
        </w:rPr>
        <w:t xml:space="preserve"> та про </w:t>
      </w:r>
      <w:proofErr w:type="spellStart"/>
      <w:r w:rsidRPr="00597716">
        <w:rPr>
          <w:rFonts w:ascii="Times New Roman" w:hAnsi="Times New Roman" w:cs="Times New Roman"/>
          <w:sz w:val="24"/>
          <w:szCs w:val="24"/>
        </w:rPr>
        <w:t>організацію</w:t>
      </w:r>
      <w:proofErr w:type="spellEnd"/>
      <w:r w:rsidRPr="00597716">
        <w:rPr>
          <w:rFonts w:ascii="Times New Roman" w:hAnsi="Times New Roman" w:cs="Times New Roman"/>
          <w:sz w:val="24"/>
          <w:szCs w:val="24"/>
        </w:rPr>
        <w:t xml:space="preserve"> і </w:t>
      </w:r>
      <w:proofErr w:type="spellStart"/>
      <w:r w:rsidRPr="00597716">
        <w:rPr>
          <w:rFonts w:ascii="Times New Roman" w:hAnsi="Times New Roman" w:cs="Times New Roman"/>
          <w:sz w:val="24"/>
          <w:szCs w:val="24"/>
        </w:rPr>
        <w:t>проведення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торгів</w:t>
      </w:r>
      <w:proofErr w:type="spellEnd"/>
      <w:r w:rsidRPr="00597716">
        <w:rPr>
          <w:rFonts w:ascii="Times New Roman" w:hAnsi="Times New Roman" w:cs="Times New Roman"/>
          <w:sz w:val="24"/>
          <w:szCs w:val="24"/>
        </w:rPr>
        <w:t xml:space="preserve"> у </w:t>
      </w:r>
      <w:proofErr w:type="spellStart"/>
      <w:r w:rsidRPr="00597716">
        <w:rPr>
          <w:rFonts w:ascii="Times New Roman" w:hAnsi="Times New Roman" w:cs="Times New Roman"/>
          <w:sz w:val="24"/>
          <w:szCs w:val="24"/>
        </w:rPr>
        <w:t>формі</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аукціону</w:t>
      </w:r>
      <w:proofErr w:type="spellEnd"/>
      <w:r w:rsidRPr="00597716">
        <w:rPr>
          <w:rFonts w:ascii="Times New Roman" w:hAnsi="Times New Roman" w:cs="Times New Roman"/>
          <w:sz w:val="24"/>
          <w:szCs w:val="24"/>
        </w:rPr>
        <w:t xml:space="preserve"> з продажу права </w:t>
      </w:r>
      <w:proofErr w:type="spellStart"/>
      <w:r w:rsidRPr="00597716">
        <w:rPr>
          <w:rFonts w:ascii="Times New Roman" w:hAnsi="Times New Roman" w:cs="Times New Roman"/>
          <w:sz w:val="24"/>
          <w:szCs w:val="24"/>
        </w:rPr>
        <w:t>оренди</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ділянки</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сільськогосподарського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призначення</w:t>
      </w:r>
      <w:proofErr w:type="spellEnd"/>
      <w:r w:rsidRPr="00597716">
        <w:rPr>
          <w:rFonts w:ascii="Times New Roman" w:hAnsi="Times New Roman" w:cs="Times New Roman"/>
          <w:sz w:val="24"/>
          <w:szCs w:val="24"/>
        </w:rPr>
        <w:t>»</w:t>
      </w:r>
      <w:r w:rsidRPr="00597716">
        <w:rPr>
          <w:rFonts w:ascii="Times New Roman" w:hAnsi="Times New Roman" w:cs="Times New Roman"/>
          <w:sz w:val="24"/>
          <w:szCs w:val="24"/>
          <w:lang w:val="uk-UA"/>
        </w:rPr>
        <w:t xml:space="preserve"> від 23.10.2020р.</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між</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Організатором</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торгів</w:t>
      </w:r>
      <w:proofErr w:type="spellEnd"/>
      <w:r w:rsidRPr="00597716">
        <w:rPr>
          <w:rFonts w:ascii="Times New Roman" w:hAnsi="Times New Roman" w:cs="Times New Roman"/>
          <w:sz w:val="24"/>
          <w:szCs w:val="24"/>
        </w:rPr>
        <w:t xml:space="preserve"> та </w:t>
      </w:r>
      <w:proofErr w:type="spellStart"/>
      <w:r w:rsidRPr="00597716">
        <w:rPr>
          <w:rFonts w:ascii="Times New Roman" w:hAnsi="Times New Roman" w:cs="Times New Roman"/>
          <w:sz w:val="24"/>
          <w:szCs w:val="24"/>
        </w:rPr>
        <w:t>Виконавцем</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торгів</w:t>
      </w:r>
      <w:proofErr w:type="spellEnd"/>
      <w:r w:rsidRPr="00597716">
        <w:rPr>
          <w:rFonts w:ascii="Times New Roman" w:hAnsi="Times New Roman" w:cs="Times New Roman"/>
          <w:sz w:val="24"/>
          <w:szCs w:val="24"/>
        </w:rPr>
        <w:t xml:space="preserve"> – ПП «</w:t>
      </w:r>
      <w:proofErr w:type="spellStart"/>
      <w:r w:rsidRPr="00597716">
        <w:rPr>
          <w:rFonts w:ascii="Times New Roman" w:hAnsi="Times New Roman" w:cs="Times New Roman"/>
          <w:sz w:val="24"/>
          <w:szCs w:val="24"/>
        </w:rPr>
        <w:t>Фірма</w:t>
      </w:r>
      <w:proofErr w:type="spellEnd"/>
      <w:r w:rsidRPr="00597716">
        <w:rPr>
          <w:rFonts w:ascii="Times New Roman" w:hAnsi="Times New Roman" w:cs="Times New Roman"/>
          <w:sz w:val="24"/>
          <w:szCs w:val="24"/>
        </w:rPr>
        <w:t xml:space="preserve"> «СОМГІЗ», з </w:t>
      </w:r>
      <w:proofErr w:type="spellStart"/>
      <w:r w:rsidRPr="00597716">
        <w:rPr>
          <w:rFonts w:ascii="Times New Roman" w:hAnsi="Times New Roman" w:cs="Times New Roman"/>
          <w:sz w:val="24"/>
          <w:szCs w:val="24"/>
        </w:rPr>
        <w:t>наступним</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відшкодуванням</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витрат</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Виконавцю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торгів</w:t>
      </w:r>
      <w:proofErr w:type="spellEnd"/>
      <w:r w:rsidRPr="00597716">
        <w:rPr>
          <w:rFonts w:ascii="Times New Roman" w:hAnsi="Times New Roman" w:cs="Times New Roman"/>
          <w:sz w:val="24"/>
          <w:szCs w:val="24"/>
        </w:rPr>
        <w:t xml:space="preserve"> за </w:t>
      </w:r>
      <w:proofErr w:type="spellStart"/>
      <w:r w:rsidRPr="00597716">
        <w:rPr>
          <w:rFonts w:ascii="Times New Roman" w:hAnsi="Times New Roman" w:cs="Times New Roman"/>
          <w:sz w:val="24"/>
          <w:szCs w:val="24"/>
        </w:rPr>
        <w:t>рахунок</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коштів</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сплачуються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Переможцем</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торгів</w:t>
      </w:r>
      <w:proofErr w:type="spellEnd"/>
      <w:r w:rsidRPr="00597716">
        <w:rPr>
          <w:rFonts w:ascii="Times New Roman" w:hAnsi="Times New Roman" w:cs="Times New Roman"/>
          <w:sz w:val="24"/>
          <w:szCs w:val="24"/>
        </w:rPr>
        <w:t>.</w:t>
      </w:r>
    </w:p>
    <w:p w14:paraId="6A08AF0E" w14:textId="77777777" w:rsidR="00597716" w:rsidRPr="00597716" w:rsidRDefault="00597716" w:rsidP="00597716">
      <w:pPr>
        <w:pStyle w:val="af5"/>
        <w:numPr>
          <w:ilvl w:val="0"/>
          <w:numId w:val="26"/>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6A309DE6" w14:textId="77777777" w:rsidR="00597716" w:rsidRPr="00597716" w:rsidRDefault="00597716" w:rsidP="00597716">
      <w:pPr>
        <w:pStyle w:val="af5"/>
        <w:numPr>
          <w:ilvl w:val="0"/>
          <w:numId w:val="26"/>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lastRenderedPageBreak/>
        <w:t>Відділу земельних відносин, екології та охорони природного середовища виконкому міської ради (</w:t>
      </w:r>
      <w:proofErr w:type="spellStart"/>
      <w:r w:rsidRPr="00597716">
        <w:rPr>
          <w:rFonts w:ascii="Times New Roman" w:hAnsi="Times New Roman" w:cs="Times New Roman"/>
          <w:sz w:val="24"/>
          <w:szCs w:val="24"/>
          <w:lang w:val="uk-UA"/>
        </w:rPr>
        <w:t>Виниченко</w:t>
      </w:r>
      <w:proofErr w:type="spellEnd"/>
      <w:r w:rsidRPr="00597716">
        <w:rPr>
          <w:rFonts w:ascii="Times New Roman" w:hAnsi="Times New Roman" w:cs="Times New Roman"/>
          <w:sz w:val="24"/>
          <w:szCs w:val="24"/>
          <w:lang w:val="uk-UA"/>
        </w:rPr>
        <w:t xml:space="preserve"> ) забезпечити подання на затвердження сесією міської ради, розроблену та </w:t>
      </w:r>
      <w:proofErr w:type="spellStart"/>
      <w:r w:rsidRPr="00597716">
        <w:rPr>
          <w:rFonts w:ascii="Times New Roman" w:hAnsi="Times New Roman" w:cs="Times New Roman"/>
          <w:sz w:val="24"/>
          <w:szCs w:val="24"/>
          <w:lang w:val="uk-UA"/>
        </w:rPr>
        <w:t>погодженну</w:t>
      </w:r>
      <w:proofErr w:type="spellEnd"/>
      <w:r w:rsidRPr="00597716">
        <w:rPr>
          <w:rFonts w:ascii="Times New Roman" w:hAnsi="Times New Roman" w:cs="Times New Roman"/>
          <w:sz w:val="24"/>
          <w:szCs w:val="24"/>
          <w:lang w:val="uk-UA"/>
        </w:rPr>
        <w:t xml:space="preserve"> в установленому Законом порядку, технічну документацію із землеустрою щодо поділу земельної ділянки комунальної власності, зазначеної в п.3 даного Рішення.</w:t>
      </w:r>
    </w:p>
    <w:p w14:paraId="66267D62" w14:textId="77777777" w:rsidR="00597716" w:rsidRPr="00597716" w:rsidRDefault="00597716" w:rsidP="00597716">
      <w:pPr>
        <w:numPr>
          <w:ilvl w:val="0"/>
          <w:numId w:val="26"/>
        </w:numPr>
        <w:spacing w:after="0" w:line="240" w:lineRule="auto"/>
        <w:jc w:val="both"/>
        <w:rPr>
          <w:rFonts w:ascii="Times New Roman" w:hAnsi="Times New Roman" w:cs="Times New Roman"/>
          <w:color w:val="000000"/>
          <w:spacing w:val="-5"/>
        </w:rPr>
      </w:pPr>
      <w:r w:rsidRPr="00597716">
        <w:rPr>
          <w:rFonts w:ascii="Times New Roman" w:hAnsi="Times New Roman" w:cs="Times New Roman"/>
        </w:rPr>
        <w:t xml:space="preserve">Контроль за виконанням даного рішення покласти на </w:t>
      </w:r>
      <w:r w:rsidRPr="00597716">
        <w:rPr>
          <w:rFonts w:ascii="Times New Roman" w:hAnsi="Times New Roman" w:cs="Times New Roman"/>
          <w:color w:val="FF0000"/>
        </w:rPr>
        <w:t>постійну комісію  з питань житлово-комунального господарства, землекористування та екології (Бабенко).</w:t>
      </w:r>
    </w:p>
    <w:p w14:paraId="6DA509F7" w14:textId="77777777" w:rsidR="00597716" w:rsidRPr="00597716" w:rsidRDefault="00597716" w:rsidP="00597716">
      <w:pPr>
        <w:pStyle w:val="af5"/>
        <w:ind w:left="1080"/>
        <w:jc w:val="both"/>
        <w:rPr>
          <w:rFonts w:ascii="Times New Roman" w:hAnsi="Times New Roman" w:cs="Times New Roman"/>
          <w:sz w:val="24"/>
          <w:szCs w:val="24"/>
        </w:rPr>
      </w:pPr>
    </w:p>
    <w:p w14:paraId="6F7C421D" w14:textId="77777777" w:rsidR="00597716" w:rsidRPr="00597716" w:rsidRDefault="00597716" w:rsidP="00597716">
      <w:pPr>
        <w:jc w:val="both"/>
        <w:rPr>
          <w:rFonts w:ascii="Times New Roman" w:hAnsi="Times New Roman" w:cs="Times New Roman"/>
          <w:lang w:val="ru-RU"/>
        </w:rPr>
      </w:pPr>
    </w:p>
    <w:p w14:paraId="0D013645" w14:textId="77777777" w:rsidR="00597716" w:rsidRPr="00597716" w:rsidRDefault="00597716" w:rsidP="00597716">
      <w:pPr>
        <w:jc w:val="both"/>
        <w:rPr>
          <w:rFonts w:ascii="Times New Roman" w:hAnsi="Times New Roman" w:cs="Times New Roman"/>
        </w:rPr>
      </w:pPr>
    </w:p>
    <w:p w14:paraId="028B9F8E"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rPr>
        <w:t>Міський голова                                                                        А.О. Черняєв</w:t>
      </w:r>
    </w:p>
    <w:p w14:paraId="4174BDB0" w14:textId="77777777" w:rsidR="00597716" w:rsidRPr="00597716" w:rsidRDefault="00597716" w:rsidP="00597716">
      <w:pPr>
        <w:jc w:val="both"/>
        <w:rPr>
          <w:rFonts w:ascii="Times New Roman" w:hAnsi="Times New Roman" w:cs="Times New Roman"/>
        </w:rPr>
      </w:pPr>
    </w:p>
    <w:p w14:paraId="369DDE22" w14:textId="77777777" w:rsidR="00597716" w:rsidRPr="00597716" w:rsidRDefault="00597716" w:rsidP="00597716">
      <w:pPr>
        <w:ind w:left="1080"/>
        <w:jc w:val="both"/>
        <w:rPr>
          <w:rFonts w:ascii="Times New Roman" w:hAnsi="Times New Roman" w:cs="Times New Roman"/>
        </w:rPr>
      </w:pPr>
    </w:p>
    <w:p w14:paraId="5388CE01" w14:textId="46431620" w:rsidR="00597716" w:rsidRPr="00597716" w:rsidRDefault="00597716" w:rsidP="00060E1C">
      <w:pPr>
        <w:rPr>
          <w:rFonts w:ascii="Times New Roman" w:hAnsi="Times New Roman" w:cs="Times New Roman"/>
        </w:rPr>
      </w:pPr>
    </w:p>
    <w:p w14:paraId="16B4A664" w14:textId="2B5FF8DC" w:rsidR="00597716" w:rsidRPr="00597716" w:rsidRDefault="00597716" w:rsidP="00060E1C">
      <w:pPr>
        <w:rPr>
          <w:rFonts w:ascii="Times New Roman" w:hAnsi="Times New Roman" w:cs="Times New Roman"/>
        </w:rPr>
      </w:pPr>
    </w:p>
    <w:p w14:paraId="1BDAE20C" w14:textId="371E9CD5" w:rsidR="00597716" w:rsidRPr="00597716" w:rsidRDefault="00597716" w:rsidP="00060E1C">
      <w:pPr>
        <w:rPr>
          <w:rFonts w:ascii="Times New Roman" w:hAnsi="Times New Roman" w:cs="Times New Roman"/>
        </w:rPr>
      </w:pPr>
    </w:p>
    <w:p w14:paraId="2C73733E" w14:textId="6418DF86" w:rsidR="00597716" w:rsidRPr="00597716" w:rsidRDefault="00597716" w:rsidP="00060E1C">
      <w:pPr>
        <w:rPr>
          <w:rFonts w:ascii="Times New Roman" w:hAnsi="Times New Roman" w:cs="Times New Roman"/>
        </w:rPr>
      </w:pPr>
    </w:p>
    <w:p w14:paraId="2943F4E4" w14:textId="2F16A72C" w:rsidR="00597716" w:rsidRPr="00597716" w:rsidRDefault="00597716" w:rsidP="00060E1C">
      <w:pPr>
        <w:rPr>
          <w:rFonts w:ascii="Times New Roman" w:hAnsi="Times New Roman" w:cs="Times New Roman"/>
        </w:rPr>
      </w:pPr>
    </w:p>
    <w:p w14:paraId="1317FC62" w14:textId="1A39F453" w:rsidR="00597716" w:rsidRPr="00597716" w:rsidRDefault="00597716" w:rsidP="00060E1C">
      <w:pPr>
        <w:rPr>
          <w:rFonts w:ascii="Times New Roman" w:hAnsi="Times New Roman" w:cs="Times New Roman"/>
        </w:rPr>
      </w:pPr>
    </w:p>
    <w:p w14:paraId="3C5EDAE3" w14:textId="1DFFFBED" w:rsidR="00597716" w:rsidRPr="00597716" w:rsidRDefault="00597716" w:rsidP="00060E1C">
      <w:pPr>
        <w:rPr>
          <w:rFonts w:ascii="Times New Roman" w:hAnsi="Times New Roman" w:cs="Times New Roman"/>
        </w:rPr>
      </w:pPr>
    </w:p>
    <w:p w14:paraId="00707530" w14:textId="754C6DDA" w:rsidR="00597716" w:rsidRPr="00597716" w:rsidRDefault="00597716" w:rsidP="00060E1C">
      <w:pPr>
        <w:rPr>
          <w:rFonts w:ascii="Times New Roman" w:hAnsi="Times New Roman" w:cs="Times New Roman"/>
        </w:rPr>
      </w:pPr>
    </w:p>
    <w:p w14:paraId="101F45FA" w14:textId="1ACC378D" w:rsidR="00597716" w:rsidRPr="00597716" w:rsidRDefault="00597716" w:rsidP="00060E1C">
      <w:pPr>
        <w:rPr>
          <w:rFonts w:ascii="Times New Roman" w:hAnsi="Times New Roman" w:cs="Times New Roman"/>
        </w:rPr>
      </w:pPr>
    </w:p>
    <w:p w14:paraId="277BEAC0" w14:textId="57E98903" w:rsidR="00597716" w:rsidRPr="00597716" w:rsidRDefault="00597716" w:rsidP="00060E1C">
      <w:pPr>
        <w:rPr>
          <w:rFonts w:ascii="Times New Roman" w:hAnsi="Times New Roman" w:cs="Times New Roman"/>
        </w:rPr>
      </w:pPr>
    </w:p>
    <w:p w14:paraId="353A19F2" w14:textId="11023B4C" w:rsidR="00597716" w:rsidRPr="00597716" w:rsidRDefault="00597716" w:rsidP="00060E1C">
      <w:pPr>
        <w:rPr>
          <w:rFonts w:ascii="Times New Roman" w:hAnsi="Times New Roman" w:cs="Times New Roman"/>
        </w:rPr>
      </w:pPr>
    </w:p>
    <w:p w14:paraId="1DA9990B" w14:textId="0E610AF3" w:rsidR="00597716" w:rsidRPr="00597716" w:rsidRDefault="00597716" w:rsidP="00060E1C">
      <w:pPr>
        <w:rPr>
          <w:rFonts w:ascii="Times New Roman" w:hAnsi="Times New Roman" w:cs="Times New Roman"/>
        </w:rPr>
      </w:pPr>
    </w:p>
    <w:p w14:paraId="3BEDB87C" w14:textId="29CB4D55" w:rsidR="00597716" w:rsidRPr="00597716" w:rsidRDefault="00597716" w:rsidP="00060E1C">
      <w:pPr>
        <w:rPr>
          <w:rFonts w:ascii="Times New Roman" w:hAnsi="Times New Roman" w:cs="Times New Roman"/>
        </w:rPr>
      </w:pPr>
    </w:p>
    <w:p w14:paraId="77627903" w14:textId="17C95EB4" w:rsidR="00597716" w:rsidRPr="00597716" w:rsidRDefault="00597716" w:rsidP="00060E1C">
      <w:pPr>
        <w:rPr>
          <w:rFonts w:ascii="Times New Roman" w:hAnsi="Times New Roman" w:cs="Times New Roman"/>
        </w:rPr>
      </w:pPr>
    </w:p>
    <w:p w14:paraId="2342E78C" w14:textId="58B9BCA0" w:rsidR="00597716" w:rsidRPr="00597716" w:rsidRDefault="00597716" w:rsidP="00060E1C">
      <w:pPr>
        <w:rPr>
          <w:rFonts w:ascii="Times New Roman" w:hAnsi="Times New Roman" w:cs="Times New Roman"/>
        </w:rPr>
      </w:pPr>
    </w:p>
    <w:p w14:paraId="68862D00" w14:textId="7E7941E5" w:rsidR="00597716" w:rsidRPr="00597716" w:rsidRDefault="00597716" w:rsidP="00060E1C">
      <w:pPr>
        <w:rPr>
          <w:rFonts w:ascii="Times New Roman" w:hAnsi="Times New Roman" w:cs="Times New Roman"/>
        </w:rPr>
      </w:pPr>
    </w:p>
    <w:p w14:paraId="0CE1F9C9" w14:textId="543856C8" w:rsidR="00597716" w:rsidRPr="00597716" w:rsidRDefault="00597716" w:rsidP="00060E1C">
      <w:pPr>
        <w:rPr>
          <w:rFonts w:ascii="Times New Roman" w:hAnsi="Times New Roman" w:cs="Times New Roman"/>
        </w:rPr>
      </w:pPr>
    </w:p>
    <w:p w14:paraId="10660A6E" w14:textId="35AAD449" w:rsidR="00597716" w:rsidRPr="00597716" w:rsidRDefault="00597716" w:rsidP="00060E1C">
      <w:pPr>
        <w:rPr>
          <w:rFonts w:ascii="Times New Roman" w:hAnsi="Times New Roman" w:cs="Times New Roman"/>
        </w:rPr>
      </w:pPr>
    </w:p>
    <w:p w14:paraId="759EC271" w14:textId="669665A8" w:rsidR="00597716" w:rsidRPr="00597716" w:rsidRDefault="00597716" w:rsidP="00060E1C">
      <w:pPr>
        <w:rPr>
          <w:rFonts w:ascii="Times New Roman" w:hAnsi="Times New Roman" w:cs="Times New Roman"/>
        </w:rPr>
      </w:pPr>
    </w:p>
    <w:p w14:paraId="32C6BA92" w14:textId="0CF03308" w:rsidR="00597716" w:rsidRPr="00597716" w:rsidRDefault="00597716" w:rsidP="00060E1C">
      <w:pPr>
        <w:rPr>
          <w:rFonts w:ascii="Times New Roman" w:hAnsi="Times New Roman" w:cs="Times New Roman"/>
        </w:rPr>
      </w:pPr>
    </w:p>
    <w:p w14:paraId="75E27206" w14:textId="45BDA679" w:rsidR="00597716" w:rsidRDefault="00597716" w:rsidP="00060E1C">
      <w:pPr>
        <w:rPr>
          <w:rFonts w:ascii="Times New Roman" w:hAnsi="Times New Roman" w:cs="Times New Roman"/>
        </w:rPr>
      </w:pPr>
    </w:p>
    <w:p w14:paraId="17A84941" w14:textId="2E0F11BD" w:rsidR="00086601" w:rsidRDefault="00086601" w:rsidP="00060E1C">
      <w:pPr>
        <w:rPr>
          <w:rFonts w:ascii="Times New Roman" w:hAnsi="Times New Roman" w:cs="Times New Roman"/>
        </w:rPr>
      </w:pPr>
    </w:p>
    <w:p w14:paraId="1328524F" w14:textId="77777777" w:rsidR="00086601" w:rsidRPr="00597716" w:rsidRDefault="00086601" w:rsidP="00060E1C">
      <w:pPr>
        <w:rPr>
          <w:rFonts w:ascii="Times New Roman" w:hAnsi="Times New Roman" w:cs="Times New Roman"/>
        </w:rPr>
      </w:pPr>
    </w:p>
    <w:p w14:paraId="4A896E0A" w14:textId="154F5B17" w:rsidR="00597716" w:rsidRPr="00597716" w:rsidRDefault="00597716" w:rsidP="00060E1C">
      <w:pPr>
        <w:rPr>
          <w:rFonts w:ascii="Times New Roman" w:hAnsi="Times New Roman" w:cs="Times New Roman"/>
        </w:rPr>
      </w:pPr>
    </w:p>
    <w:p w14:paraId="2FEAF14F" w14:textId="77777777" w:rsidR="00597716" w:rsidRPr="00597716" w:rsidRDefault="00597716" w:rsidP="00597716">
      <w:pPr>
        <w:ind w:left="6804"/>
        <w:rPr>
          <w:rFonts w:ascii="Times New Roman" w:hAnsi="Times New Roman" w:cs="Times New Roman"/>
        </w:rPr>
      </w:pPr>
    </w:p>
    <w:p w14:paraId="63383CA3" w14:textId="77777777" w:rsidR="00597716" w:rsidRPr="00597716" w:rsidRDefault="00597716" w:rsidP="00597716">
      <w:pPr>
        <w:spacing w:after="0" w:line="240" w:lineRule="auto"/>
        <w:rPr>
          <w:rFonts w:ascii="Times New Roman" w:hAnsi="Times New Roman" w:cs="Times New Roman"/>
          <w:sz w:val="26"/>
          <w:szCs w:val="26"/>
        </w:rPr>
      </w:pPr>
      <w:r w:rsidRPr="00597716">
        <w:rPr>
          <w:rFonts w:ascii="Times New Roman" w:hAnsi="Times New Roman" w:cs="Times New Roman"/>
          <w:sz w:val="26"/>
          <w:szCs w:val="26"/>
        </w:rPr>
        <w:lastRenderedPageBreak/>
        <w:t>Про надання дозволу на розробку</w:t>
      </w:r>
    </w:p>
    <w:p w14:paraId="7F7B2A5A" w14:textId="77777777" w:rsidR="00597716" w:rsidRPr="00597716" w:rsidRDefault="00597716" w:rsidP="00597716">
      <w:pPr>
        <w:spacing w:after="0" w:line="240" w:lineRule="auto"/>
        <w:rPr>
          <w:rFonts w:ascii="Times New Roman" w:hAnsi="Times New Roman" w:cs="Times New Roman"/>
          <w:sz w:val="26"/>
          <w:szCs w:val="26"/>
        </w:rPr>
      </w:pPr>
      <w:r w:rsidRPr="00597716">
        <w:rPr>
          <w:rFonts w:ascii="Times New Roman" w:hAnsi="Times New Roman" w:cs="Times New Roman"/>
          <w:sz w:val="26"/>
          <w:szCs w:val="26"/>
        </w:rPr>
        <w:t>проекту землеустрою щодо відведення</w:t>
      </w:r>
    </w:p>
    <w:p w14:paraId="3314C98A" w14:textId="77777777" w:rsidR="00597716" w:rsidRPr="00597716" w:rsidRDefault="00597716" w:rsidP="00597716">
      <w:pPr>
        <w:spacing w:after="0" w:line="240" w:lineRule="auto"/>
        <w:rPr>
          <w:rFonts w:ascii="Times New Roman" w:hAnsi="Times New Roman" w:cs="Times New Roman"/>
          <w:sz w:val="26"/>
          <w:szCs w:val="26"/>
        </w:rPr>
      </w:pPr>
      <w:r w:rsidRPr="00597716">
        <w:rPr>
          <w:rFonts w:ascii="Times New Roman" w:hAnsi="Times New Roman" w:cs="Times New Roman"/>
          <w:sz w:val="26"/>
          <w:szCs w:val="26"/>
        </w:rPr>
        <w:t>земельної ділянки</w:t>
      </w:r>
    </w:p>
    <w:p w14:paraId="3F847CF0" w14:textId="77777777" w:rsidR="00597716" w:rsidRPr="00597716" w:rsidRDefault="00597716" w:rsidP="00597716">
      <w:pPr>
        <w:spacing w:after="0" w:line="240" w:lineRule="auto"/>
        <w:rPr>
          <w:rFonts w:ascii="Times New Roman" w:hAnsi="Times New Roman" w:cs="Times New Roman"/>
          <w:sz w:val="26"/>
          <w:szCs w:val="26"/>
        </w:rPr>
      </w:pPr>
      <w:r w:rsidRPr="00597716">
        <w:rPr>
          <w:rFonts w:ascii="Times New Roman" w:hAnsi="Times New Roman" w:cs="Times New Roman"/>
          <w:sz w:val="26"/>
          <w:szCs w:val="26"/>
        </w:rPr>
        <w:t>у власність громадянину</w:t>
      </w:r>
    </w:p>
    <w:p w14:paraId="58B9D9CE" w14:textId="77777777" w:rsidR="00597716" w:rsidRPr="00597716" w:rsidRDefault="00597716" w:rsidP="00597716">
      <w:pPr>
        <w:spacing w:after="0" w:line="240" w:lineRule="auto"/>
        <w:rPr>
          <w:rFonts w:ascii="Times New Roman" w:hAnsi="Times New Roman" w:cs="Times New Roman"/>
          <w:sz w:val="26"/>
          <w:szCs w:val="26"/>
        </w:rPr>
      </w:pPr>
      <w:r w:rsidRPr="00597716">
        <w:rPr>
          <w:rFonts w:ascii="Times New Roman" w:hAnsi="Times New Roman" w:cs="Times New Roman"/>
          <w:sz w:val="26"/>
          <w:szCs w:val="26"/>
        </w:rPr>
        <w:t>Бабенко Д.С.</w:t>
      </w:r>
    </w:p>
    <w:p w14:paraId="6CE58CC6" w14:textId="77777777" w:rsidR="00597716" w:rsidRPr="00597716" w:rsidRDefault="00597716" w:rsidP="00597716">
      <w:pPr>
        <w:pStyle w:val="ShapkaDocumentu"/>
        <w:spacing w:after="0"/>
        <w:ind w:left="0"/>
        <w:jc w:val="left"/>
        <w:rPr>
          <w:rFonts w:ascii="Times New Roman" w:hAnsi="Times New Roman"/>
          <w:szCs w:val="26"/>
          <w:lang w:eastAsia="en-US"/>
        </w:rPr>
      </w:pPr>
    </w:p>
    <w:p w14:paraId="3D567912" w14:textId="77777777" w:rsidR="00597716" w:rsidRPr="00597716" w:rsidRDefault="00597716" w:rsidP="00597716">
      <w:pPr>
        <w:spacing w:line="240" w:lineRule="auto"/>
        <w:ind w:firstLine="720"/>
        <w:jc w:val="both"/>
        <w:rPr>
          <w:rFonts w:ascii="Times New Roman" w:hAnsi="Times New Roman" w:cs="Times New Roman"/>
          <w:sz w:val="26"/>
          <w:szCs w:val="26"/>
        </w:rPr>
      </w:pPr>
      <w:r w:rsidRPr="00597716">
        <w:rPr>
          <w:rFonts w:ascii="Times New Roman" w:hAnsi="Times New Roman" w:cs="Times New Roman"/>
          <w:sz w:val="26"/>
          <w:szCs w:val="26"/>
        </w:rPr>
        <w:t xml:space="preserve">Розглянувши заяву гр. Бабенко Д.С. від 26.02.2021 про надання дозволу на розробку проекту землеустрою щодо відведення земельної ділянки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396F8C2B" w14:textId="77777777" w:rsidR="00597716" w:rsidRPr="00597716" w:rsidRDefault="00597716" w:rsidP="00597716">
      <w:pPr>
        <w:spacing w:line="240" w:lineRule="auto"/>
        <w:jc w:val="both"/>
        <w:rPr>
          <w:rFonts w:ascii="Times New Roman" w:hAnsi="Times New Roman" w:cs="Times New Roman"/>
          <w:sz w:val="26"/>
          <w:szCs w:val="26"/>
        </w:rPr>
      </w:pPr>
      <w:r w:rsidRPr="00597716">
        <w:rPr>
          <w:rFonts w:ascii="Times New Roman" w:hAnsi="Times New Roman" w:cs="Times New Roman"/>
          <w:sz w:val="26"/>
          <w:szCs w:val="26"/>
        </w:rPr>
        <w:t>ВИРІШИЛА:</w:t>
      </w:r>
    </w:p>
    <w:p w14:paraId="0761254A" w14:textId="029CECAE" w:rsidR="00597716" w:rsidRPr="00597716" w:rsidRDefault="00597716" w:rsidP="00597716">
      <w:pPr>
        <w:spacing w:line="240" w:lineRule="auto"/>
        <w:ind w:left="120" w:firstLine="600"/>
        <w:jc w:val="both"/>
        <w:rPr>
          <w:rFonts w:ascii="Times New Roman" w:hAnsi="Times New Roman" w:cs="Times New Roman"/>
          <w:sz w:val="26"/>
          <w:szCs w:val="26"/>
        </w:rPr>
      </w:pPr>
      <w:r w:rsidRPr="00597716">
        <w:rPr>
          <w:rFonts w:ascii="Times New Roman" w:hAnsi="Times New Roman" w:cs="Times New Roman"/>
          <w:sz w:val="26"/>
          <w:szCs w:val="26"/>
        </w:rPr>
        <w:t>1. Надати дозвіл гр. Бабенко Дмитру Сергійовичу (</w:t>
      </w:r>
      <w:r w:rsidR="00086601">
        <w:rPr>
          <w:rFonts w:ascii="Times New Roman" w:hAnsi="Times New Roman" w:cs="Times New Roman"/>
          <w:sz w:val="26"/>
          <w:szCs w:val="26"/>
        </w:rPr>
        <w:t>______________________</w:t>
      </w:r>
      <w:r w:rsidRPr="00597716">
        <w:rPr>
          <w:rFonts w:ascii="Times New Roman" w:hAnsi="Times New Roman" w:cs="Times New Roman"/>
          <w:sz w:val="26"/>
          <w:szCs w:val="26"/>
        </w:rPr>
        <w:t xml:space="preserve">), який зареєстрований по вул. Поштова, буд. 18, </w:t>
      </w:r>
      <w:proofErr w:type="spellStart"/>
      <w:r w:rsidRPr="00597716">
        <w:rPr>
          <w:rFonts w:ascii="Times New Roman" w:hAnsi="Times New Roman" w:cs="Times New Roman"/>
          <w:sz w:val="26"/>
          <w:szCs w:val="26"/>
        </w:rPr>
        <w:t>с.Свято</w:t>
      </w:r>
      <w:proofErr w:type="spellEnd"/>
      <w:r w:rsidRPr="00597716">
        <w:rPr>
          <w:rFonts w:ascii="Times New Roman" w:hAnsi="Times New Roman" w:cs="Times New Roman"/>
          <w:sz w:val="26"/>
          <w:szCs w:val="26"/>
        </w:rPr>
        <w:t xml:space="preserve">-Покровське, на розробку проекту землеустрою щодо відведення земельної ділянки у власність площею до </w:t>
      </w:r>
      <w:smartTag w:uri="urn:schemas-microsoft-com:office:smarttags" w:element="metricconverter">
        <w:smartTagPr>
          <w:attr w:name="ProductID" w:val="0,2500 га"/>
        </w:smartTagPr>
        <w:r w:rsidRPr="00597716">
          <w:rPr>
            <w:rFonts w:ascii="Times New Roman" w:hAnsi="Times New Roman" w:cs="Times New Roman"/>
            <w:sz w:val="26"/>
            <w:szCs w:val="26"/>
          </w:rPr>
          <w:t>0,2500 га</w:t>
        </w:r>
      </w:smartTag>
      <w:r w:rsidRPr="00597716">
        <w:rPr>
          <w:rFonts w:ascii="Times New Roman" w:hAnsi="Times New Roman" w:cs="Times New Roman"/>
          <w:sz w:val="26"/>
          <w:szCs w:val="26"/>
        </w:rPr>
        <w:t xml:space="preserve"> , розташованої у с. Свято-Покровське по вул. Нижня, для будівництва і обслуговування жилого будинку, господарських будівель і споруд, зі складу земель житлової та громадської забудови </w:t>
      </w:r>
      <w:proofErr w:type="spellStart"/>
      <w:r w:rsidRPr="00597716">
        <w:rPr>
          <w:rFonts w:ascii="Times New Roman" w:hAnsi="Times New Roman" w:cs="Times New Roman"/>
          <w:sz w:val="26"/>
          <w:szCs w:val="26"/>
        </w:rPr>
        <w:t>с.Свято</w:t>
      </w:r>
      <w:proofErr w:type="spellEnd"/>
      <w:r w:rsidRPr="00597716">
        <w:rPr>
          <w:rFonts w:ascii="Times New Roman" w:hAnsi="Times New Roman" w:cs="Times New Roman"/>
          <w:sz w:val="26"/>
          <w:szCs w:val="26"/>
        </w:rPr>
        <w:t>-Покровське, комунальної власності Сіверської міської ради.</w:t>
      </w:r>
    </w:p>
    <w:p w14:paraId="34E04F4A" w14:textId="77777777" w:rsidR="00597716" w:rsidRPr="00597716" w:rsidRDefault="00597716" w:rsidP="00597716">
      <w:pPr>
        <w:spacing w:line="240" w:lineRule="auto"/>
        <w:ind w:left="120" w:firstLine="600"/>
        <w:jc w:val="both"/>
        <w:rPr>
          <w:rFonts w:ascii="Times New Roman" w:hAnsi="Times New Roman" w:cs="Times New Roman"/>
          <w:sz w:val="26"/>
          <w:szCs w:val="26"/>
        </w:rPr>
      </w:pPr>
      <w:r w:rsidRPr="00597716">
        <w:rPr>
          <w:rFonts w:ascii="Times New Roman" w:hAnsi="Times New Roman" w:cs="Times New Roman"/>
          <w:sz w:val="26"/>
          <w:szCs w:val="26"/>
        </w:rPr>
        <w:t>2. Рекомендувати гр. Бабенко Д.С.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1C4EA7B2" w14:textId="77777777" w:rsidR="00597716" w:rsidRPr="00597716" w:rsidRDefault="00597716" w:rsidP="00597716">
      <w:pPr>
        <w:ind w:firstLine="709"/>
        <w:jc w:val="both"/>
        <w:rPr>
          <w:rFonts w:ascii="Times New Roman" w:hAnsi="Times New Roman" w:cs="Times New Roman"/>
          <w:sz w:val="26"/>
          <w:szCs w:val="26"/>
        </w:rPr>
      </w:pPr>
      <w:r w:rsidRPr="00597716">
        <w:rPr>
          <w:rFonts w:ascii="Times New Roman" w:hAnsi="Times New Roman" w:cs="Times New Roman"/>
          <w:sz w:val="26"/>
          <w:szCs w:val="26"/>
        </w:rPr>
        <w:t>3. Контроль за виконанням покласти на постійну комісію з питань житлово-комунального господарства, землекористування та екології (Бабенко).</w:t>
      </w:r>
    </w:p>
    <w:p w14:paraId="10841B07" w14:textId="77777777" w:rsidR="00597716" w:rsidRPr="00597716" w:rsidRDefault="00597716" w:rsidP="00597716">
      <w:pPr>
        <w:jc w:val="both"/>
        <w:rPr>
          <w:rFonts w:ascii="Times New Roman" w:hAnsi="Times New Roman" w:cs="Times New Roman"/>
        </w:rPr>
      </w:pPr>
    </w:p>
    <w:p w14:paraId="370D9A55" w14:textId="77777777" w:rsidR="00597716" w:rsidRPr="00597716" w:rsidRDefault="00597716" w:rsidP="00597716">
      <w:pPr>
        <w:jc w:val="both"/>
        <w:rPr>
          <w:rFonts w:ascii="Times New Roman" w:hAnsi="Times New Roman" w:cs="Times New Roman"/>
        </w:rPr>
      </w:pPr>
    </w:p>
    <w:p w14:paraId="1FE690F6" w14:textId="77777777" w:rsidR="00597716" w:rsidRPr="00597716" w:rsidRDefault="00597716" w:rsidP="00597716">
      <w:pPr>
        <w:jc w:val="both"/>
        <w:rPr>
          <w:rFonts w:ascii="Times New Roman" w:hAnsi="Times New Roman" w:cs="Times New Roman"/>
          <w:sz w:val="26"/>
          <w:szCs w:val="26"/>
        </w:rPr>
      </w:pPr>
      <w:r w:rsidRPr="00597716">
        <w:rPr>
          <w:rFonts w:ascii="Times New Roman" w:hAnsi="Times New Roman" w:cs="Times New Roman"/>
          <w:sz w:val="26"/>
          <w:szCs w:val="26"/>
        </w:rPr>
        <w:t>Міський голова                                                                                             А.О. Черняєв</w:t>
      </w:r>
    </w:p>
    <w:p w14:paraId="20663296" w14:textId="00F2ADEF" w:rsidR="00597716" w:rsidRPr="00597716" w:rsidRDefault="00597716" w:rsidP="00060E1C">
      <w:pPr>
        <w:rPr>
          <w:rFonts w:ascii="Times New Roman" w:hAnsi="Times New Roman" w:cs="Times New Roman"/>
        </w:rPr>
      </w:pPr>
    </w:p>
    <w:p w14:paraId="79076085" w14:textId="2B0EBF16" w:rsidR="00597716" w:rsidRPr="00597716" w:rsidRDefault="00597716" w:rsidP="00060E1C">
      <w:pPr>
        <w:rPr>
          <w:rFonts w:ascii="Times New Roman" w:hAnsi="Times New Roman" w:cs="Times New Roman"/>
        </w:rPr>
      </w:pPr>
    </w:p>
    <w:p w14:paraId="6FC57C3E" w14:textId="063C3AC8" w:rsidR="00597716" w:rsidRPr="00597716" w:rsidRDefault="00597716" w:rsidP="00060E1C">
      <w:pPr>
        <w:rPr>
          <w:rFonts w:ascii="Times New Roman" w:hAnsi="Times New Roman" w:cs="Times New Roman"/>
        </w:rPr>
      </w:pPr>
    </w:p>
    <w:p w14:paraId="4FA7BFA1" w14:textId="716F6D6F" w:rsidR="00597716" w:rsidRPr="00597716" w:rsidRDefault="00597716" w:rsidP="00060E1C">
      <w:pPr>
        <w:rPr>
          <w:rFonts w:ascii="Times New Roman" w:hAnsi="Times New Roman" w:cs="Times New Roman"/>
        </w:rPr>
      </w:pPr>
    </w:p>
    <w:p w14:paraId="5AC63562" w14:textId="00FAC666" w:rsidR="00597716" w:rsidRPr="00597716" w:rsidRDefault="00597716" w:rsidP="00060E1C">
      <w:pPr>
        <w:rPr>
          <w:rFonts w:ascii="Times New Roman" w:hAnsi="Times New Roman" w:cs="Times New Roman"/>
        </w:rPr>
      </w:pPr>
    </w:p>
    <w:p w14:paraId="2F99E9B5" w14:textId="3EA79681" w:rsidR="00597716" w:rsidRPr="00597716" w:rsidRDefault="00597716" w:rsidP="00060E1C">
      <w:pPr>
        <w:rPr>
          <w:rFonts w:ascii="Times New Roman" w:hAnsi="Times New Roman" w:cs="Times New Roman"/>
        </w:rPr>
      </w:pPr>
    </w:p>
    <w:p w14:paraId="3E45985C" w14:textId="0EF2DA24" w:rsidR="00597716" w:rsidRPr="00597716" w:rsidRDefault="00597716" w:rsidP="00060E1C">
      <w:pPr>
        <w:rPr>
          <w:rFonts w:ascii="Times New Roman" w:hAnsi="Times New Roman" w:cs="Times New Roman"/>
        </w:rPr>
      </w:pPr>
    </w:p>
    <w:p w14:paraId="15A74CF4" w14:textId="4E3FF71E" w:rsidR="00597716" w:rsidRPr="00597716" w:rsidRDefault="00597716" w:rsidP="00060E1C">
      <w:pPr>
        <w:rPr>
          <w:rFonts w:ascii="Times New Roman" w:hAnsi="Times New Roman" w:cs="Times New Roman"/>
        </w:rPr>
      </w:pPr>
    </w:p>
    <w:p w14:paraId="06F828DF" w14:textId="7944A6DC" w:rsidR="00597716" w:rsidRPr="00597716" w:rsidRDefault="00597716" w:rsidP="00060E1C">
      <w:pPr>
        <w:rPr>
          <w:rFonts w:ascii="Times New Roman" w:hAnsi="Times New Roman" w:cs="Times New Roman"/>
        </w:rPr>
      </w:pPr>
    </w:p>
    <w:p w14:paraId="59C23A6F" w14:textId="0B489F8D" w:rsidR="00597716" w:rsidRPr="00597716" w:rsidRDefault="00597716" w:rsidP="00060E1C">
      <w:pPr>
        <w:rPr>
          <w:rFonts w:ascii="Times New Roman" w:hAnsi="Times New Roman" w:cs="Times New Roman"/>
        </w:rPr>
      </w:pPr>
    </w:p>
    <w:p w14:paraId="367C24E0" w14:textId="77777777" w:rsidR="00597716" w:rsidRPr="00597716" w:rsidRDefault="00597716" w:rsidP="00597716">
      <w:pPr>
        <w:ind w:left="6804"/>
        <w:rPr>
          <w:rFonts w:ascii="Times New Roman" w:hAnsi="Times New Roman" w:cs="Times New Roman"/>
        </w:rPr>
      </w:pPr>
    </w:p>
    <w:p w14:paraId="539F80F0" w14:textId="77777777" w:rsidR="00597716" w:rsidRPr="00597716" w:rsidRDefault="00597716" w:rsidP="00597716">
      <w:pPr>
        <w:rPr>
          <w:rFonts w:ascii="Times New Roman" w:hAnsi="Times New Roman" w:cs="Times New Roman"/>
          <w:sz w:val="26"/>
          <w:szCs w:val="26"/>
        </w:rPr>
      </w:pPr>
      <w:r w:rsidRPr="00597716">
        <w:rPr>
          <w:rFonts w:ascii="Times New Roman" w:hAnsi="Times New Roman" w:cs="Times New Roman"/>
          <w:sz w:val="26"/>
          <w:szCs w:val="26"/>
        </w:rPr>
        <w:lastRenderedPageBreak/>
        <w:t xml:space="preserve">Про надання дозволу на розробку </w:t>
      </w:r>
    </w:p>
    <w:p w14:paraId="29224FAE" w14:textId="77777777" w:rsidR="00597716" w:rsidRPr="00597716" w:rsidRDefault="00597716" w:rsidP="00597716">
      <w:pPr>
        <w:rPr>
          <w:rFonts w:ascii="Times New Roman" w:hAnsi="Times New Roman" w:cs="Times New Roman"/>
          <w:sz w:val="26"/>
          <w:szCs w:val="26"/>
        </w:rPr>
      </w:pPr>
      <w:r w:rsidRPr="00597716">
        <w:rPr>
          <w:rFonts w:ascii="Times New Roman" w:hAnsi="Times New Roman" w:cs="Times New Roman"/>
          <w:sz w:val="26"/>
          <w:szCs w:val="26"/>
        </w:rPr>
        <w:t>проекту землеустрою щодо</w:t>
      </w:r>
    </w:p>
    <w:p w14:paraId="24578D8B" w14:textId="77777777" w:rsidR="00597716" w:rsidRPr="00597716" w:rsidRDefault="00597716" w:rsidP="00597716">
      <w:pPr>
        <w:rPr>
          <w:rFonts w:ascii="Times New Roman" w:hAnsi="Times New Roman" w:cs="Times New Roman"/>
          <w:sz w:val="26"/>
          <w:szCs w:val="26"/>
        </w:rPr>
      </w:pPr>
      <w:r w:rsidRPr="00597716">
        <w:rPr>
          <w:rFonts w:ascii="Times New Roman" w:hAnsi="Times New Roman" w:cs="Times New Roman"/>
          <w:sz w:val="26"/>
          <w:szCs w:val="26"/>
        </w:rPr>
        <w:t xml:space="preserve">відведення земельної ділянки </w:t>
      </w:r>
    </w:p>
    <w:p w14:paraId="4DDDE456" w14:textId="77777777" w:rsidR="00597716" w:rsidRPr="00597716" w:rsidRDefault="00597716" w:rsidP="00597716">
      <w:pPr>
        <w:rPr>
          <w:rFonts w:ascii="Times New Roman" w:hAnsi="Times New Roman" w:cs="Times New Roman"/>
          <w:sz w:val="26"/>
          <w:szCs w:val="26"/>
        </w:rPr>
      </w:pPr>
      <w:r w:rsidRPr="00597716">
        <w:rPr>
          <w:rFonts w:ascii="Times New Roman" w:hAnsi="Times New Roman" w:cs="Times New Roman"/>
          <w:sz w:val="26"/>
          <w:szCs w:val="26"/>
        </w:rPr>
        <w:t>в оренду громадянці</w:t>
      </w:r>
    </w:p>
    <w:p w14:paraId="548DA516" w14:textId="77777777" w:rsidR="00597716" w:rsidRPr="00597716" w:rsidRDefault="00597716" w:rsidP="00597716">
      <w:pPr>
        <w:rPr>
          <w:rFonts w:ascii="Times New Roman" w:hAnsi="Times New Roman" w:cs="Times New Roman"/>
          <w:sz w:val="26"/>
          <w:szCs w:val="26"/>
        </w:rPr>
      </w:pPr>
      <w:proofErr w:type="spellStart"/>
      <w:r w:rsidRPr="00597716">
        <w:rPr>
          <w:rFonts w:ascii="Times New Roman" w:hAnsi="Times New Roman" w:cs="Times New Roman"/>
          <w:sz w:val="26"/>
          <w:szCs w:val="26"/>
        </w:rPr>
        <w:t>Світайло</w:t>
      </w:r>
      <w:proofErr w:type="spellEnd"/>
      <w:r w:rsidRPr="00597716">
        <w:rPr>
          <w:rFonts w:ascii="Times New Roman" w:hAnsi="Times New Roman" w:cs="Times New Roman"/>
          <w:sz w:val="26"/>
          <w:szCs w:val="26"/>
        </w:rPr>
        <w:t xml:space="preserve"> І.В.</w:t>
      </w:r>
    </w:p>
    <w:p w14:paraId="590321C5" w14:textId="77777777" w:rsidR="00597716" w:rsidRPr="00597716" w:rsidRDefault="00597716" w:rsidP="00597716">
      <w:pPr>
        <w:jc w:val="both"/>
        <w:rPr>
          <w:rFonts w:ascii="Times New Roman" w:hAnsi="Times New Roman" w:cs="Times New Roman"/>
          <w:sz w:val="26"/>
          <w:szCs w:val="26"/>
        </w:rPr>
      </w:pPr>
    </w:p>
    <w:p w14:paraId="6833682B" w14:textId="77777777" w:rsidR="00597716" w:rsidRPr="00597716" w:rsidRDefault="00597716" w:rsidP="00597716">
      <w:pPr>
        <w:jc w:val="both"/>
        <w:rPr>
          <w:rFonts w:ascii="Times New Roman" w:hAnsi="Times New Roman" w:cs="Times New Roman"/>
          <w:sz w:val="26"/>
          <w:szCs w:val="26"/>
        </w:rPr>
      </w:pPr>
      <w:r w:rsidRPr="00597716">
        <w:rPr>
          <w:rFonts w:ascii="Times New Roman" w:hAnsi="Times New Roman" w:cs="Times New Roman"/>
          <w:sz w:val="26"/>
          <w:szCs w:val="26"/>
        </w:rPr>
        <w:t xml:space="preserve">           Розглянувши заяву гр. </w:t>
      </w:r>
      <w:proofErr w:type="spellStart"/>
      <w:r w:rsidRPr="00597716">
        <w:rPr>
          <w:rFonts w:ascii="Times New Roman" w:hAnsi="Times New Roman" w:cs="Times New Roman"/>
          <w:sz w:val="26"/>
          <w:szCs w:val="26"/>
        </w:rPr>
        <w:t>Світайло</w:t>
      </w:r>
      <w:proofErr w:type="spellEnd"/>
      <w:r w:rsidRPr="00597716">
        <w:rPr>
          <w:rFonts w:ascii="Times New Roman" w:hAnsi="Times New Roman" w:cs="Times New Roman"/>
          <w:sz w:val="26"/>
          <w:szCs w:val="26"/>
        </w:rPr>
        <w:t xml:space="preserve"> І.В. від 15.03.2021 про надання дозволу на розробку проекту землеустрою щодо відведення земельної ділянки в оренду для городництва, на підставі статей 12, 22, 36,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17301F27" w14:textId="77777777" w:rsidR="00597716" w:rsidRPr="00597716" w:rsidRDefault="00597716" w:rsidP="00597716">
      <w:pPr>
        <w:jc w:val="both"/>
        <w:rPr>
          <w:rFonts w:ascii="Times New Roman" w:hAnsi="Times New Roman" w:cs="Times New Roman"/>
          <w:sz w:val="26"/>
          <w:szCs w:val="26"/>
        </w:rPr>
      </w:pPr>
    </w:p>
    <w:p w14:paraId="2C27D35E" w14:textId="77777777" w:rsidR="00597716" w:rsidRPr="00597716" w:rsidRDefault="00597716" w:rsidP="00597716">
      <w:pPr>
        <w:jc w:val="both"/>
        <w:rPr>
          <w:rFonts w:ascii="Times New Roman" w:hAnsi="Times New Roman" w:cs="Times New Roman"/>
          <w:sz w:val="26"/>
          <w:szCs w:val="26"/>
        </w:rPr>
      </w:pPr>
      <w:r w:rsidRPr="00597716">
        <w:rPr>
          <w:rFonts w:ascii="Times New Roman" w:hAnsi="Times New Roman" w:cs="Times New Roman"/>
          <w:sz w:val="26"/>
          <w:szCs w:val="26"/>
        </w:rPr>
        <w:t>ВИРІШИЛА:</w:t>
      </w:r>
    </w:p>
    <w:p w14:paraId="0EE47978" w14:textId="77777777" w:rsidR="00597716" w:rsidRPr="00597716" w:rsidRDefault="00597716" w:rsidP="00597716">
      <w:pPr>
        <w:ind w:left="630"/>
        <w:jc w:val="both"/>
        <w:rPr>
          <w:rFonts w:ascii="Times New Roman" w:hAnsi="Times New Roman" w:cs="Times New Roman"/>
          <w:sz w:val="26"/>
          <w:szCs w:val="26"/>
        </w:rPr>
      </w:pPr>
    </w:p>
    <w:p w14:paraId="6E14AC89" w14:textId="744A01AD" w:rsidR="00597716" w:rsidRPr="00597716" w:rsidRDefault="00597716" w:rsidP="00597716">
      <w:pPr>
        <w:numPr>
          <w:ilvl w:val="0"/>
          <w:numId w:val="27"/>
        </w:numPr>
        <w:spacing w:after="0" w:line="240" w:lineRule="auto"/>
        <w:ind w:left="0" w:firstLine="709"/>
        <w:jc w:val="both"/>
        <w:rPr>
          <w:rFonts w:ascii="Times New Roman" w:hAnsi="Times New Roman" w:cs="Times New Roman"/>
          <w:sz w:val="26"/>
          <w:szCs w:val="26"/>
        </w:rPr>
      </w:pPr>
      <w:r w:rsidRPr="00597716">
        <w:rPr>
          <w:rFonts w:ascii="Times New Roman" w:hAnsi="Times New Roman" w:cs="Times New Roman"/>
          <w:sz w:val="26"/>
          <w:szCs w:val="26"/>
        </w:rPr>
        <w:t xml:space="preserve">Надати дозвіл гр. </w:t>
      </w:r>
      <w:proofErr w:type="spellStart"/>
      <w:r w:rsidRPr="00597716">
        <w:rPr>
          <w:rFonts w:ascii="Times New Roman" w:hAnsi="Times New Roman" w:cs="Times New Roman"/>
          <w:sz w:val="26"/>
          <w:szCs w:val="26"/>
        </w:rPr>
        <w:t>Світайло</w:t>
      </w:r>
      <w:proofErr w:type="spellEnd"/>
      <w:r w:rsidRPr="00597716">
        <w:rPr>
          <w:rFonts w:ascii="Times New Roman" w:hAnsi="Times New Roman" w:cs="Times New Roman"/>
          <w:sz w:val="26"/>
          <w:szCs w:val="26"/>
        </w:rPr>
        <w:t xml:space="preserve"> Ірині Володимирівні, (</w:t>
      </w:r>
      <w:r w:rsidR="00086601">
        <w:rPr>
          <w:rFonts w:ascii="Times New Roman" w:hAnsi="Times New Roman" w:cs="Times New Roman"/>
          <w:sz w:val="26"/>
          <w:szCs w:val="26"/>
        </w:rPr>
        <w:t>______________________</w:t>
      </w:r>
      <w:r w:rsidRPr="00597716">
        <w:rPr>
          <w:rFonts w:ascii="Times New Roman" w:hAnsi="Times New Roman" w:cs="Times New Roman"/>
          <w:sz w:val="26"/>
          <w:szCs w:val="26"/>
        </w:rPr>
        <w:t xml:space="preserve">), що зареєстрована за </w:t>
      </w:r>
      <w:proofErr w:type="spellStart"/>
      <w:r w:rsidRPr="00597716">
        <w:rPr>
          <w:rFonts w:ascii="Times New Roman" w:hAnsi="Times New Roman" w:cs="Times New Roman"/>
          <w:sz w:val="26"/>
          <w:szCs w:val="26"/>
        </w:rPr>
        <w:t>адресою</w:t>
      </w:r>
      <w:proofErr w:type="spellEnd"/>
      <w:r w:rsidRPr="00597716">
        <w:rPr>
          <w:rFonts w:ascii="Times New Roman" w:hAnsi="Times New Roman" w:cs="Times New Roman"/>
          <w:sz w:val="26"/>
          <w:szCs w:val="26"/>
        </w:rPr>
        <w:t>: вул. Ямська, буд. 68, м. Сіверськ, Бахмутський район, Донецька  область, на розробку проекту землеустрою щодо відведення земельної ділянки в оренду площею 1,2095 га, кадастровий номер 1420988400:04:000:0118</w:t>
      </w:r>
      <w:r w:rsidRPr="00597716">
        <w:rPr>
          <w:rFonts w:ascii="Times New Roman" w:hAnsi="Times New Roman" w:cs="Times New Roman"/>
        </w:rPr>
        <w:t xml:space="preserve"> </w:t>
      </w:r>
      <w:r w:rsidRPr="00597716">
        <w:rPr>
          <w:rFonts w:ascii="Times New Roman" w:hAnsi="Times New Roman" w:cs="Times New Roman"/>
          <w:sz w:val="26"/>
          <w:szCs w:val="26"/>
        </w:rPr>
        <w:t>для городництва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Свято-Покровське).</w:t>
      </w:r>
    </w:p>
    <w:p w14:paraId="2A2BE999" w14:textId="77777777" w:rsidR="00597716" w:rsidRPr="00597716" w:rsidRDefault="00597716" w:rsidP="00597716">
      <w:pPr>
        <w:numPr>
          <w:ilvl w:val="0"/>
          <w:numId w:val="27"/>
        </w:numPr>
        <w:spacing w:after="0" w:line="240" w:lineRule="auto"/>
        <w:ind w:left="0" w:firstLine="709"/>
        <w:jc w:val="both"/>
        <w:rPr>
          <w:rFonts w:ascii="Times New Roman" w:hAnsi="Times New Roman" w:cs="Times New Roman"/>
          <w:sz w:val="26"/>
          <w:szCs w:val="26"/>
        </w:rPr>
      </w:pPr>
      <w:r w:rsidRPr="00597716">
        <w:rPr>
          <w:rFonts w:ascii="Times New Roman" w:hAnsi="Times New Roman" w:cs="Times New Roman"/>
          <w:sz w:val="26"/>
          <w:szCs w:val="26"/>
        </w:rPr>
        <w:t xml:space="preserve">Рекомендувати гр. </w:t>
      </w:r>
      <w:proofErr w:type="spellStart"/>
      <w:r w:rsidRPr="00597716">
        <w:rPr>
          <w:rFonts w:ascii="Times New Roman" w:hAnsi="Times New Roman" w:cs="Times New Roman"/>
          <w:sz w:val="26"/>
          <w:szCs w:val="26"/>
        </w:rPr>
        <w:t>Світайло</w:t>
      </w:r>
      <w:proofErr w:type="spellEnd"/>
      <w:r w:rsidRPr="00597716">
        <w:rPr>
          <w:rFonts w:ascii="Times New Roman" w:hAnsi="Times New Roman" w:cs="Times New Roman"/>
          <w:sz w:val="26"/>
          <w:szCs w:val="26"/>
        </w:rPr>
        <w:t xml:space="preserve"> І.В.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71AD66B9" w14:textId="77777777" w:rsidR="00597716" w:rsidRPr="00597716" w:rsidRDefault="00597716" w:rsidP="00597716">
      <w:pPr>
        <w:ind w:firstLine="709"/>
        <w:jc w:val="both"/>
        <w:rPr>
          <w:rFonts w:ascii="Times New Roman" w:hAnsi="Times New Roman" w:cs="Times New Roman"/>
          <w:sz w:val="26"/>
          <w:szCs w:val="26"/>
        </w:rPr>
      </w:pPr>
      <w:r w:rsidRPr="00597716">
        <w:rPr>
          <w:rFonts w:ascii="Times New Roman" w:hAnsi="Times New Roman" w:cs="Times New Roman"/>
          <w:sz w:val="26"/>
          <w:szCs w:val="26"/>
        </w:rPr>
        <w:t>3. Контроль за виконанням покласти на постійну комісію з питань житлово-комунального господарства, землекористування та екології (Бабенко).</w:t>
      </w:r>
    </w:p>
    <w:p w14:paraId="244AC6BD" w14:textId="77777777" w:rsidR="00597716" w:rsidRPr="00597716" w:rsidRDefault="00597716" w:rsidP="00597716">
      <w:pPr>
        <w:jc w:val="both"/>
        <w:rPr>
          <w:rFonts w:ascii="Times New Roman" w:hAnsi="Times New Roman" w:cs="Times New Roman"/>
        </w:rPr>
      </w:pPr>
    </w:p>
    <w:p w14:paraId="63B6FA21" w14:textId="77777777" w:rsidR="00597716" w:rsidRPr="00597716" w:rsidRDefault="00597716" w:rsidP="00597716">
      <w:pPr>
        <w:jc w:val="both"/>
        <w:rPr>
          <w:rFonts w:ascii="Times New Roman" w:hAnsi="Times New Roman" w:cs="Times New Roman"/>
        </w:rPr>
      </w:pPr>
    </w:p>
    <w:p w14:paraId="7DA6AA0A" w14:textId="77777777" w:rsidR="00597716" w:rsidRPr="00597716" w:rsidRDefault="00597716" w:rsidP="00597716">
      <w:pPr>
        <w:jc w:val="both"/>
        <w:rPr>
          <w:rFonts w:ascii="Times New Roman" w:hAnsi="Times New Roman" w:cs="Times New Roman"/>
        </w:rPr>
      </w:pPr>
    </w:p>
    <w:p w14:paraId="7DD62A9B"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Міський голова                                                                                             А.О. Черняєв</w:t>
      </w:r>
    </w:p>
    <w:p w14:paraId="1C2D6895" w14:textId="77777777" w:rsidR="00597716" w:rsidRPr="00597716" w:rsidRDefault="00597716" w:rsidP="00597716">
      <w:pPr>
        <w:ind w:left="-1635" w:firstLine="491"/>
        <w:jc w:val="both"/>
        <w:rPr>
          <w:rFonts w:ascii="Times New Roman" w:hAnsi="Times New Roman" w:cs="Times New Roman"/>
          <w:sz w:val="26"/>
          <w:szCs w:val="26"/>
        </w:rPr>
      </w:pPr>
    </w:p>
    <w:p w14:paraId="7C1D94EC" w14:textId="7E47A50F" w:rsidR="00597716" w:rsidRPr="00597716" w:rsidRDefault="00597716" w:rsidP="00060E1C">
      <w:pPr>
        <w:rPr>
          <w:rFonts w:ascii="Times New Roman" w:hAnsi="Times New Roman" w:cs="Times New Roman"/>
        </w:rPr>
      </w:pPr>
    </w:p>
    <w:p w14:paraId="1D942C3C" w14:textId="5871AFF8" w:rsidR="00597716" w:rsidRPr="00597716" w:rsidRDefault="00597716" w:rsidP="00060E1C">
      <w:pPr>
        <w:rPr>
          <w:rFonts w:ascii="Times New Roman" w:hAnsi="Times New Roman" w:cs="Times New Roman"/>
        </w:rPr>
      </w:pPr>
    </w:p>
    <w:p w14:paraId="1C78A373" w14:textId="562F3299" w:rsidR="00597716" w:rsidRDefault="00597716" w:rsidP="00060E1C">
      <w:pPr>
        <w:rPr>
          <w:rFonts w:ascii="Times New Roman" w:hAnsi="Times New Roman" w:cs="Times New Roman"/>
        </w:rPr>
      </w:pPr>
    </w:p>
    <w:p w14:paraId="6BB4EF05" w14:textId="1742920C" w:rsidR="00086601" w:rsidRDefault="00086601" w:rsidP="00060E1C">
      <w:pPr>
        <w:rPr>
          <w:rFonts w:ascii="Times New Roman" w:hAnsi="Times New Roman" w:cs="Times New Roman"/>
        </w:rPr>
      </w:pPr>
    </w:p>
    <w:p w14:paraId="6FE99A51" w14:textId="6FD20BF6" w:rsidR="00086601" w:rsidRDefault="00086601" w:rsidP="00060E1C">
      <w:pPr>
        <w:rPr>
          <w:rFonts w:ascii="Times New Roman" w:hAnsi="Times New Roman" w:cs="Times New Roman"/>
        </w:rPr>
      </w:pPr>
    </w:p>
    <w:p w14:paraId="6821C3FE" w14:textId="7268C934" w:rsidR="00086601" w:rsidRDefault="00086601" w:rsidP="00060E1C">
      <w:pPr>
        <w:rPr>
          <w:rFonts w:ascii="Times New Roman" w:hAnsi="Times New Roman" w:cs="Times New Roman"/>
        </w:rPr>
      </w:pPr>
    </w:p>
    <w:p w14:paraId="38FBB93E" w14:textId="77777777" w:rsidR="00086601" w:rsidRPr="00597716" w:rsidRDefault="00086601" w:rsidP="00060E1C">
      <w:pPr>
        <w:rPr>
          <w:rFonts w:ascii="Times New Roman" w:hAnsi="Times New Roman" w:cs="Times New Roman"/>
        </w:rPr>
      </w:pPr>
    </w:p>
    <w:p w14:paraId="569597A4"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Про затвердження технічної документації</w:t>
      </w:r>
    </w:p>
    <w:p w14:paraId="43E756CE"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 xml:space="preserve"> із землеустрою щодо інвентаризації земель</w:t>
      </w:r>
    </w:p>
    <w:p w14:paraId="1CF9E9B7"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сільськогосподарського призначення для ведення</w:t>
      </w:r>
    </w:p>
    <w:p w14:paraId="3A87D2E5"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товарного сільськогосподарського виробництва</w:t>
      </w:r>
    </w:p>
    <w:p w14:paraId="07B264A0"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 xml:space="preserve">(землі колишнього КСП «Ямське») та передачу </w:t>
      </w:r>
    </w:p>
    <w:p w14:paraId="61CB01E6"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земельних ділянок в оренду ФГ Максімус-1</w:t>
      </w:r>
    </w:p>
    <w:p w14:paraId="4414C21A" w14:textId="77777777" w:rsidR="00597716" w:rsidRPr="00597716" w:rsidRDefault="00597716" w:rsidP="00597716">
      <w:pPr>
        <w:jc w:val="both"/>
        <w:rPr>
          <w:rFonts w:ascii="Times New Roman" w:hAnsi="Times New Roman" w:cs="Times New Roman"/>
          <w:sz w:val="16"/>
          <w:szCs w:val="16"/>
        </w:rPr>
      </w:pPr>
    </w:p>
    <w:p w14:paraId="6B672859" w14:textId="77777777" w:rsidR="00597716" w:rsidRPr="00597716" w:rsidRDefault="00597716" w:rsidP="00597716">
      <w:pPr>
        <w:ind w:firstLine="709"/>
        <w:jc w:val="both"/>
        <w:rPr>
          <w:rFonts w:ascii="Times New Roman" w:hAnsi="Times New Roman" w:cs="Times New Roman"/>
        </w:rPr>
      </w:pPr>
      <w:r w:rsidRPr="00597716">
        <w:rPr>
          <w:rFonts w:ascii="Times New Roman" w:hAnsi="Times New Roman" w:cs="Times New Roman"/>
        </w:rPr>
        <w:t>Розглянувши лист в.о. голови ФГ «Максімус-1» від 23.03.2021  про затвердження технічної документації із землеустрою щодо інвентаризації та передачі земельних ділянок для ведення товарного сільськогосподарського виробництва, на підставі статей 12, 22, 79-1, 93, 184, 186 Земельного кодексу України,  Закону України «Про землеустрій», Закону України «Про оренду землі», статті 13 Закону України «Про порядок виділення в натурі (на місцевості) земельних ділянок власникам земельних ділянок власникам земельних часток (паїв)», керуючись пунктом 34 статі 26 Закону України “Про місцеве самоврядування в Україні”, міська рада</w:t>
      </w:r>
    </w:p>
    <w:p w14:paraId="6F83D46B" w14:textId="77777777" w:rsidR="00597716" w:rsidRPr="00597716" w:rsidRDefault="00597716" w:rsidP="00597716">
      <w:pPr>
        <w:jc w:val="both"/>
        <w:rPr>
          <w:rFonts w:ascii="Times New Roman" w:hAnsi="Times New Roman" w:cs="Times New Roman"/>
          <w:sz w:val="16"/>
          <w:szCs w:val="16"/>
        </w:rPr>
      </w:pPr>
    </w:p>
    <w:p w14:paraId="2F78F0E7"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4DBE9446" w14:textId="77777777" w:rsidR="00597716" w:rsidRPr="00597716" w:rsidRDefault="00597716" w:rsidP="00597716">
      <w:pPr>
        <w:jc w:val="both"/>
        <w:rPr>
          <w:rFonts w:ascii="Times New Roman" w:hAnsi="Times New Roman" w:cs="Times New Roman"/>
          <w:sz w:val="16"/>
          <w:szCs w:val="16"/>
        </w:rPr>
      </w:pPr>
    </w:p>
    <w:p w14:paraId="234B30C6" w14:textId="77777777" w:rsidR="00597716" w:rsidRPr="00597716" w:rsidRDefault="00597716" w:rsidP="00597716">
      <w:pPr>
        <w:ind w:firstLine="709"/>
        <w:jc w:val="both"/>
        <w:rPr>
          <w:rFonts w:ascii="Times New Roman" w:hAnsi="Times New Roman" w:cs="Times New Roman"/>
        </w:rPr>
      </w:pPr>
      <w:r w:rsidRPr="00597716">
        <w:rPr>
          <w:rFonts w:ascii="Times New Roman" w:hAnsi="Times New Roman" w:cs="Times New Roman"/>
        </w:rPr>
        <w:t>1. Затвердити технічну документацію із землеустрою щодо інвентаризації земель сільськогосподарського призначення для ведення товарного сільськогосподарського виробництва (землі колишнього КСП «Ямське») за межами населених пунктів на території Сіверської міської ради яка увійшла до складу Сіверської міської ОТГ Бахмутський район Донецької області, загальною площею 11</w:t>
      </w:r>
      <w:r w:rsidRPr="00597716">
        <w:rPr>
          <w:rFonts w:ascii="Times New Roman" w:hAnsi="Times New Roman" w:cs="Times New Roman"/>
          <w:lang w:val="ru-RU"/>
        </w:rPr>
        <w:t>0</w:t>
      </w:r>
      <w:r w:rsidRPr="00597716">
        <w:rPr>
          <w:rFonts w:ascii="Times New Roman" w:hAnsi="Times New Roman" w:cs="Times New Roman"/>
        </w:rPr>
        <w:t>,</w:t>
      </w:r>
      <w:r w:rsidRPr="00597716">
        <w:rPr>
          <w:rFonts w:ascii="Times New Roman" w:hAnsi="Times New Roman" w:cs="Times New Roman"/>
          <w:lang w:val="ru-RU"/>
        </w:rPr>
        <w:t>9575</w:t>
      </w:r>
      <w:r w:rsidRPr="00597716">
        <w:rPr>
          <w:rFonts w:ascii="Times New Roman" w:hAnsi="Times New Roman" w:cs="Times New Roman"/>
        </w:rPr>
        <w:t xml:space="preserve"> га.</w:t>
      </w:r>
    </w:p>
    <w:p w14:paraId="169AF2A0" w14:textId="77777777" w:rsidR="00597716" w:rsidRPr="00597716" w:rsidRDefault="00597716" w:rsidP="00597716">
      <w:pPr>
        <w:ind w:firstLine="709"/>
        <w:jc w:val="both"/>
        <w:rPr>
          <w:rFonts w:ascii="Times New Roman" w:hAnsi="Times New Roman" w:cs="Times New Roman"/>
          <w:lang w:val="ru-RU"/>
        </w:rPr>
      </w:pPr>
      <w:r w:rsidRPr="00597716">
        <w:rPr>
          <w:rFonts w:ascii="Times New Roman" w:hAnsi="Times New Roman" w:cs="Times New Roman"/>
        </w:rPr>
        <w:t>2. Передати в оренду ФГ «Максімус-1» земельні ділянки нерозподілених (невитребуваних) часток (паїв) за межами населених пунктів (територія колишнього КСП «Ямське») загальною площею 11</w:t>
      </w:r>
      <w:r w:rsidRPr="00597716">
        <w:rPr>
          <w:rFonts w:ascii="Times New Roman" w:hAnsi="Times New Roman" w:cs="Times New Roman"/>
          <w:lang w:val="ru-RU"/>
        </w:rPr>
        <w:t>0</w:t>
      </w:r>
      <w:r w:rsidRPr="00597716">
        <w:rPr>
          <w:rFonts w:ascii="Times New Roman" w:hAnsi="Times New Roman" w:cs="Times New Roman"/>
        </w:rPr>
        <w:t>,</w:t>
      </w:r>
      <w:r w:rsidRPr="00597716">
        <w:rPr>
          <w:rFonts w:ascii="Times New Roman" w:hAnsi="Times New Roman" w:cs="Times New Roman"/>
          <w:lang w:val="ru-RU"/>
        </w:rPr>
        <w:t>9575</w:t>
      </w:r>
      <w:r w:rsidRPr="00597716">
        <w:rPr>
          <w:rFonts w:ascii="Times New Roman" w:hAnsi="Times New Roman" w:cs="Times New Roman"/>
        </w:rPr>
        <w:t xml:space="preserve"> га, а саме: </w:t>
      </w:r>
    </w:p>
    <w:p w14:paraId="515A9DAB" w14:textId="77777777" w:rsidR="00597716" w:rsidRPr="00597716" w:rsidRDefault="00597716" w:rsidP="00597716">
      <w:pPr>
        <w:ind w:left="1985" w:hanging="1985"/>
        <w:jc w:val="both"/>
        <w:rPr>
          <w:rFonts w:ascii="Times New Roman" w:hAnsi="Times New Roman" w:cs="Times New Roman"/>
          <w:lang w:val="ru-RU"/>
        </w:rPr>
      </w:pPr>
      <w:r w:rsidRPr="00597716">
        <w:rPr>
          <w:rFonts w:ascii="Times New Roman" w:hAnsi="Times New Roman" w:cs="Times New Roman"/>
        </w:rPr>
        <w:t xml:space="preserve">кадастровий номер </w:t>
      </w:r>
      <w:r w:rsidRPr="00597716">
        <w:rPr>
          <w:rFonts w:ascii="Times New Roman" w:hAnsi="Times New Roman" w:cs="Times New Roman"/>
          <w:lang w:val="ru-RU"/>
        </w:rPr>
        <w:t>1420989200</w:t>
      </w:r>
      <w:r w:rsidRPr="00597716">
        <w:rPr>
          <w:rFonts w:ascii="Times New Roman" w:hAnsi="Times New Roman" w:cs="Times New Roman"/>
        </w:rPr>
        <w:t>:01:167:0011 (14,1699 га),</w:t>
      </w:r>
    </w:p>
    <w:p w14:paraId="1C5F9625" w14:textId="77777777" w:rsidR="00597716" w:rsidRPr="00597716" w:rsidRDefault="00597716" w:rsidP="00597716">
      <w:pPr>
        <w:ind w:left="1985"/>
        <w:jc w:val="both"/>
        <w:rPr>
          <w:rFonts w:ascii="Times New Roman" w:hAnsi="Times New Roman" w:cs="Times New Roman"/>
          <w:lang w:val="ru-RU"/>
        </w:rPr>
      </w:pPr>
      <w:r w:rsidRPr="00597716">
        <w:rPr>
          <w:rFonts w:ascii="Times New Roman" w:hAnsi="Times New Roman" w:cs="Times New Roman"/>
          <w:lang w:val="ru-RU"/>
        </w:rPr>
        <w:t xml:space="preserve"> 1420989200</w:t>
      </w:r>
      <w:r w:rsidRPr="00597716">
        <w:rPr>
          <w:rFonts w:ascii="Times New Roman" w:hAnsi="Times New Roman" w:cs="Times New Roman"/>
        </w:rPr>
        <w:t>:01:167:0012 (8,8307 га),</w:t>
      </w:r>
    </w:p>
    <w:p w14:paraId="1A0FC7EF" w14:textId="77777777" w:rsidR="00597716" w:rsidRPr="00597716" w:rsidRDefault="00597716" w:rsidP="00597716">
      <w:pPr>
        <w:ind w:left="1985"/>
        <w:jc w:val="both"/>
        <w:rPr>
          <w:rFonts w:ascii="Times New Roman" w:hAnsi="Times New Roman" w:cs="Times New Roman"/>
          <w:lang w:val="ru-RU"/>
        </w:rPr>
      </w:pPr>
      <w:r w:rsidRPr="00597716">
        <w:rPr>
          <w:rFonts w:ascii="Times New Roman" w:hAnsi="Times New Roman" w:cs="Times New Roman"/>
          <w:lang w:val="ru-RU"/>
        </w:rPr>
        <w:t xml:space="preserve"> 1420989200</w:t>
      </w:r>
      <w:r w:rsidRPr="00597716">
        <w:rPr>
          <w:rFonts w:ascii="Times New Roman" w:hAnsi="Times New Roman" w:cs="Times New Roman"/>
        </w:rPr>
        <w:t>:01:167:0013 (14,4697 га),</w:t>
      </w:r>
    </w:p>
    <w:p w14:paraId="6A75E208" w14:textId="77777777" w:rsidR="00597716" w:rsidRPr="00597716" w:rsidRDefault="00597716" w:rsidP="00597716">
      <w:pPr>
        <w:ind w:left="1985"/>
        <w:jc w:val="both"/>
        <w:rPr>
          <w:rFonts w:ascii="Times New Roman" w:hAnsi="Times New Roman" w:cs="Times New Roman"/>
          <w:lang w:val="ru-RU"/>
        </w:rPr>
      </w:pPr>
      <w:r w:rsidRPr="00597716">
        <w:rPr>
          <w:rFonts w:ascii="Times New Roman" w:hAnsi="Times New Roman" w:cs="Times New Roman"/>
          <w:lang w:val="ru-RU"/>
        </w:rPr>
        <w:t xml:space="preserve"> 1420989200</w:t>
      </w:r>
      <w:r w:rsidRPr="00597716">
        <w:rPr>
          <w:rFonts w:ascii="Times New Roman" w:hAnsi="Times New Roman" w:cs="Times New Roman"/>
        </w:rPr>
        <w:t>:01:167:0014 (1,7969 га),</w:t>
      </w:r>
    </w:p>
    <w:p w14:paraId="476D2E50" w14:textId="77777777" w:rsidR="00597716" w:rsidRPr="00597716" w:rsidRDefault="00597716" w:rsidP="00597716">
      <w:pPr>
        <w:ind w:left="1985"/>
        <w:jc w:val="both"/>
        <w:rPr>
          <w:rFonts w:ascii="Times New Roman" w:hAnsi="Times New Roman" w:cs="Times New Roman"/>
          <w:lang w:val="ru-RU"/>
        </w:rPr>
      </w:pPr>
      <w:r w:rsidRPr="00597716">
        <w:rPr>
          <w:rFonts w:ascii="Times New Roman" w:hAnsi="Times New Roman" w:cs="Times New Roman"/>
          <w:lang w:val="ru-RU"/>
        </w:rPr>
        <w:t xml:space="preserve"> 1420989200</w:t>
      </w:r>
      <w:r w:rsidRPr="00597716">
        <w:rPr>
          <w:rFonts w:ascii="Times New Roman" w:hAnsi="Times New Roman" w:cs="Times New Roman"/>
        </w:rPr>
        <w:t>:01:167:0015 (7,3776 га),</w:t>
      </w:r>
    </w:p>
    <w:p w14:paraId="429691FF" w14:textId="77777777" w:rsidR="00597716" w:rsidRPr="00597716" w:rsidRDefault="00597716" w:rsidP="00597716">
      <w:pPr>
        <w:ind w:left="1985"/>
        <w:jc w:val="both"/>
        <w:rPr>
          <w:rFonts w:ascii="Times New Roman" w:hAnsi="Times New Roman" w:cs="Times New Roman"/>
          <w:lang w:val="ru-RU"/>
        </w:rPr>
      </w:pPr>
      <w:r w:rsidRPr="00597716">
        <w:rPr>
          <w:rFonts w:ascii="Times New Roman" w:hAnsi="Times New Roman" w:cs="Times New Roman"/>
          <w:lang w:val="ru-RU"/>
        </w:rPr>
        <w:t xml:space="preserve"> 1420989200</w:t>
      </w:r>
      <w:r w:rsidRPr="00597716">
        <w:rPr>
          <w:rFonts w:ascii="Times New Roman" w:hAnsi="Times New Roman" w:cs="Times New Roman"/>
        </w:rPr>
        <w:t xml:space="preserve">:01:167:0016 (10,3811 га), </w:t>
      </w:r>
    </w:p>
    <w:p w14:paraId="256BC2CC" w14:textId="77777777" w:rsidR="00597716" w:rsidRPr="00597716" w:rsidRDefault="00597716" w:rsidP="00597716">
      <w:pPr>
        <w:ind w:left="1985"/>
        <w:jc w:val="both"/>
        <w:rPr>
          <w:rFonts w:ascii="Times New Roman" w:hAnsi="Times New Roman" w:cs="Times New Roman"/>
          <w:lang w:val="ru-RU"/>
        </w:rPr>
      </w:pPr>
      <w:r w:rsidRPr="00597716">
        <w:rPr>
          <w:rFonts w:ascii="Times New Roman" w:hAnsi="Times New Roman" w:cs="Times New Roman"/>
          <w:lang w:val="ru-RU"/>
        </w:rPr>
        <w:t xml:space="preserve"> 1420989200</w:t>
      </w:r>
      <w:r w:rsidRPr="00597716">
        <w:rPr>
          <w:rFonts w:ascii="Times New Roman" w:hAnsi="Times New Roman" w:cs="Times New Roman"/>
        </w:rPr>
        <w:t>:01:167:0017 (9,8544 га),</w:t>
      </w:r>
    </w:p>
    <w:p w14:paraId="321CD9D0" w14:textId="77777777" w:rsidR="00597716" w:rsidRPr="00597716" w:rsidRDefault="00597716" w:rsidP="00597716">
      <w:pPr>
        <w:ind w:left="1985"/>
        <w:jc w:val="both"/>
        <w:rPr>
          <w:rFonts w:ascii="Times New Roman" w:hAnsi="Times New Roman" w:cs="Times New Roman"/>
          <w:lang w:val="ru-RU"/>
        </w:rPr>
      </w:pPr>
      <w:r w:rsidRPr="00597716">
        <w:rPr>
          <w:rFonts w:ascii="Times New Roman" w:hAnsi="Times New Roman" w:cs="Times New Roman"/>
          <w:lang w:val="ru-RU"/>
        </w:rPr>
        <w:t xml:space="preserve"> 1420989200</w:t>
      </w:r>
      <w:r w:rsidRPr="00597716">
        <w:rPr>
          <w:rFonts w:ascii="Times New Roman" w:hAnsi="Times New Roman" w:cs="Times New Roman"/>
        </w:rPr>
        <w:t>:01:167:0018 (13,8872 га),</w:t>
      </w:r>
    </w:p>
    <w:p w14:paraId="17DCC1E7" w14:textId="77777777" w:rsidR="00597716" w:rsidRPr="00597716" w:rsidRDefault="00597716" w:rsidP="00597716">
      <w:pPr>
        <w:ind w:left="1985"/>
        <w:jc w:val="both"/>
        <w:rPr>
          <w:rFonts w:ascii="Times New Roman" w:hAnsi="Times New Roman" w:cs="Times New Roman"/>
          <w:lang w:val="ru-RU"/>
        </w:rPr>
      </w:pPr>
      <w:r w:rsidRPr="00597716">
        <w:rPr>
          <w:rFonts w:ascii="Times New Roman" w:hAnsi="Times New Roman" w:cs="Times New Roman"/>
          <w:lang w:val="ru-RU"/>
        </w:rPr>
        <w:t xml:space="preserve"> 1420989200</w:t>
      </w:r>
      <w:r w:rsidRPr="00597716">
        <w:rPr>
          <w:rFonts w:ascii="Times New Roman" w:hAnsi="Times New Roman" w:cs="Times New Roman"/>
        </w:rPr>
        <w:t xml:space="preserve">:01:167:0019 (14,8214 га), </w:t>
      </w:r>
    </w:p>
    <w:p w14:paraId="0B077D62" w14:textId="77777777" w:rsidR="00597716" w:rsidRPr="00597716" w:rsidRDefault="00597716" w:rsidP="00597716">
      <w:pPr>
        <w:ind w:left="1985"/>
        <w:jc w:val="both"/>
        <w:rPr>
          <w:rFonts w:ascii="Times New Roman" w:hAnsi="Times New Roman" w:cs="Times New Roman"/>
        </w:rPr>
      </w:pPr>
      <w:r w:rsidRPr="00597716">
        <w:rPr>
          <w:rFonts w:ascii="Times New Roman" w:hAnsi="Times New Roman" w:cs="Times New Roman"/>
          <w:lang w:val="ru-RU"/>
        </w:rPr>
        <w:t xml:space="preserve"> 1420989200</w:t>
      </w:r>
      <w:r w:rsidRPr="00597716">
        <w:rPr>
          <w:rFonts w:ascii="Times New Roman" w:hAnsi="Times New Roman" w:cs="Times New Roman"/>
        </w:rPr>
        <w:t>:01:167:0020 (12,3507 га),</w:t>
      </w:r>
    </w:p>
    <w:p w14:paraId="3961D080" w14:textId="77777777" w:rsidR="00597716" w:rsidRPr="00597716" w:rsidRDefault="00597716" w:rsidP="00597716">
      <w:pPr>
        <w:ind w:left="1985"/>
        <w:jc w:val="both"/>
        <w:rPr>
          <w:rFonts w:ascii="Times New Roman" w:hAnsi="Times New Roman" w:cs="Times New Roman"/>
          <w:lang w:val="ru-RU"/>
        </w:rPr>
      </w:pPr>
      <w:r w:rsidRPr="00597716">
        <w:rPr>
          <w:rFonts w:ascii="Times New Roman" w:hAnsi="Times New Roman" w:cs="Times New Roman"/>
          <w:lang w:val="ru-RU"/>
        </w:rPr>
        <w:t xml:space="preserve"> 1420989200</w:t>
      </w:r>
      <w:r w:rsidRPr="00597716">
        <w:rPr>
          <w:rFonts w:ascii="Times New Roman" w:hAnsi="Times New Roman" w:cs="Times New Roman"/>
        </w:rPr>
        <w:t xml:space="preserve">:01:167:0021 (3,0179 га), </w:t>
      </w:r>
    </w:p>
    <w:p w14:paraId="7888854E"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для ведення товарного сільськогосподарського виробництва, строком на </w:t>
      </w:r>
      <w:r w:rsidRPr="00597716">
        <w:rPr>
          <w:rFonts w:ascii="Times New Roman" w:hAnsi="Times New Roman" w:cs="Times New Roman"/>
          <w:lang w:val="ru-RU"/>
        </w:rPr>
        <w:t>13</w:t>
      </w:r>
      <w:r w:rsidRPr="00597716">
        <w:rPr>
          <w:rFonts w:ascii="Times New Roman" w:hAnsi="Times New Roman" w:cs="Times New Roman"/>
        </w:rPr>
        <w:t xml:space="preserve"> років.</w:t>
      </w:r>
    </w:p>
    <w:p w14:paraId="286EF421" w14:textId="77777777" w:rsidR="00597716" w:rsidRPr="00597716" w:rsidRDefault="00597716" w:rsidP="00597716">
      <w:pPr>
        <w:ind w:firstLine="709"/>
        <w:jc w:val="both"/>
        <w:rPr>
          <w:rFonts w:ascii="Times New Roman" w:hAnsi="Times New Roman" w:cs="Times New Roman"/>
        </w:rPr>
      </w:pPr>
      <w:r w:rsidRPr="00597716">
        <w:rPr>
          <w:rFonts w:ascii="Times New Roman" w:hAnsi="Times New Roman" w:cs="Times New Roman"/>
        </w:rPr>
        <w:t>3. Встановити орендну плату у розмірі; на перші 3 роки- 6 %, наступні 10 років- 10% від нормативно грошової оцінки земель Сіверської міської ради Бахмутського району Донецької області.</w:t>
      </w:r>
    </w:p>
    <w:p w14:paraId="439853F4" w14:textId="77777777" w:rsidR="00597716" w:rsidRPr="00597716" w:rsidRDefault="00597716" w:rsidP="00597716">
      <w:pPr>
        <w:ind w:firstLine="709"/>
        <w:jc w:val="both"/>
        <w:rPr>
          <w:rFonts w:ascii="Times New Roman" w:hAnsi="Times New Roman" w:cs="Times New Roman"/>
        </w:rPr>
      </w:pPr>
      <w:r w:rsidRPr="00597716">
        <w:rPr>
          <w:rFonts w:ascii="Times New Roman" w:hAnsi="Times New Roman" w:cs="Times New Roman"/>
        </w:rPr>
        <w:lastRenderedPageBreak/>
        <w:t>4. Відділу земельних відносин, екології та охорони природного середовища (</w:t>
      </w:r>
      <w:proofErr w:type="spellStart"/>
      <w:r w:rsidRPr="00597716">
        <w:rPr>
          <w:rFonts w:ascii="Times New Roman" w:hAnsi="Times New Roman" w:cs="Times New Roman"/>
        </w:rPr>
        <w:t>Виниченко</w:t>
      </w:r>
      <w:proofErr w:type="spellEnd"/>
      <w:r w:rsidRPr="00597716">
        <w:rPr>
          <w:rFonts w:ascii="Times New Roman" w:hAnsi="Times New Roman" w:cs="Times New Roman"/>
        </w:rPr>
        <w:t>) підготувати додаткову угоду до договору оренди.</w:t>
      </w:r>
    </w:p>
    <w:p w14:paraId="45D999CC" w14:textId="77777777" w:rsidR="00597716" w:rsidRPr="00597716" w:rsidRDefault="00597716" w:rsidP="00597716">
      <w:pPr>
        <w:ind w:left="120" w:firstLine="600"/>
        <w:jc w:val="both"/>
        <w:rPr>
          <w:rFonts w:ascii="Times New Roman" w:hAnsi="Times New Roman" w:cs="Times New Roman"/>
        </w:rPr>
      </w:pPr>
      <w:r w:rsidRPr="00597716">
        <w:rPr>
          <w:rFonts w:ascii="Times New Roman" w:hAnsi="Times New Roman" w:cs="Times New Roman"/>
        </w:rPr>
        <w:t>5. ФГ «Максімус-1» здійснити державну реєстрацію права оренди земельної ділянки у встановленому законодавством порядку.</w:t>
      </w:r>
    </w:p>
    <w:p w14:paraId="47EDFF00" w14:textId="77777777" w:rsidR="00597716" w:rsidRPr="00597716" w:rsidRDefault="00597716" w:rsidP="00597716">
      <w:pPr>
        <w:ind w:firstLine="709"/>
        <w:jc w:val="both"/>
        <w:rPr>
          <w:rFonts w:ascii="Times New Roman" w:hAnsi="Times New Roman" w:cs="Times New Roman"/>
        </w:rPr>
      </w:pPr>
      <w:r w:rsidRPr="00597716">
        <w:rPr>
          <w:rFonts w:ascii="Times New Roman" w:hAnsi="Times New Roman" w:cs="Times New Roman"/>
        </w:rPr>
        <w:t>6. Контроль за виконанням покласти на постійну комісію з питань житлово-комунального господарства, землекористування та екології (Бабенко).</w:t>
      </w:r>
    </w:p>
    <w:p w14:paraId="105C7F51" w14:textId="77777777" w:rsidR="00597716" w:rsidRPr="00597716" w:rsidRDefault="00597716" w:rsidP="00597716">
      <w:pPr>
        <w:ind w:firstLine="709"/>
        <w:jc w:val="both"/>
        <w:rPr>
          <w:rFonts w:ascii="Times New Roman" w:hAnsi="Times New Roman" w:cs="Times New Roman"/>
        </w:rPr>
      </w:pPr>
    </w:p>
    <w:p w14:paraId="478CF182"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Міський голова                                                                                              А.О. Черняєв</w:t>
      </w:r>
    </w:p>
    <w:p w14:paraId="4719EC1F" w14:textId="3B2C7E67" w:rsidR="00597716" w:rsidRPr="00597716" w:rsidRDefault="00597716" w:rsidP="00060E1C">
      <w:pPr>
        <w:rPr>
          <w:rFonts w:ascii="Times New Roman" w:hAnsi="Times New Roman" w:cs="Times New Roman"/>
        </w:rPr>
      </w:pPr>
    </w:p>
    <w:p w14:paraId="34FA0BF6" w14:textId="77A9AE56" w:rsidR="00597716" w:rsidRPr="00597716" w:rsidRDefault="00597716" w:rsidP="00060E1C">
      <w:pPr>
        <w:rPr>
          <w:rFonts w:ascii="Times New Roman" w:hAnsi="Times New Roman" w:cs="Times New Roman"/>
        </w:rPr>
      </w:pPr>
    </w:p>
    <w:p w14:paraId="43920E81" w14:textId="55434F0B" w:rsidR="00597716" w:rsidRPr="00597716" w:rsidRDefault="00597716" w:rsidP="00060E1C">
      <w:pPr>
        <w:rPr>
          <w:rFonts w:ascii="Times New Roman" w:hAnsi="Times New Roman" w:cs="Times New Roman"/>
        </w:rPr>
      </w:pPr>
    </w:p>
    <w:p w14:paraId="123C2D38" w14:textId="299F771D" w:rsidR="00597716" w:rsidRPr="00597716" w:rsidRDefault="00597716" w:rsidP="00060E1C">
      <w:pPr>
        <w:rPr>
          <w:rFonts w:ascii="Times New Roman" w:hAnsi="Times New Roman" w:cs="Times New Roman"/>
        </w:rPr>
      </w:pPr>
    </w:p>
    <w:p w14:paraId="65A96F18" w14:textId="3017EA93" w:rsidR="00597716" w:rsidRPr="00597716" w:rsidRDefault="00597716" w:rsidP="00060E1C">
      <w:pPr>
        <w:rPr>
          <w:rFonts w:ascii="Times New Roman" w:hAnsi="Times New Roman" w:cs="Times New Roman"/>
        </w:rPr>
      </w:pPr>
    </w:p>
    <w:p w14:paraId="208ED0BC" w14:textId="21EA9324" w:rsidR="00597716" w:rsidRPr="00597716" w:rsidRDefault="00597716" w:rsidP="00060E1C">
      <w:pPr>
        <w:rPr>
          <w:rFonts w:ascii="Times New Roman" w:hAnsi="Times New Roman" w:cs="Times New Roman"/>
        </w:rPr>
      </w:pPr>
    </w:p>
    <w:p w14:paraId="3F1B938F" w14:textId="1FF8B9BB" w:rsidR="00597716" w:rsidRPr="00597716" w:rsidRDefault="00597716" w:rsidP="00060E1C">
      <w:pPr>
        <w:rPr>
          <w:rFonts w:ascii="Times New Roman" w:hAnsi="Times New Roman" w:cs="Times New Roman"/>
        </w:rPr>
      </w:pPr>
    </w:p>
    <w:p w14:paraId="23F9FA2D" w14:textId="47FF4F83" w:rsidR="00597716" w:rsidRPr="00597716" w:rsidRDefault="00597716" w:rsidP="00060E1C">
      <w:pPr>
        <w:rPr>
          <w:rFonts w:ascii="Times New Roman" w:hAnsi="Times New Roman" w:cs="Times New Roman"/>
        </w:rPr>
      </w:pPr>
    </w:p>
    <w:p w14:paraId="289A3327" w14:textId="3EA91B7C" w:rsidR="00597716" w:rsidRPr="00597716" w:rsidRDefault="00597716" w:rsidP="00060E1C">
      <w:pPr>
        <w:rPr>
          <w:rFonts w:ascii="Times New Roman" w:hAnsi="Times New Roman" w:cs="Times New Roman"/>
        </w:rPr>
      </w:pPr>
    </w:p>
    <w:p w14:paraId="7890465A" w14:textId="51E7D086" w:rsidR="00597716" w:rsidRPr="00597716" w:rsidRDefault="00597716" w:rsidP="00060E1C">
      <w:pPr>
        <w:rPr>
          <w:rFonts w:ascii="Times New Roman" w:hAnsi="Times New Roman" w:cs="Times New Roman"/>
        </w:rPr>
      </w:pPr>
    </w:p>
    <w:p w14:paraId="453778D3" w14:textId="7C230FD0" w:rsidR="00597716" w:rsidRPr="00597716" w:rsidRDefault="00597716" w:rsidP="00060E1C">
      <w:pPr>
        <w:rPr>
          <w:rFonts w:ascii="Times New Roman" w:hAnsi="Times New Roman" w:cs="Times New Roman"/>
        </w:rPr>
      </w:pPr>
    </w:p>
    <w:p w14:paraId="6822A49B" w14:textId="1411CCDE" w:rsidR="00597716" w:rsidRPr="00597716" w:rsidRDefault="00597716" w:rsidP="00060E1C">
      <w:pPr>
        <w:rPr>
          <w:rFonts w:ascii="Times New Roman" w:hAnsi="Times New Roman" w:cs="Times New Roman"/>
        </w:rPr>
      </w:pPr>
    </w:p>
    <w:p w14:paraId="09ED0C1C" w14:textId="65F64F22" w:rsidR="00597716" w:rsidRPr="00597716" w:rsidRDefault="00597716" w:rsidP="00060E1C">
      <w:pPr>
        <w:rPr>
          <w:rFonts w:ascii="Times New Roman" w:hAnsi="Times New Roman" w:cs="Times New Roman"/>
        </w:rPr>
      </w:pPr>
    </w:p>
    <w:p w14:paraId="3546B7B3" w14:textId="75021A87" w:rsidR="00597716" w:rsidRPr="00597716" w:rsidRDefault="00597716" w:rsidP="00060E1C">
      <w:pPr>
        <w:rPr>
          <w:rFonts w:ascii="Times New Roman" w:hAnsi="Times New Roman" w:cs="Times New Roman"/>
        </w:rPr>
      </w:pPr>
    </w:p>
    <w:p w14:paraId="6CC09856" w14:textId="33A11FA4" w:rsidR="00597716" w:rsidRPr="00597716" w:rsidRDefault="00597716" w:rsidP="00060E1C">
      <w:pPr>
        <w:rPr>
          <w:rFonts w:ascii="Times New Roman" w:hAnsi="Times New Roman" w:cs="Times New Roman"/>
        </w:rPr>
      </w:pPr>
    </w:p>
    <w:p w14:paraId="4747AEEB" w14:textId="240E4D22" w:rsidR="00597716" w:rsidRPr="00597716" w:rsidRDefault="00597716" w:rsidP="00060E1C">
      <w:pPr>
        <w:rPr>
          <w:rFonts w:ascii="Times New Roman" w:hAnsi="Times New Roman" w:cs="Times New Roman"/>
        </w:rPr>
      </w:pPr>
    </w:p>
    <w:p w14:paraId="53B1CA12" w14:textId="66A201A2" w:rsidR="00597716" w:rsidRPr="00597716" w:rsidRDefault="00597716" w:rsidP="00060E1C">
      <w:pPr>
        <w:rPr>
          <w:rFonts w:ascii="Times New Roman" w:hAnsi="Times New Roman" w:cs="Times New Roman"/>
        </w:rPr>
      </w:pPr>
    </w:p>
    <w:p w14:paraId="70258FAC" w14:textId="6C05A1EF" w:rsidR="00597716" w:rsidRPr="00597716" w:rsidRDefault="00597716" w:rsidP="00060E1C">
      <w:pPr>
        <w:rPr>
          <w:rFonts w:ascii="Times New Roman" w:hAnsi="Times New Roman" w:cs="Times New Roman"/>
        </w:rPr>
      </w:pPr>
    </w:p>
    <w:p w14:paraId="2F222FC2" w14:textId="4D8EE889" w:rsidR="00597716" w:rsidRPr="00597716" w:rsidRDefault="00597716" w:rsidP="00060E1C">
      <w:pPr>
        <w:rPr>
          <w:rFonts w:ascii="Times New Roman" w:hAnsi="Times New Roman" w:cs="Times New Roman"/>
        </w:rPr>
      </w:pPr>
    </w:p>
    <w:p w14:paraId="7E7BBF69" w14:textId="6C6B11B5" w:rsidR="00597716" w:rsidRPr="00597716" w:rsidRDefault="00597716" w:rsidP="00060E1C">
      <w:pPr>
        <w:rPr>
          <w:rFonts w:ascii="Times New Roman" w:hAnsi="Times New Roman" w:cs="Times New Roman"/>
        </w:rPr>
      </w:pPr>
    </w:p>
    <w:p w14:paraId="6293429D" w14:textId="466F7699" w:rsidR="00597716" w:rsidRPr="00597716" w:rsidRDefault="00597716" w:rsidP="00060E1C">
      <w:pPr>
        <w:rPr>
          <w:rFonts w:ascii="Times New Roman" w:hAnsi="Times New Roman" w:cs="Times New Roman"/>
        </w:rPr>
      </w:pPr>
    </w:p>
    <w:p w14:paraId="3D25A532" w14:textId="683F524B" w:rsidR="00597716" w:rsidRPr="00597716" w:rsidRDefault="00597716" w:rsidP="00060E1C">
      <w:pPr>
        <w:rPr>
          <w:rFonts w:ascii="Times New Roman" w:hAnsi="Times New Roman" w:cs="Times New Roman"/>
        </w:rPr>
      </w:pPr>
    </w:p>
    <w:p w14:paraId="6044ECFF" w14:textId="4F44E61A" w:rsidR="00597716" w:rsidRPr="00597716" w:rsidRDefault="00597716" w:rsidP="00060E1C">
      <w:pPr>
        <w:rPr>
          <w:rFonts w:ascii="Times New Roman" w:hAnsi="Times New Roman" w:cs="Times New Roman"/>
        </w:rPr>
      </w:pPr>
    </w:p>
    <w:p w14:paraId="213C49C4" w14:textId="20E6A146" w:rsidR="00597716" w:rsidRPr="00597716" w:rsidRDefault="00597716" w:rsidP="00060E1C">
      <w:pPr>
        <w:rPr>
          <w:rFonts w:ascii="Times New Roman" w:hAnsi="Times New Roman" w:cs="Times New Roman"/>
        </w:rPr>
      </w:pPr>
    </w:p>
    <w:p w14:paraId="4AC5AF54" w14:textId="1CE40C80" w:rsidR="00597716" w:rsidRPr="00597716" w:rsidRDefault="00597716" w:rsidP="00060E1C">
      <w:pPr>
        <w:rPr>
          <w:rFonts w:ascii="Times New Roman" w:hAnsi="Times New Roman" w:cs="Times New Roman"/>
        </w:rPr>
      </w:pPr>
    </w:p>
    <w:p w14:paraId="0B25EC0D" w14:textId="2BFE41FD" w:rsidR="00597716" w:rsidRDefault="00597716" w:rsidP="00597716">
      <w:pPr>
        <w:pStyle w:val="affc"/>
        <w:tabs>
          <w:tab w:val="left" w:pos="4680"/>
          <w:tab w:val="left" w:pos="6804"/>
        </w:tabs>
        <w:jc w:val="left"/>
        <w:rPr>
          <w:b w:val="0"/>
        </w:rPr>
      </w:pPr>
    </w:p>
    <w:p w14:paraId="54363ECE" w14:textId="77777777" w:rsidR="00086601" w:rsidRPr="00597716" w:rsidRDefault="00086601" w:rsidP="00597716">
      <w:pPr>
        <w:pStyle w:val="affc"/>
        <w:tabs>
          <w:tab w:val="left" w:pos="4680"/>
          <w:tab w:val="left" w:pos="6804"/>
        </w:tabs>
        <w:jc w:val="left"/>
        <w:rPr>
          <w:b w:val="0"/>
        </w:rPr>
      </w:pPr>
    </w:p>
    <w:p w14:paraId="48DD57A2" w14:textId="77777777" w:rsidR="00597716" w:rsidRPr="00597716" w:rsidRDefault="00597716" w:rsidP="00597716">
      <w:pPr>
        <w:ind w:left="6804"/>
        <w:rPr>
          <w:rFonts w:ascii="Times New Roman" w:hAnsi="Times New Roman" w:cs="Times New Roman"/>
          <w:sz w:val="24"/>
          <w:szCs w:val="24"/>
        </w:rPr>
      </w:pPr>
    </w:p>
    <w:p w14:paraId="6E77C26E" w14:textId="77777777" w:rsidR="00597716" w:rsidRPr="00597716" w:rsidRDefault="00597716" w:rsidP="00597716">
      <w:pPr>
        <w:rPr>
          <w:rFonts w:ascii="Times New Roman" w:hAnsi="Times New Roman" w:cs="Times New Roman"/>
          <w:sz w:val="24"/>
          <w:szCs w:val="24"/>
        </w:rPr>
      </w:pPr>
      <w:r w:rsidRPr="00597716">
        <w:rPr>
          <w:rFonts w:ascii="Times New Roman" w:hAnsi="Times New Roman" w:cs="Times New Roman"/>
          <w:sz w:val="24"/>
          <w:szCs w:val="24"/>
        </w:rPr>
        <w:lastRenderedPageBreak/>
        <w:t>Про передачу земельних ділянок</w:t>
      </w:r>
    </w:p>
    <w:p w14:paraId="036AFB56" w14:textId="77777777" w:rsidR="00597716" w:rsidRPr="00597716" w:rsidRDefault="00597716" w:rsidP="00597716">
      <w:pPr>
        <w:rPr>
          <w:rFonts w:ascii="Times New Roman" w:hAnsi="Times New Roman" w:cs="Times New Roman"/>
          <w:sz w:val="24"/>
          <w:szCs w:val="24"/>
        </w:rPr>
      </w:pPr>
      <w:r w:rsidRPr="00597716">
        <w:rPr>
          <w:rFonts w:ascii="Times New Roman" w:hAnsi="Times New Roman" w:cs="Times New Roman"/>
          <w:sz w:val="24"/>
          <w:szCs w:val="24"/>
        </w:rPr>
        <w:t xml:space="preserve"> в оренду ФГ Максімус-1</w:t>
      </w:r>
    </w:p>
    <w:p w14:paraId="3A38D202" w14:textId="77777777" w:rsidR="00597716" w:rsidRPr="00597716" w:rsidRDefault="00597716" w:rsidP="00597716">
      <w:pPr>
        <w:pStyle w:val="ShapkaDocumentu"/>
        <w:spacing w:after="0"/>
        <w:ind w:left="0"/>
        <w:jc w:val="left"/>
        <w:rPr>
          <w:rFonts w:ascii="Times New Roman" w:hAnsi="Times New Roman"/>
          <w:sz w:val="24"/>
          <w:szCs w:val="24"/>
          <w:lang w:val="ru-RU" w:eastAsia="en-US"/>
        </w:rPr>
      </w:pPr>
    </w:p>
    <w:p w14:paraId="30DD604F" w14:textId="77777777" w:rsidR="00597716" w:rsidRPr="00597716" w:rsidRDefault="00597716" w:rsidP="00597716">
      <w:pPr>
        <w:ind w:firstLine="720"/>
        <w:jc w:val="both"/>
        <w:rPr>
          <w:rFonts w:ascii="Times New Roman" w:hAnsi="Times New Roman" w:cs="Times New Roman"/>
          <w:sz w:val="24"/>
          <w:szCs w:val="24"/>
        </w:rPr>
      </w:pPr>
      <w:r w:rsidRPr="00597716">
        <w:rPr>
          <w:rFonts w:ascii="Times New Roman" w:hAnsi="Times New Roman" w:cs="Times New Roman"/>
          <w:sz w:val="24"/>
          <w:szCs w:val="24"/>
        </w:rPr>
        <w:t>Враховуючи заяву в.о. голови ФГ «Максімус-1» від 23.03.2021, статтю 13 Закону України «Про порядок виділення в натурі (на місцевості) земельних ділянок власникам земельних часток (паїв)», на підставі статей 12, 93, 148</w:t>
      </w:r>
      <w:r w:rsidRPr="00597716">
        <w:rPr>
          <w:rFonts w:ascii="Times New Roman" w:hAnsi="Times New Roman" w:cs="Times New Roman"/>
          <w:sz w:val="24"/>
          <w:szCs w:val="24"/>
          <w:vertAlign w:val="superscript"/>
        </w:rPr>
        <w:t>1</w:t>
      </w:r>
      <w:r w:rsidRPr="00597716">
        <w:rPr>
          <w:rFonts w:ascii="Times New Roman" w:hAnsi="Times New Roman" w:cs="Times New Roman"/>
          <w:sz w:val="24"/>
          <w:szCs w:val="24"/>
        </w:rPr>
        <w:t xml:space="preserve"> Земельного кодексу України, Закону України «Про оренду землі», статті 651 Цивільного кодексу України, керуючись статтею 26 Закону України «Про місцеве самоврядування в Україні», міська рада</w:t>
      </w:r>
    </w:p>
    <w:p w14:paraId="37C4786A" w14:textId="77777777" w:rsidR="00597716" w:rsidRPr="00597716" w:rsidRDefault="00597716" w:rsidP="00597716">
      <w:pPr>
        <w:ind w:firstLine="720"/>
        <w:jc w:val="both"/>
        <w:rPr>
          <w:rFonts w:ascii="Times New Roman" w:hAnsi="Times New Roman" w:cs="Times New Roman"/>
          <w:sz w:val="24"/>
          <w:szCs w:val="24"/>
        </w:rPr>
      </w:pPr>
    </w:p>
    <w:p w14:paraId="074C3974" w14:textId="77777777" w:rsidR="00597716" w:rsidRPr="00597716" w:rsidRDefault="00597716" w:rsidP="00597716">
      <w:pPr>
        <w:jc w:val="both"/>
        <w:rPr>
          <w:rFonts w:ascii="Times New Roman" w:hAnsi="Times New Roman" w:cs="Times New Roman"/>
          <w:sz w:val="24"/>
          <w:szCs w:val="24"/>
        </w:rPr>
      </w:pPr>
      <w:r w:rsidRPr="00597716">
        <w:rPr>
          <w:rFonts w:ascii="Times New Roman" w:hAnsi="Times New Roman" w:cs="Times New Roman"/>
          <w:sz w:val="24"/>
          <w:szCs w:val="24"/>
        </w:rPr>
        <w:t>ВИРІШИЛА:</w:t>
      </w:r>
    </w:p>
    <w:p w14:paraId="1244BA6F" w14:textId="77777777" w:rsidR="00597716" w:rsidRPr="00597716" w:rsidRDefault="00597716" w:rsidP="00597716">
      <w:pPr>
        <w:jc w:val="both"/>
        <w:rPr>
          <w:rFonts w:ascii="Times New Roman" w:hAnsi="Times New Roman" w:cs="Times New Roman"/>
          <w:sz w:val="24"/>
          <w:szCs w:val="24"/>
        </w:rPr>
      </w:pPr>
    </w:p>
    <w:p w14:paraId="71B0FD01" w14:textId="77777777" w:rsidR="00597716" w:rsidRPr="00597716" w:rsidRDefault="00597716" w:rsidP="00597716">
      <w:pPr>
        <w:ind w:firstLine="709"/>
        <w:jc w:val="both"/>
        <w:rPr>
          <w:rFonts w:ascii="Times New Roman" w:hAnsi="Times New Roman" w:cs="Times New Roman"/>
          <w:sz w:val="24"/>
          <w:szCs w:val="24"/>
        </w:rPr>
      </w:pPr>
      <w:r w:rsidRPr="00597716">
        <w:rPr>
          <w:rFonts w:ascii="Times New Roman" w:hAnsi="Times New Roman" w:cs="Times New Roman"/>
          <w:sz w:val="24"/>
          <w:szCs w:val="24"/>
        </w:rPr>
        <w:t>1. Передати в оренду ФГ «Максімус-1» земельні ділянки нерозподілених (невитребуваних) часток (паїв) за межами населених пунктів загальною площею 125,7242 га, а саме: кадастровий номер 1420989200:01:151:0001 (51,7185 га),</w:t>
      </w:r>
    </w:p>
    <w:p w14:paraId="2DE6F08C" w14:textId="77777777" w:rsidR="00597716" w:rsidRPr="00597716" w:rsidRDefault="00597716" w:rsidP="00597716">
      <w:pPr>
        <w:ind w:left="2831" w:firstLine="1"/>
        <w:jc w:val="both"/>
        <w:rPr>
          <w:rFonts w:ascii="Times New Roman" w:hAnsi="Times New Roman" w:cs="Times New Roman"/>
          <w:sz w:val="24"/>
          <w:szCs w:val="24"/>
        </w:rPr>
      </w:pPr>
      <w:r w:rsidRPr="00597716">
        <w:rPr>
          <w:rFonts w:ascii="Times New Roman" w:hAnsi="Times New Roman" w:cs="Times New Roman"/>
          <w:sz w:val="24"/>
          <w:szCs w:val="24"/>
        </w:rPr>
        <w:t xml:space="preserve">     1420989200:01:155:0003 (7,7100 га),</w:t>
      </w:r>
    </w:p>
    <w:p w14:paraId="0FA6F4F7" w14:textId="77777777" w:rsidR="00597716" w:rsidRPr="00597716" w:rsidRDefault="00597716" w:rsidP="00597716">
      <w:pPr>
        <w:ind w:left="2122" w:firstLine="709"/>
        <w:jc w:val="both"/>
        <w:rPr>
          <w:rFonts w:ascii="Times New Roman" w:hAnsi="Times New Roman" w:cs="Times New Roman"/>
          <w:sz w:val="24"/>
          <w:szCs w:val="24"/>
        </w:rPr>
      </w:pPr>
      <w:r w:rsidRPr="00597716">
        <w:rPr>
          <w:rFonts w:ascii="Times New Roman" w:hAnsi="Times New Roman" w:cs="Times New Roman"/>
          <w:sz w:val="24"/>
          <w:szCs w:val="24"/>
        </w:rPr>
        <w:t xml:space="preserve">     1420989200:01:156:0002 (66,2957 га).</w:t>
      </w:r>
    </w:p>
    <w:p w14:paraId="131073DC" w14:textId="77777777" w:rsidR="00597716" w:rsidRPr="00597716" w:rsidRDefault="00597716" w:rsidP="00597716">
      <w:pPr>
        <w:jc w:val="both"/>
        <w:rPr>
          <w:rFonts w:ascii="Times New Roman" w:hAnsi="Times New Roman" w:cs="Times New Roman"/>
          <w:sz w:val="24"/>
          <w:szCs w:val="24"/>
        </w:rPr>
      </w:pPr>
      <w:r w:rsidRPr="00597716">
        <w:rPr>
          <w:rFonts w:ascii="Times New Roman" w:hAnsi="Times New Roman" w:cs="Times New Roman"/>
          <w:sz w:val="24"/>
          <w:szCs w:val="24"/>
        </w:rPr>
        <w:t xml:space="preserve">  для ведення товарного сільськогосподарського виробництва, строком на 13 років.</w:t>
      </w:r>
    </w:p>
    <w:p w14:paraId="79398760" w14:textId="77777777" w:rsidR="00597716" w:rsidRPr="00597716" w:rsidRDefault="00597716" w:rsidP="00597716">
      <w:pPr>
        <w:ind w:firstLine="709"/>
        <w:jc w:val="both"/>
        <w:rPr>
          <w:rFonts w:ascii="Times New Roman" w:hAnsi="Times New Roman" w:cs="Times New Roman"/>
          <w:sz w:val="24"/>
          <w:szCs w:val="24"/>
        </w:rPr>
      </w:pPr>
      <w:r w:rsidRPr="00597716">
        <w:rPr>
          <w:rFonts w:ascii="Times New Roman" w:hAnsi="Times New Roman" w:cs="Times New Roman"/>
          <w:sz w:val="24"/>
          <w:szCs w:val="24"/>
        </w:rPr>
        <w:t>2. Встановити орендну плату у розмірі 8 % від нормативно грошової оцінки земель Сіверської міської ради Бахмутського району Донецької області.</w:t>
      </w:r>
    </w:p>
    <w:p w14:paraId="2F0B6084" w14:textId="77777777" w:rsidR="00597716" w:rsidRPr="00597716" w:rsidRDefault="00597716" w:rsidP="00597716">
      <w:pPr>
        <w:ind w:firstLine="709"/>
        <w:jc w:val="both"/>
        <w:rPr>
          <w:rFonts w:ascii="Times New Roman" w:hAnsi="Times New Roman" w:cs="Times New Roman"/>
          <w:sz w:val="24"/>
          <w:szCs w:val="24"/>
        </w:rPr>
      </w:pPr>
      <w:r w:rsidRPr="00597716">
        <w:rPr>
          <w:rFonts w:ascii="Times New Roman" w:hAnsi="Times New Roman" w:cs="Times New Roman"/>
          <w:sz w:val="24"/>
          <w:szCs w:val="24"/>
        </w:rPr>
        <w:t>3. Відділу земельних відносин, екології та охорони природного середовища (</w:t>
      </w:r>
      <w:proofErr w:type="spellStart"/>
      <w:r w:rsidRPr="00597716">
        <w:rPr>
          <w:rFonts w:ascii="Times New Roman" w:hAnsi="Times New Roman" w:cs="Times New Roman"/>
          <w:sz w:val="24"/>
          <w:szCs w:val="24"/>
        </w:rPr>
        <w:t>Виниченко</w:t>
      </w:r>
      <w:proofErr w:type="spellEnd"/>
      <w:r w:rsidRPr="00597716">
        <w:rPr>
          <w:rFonts w:ascii="Times New Roman" w:hAnsi="Times New Roman" w:cs="Times New Roman"/>
          <w:sz w:val="24"/>
          <w:szCs w:val="24"/>
        </w:rPr>
        <w:t>) підготувати договір оренди.</w:t>
      </w:r>
    </w:p>
    <w:p w14:paraId="62827E7E" w14:textId="77777777" w:rsidR="00597716" w:rsidRPr="00597716" w:rsidRDefault="00597716" w:rsidP="00597716">
      <w:pPr>
        <w:ind w:left="120" w:firstLine="600"/>
        <w:jc w:val="both"/>
        <w:rPr>
          <w:rFonts w:ascii="Times New Roman" w:hAnsi="Times New Roman" w:cs="Times New Roman"/>
          <w:sz w:val="24"/>
          <w:szCs w:val="24"/>
        </w:rPr>
      </w:pPr>
      <w:r w:rsidRPr="00597716">
        <w:rPr>
          <w:rFonts w:ascii="Times New Roman" w:hAnsi="Times New Roman" w:cs="Times New Roman"/>
          <w:sz w:val="24"/>
          <w:szCs w:val="24"/>
        </w:rPr>
        <w:t>4. ФГ «Максімус-1» здійснити державну реєстрацію права оренди земельної ділянки у встановленому законодавством порядку.</w:t>
      </w:r>
    </w:p>
    <w:p w14:paraId="433BA01C" w14:textId="77777777" w:rsidR="00597716" w:rsidRPr="00597716" w:rsidRDefault="00597716" w:rsidP="00597716">
      <w:pPr>
        <w:ind w:firstLine="709"/>
        <w:jc w:val="both"/>
        <w:rPr>
          <w:rFonts w:ascii="Times New Roman" w:hAnsi="Times New Roman" w:cs="Times New Roman"/>
          <w:sz w:val="24"/>
          <w:szCs w:val="24"/>
        </w:rPr>
      </w:pPr>
      <w:r w:rsidRPr="00597716">
        <w:rPr>
          <w:rFonts w:ascii="Times New Roman" w:hAnsi="Times New Roman" w:cs="Times New Roman"/>
          <w:sz w:val="24"/>
          <w:szCs w:val="24"/>
        </w:rPr>
        <w:t>5. Контроль за виконанням покласти на постійну комісію з питань житлово-комунального господарства, землекористування та екології (Бабенко).</w:t>
      </w:r>
    </w:p>
    <w:p w14:paraId="617A2112" w14:textId="77777777" w:rsidR="00597716" w:rsidRPr="00597716" w:rsidRDefault="00597716" w:rsidP="00597716">
      <w:pPr>
        <w:pStyle w:val="rvps2"/>
        <w:shd w:val="clear" w:color="auto" w:fill="FFFFFF"/>
        <w:spacing w:before="0" w:beforeAutospacing="0" w:after="0" w:afterAutospacing="0"/>
        <w:ind w:firstLine="450"/>
        <w:jc w:val="both"/>
      </w:pPr>
    </w:p>
    <w:p w14:paraId="255393A5" w14:textId="77777777" w:rsidR="00597716" w:rsidRPr="00597716" w:rsidRDefault="00597716" w:rsidP="00597716">
      <w:pPr>
        <w:pStyle w:val="rvps2"/>
        <w:shd w:val="clear" w:color="auto" w:fill="FFFFFF"/>
        <w:spacing w:before="0" w:beforeAutospacing="0" w:after="0" w:afterAutospacing="0"/>
        <w:ind w:firstLine="450"/>
        <w:jc w:val="both"/>
        <w:rPr>
          <w:lang w:val="uk-UA"/>
        </w:rPr>
      </w:pPr>
    </w:p>
    <w:p w14:paraId="1253EE32" w14:textId="77777777" w:rsidR="00597716" w:rsidRPr="00597716" w:rsidRDefault="00597716" w:rsidP="00597716">
      <w:pPr>
        <w:rPr>
          <w:rFonts w:ascii="Times New Roman" w:hAnsi="Times New Roman" w:cs="Times New Roman"/>
          <w:sz w:val="24"/>
          <w:szCs w:val="24"/>
        </w:rPr>
      </w:pPr>
      <w:r w:rsidRPr="00597716">
        <w:rPr>
          <w:rFonts w:ascii="Times New Roman" w:hAnsi="Times New Roman" w:cs="Times New Roman"/>
          <w:sz w:val="24"/>
          <w:szCs w:val="24"/>
        </w:rPr>
        <w:t>Міський голова</w:t>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t>А.О. Черняєв</w:t>
      </w:r>
    </w:p>
    <w:p w14:paraId="73C03BF3" w14:textId="30200E56" w:rsidR="00597716" w:rsidRPr="00597716" w:rsidRDefault="00597716" w:rsidP="00060E1C">
      <w:pPr>
        <w:rPr>
          <w:rFonts w:ascii="Times New Roman" w:hAnsi="Times New Roman" w:cs="Times New Roman"/>
        </w:rPr>
      </w:pPr>
    </w:p>
    <w:p w14:paraId="58D2C3F2" w14:textId="28B3F86D" w:rsidR="00597716" w:rsidRPr="00597716" w:rsidRDefault="00597716" w:rsidP="00060E1C">
      <w:pPr>
        <w:rPr>
          <w:rFonts w:ascii="Times New Roman" w:hAnsi="Times New Roman" w:cs="Times New Roman"/>
        </w:rPr>
      </w:pPr>
    </w:p>
    <w:p w14:paraId="1B4E3B73" w14:textId="234B7A0E" w:rsidR="00597716" w:rsidRPr="00597716" w:rsidRDefault="00597716" w:rsidP="00060E1C">
      <w:pPr>
        <w:rPr>
          <w:rFonts w:ascii="Times New Roman" w:hAnsi="Times New Roman" w:cs="Times New Roman"/>
        </w:rPr>
      </w:pPr>
    </w:p>
    <w:p w14:paraId="2196254F" w14:textId="18220059" w:rsidR="00597716" w:rsidRPr="00597716" w:rsidRDefault="00597716" w:rsidP="00060E1C">
      <w:pPr>
        <w:rPr>
          <w:rFonts w:ascii="Times New Roman" w:hAnsi="Times New Roman" w:cs="Times New Roman"/>
        </w:rPr>
      </w:pPr>
    </w:p>
    <w:p w14:paraId="6B741618" w14:textId="5F8086A9" w:rsidR="00597716" w:rsidRPr="00597716" w:rsidRDefault="00597716" w:rsidP="00060E1C">
      <w:pPr>
        <w:rPr>
          <w:rFonts w:ascii="Times New Roman" w:hAnsi="Times New Roman" w:cs="Times New Roman"/>
        </w:rPr>
      </w:pPr>
    </w:p>
    <w:p w14:paraId="60BAE99E" w14:textId="7DA145A2" w:rsidR="00597716" w:rsidRPr="00597716" w:rsidRDefault="00597716" w:rsidP="00060E1C">
      <w:pPr>
        <w:rPr>
          <w:rFonts w:ascii="Times New Roman" w:hAnsi="Times New Roman" w:cs="Times New Roman"/>
        </w:rPr>
      </w:pPr>
    </w:p>
    <w:p w14:paraId="2EF965FE" w14:textId="30CA8AC8" w:rsidR="00597716" w:rsidRPr="00597716" w:rsidRDefault="00597716" w:rsidP="00060E1C">
      <w:pPr>
        <w:rPr>
          <w:rFonts w:ascii="Times New Roman" w:hAnsi="Times New Roman" w:cs="Times New Roman"/>
        </w:rPr>
      </w:pPr>
    </w:p>
    <w:p w14:paraId="418CA87E" w14:textId="77777777" w:rsidR="00597716" w:rsidRPr="00597716" w:rsidRDefault="00597716" w:rsidP="00597716">
      <w:pPr>
        <w:pStyle w:val="affc"/>
        <w:tabs>
          <w:tab w:val="left" w:pos="4680"/>
          <w:tab w:val="left" w:pos="6804"/>
        </w:tabs>
        <w:jc w:val="left"/>
        <w:rPr>
          <w:b w:val="0"/>
        </w:rPr>
      </w:pPr>
    </w:p>
    <w:p w14:paraId="4C28B021" w14:textId="40145202" w:rsidR="00597716" w:rsidRDefault="00597716" w:rsidP="00597716">
      <w:pPr>
        <w:ind w:left="6804"/>
        <w:rPr>
          <w:rFonts w:ascii="Times New Roman" w:hAnsi="Times New Roman" w:cs="Times New Roman"/>
        </w:rPr>
      </w:pPr>
    </w:p>
    <w:p w14:paraId="669AE327" w14:textId="77777777" w:rsidR="00086601" w:rsidRPr="00597716" w:rsidRDefault="00086601" w:rsidP="00597716">
      <w:pPr>
        <w:ind w:left="6804"/>
        <w:rPr>
          <w:rFonts w:ascii="Times New Roman" w:hAnsi="Times New Roman" w:cs="Times New Roman"/>
        </w:rPr>
      </w:pPr>
    </w:p>
    <w:p w14:paraId="4FF9D155" w14:textId="77777777" w:rsidR="00597716" w:rsidRPr="00597716" w:rsidRDefault="00597716" w:rsidP="00597716">
      <w:pPr>
        <w:rPr>
          <w:rFonts w:ascii="Times New Roman" w:hAnsi="Times New Roman" w:cs="Times New Roman"/>
          <w:sz w:val="24"/>
          <w:szCs w:val="24"/>
        </w:rPr>
      </w:pPr>
      <w:r w:rsidRPr="00597716">
        <w:rPr>
          <w:rFonts w:ascii="Times New Roman" w:hAnsi="Times New Roman" w:cs="Times New Roman"/>
          <w:sz w:val="24"/>
          <w:szCs w:val="24"/>
        </w:rPr>
        <w:lastRenderedPageBreak/>
        <w:t>Про припинення дії договору</w:t>
      </w:r>
    </w:p>
    <w:p w14:paraId="3DE08092" w14:textId="77777777" w:rsidR="00597716" w:rsidRPr="00597716" w:rsidRDefault="00597716" w:rsidP="00597716">
      <w:pPr>
        <w:rPr>
          <w:rFonts w:ascii="Times New Roman" w:hAnsi="Times New Roman" w:cs="Times New Roman"/>
          <w:sz w:val="24"/>
          <w:szCs w:val="24"/>
        </w:rPr>
      </w:pPr>
      <w:r w:rsidRPr="00597716">
        <w:rPr>
          <w:rFonts w:ascii="Times New Roman" w:hAnsi="Times New Roman" w:cs="Times New Roman"/>
          <w:sz w:val="24"/>
          <w:szCs w:val="24"/>
        </w:rPr>
        <w:t>оренди землі з гр. Пластуном Є.Ю.</w:t>
      </w:r>
    </w:p>
    <w:p w14:paraId="68B140F2" w14:textId="77777777" w:rsidR="00597716" w:rsidRPr="00597716" w:rsidRDefault="00597716" w:rsidP="00597716">
      <w:pPr>
        <w:rPr>
          <w:rFonts w:ascii="Times New Roman" w:hAnsi="Times New Roman" w:cs="Times New Roman"/>
          <w:sz w:val="24"/>
          <w:szCs w:val="24"/>
        </w:rPr>
      </w:pPr>
      <w:r w:rsidRPr="00597716">
        <w:rPr>
          <w:rFonts w:ascii="Times New Roman" w:hAnsi="Times New Roman" w:cs="Times New Roman"/>
          <w:sz w:val="24"/>
          <w:szCs w:val="24"/>
        </w:rPr>
        <w:t>шляхом його розірвання</w:t>
      </w:r>
    </w:p>
    <w:p w14:paraId="731570EF" w14:textId="77777777" w:rsidR="00597716" w:rsidRPr="00597716" w:rsidRDefault="00597716" w:rsidP="00597716">
      <w:pPr>
        <w:rPr>
          <w:rFonts w:ascii="Times New Roman" w:hAnsi="Times New Roman" w:cs="Times New Roman"/>
          <w:sz w:val="24"/>
          <w:szCs w:val="24"/>
        </w:rPr>
      </w:pPr>
      <w:r w:rsidRPr="00597716">
        <w:rPr>
          <w:rFonts w:ascii="Times New Roman" w:hAnsi="Times New Roman" w:cs="Times New Roman"/>
          <w:sz w:val="24"/>
          <w:szCs w:val="24"/>
        </w:rPr>
        <w:t>за взаємною згодою сторін</w:t>
      </w:r>
    </w:p>
    <w:p w14:paraId="189A65AE" w14:textId="77777777" w:rsidR="00597716" w:rsidRPr="00597716" w:rsidRDefault="00597716" w:rsidP="00597716">
      <w:pPr>
        <w:pStyle w:val="ShapkaDocumentu"/>
        <w:spacing w:after="0"/>
        <w:ind w:left="0"/>
        <w:jc w:val="left"/>
        <w:rPr>
          <w:rFonts w:ascii="Times New Roman" w:hAnsi="Times New Roman"/>
          <w:sz w:val="24"/>
          <w:szCs w:val="24"/>
          <w:lang w:eastAsia="en-US"/>
        </w:rPr>
      </w:pPr>
    </w:p>
    <w:p w14:paraId="763B8A91" w14:textId="77777777" w:rsidR="00597716" w:rsidRPr="00597716" w:rsidRDefault="00597716" w:rsidP="00597716">
      <w:pPr>
        <w:ind w:firstLine="720"/>
        <w:jc w:val="both"/>
        <w:rPr>
          <w:rFonts w:ascii="Times New Roman" w:hAnsi="Times New Roman" w:cs="Times New Roman"/>
          <w:sz w:val="24"/>
          <w:szCs w:val="24"/>
        </w:rPr>
      </w:pPr>
      <w:r w:rsidRPr="00597716">
        <w:rPr>
          <w:rFonts w:ascii="Times New Roman" w:hAnsi="Times New Roman" w:cs="Times New Roman"/>
          <w:sz w:val="24"/>
          <w:szCs w:val="24"/>
        </w:rPr>
        <w:t>Враховуючи заяву гр. Пластуна Є.Ю. від 23.03.2021, у зв’язку зі зміною розпорядника нерозподілених та невитребуваних земельних ділянок і земельних часток (паїв), враховуючи статтю 13 Закону України «Про порядок виділення в натурі (на місцевості) земельних ділянок власникам земельних часток (паїв)» статей 12, 93, 148</w:t>
      </w:r>
      <w:r w:rsidRPr="00597716">
        <w:rPr>
          <w:rFonts w:ascii="Times New Roman" w:hAnsi="Times New Roman" w:cs="Times New Roman"/>
          <w:sz w:val="24"/>
          <w:szCs w:val="24"/>
          <w:vertAlign w:val="superscript"/>
        </w:rPr>
        <w:t>1</w:t>
      </w:r>
      <w:r w:rsidRPr="00597716">
        <w:rPr>
          <w:rFonts w:ascii="Times New Roman" w:hAnsi="Times New Roman" w:cs="Times New Roman"/>
          <w:sz w:val="24"/>
          <w:szCs w:val="24"/>
        </w:rPr>
        <w:t xml:space="preserve"> Земельного кодексу України, Закону України «Про оренду землі», статті 651 Цивільного кодексу України керуючись статтею 26 Закону України «Про місцеве самоврядування в Україні», міська рада</w:t>
      </w:r>
    </w:p>
    <w:p w14:paraId="653FCC04" w14:textId="77777777" w:rsidR="00597716" w:rsidRPr="00597716" w:rsidRDefault="00597716" w:rsidP="00597716">
      <w:pPr>
        <w:ind w:firstLine="720"/>
        <w:jc w:val="both"/>
        <w:rPr>
          <w:rFonts w:ascii="Times New Roman" w:hAnsi="Times New Roman" w:cs="Times New Roman"/>
          <w:sz w:val="24"/>
          <w:szCs w:val="24"/>
        </w:rPr>
      </w:pPr>
    </w:p>
    <w:p w14:paraId="5B82B2A8" w14:textId="77777777" w:rsidR="00597716" w:rsidRPr="00597716" w:rsidRDefault="00597716" w:rsidP="00597716">
      <w:pPr>
        <w:jc w:val="both"/>
        <w:rPr>
          <w:rFonts w:ascii="Times New Roman" w:hAnsi="Times New Roman" w:cs="Times New Roman"/>
          <w:sz w:val="24"/>
          <w:szCs w:val="24"/>
        </w:rPr>
      </w:pPr>
      <w:r w:rsidRPr="00597716">
        <w:rPr>
          <w:rFonts w:ascii="Times New Roman" w:hAnsi="Times New Roman" w:cs="Times New Roman"/>
          <w:sz w:val="24"/>
          <w:szCs w:val="24"/>
        </w:rPr>
        <w:t>ВИРІШИЛА:</w:t>
      </w:r>
    </w:p>
    <w:p w14:paraId="400CC4E0" w14:textId="77777777" w:rsidR="00597716" w:rsidRPr="00597716" w:rsidRDefault="00597716" w:rsidP="00597716">
      <w:pPr>
        <w:jc w:val="both"/>
        <w:rPr>
          <w:rFonts w:ascii="Times New Roman" w:hAnsi="Times New Roman" w:cs="Times New Roman"/>
          <w:sz w:val="24"/>
          <w:szCs w:val="24"/>
        </w:rPr>
      </w:pPr>
    </w:p>
    <w:p w14:paraId="44E9AA27" w14:textId="77777777" w:rsidR="00597716" w:rsidRPr="00597716" w:rsidRDefault="00597716" w:rsidP="00597716">
      <w:pPr>
        <w:ind w:firstLine="709"/>
        <w:jc w:val="both"/>
        <w:rPr>
          <w:rFonts w:ascii="Times New Roman" w:hAnsi="Times New Roman" w:cs="Times New Roman"/>
          <w:sz w:val="24"/>
          <w:szCs w:val="24"/>
        </w:rPr>
      </w:pPr>
      <w:r w:rsidRPr="00597716">
        <w:rPr>
          <w:rFonts w:ascii="Times New Roman" w:hAnsi="Times New Roman" w:cs="Times New Roman"/>
          <w:sz w:val="24"/>
          <w:szCs w:val="24"/>
        </w:rPr>
        <w:t>1. Припинити дію договору оренди земельної ділянки від 17.09.2007, який зареєстрований у Артемівському районному відділі Донецької регіональної філії Державного підприємства «Центр Державного земельного кадастру» від 19.09.2007 №040714800220 на земельні ділянки загальною площею 125,7242 га, шляхом розірвання за взаємною згодою сторін.</w:t>
      </w:r>
    </w:p>
    <w:p w14:paraId="53317FC5" w14:textId="77777777" w:rsidR="00597716" w:rsidRPr="00597716" w:rsidRDefault="00597716" w:rsidP="00597716">
      <w:pPr>
        <w:pStyle w:val="rvps2"/>
        <w:shd w:val="clear" w:color="auto" w:fill="FFFFFF"/>
        <w:spacing w:before="0" w:beforeAutospacing="0" w:after="0" w:afterAutospacing="0"/>
        <w:ind w:firstLine="450"/>
        <w:jc w:val="both"/>
        <w:rPr>
          <w:lang w:val="uk-UA"/>
        </w:rPr>
      </w:pPr>
      <w:r w:rsidRPr="00597716">
        <w:rPr>
          <w:lang w:val="uk-UA"/>
        </w:rPr>
        <w:t>4. Контроль за виконанням покласти на постійну комісію з питань житлово-комунального господарства, землекористування та екології (Бабенко).</w:t>
      </w:r>
    </w:p>
    <w:p w14:paraId="2CFF8E19" w14:textId="77777777" w:rsidR="00597716" w:rsidRPr="00597716" w:rsidRDefault="00597716" w:rsidP="00597716">
      <w:pPr>
        <w:pStyle w:val="rvps2"/>
        <w:shd w:val="clear" w:color="auto" w:fill="FFFFFF"/>
        <w:spacing w:before="0" w:beforeAutospacing="0" w:after="0" w:afterAutospacing="0"/>
        <w:ind w:firstLine="450"/>
        <w:jc w:val="both"/>
        <w:rPr>
          <w:lang w:val="uk-UA"/>
        </w:rPr>
      </w:pPr>
    </w:p>
    <w:p w14:paraId="62FB0D47" w14:textId="77777777" w:rsidR="00597716" w:rsidRPr="00597716" w:rsidRDefault="00597716" w:rsidP="00597716">
      <w:pPr>
        <w:pStyle w:val="rvps2"/>
        <w:shd w:val="clear" w:color="auto" w:fill="FFFFFF"/>
        <w:spacing w:before="0" w:beforeAutospacing="0" w:after="0" w:afterAutospacing="0"/>
        <w:ind w:firstLine="450"/>
        <w:jc w:val="both"/>
        <w:rPr>
          <w:lang w:val="uk-UA"/>
        </w:rPr>
      </w:pPr>
    </w:p>
    <w:p w14:paraId="54393F79" w14:textId="77777777" w:rsidR="00597716" w:rsidRPr="00597716" w:rsidRDefault="00597716" w:rsidP="00597716">
      <w:pPr>
        <w:rPr>
          <w:rFonts w:ascii="Times New Roman" w:hAnsi="Times New Roman" w:cs="Times New Roman"/>
          <w:sz w:val="24"/>
          <w:szCs w:val="24"/>
        </w:rPr>
      </w:pPr>
      <w:r w:rsidRPr="00597716">
        <w:rPr>
          <w:rFonts w:ascii="Times New Roman" w:hAnsi="Times New Roman" w:cs="Times New Roman"/>
          <w:sz w:val="24"/>
          <w:szCs w:val="24"/>
        </w:rPr>
        <w:t>Міський голова</w:t>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t>А.О. Черняєв</w:t>
      </w:r>
    </w:p>
    <w:p w14:paraId="7677E152" w14:textId="7E4343A3" w:rsidR="00597716" w:rsidRPr="00597716" w:rsidRDefault="00597716" w:rsidP="00060E1C">
      <w:pPr>
        <w:rPr>
          <w:rFonts w:ascii="Times New Roman" w:hAnsi="Times New Roman" w:cs="Times New Roman"/>
        </w:rPr>
      </w:pPr>
    </w:p>
    <w:p w14:paraId="7586CCF5" w14:textId="4F71D6CD" w:rsidR="00597716" w:rsidRPr="00597716" w:rsidRDefault="00597716" w:rsidP="00060E1C">
      <w:pPr>
        <w:rPr>
          <w:rFonts w:ascii="Times New Roman" w:hAnsi="Times New Roman" w:cs="Times New Roman"/>
        </w:rPr>
      </w:pPr>
    </w:p>
    <w:p w14:paraId="5D4A63CB" w14:textId="09E33D1D" w:rsidR="00597716" w:rsidRPr="00597716" w:rsidRDefault="00597716" w:rsidP="00060E1C">
      <w:pPr>
        <w:rPr>
          <w:rFonts w:ascii="Times New Roman" w:hAnsi="Times New Roman" w:cs="Times New Roman"/>
        </w:rPr>
      </w:pPr>
    </w:p>
    <w:p w14:paraId="6DAC3742" w14:textId="02D0C1E3" w:rsidR="00597716" w:rsidRPr="00597716" w:rsidRDefault="00597716" w:rsidP="00060E1C">
      <w:pPr>
        <w:rPr>
          <w:rFonts w:ascii="Times New Roman" w:hAnsi="Times New Roman" w:cs="Times New Roman"/>
        </w:rPr>
      </w:pPr>
    </w:p>
    <w:p w14:paraId="1DAACBF4" w14:textId="3C5F02BF" w:rsidR="00597716" w:rsidRPr="00597716" w:rsidRDefault="00597716" w:rsidP="00060E1C">
      <w:pPr>
        <w:rPr>
          <w:rFonts w:ascii="Times New Roman" w:hAnsi="Times New Roman" w:cs="Times New Roman"/>
        </w:rPr>
      </w:pPr>
    </w:p>
    <w:p w14:paraId="23F91F39" w14:textId="272F8C46" w:rsidR="00597716" w:rsidRPr="00597716" w:rsidRDefault="00597716" w:rsidP="00060E1C">
      <w:pPr>
        <w:rPr>
          <w:rFonts w:ascii="Times New Roman" w:hAnsi="Times New Roman" w:cs="Times New Roman"/>
        </w:rPr>
      </w:pPr>
    </w:p>
    <w:p w14:paraId="6625269B" w14:textId="3A46E598" w:rsidR="00597716" w:rsidRPr="00597716" w:rsidRDefault="00597716" w:rsidP="00060E1C">
      <w:pPr>
        <w:rPr>
          <w:rFonts w:ascii="Times New Roman" w:hAnsi="Times New Roman" w:cs="Times New Roman"/>
        </w:rPr>
      </w:pPr>
    </w:p>
    <w:p w14:paraId="4CE2D787" w14:textId="357331AE" w:rsidR="00597716" w:rsidRPr="00597716" w:rsidRDefault="00597716" w:rsidP="00060E1C">
      <w:pPr>
        <w:rPr>
          <w:rFonts w:ascii="Times New Roman" w:hAnsi="Times New Roman" w:cs="Times New Roman"/>
        </w:rPr>
      </w:pPr>
    </w:p>
    <w:p w14:paraId="1F45BFAC" w14:textId="51D6ECB2" w:rsidR="00597716" w:rsidRPr="00597716" w:rsidRDefault="00597716" w:rsidP="00060E1C">
      <w:pPr>
        <w:rPr>
          <w:rFonts w:ascii="Times New Roman" w:hAnsi="Times New Roman" w:cs="Times New Roman"/>
        </w:rPr>
      </w:pPr>
    </w:p>
    <w:p w14:paraId="3D433FE2" w14:textId="57F6850F" w:rsidR="00597716" w:rsidRPr="00597716" w:rsidRDefault="00597716" w:rsidP="00060E1C">
      <w:pPr>
        <w:rPr>
          <w:rFonts w:ascii="Times New Roman" w:hAnsi="Times New Roman" w:cs="Times New Roman"/>
        </w:rPr>
      </w:pPr>
    </w:p>
    <w:p w14:paraId="275B86FD" w14:textId="7D565905" w:rsidR="00597716" w:rsidRPr="00597716" w:rsidRDefault="00597716" w:rsidP="00060E1C">
      <w:pPr>
        <w:rPr>
          <w:rFonts w:ascii="Times New Roman" w:hAnsi="Times New Roman" w:cs="Times New Roman"/>
        </w:rPr>
      </w:pPr>
    </w:p>
    <w:p w14:paraId="74A20F19" w14:textId="5F09337F" w:rsidR="00597716" w:rsidRDefault="00597716" w:rsidP="00060E1C">
      <w:pPr>
        <w:rPr>
          <w:rFonts w:ascii="Times New Roman" w:hAnsi="Times New Roman" w:cs="Times New Roman"/>
        </w:rPr>
      </w:pPr>
    </w:p>
    <w:p w14:paraId="7F09714A" w14:textId="77777777" w:rsidR="00086601" w:rsidRPr="00597716" w:rsidRDefault="00086601" w:rsidP="00060E1C">
      <w:pPr>
        <w:rPr>
          <w:rFonts w:ascii="Times New Roman" w:hAnsi="Times New Roman" w:cs="Times New Roman"/>
        </w:rPr>
      </w:pPr>
    </w:p>
    <w:p w14:paraId="529C1183" w14:textId="4858AC8D" w:rsidR="00597716" w:rsidRPr="00597716" w:rsidRDefault="00597716" w:rsidP="00060E1C">
      <w:pPr>
        <w:rPr>
          <w:rFonts w:ascii="Times New Roman" w:hAnsi="Times New Roman" w:cs="Times New Roman"/>
        </w:rPr>
      </w:pPr>
    </w:p>
    <w:p w14:paraId="366D60D5" w14:textId="77777777" w:rsidR="00597716" w:rsidRPr="00597716" w:rsidRDefault="00597716" w:rsidP="00597716">
      <w:pPr>
        <w:ind w:left="6804"/>
        <w:rPr>
          <w:rFonts w:ascii="Times New Roman" w:hAnsi="Times New Roman" w:cs="Times New Roman"/>
        </w:rPr>
      </w:pPr>
    </w:p>
    <w:p w14:paraId="1D288BF8"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lastRenderedPageBreak/>
        <w:t xml:space="preserve">Про надання дозволу на розробку </w:t>
      </w:r>
    </w:p>
    <w:p w14:paraId="378E7299"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проекту землеустрою щодо</w:t>
      </w:r>
    </w:p>
    <w:p w14:paraId="6ECF38B0"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 xml:space="preserve">відведення земельної ділянки </w:t>
      </w:r>
    </w:p>
    <w:p w14:paraId="1EBEA15D"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в оренду громадянці</w:t>
      </w:r>
    </w:p>
    <w:p w14:paraId="12413625" w14:textId="77777777" w:rsidR="00597716" w:rsidRPr="00597716" w:rsidRDefault="00597716" w:rsidP="00597716">
      <w:pPr>
        <w:rPr>
          <w:rFonts w:ascii="Times New Roman" w:hAnsi="Times New Roman" w:cs="Times New Roman"/>
          <w:lang w:val="ru-RU"/>
        </w:rPr>
      </w:pPr>
      <w:r w:rsidRPr="00597716">
        <w:rPr>
          <w:rFonts w:ascii="Times New Roman" w:hAnsi="Times New Roman" w:cs="Times New Roman"/>
          <w:lang w:val="ru-RU"/>
        </w:rPr>
        <w:t xml:space="preserve">Бабенко </w:t>
      </w:r>
      <w:proofErr w:type="gramStart"/>
      <w:r w:rsidRPr="00597716">
        <w:rPr>
          <w:rFonts w:ascii="Times New Roman" w:hAnsi="Times New Roman" w:cs="Times New Roman"/>
          <w:lang w:val="ru-RU"/>
        </w:rPr>
        <w:t>А.К</w:t>
      </w:r>
      <w:proofErr w:type="gramEnd"/>
    </w:p>
    <w:p w14:paraId="6AC6D63F" w14:textId="77777777" w:rsidR="00597716" w:rsidRPr="00597716" w:rsidRDefault="00597716" w:rsidP="00597716">
      <w:pPr>
        <w:rPr>
          <w:rFonts w:ascii="Times New Roman" w:hAnsi="Times New Roman" w:cs="Times New Roman"/>
          <w:lang w:val="ru-RU"/>
        </w:rPr>
      </w:pPr>
    </w:p>
    <w:p w14:paraId="6916208D" w14:textId="77777777" w:rsidR="00597716" w:rsidRPr="00597716" w:rsidRDefault="00597716" w:rsidP="00597716">
      <w:pPr>
        <w:jc w:val="both"/>
        <w:rPr>
          <w:rFonts w:ascii="Times New Roman" w:hAnsi="Times New Roman" w:cs="Times New Roman"/>
        </w:rPr>
      </w:pPr>
    </w:p>
    <w:p w14:paraId="10EBB032"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заяву гр. Бабенко А.К. від 23.02.2021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3CD32204" w14:textId="77777777" w:rsidR="00597716" w:rsidRPr="00597716" w:rsidRDefault="00597716" w:rsidP="00597716">
      <w:pPr>
        <w:jc w:val="both"/>
        <w:rPr>
          <w:rFonts w:ascii="Times New Roman" w:hAnsi="Times New Roman" w:cs="Times New Roman"/>
        </w:rPr>
      </w:pPr>
    </w:p>
    <w:p w14:paraId="0ACCC19B"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6C2C1C17" w14:textId="77777777" w:rsidR="00597716" w:rsidRPr="00597716" w:rsidRDefault="00597716" w:rsidP="00597716">
      <w:pPr>
        <w:ind w:left="630"/>
        <w:jc w:val="both"/>
        <w:rPr>
          <w:rFonts w:ascii="Times New Roman" w:hAnsi="Times New Roman" w:cs="Times New Roman"/>
        </w:rPr>
      </w:pPr>
    </w:p>
    <w:p w14:paraId="733E94D0" w14:textId="284C2224" w:rsidR="00597716" w:rsidRPr="00597716" w:rsidRDefault="00597716" w:rsidP="00597716">
      <w:pPr>
        <w:numPr>
          <w:ilvl w:val="0"/>
          <w:numId w:val="28"/>
        </w:numPr>
        <w:spacing w:after="0" w:line="240" w:lineRule="auto"/>
        <w:jc w:val="both"/>
        <w:rPr>
          <w:rFonts w:ascii="Times New Roman" w:hAnsi="Times New Roman" w:cs="Times New Roman"/>
        </w:rPr>
      </w:pPr>
      <w:r w:rsidRPr="00597716">
        <w:rPr>
          <w:rFonts w:ascii="Times New Roman" w:hAnsi="Times New Roman" w:cs="Times New Roman"/>
        </w:rPr>
        <w:t xml:space="preserve">Надати дозвіл гр.  Бабенко Аліні Костянтинівні, (), що зареєстрована за </w:t>
      </w:r>
      <w:proofErr w:type="spellStart"/>
      <w:r w:rsidRPr="00597716">
        <w:rPr>
          <w:rFonts w:ascii="Times New Roman" w:hAnsi="Times New Roman" w:cs="Times New Roman"/>
        </w:rPr>
        <w:t>адресою</w:t>
      </w:r>
      <w:proofErr w:type="spellEnd"/>
      <w:r w:rsidRPr="00597716">
        <w:rPr>
          <w:rFonts w:ascii="Times New Roman" w:hAnsi="Times New Roman" w:cs="Times New Roman"/>
        </w:rPr>
        <w:t xml:space="preserve">: вул. Поштова, буд.5, с. Свято-Покровське, Бахмутський район, Донецька область, на розробку проекту землеустрою щодо відведення земельної ділянки в оренду площею до 5,0000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w:t>
      </w:r>
      <w:proofErr w:type="spellStart"/>
      <w:r w:rsidRPr="00597716">
        <w:rPr>
          <w:rFonts w:ascii="Times New Roman" w:hAnsi="Times New Roman" w:cs="Times New Roman"/>
        </w:rPr>
        <w:t>Різниківка</w:t>
      </w:r>
      <w:proofErr w:type="spellEnd"/>
      <w:r w:rsidRPr="00597716">
        <w:rPr>
          <w:rFonts w:ascii="Times New Roman" w:hAnsi="Times New Roman" w:cs="Times New Roman"/>
        </w:rPr>
        <w:t>).</w:t>
      </w:r>
    </w:p>
    <w:p w14:paraId="42DFF682" w14:textId="77777777" w:rsidR="00597716" w:rsidRPr="00597716" w:rsidRDefault="00597716" w:rsidP="00597716">
      <w:pPr>
        <w:numPr>
          <w:ilvl w:val="0"/>
          <w:numId w:val="28"/>
        </w:numPr>
        <w:spacing w:after="0" w:line="240" w:lineRule="auto"/>
        <w:ind w:left="0" w:firstLine="709"/>
        <w:jc w:val="both"/>
        <w:rPr>
          <w:rFonts w:ascii="Times New Roman" w:hAnsi="Times New Roman" w:cs="Times New Roman"/>
        </w:rPr>
      </w:pPr>
      <w:r w:rsidRPr="00597716">
        <w:rPr>
          <w:rFonts w:ascii="Times New Roman" w:hAnsi="Times New Roman" w:cs="Times New Roman"/>
        </w:rPr>
        <w:t>Рекомендувати гр. Бабенко А.К.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2500B850" w14:textId="77777777" w:rsidR="00597716" w:rsidRPr="00597716" w:rsidRDefault="00597716" w:rsidP="00597716">
      <w:pPr>
        <w:ind w:firstLine="709"/>
        <w:jc w:val="both"/>
        <w:rPr>
          <w:rFonts w:ascii="Times New Roman" w:hAnsi="Times New Roman" w:cs="Times New Roman"/>
        </w:rPr>
      </w:pPr>
      <w:r w:rsidRPr="00597716">
        <w:rPr>
          <w:rFonts w:ascii="Times New Roman" w:hAnsi="Times New Roman" w:cs="Times New Roman"/>
        </w:rPr>
        <w:t>3. Контроль за виконанням покласти на постійну комісію з питань житлово-комунального господарства, землекористування та екології (Бабенко).</w:t>
      </w:r>
    </w:p>
    <w:p w14:paraId="27AB9BCC" w14:textId="77777777" w:rsidR="00597716" w:rsidRPr="00597716" w:rsidRDefault="00597716" w:rsidP="00597716">
      <w:pPr>
        <w:jc w:val="both"/>
        <w:rPr>
          <w:rFonts w:ascii="Times New Roman" w:hAnsi="Times New Roman" w:cs="Times New Roman"/>
        </w:rPr>
      </w:pPr>
    </w:p>
    <w:p w14:paraId="7D84A691" w14:textId="77777777" w:rsidR="00597716" w:rsidRPr="00597716" w:rsidRDefault="00597716" w:rsidP="00597716">
      <w:pPr>
        <w:jc w:val="both"/>
        <w:rPr>
          <w:rFonts w:ascii="Times New Roman" w:hAnsi="Times New Roman" w:cs="Times New Roman"/>
        </w:rPr>
      </w:pPr>
    </w:p>
    <w:p w14:paraId="64F6F120" w14:textId="77777777" w:rsidR="00597716" w:rsidRPr="00597716" w:rsidRDefault="00597716" w:rsidP="00597716">
      <w:pPr>
        <w:jc w:val="both"/>
        <w:rPr>
          <w:rFonts w:ascii="Times New Roman" w:hAnsi="Times New Roman" w:cs="Times New Roman"/>
        </w:rPr>
      </w:pPr>
    </w:p>
    <w:p w14:paraId="708D3A8E" w14:textId="77777777" w:rsidR="00597716" w:rsidRPr="00597716" w:rsidRDefault="00597716" w:rsidP="00597716">
      <w:pPr>
        <w:jc w:val="both"/>
        <w:rPr>
          <w:rFonts w:ascii="Times New Roman" w:hAnsi="Times New Roman" w:cs="Times New Roman"/>
        </w:rPr>
      </w:pPr>
    </w:p>
    <w:p w14:paraId="750C42EF"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Міський голова                                                                                             А.О. Черняєв</w:t>
      </w:r>
    </w:p>
    <w:p w14:paraId="7270B3A5" w14:textId="77777777" w:rsidR="00597716" w:rsidRPr="00597716" w:rsidRDefault="00597716" w:rsidP="00597716">
      <w:pPr>
        <w:jc w:val="both"/>
        <w:rPr>
          <w:rFonts w:ascii="Times New Roman" w:hAnsi="Times New Roman" w:cs="Times New Roman"/>
        </w:rPr>
      </w:pPr>
    </w:p>
    <w:p w14:paraId="68A8C5A3" w14:textId="77777777" w:rsidR="00597716" w:rsidRPr="00597716" w:rsidRDefault="00597716" w:rsidP="00597716">
      <w:pPr>
        <w:jc w:val="both"/>
        <w:rPr>
          <w:rFonts w:ascii="Times New Roman" w:hAnsi="Times New Roman" w:cs="Times New Roman"/>
        </w:rPr>
      </w:pPr>
    </w:p>
    <w:p w14:paraId="2DB2F26E" w14:textId="77777777" w:rsidR="00597716" w:rsidRPr="00597716" w:rsidRDefault="00597716" w:rsidP="00597716">
      <w:pPr>
        <w:jc w:val="both"/>
        <w:rPr>
          <w:rFonts w:ascii="Times New Roman" w:hAnsi="Times New Roman" w:cs="Times New Roman"/>
        </w:rPr>
      </w:pPr>
    </w:p>
    <w:p w14:paraId="450B353C" w14:textId="0BC6751B" w:rsidR="00597716" w:rsidRDefault="00597716" w:rsidP="00597716">
      <w:pPr>
        <w:jc w:val="both"/>
        <w:rPr>
          <w:rFonts w:ascii="Times New Roman" w:hAnsi="Times New Roman" w:cs="Times New Roman"/>
        </w:rPr>
      </w:pPr>
    </w:p>
    <w:p w14:paraId="57873EDC" w14:textId="7A8364A5" w:rsidR="00086601" w:rsidRDefault="00086601" w:rsidP="00597716">
      <w:pPr>
        <w:jc w:val="both"/>
        <w:rPr>
          <w:rFonts w:ascii="Times New Roman" w:hAnsi="Times New Roman" w:cs="Times New Roman"/>
        </w:rPr>
      </w:pPr>
    </w:p>
    <w:p w14:paraId="1DB90F45" w14:textId="5F8B9152" w:rsidR="00086601" w:rsidRDefault="00086601" w:rsidP="00597716">
      <w:pPr>
        <w:jc w:val="both"/>
        <w:rPr>
          <w:rFonts w:ascii="Times New Roman" w:hAnsi="Times New Roman" w:cs="Times New Roman"/>
        </w:rPr>
      </w:pPr>
    </w:p>
    <w:p w14:paraId="0852ED08" w14:textId="705BF125" w:rsidR="00086601" w:rsidRDefault="00086601" w:rsidP="00597716">
      <w:pPr>
        <w:jc w:val="both"/>
        <w:rPr>
          <w:rFonts w:ascii="Times New Roman" w:hAnsi="Times New Roman" w:cs="Times New Roman"/>
        </w:rPr>
      </w:pPr>
    </w:p>
    <w:p w14:paraId="123EFCD9" w14:textId="1576D399" w:rsidR="00086601" w:rsidRDefault="00086601" w:rsidP="00597716">
      <w:pPr>
        <w:jc w:val="both"/>
        <w:rPr>
          <w:rFonts w:ascii="Times New Roman" w:hAnsi="Times New Roman" w:cs="Times New Roman"/>
        </w:rPr>
      </w:pPr>
    </w:p>
    <w:p w14:paraId="0AA041FE" w14:textId="77777777" w:rsidR="00086601" w:rsidRPr="00597716" w:rsidRDefault="00086601" w:rsidP="00597716">
      <w:pPr>
        <w:jc w:val="both"/>
        <w:rPr>
          <w:rFonts w:ascii="Times New Roman" w:hAnsi="Times New Roman" w:cs="Times New Roman"/>
        </w:rPr>
      </w:pPr>
    </w:p>
    <w:p w14:paraId="338DB0E7" w14:textId="286ECB62" w:rsidR="00597716" w:rsidRPr="00597716" w:rsidRDefault="00597716" w:rsidP="00060E1C">
      <w:pPr>
        <w:rPr>
          <w:rFonts w:ascii="Times New Roman" w:hAnsi="Times New Roman" w:cs="Times New Roman"/>
        </w:rPr>
      </w:pPr>
    </w:p>
    <w:p w14:paraId="3D7D32DD" w14:textId="07150DF9" w:rsidR="00597716" w:rsidRPr="00597716" w:rsidRDefault="00597716" w:rsidP="00060E1C">
      <w:pPr>
        <w:rPr>
          <w:rFonts w:ascii="Times New Roman" w:hAnsi="Times New Roman" w:cs="Times New Roman"/>
        </w:rPr>
      </w:pPr>
    </w:p>
    <w:p w14:paraId="076FAD25"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 xml:space="preserve">Про надання дозволу на розробку </w:t>
      </w:r>
    </w:p>
    <w:p w14:paraId="625228C6"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проекту землеустрою щодо</w:t>
      </w:r>
    </w:p>
    <w:p w14:paraId="04F326F3"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 xml:space="preserve">відведення земельної ділянки </w:t>
      </w:r>
    </w:p>
    <w:p w14:paraId="7F29E4C8"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в оренду громадянину</w:t>
      </w:r>
    </w:p>
    <w:p w14:paraId="053AC8D1" w14:textId="77777777" w:rsidR="00597716" w:rsidRPr="00597716" w:rsidRDefault="00597716" w:rsidP="00597716">
      <w:pPr>
        <w:rPr>
          <w:rFonts w:ascii="Times New Roman" w:hAnsi="Times New Roman" w:cs="Times New Roman"/>
          <w:lang w:val="ru-RU"/>
        </w:rPr>
      </w:pPr>
      <w:r w:rsidRPr="00597716">
        <w:rPr>
          <w:rFonts w:ascii="Times New Roman" w:hAnsi="Times New Roman" w:cs="Times New Roman"/>
          <w:lang w:val="ru-RU"/>
        </w:rPr>
        <w:t>Бабенко А.О.</w:t>
      </w:r>
    </w:p>
    <w:p w14:paraId="3B36ACA7" w14:textId="77777777" w:rsidR="00597716" w:rsidRPr="00597716" w:rsidRDefault="00597716" w:rsidP="00597716">
      <w:pPr>
        <w:rPr>
          <w:rFonts w:ascii="Times New Roman" w:hAnsi="Times New Roman" w:cs="Times New Roman"/>
          <w:lang w:val="ru-RU"/>
        </w:rPr>
      </w:pPr>
    </w:p>
    <w:p w14:paraId="3B8A5B62" w14:textId="77777777" w:rsidR="00597716" w:rsidRPr="00597716" w:rsidRDefault="00597716" w:rsidP="00597716">
      <w:pPr>
        <w:jc w:val="both"/>
        <w:rPr>
          <w:rFonts w:ascii="Times New Roman" w:hAnsi="Times New Roman" w:cs="Times New Roman"/>
        </w:rPr>
      </w:pPr>
    </w:p>
    <w:p w14:paraId="45E09AD7"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заяву гр. Бабенко А.О. від 23.02.2021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54A0F495" w14:textId="77777777" w:rsidR="00597716" w:rsidRPr="00597716" w:rsidRDefault="00597716" w:rsidP="00597716">
      <w:pPr>
        <w:jc w:val="both"/>
        <w:rPr>
          <w:rFonts w:ascii="Times New Roman" w:hAnsi="Times New Roman" w:cs="Times New Roman"/>
        </w:rPr>
      </w:pPr>
    </w:p>
    <w:p w14:paraId="3DD3E719"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0555844D" w14:textId="77777777" w:rsidR="00597716" w:rsidRPr="00597716" w:rsidRDefault="00597716" w:rsidP="00597716">
      <w:pPr>
        <w:ind w:left="630"/>
        <w:jc w:val="both"/>
        <w:rPr>
          <w:rFonts w:ascii="Times New Roman" w:hAnsi="Times New Roman" w:cs="Times New Roman"/>
        </w:rPr>
      </w:pPr>
    </w:p>
    <w:p w14:paraId="3CC125C3" w14:textId="41106399" w:rsidR="00597716" w:rsidRPr="00597716" w:rsidRDefault="00597716" w:rsidP="00597716">
      <w:pPr>
        <w:numPr>
          <w:ilvl w:val="0"/>
          <w:numId w:val="29"/>
        </w:numPr>
        <w:spacing w:after="0" w:line="240" w:lineRule="auto"/>
        <w:jc w:val="both"/>
        <w:rPr>
          <w:rFonts w:ascii="Times New Roman" w:hAnsi="Times New Roman" w:cs="Times New Roman"/>
        </w:rPr>
      </w:pPr>
      <w:r w:rsidRPr="00597716">
        <w:rPr>
          <w:rFonts w:ascii="Times New Roman" w:hAnsi="Times New Roman" w:cs="Times New Roman"/>
        </w:rPr>
        <w:t xml:space="preserve">Надати дозвіл гр.  Бабенко Артему Олеговичу, (), що зареєстрований за </w:t>
      </w:r>
      <w:proofErr w:type="spellStart"/>
      <w:r w:rsidRPr="00597716">
        <w:rPr>
          <w:rFonts w:ascii="Times New Roman" w:hAnsi="Times New Roman" w:cs="Times New Roman"/>
        </w:rPr>
        <w:t>адресою</w:t>
      </w:r>
      <w:proofErr w:type="spellEnd"/>
      <w:r w:rsidRPr="00597716">
        <w:rPr>
          <w:rFonts w:ascii="Times New Roman" w:hAnsi="Times New Roman" w:cs="Times New Roman"/>
        </w:rPr>
        <w:t xml:space="preserve">: вул. Поштова, буд.5, с. Свято-Покровське, Бахмутський район, Донецька область, на розробку проекту землеустрою щодо відведення земельної ділянки в оренду площею до 7,0000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w:t>
      </w:r>
      <w:proofErr w:type="spellStart"/>
      <w:r w:rsidRPr="00597716">
        <w:rPr>
          <w:rFonts w:ascii="Times New Roman" w:hAnsi="Times New Roman" w:cs="Times New Roman"/>
        </w:rPr>
        <w:t>Різниківка</w:t>
      </w:r>
      <w:proofErr w:type="spellEnd"/>
      <w:r w:rsidRPr="00597716">
        <w:rPr>
          <w:rFonts w:ascii="Times New Roman" w:hAnsi="Times New Roman" w:cs="Times New Roman"/>
        </w:rPr>
        <w:t>).</w:t>
      </w:r>
    </w:p>
    <w:p w14:paraId="58D26E9F" w14:textId="77777777" w:rsidR="00597716" w:rsidRPr="00597716" w:rsidRDefault="00597716" w:rsidP="00597716">
      <w:pPr>
        <w:numPr>
          <w:ilvl w:val="0"/>
          <w:numId w:val="29"/>
        </w:numPr>
        <w:spacing w:after="0" w:line="240" w:lineRule="auto"/>
        <w:ind w:left="0" w:firstLine="709"/>
        <w:jc w:val="both"/>
        <w:rPr>
          <w:rFonts w:ascii="Times New Roman" w:hAnsi="Times New Roman" w:cs="Times New Roman"/>
        </w:rPr>
      </w:pPr>
      <w:r w:rsidRPr="00597716">
        <w:rPr>
          <w:rFonts w:ascii="Times New Roman" w:hAnsi="Times New Roman" w:cs="Times New Roman"/>
        </w:rPr>
        <w:t>Рекомендувати гр. Бабенко А.О.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1BEAC03A" w14:textId="77777777" w:rsidR="00597716" w:rsidRPr="00597716" w:rsidRDefault="00597716" w:rsidP="00597716">
      <w:pPr>
        <w:ind w:firstLine="709"/>
        <w:jc w:val="both"/>
        <w:rPr>
          <w:rFonts w:ascii="Times New Roman" w:hAnsi="Times New Roman" w:cs="Times New Roman"/>
        </w:rPr>
      </w:pPr>
      <w:r w:rsidRPr="00597716">
        <w:rPr>
          <w:rFonts w:ascii="Times New Roman" w:hAnsi="Times New Roman" w:cs="Times New Roman"/>
        </w:rPr>
        <w:t>3. Контроль за виконанням покласти на постійну комісію з питань житлово-комунального господарства, землекористування та екології (Бабенко).</w:t>
      </w:r>
    </w:p>
    <w:p w14:paraId="17DD2B38" w14:textId="77777777" w:rsidR="00597716" w:rsidRPr="00597716" w:rsidRDefault="00597716" w:rsidP="00597716">
      <w:pPr>
        <w:jc w:val="both"/>
        <w:rPr>
          <w:rFonts w:ascii="Times New Roman" w:hAnsi="Times New Roman" w:cs="Times New Roman"/>
        </w:rPr>
      </w:pPr>
    </w:p>
    <w:p w14:paraId="1ACFB506" w14:textId="77777777" w:rsidR="00597716" w:rsidRPr="00597716" w:rsidRDefault="00597716" w:rsidP="00597716">
      <w:pPr>
        <w:jc w:val="both"/>
        <w:rPr>
          <w:rFonts w:ascii="Times New Roman" w:hAnsi="Times New Roman" w:cs="Times New Roman"/>
        </w:rPr>
      </w:pPr>
    </w:p>
    <w:p w14:paraId="2D606B11" w14:textId="77777777" w:rsidR="00597716" w:rsidRPr="00597716" w:rsidRDefault="00597716" w:rsidP="00597716">
      <w:pPr>
        <w:jc w:val="both"/>
        <w:rPr>
          <w:rFonts w:ascii="Times New Roman" w:hAnsi="Times New Roman" w:cs="Times New Roman"/>
        </w:rPr>
      </w:pPr>
    </w:p>
    <w:p w14:paraId="66F83461" w14:textId="77777777" w:rsidR="00597716" w:rsidRPr="00597716" w:rsidRDefault="00597716" w:rsidP="00597716">
      <w:pPr>
        <w:jc w:val="both"/>
        <w:rPr>
          <w:rFonts w:ascii="Times New Roman" w:hAnsi="Times New Roman" w:cs="Times New Roman"/>
        </w:rPr>
      </w:pPr>
    </w:p>
    <w:p w14:paraId="5AFE58D6"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Міський голова                                                                                             А.О. Черняєв</w:t>
      </w:r>
    </w:p>
    <w:p w14:paraId="6AA2DD49" w14:textId="77777777" w:rsidR="00597716" w:rsidRPr="00597716" w:rsidRDefault="00597716" w:rsidP="00597716">
      <w:pPr>
        <w:jc w:val="both"/>
        <w:rPr>
          <w:rFonts w:ascii="Times New Roman" w:hAnsi="Times New Roman" w:cs="Times New Roman"/>
        </w:rPr>
      </w:pPr>
    </w:p>
    <w:p w14:paraId="051027AB" w14:textId="77777777" w:rsidR="00597716" w:rsidRPr="00597716" w:rsidRDefault="00597716" w:rsidP="00597716">
      <w:pPr>
        <w:jc w:val="both"/>
        <w:rPr>
          <w:rFonts w:ascii="Times New Roman" w:hAnsi="Times New Roman" w:cs="Times New Roman"/>
        </w:rPr>
      </w:pPr>
    </w:p>
    <w:p w14:paraId="57CE7F0C" w14:textId="77777777" w:rsidR="00597716" w:rsidRPr="00597716" w:rsidRDefault="00597716" w:rsidP="00597716">
      <w:pPr>
        <w:jc w:val="both"/>
        <w:rPr>
          <w:rFonts w:ascii="Times New Roman" w:hAnsi="Times New Roman" w:cs="Times New Roman"/>
        </w:rPr>
      </w:pPr>
    </w:p>
    <w:p w14:paraId="27ECC47B" w14:textId="77777777" w:rsidR="00597716" w:rsidRPr="00597716" w:rsidRDefault="00597716" w:rsidP="00597716">
      <w:pPr>
        <w:jc w:val="both"/>
        <w:rPr>
          <w:rFonts w:ascii="Times New Roman" w:hAnsi="Times New Roman" w:cs="Times New Roman"/>
        </w:rPr>
      </w:pPr>
    </w:p>
    <w:p w14:paraId="2F47BECC" w14:textId="49EA66EC" w:rsidR="00597716" w:rsidRPr="00597716" w:rsidRDefault="00597716" w:rsidP="00060E1C">
      <w:pPr>
        <w:rPr>
          <w:rFonts w:ascii="Times New Roman" w:hAnsi="Times New Roman" w:cs="Times New Roman"/>
        </w:rPr>
      </w:pPr>
    </w:p>
    <w:p w14:paraId="407B5B14" w14:textId="5761E4F5" w:rsidR="00597716" w:rsidRPr="00597716" w:rsidRDefault="00597716" w:rsidP="00060E1C">
      <w:pPr>
        <w:rPr>
          <w:rFonts w:ascii="Times New Roman" w:hAnsi="Times New Roman" w:cs="Times New Roman"/>
        </w:rPr>
      </w:pPr>
    </w:p>
    <w:p w14:paraId="61996AE9" w14:textId="55A759AA" w:rsidR="00597716" w:rsidRPr="00597716" w:rsidRDefault="00597716" w:rsidP="00060E1C">
      <w:pPr>
        <w:rPr>
          <w:rFonts w:ascii="Times New Roman" w:hAnsi="Times New Roman" w:cs="Times New Roman"/>
        </w:rPr>
      </w:pPr>
    </w:p>
    <w:p w14:paraId="1027B39D" w14:textId="2CC9B282" w:rsidR="00597716" w:rsidRDefault="00597716" w:rsidP="00060E1C">
      <w:pPr>
        <w:rPr>
          <w:rFonts w:ascii="Times New Roman" w:hAnsi="Times New Roman" w:cs="Times New Roman"/>
        </w:rPr>
      </w:pPr>
    </w:p>
    <w:p w14:paraId="50D1FB78" w14:textId="77777777" w:rsidR="00086601" w:rsidRPr="00597716" w:rsidRDefault="00086601" w:rsidP="00060E1C">
      <w:pPr>
        <w:rPr>
          <w:rFonts w:ascii="Times New Roman" w:hAnsi="Times New Roman" w:cs="Times New Roman"/>
        </w:rPr>
      </w:pPr>
    </w:p>
    <w:p w14:paraId="2524BD21"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lastRenderedPageBreak/>
        <w:t xml:space="preserve">Про надання дозволу на розробку </w:t>
      </w:r>
    </w:p>
    <w:p w14:paraId="0D787475"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проекту землеустрою щодо</w:t>
      </w:r>
    </w:p>
    <w:p w14:paraId="61185B55"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 xml:space="preserve">відведення земельної ділянки </w:t>
      </w:r>
    </w:p>
    <w:p w14:paraId="7E74B9DF"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в оренду громадянці</w:t>
      </w:r>
    </w:p>
    <w:p w14:paraId="5F0B92BA" w14:textId="77777777" w:rsidR="00597716" w:rsidRPr="00597716" w:rsidRDefault="00597716" w:rsidP="00597716">
      <w:pPr>
        <w:rPr>
          <w:rFonts w:ascii="Times New Roman" w:hAnsi="Times New Roman" w:cs="Times New Roman"/>
          <w:lang w:val="ru-RU"/>
        </w:rPr>
      </w:pPr>
      <w:proofErr w:type="spellStart"/>
      <w:r w:rsidRPr="00597716">
        <w:rPr>
          <w:rFonts w:ascii="Times New Roman" w:hAnsi="Times New Roman" w:cs="Times New Roman"/>
          <w:lang w:val="ru-RU"/>
        </w:rPr>
        <w:t>Гладкій</w:t>
      </w:r>
      <w:proofErr w:type="spellEnd"/>
      <w:r w:rsidRPr="00597716">
        <w:rPr>
          <w:rFonts w:ascii="Times New Roman" w:hAnsi="Times New Roman" w:cs="Times New Roman"/>
          <w:lang w:val="ru-RU"/>
        </w:rPr>
        <w:t xml:space="preserve"> Н.В.</w:t>
      </w:r>
    </w:p>
    <w:p w14:paraId="5A08C701" w14:textId="77777777" w:rsidR="00597716" w:rsidRPr="00597716" w:rsidRDefault="00597716" w:rsidP="00597716">
      <w:pPr>
        <w:rPr>
          <w:rFonts w:ascii="Times New Roman" w:hAnsi="Times New Roman" w:cs="Times New Roman"/>
          <w:lang w:val="ru-RU"/>
        </w:rPr>
      </w:pPr>
    </w:p>
    <w:p w14:paraId="1DC75E9C" w14:textId="77777777" w:rsidR="00597716" w:rsidRPr="00597716" w:rsidRDefault="00597716" w:rsidP="00597716">
      <w:pPr>
        <w:jc w:val="both"/>
        <w:rPr>
          <w:rFonts w:ascii="Times New Roman" w:hAnsi="Times New Roman" w:cs="Times New Roman"/>
        </w:rPr>
      </w:pPr>
    </w:p>
    <w:p w14:paraId="04855A12"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заяву гр. Гладкої Н.В. від 23.02.2021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0ADD1E63" w14:textId="77777777" w:rsidR="00597716" w:rsidRPr="00597716" w:rsidRDefault="00597716" w:rsidP="00597716">
      <w:pPr>
        <w:jc w:val="both"/>
        <w:rPr>
          <w:rFonts w:ascii="Times New Roman" w:hAnsi="Times New Roman" w:cs="Times New Roman"/>
        </w:rPr>
      </w:pPr>
    </w:p>
    <w:p w14:paraId="5FE37821"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348484B9" w14:textId="77777777" w:rsidR="00597716" w:rsidRPr="00597716" w:rsidRDefault="00597716" w:rsidP="00597716">
      <w:pPr>
        <w:ind w:left="630"/>
        <w:jc w:val="both"/>
        <w:rPr>
          <w:rFonts w:ascii="Times New Roman" w:hAnsi="Times New Roman" w:cs="Times New Roman"/>
        </w:rPr>
      </w:pPr>
    </w:p>
    <w:p w14:paraId="5AE474E9" w14:textId="1B97456E" w:rsidR="00597716" w:rsidRPr="00597716" w:rsidRDefault="00597716" w:rsidP="00597716">
      <w:pPr>
        <w:numPr>
          <w:ilvl w:val="0"/>
          <w:numId w:val="30"/>
        </w:numPr>
        <w:spacing w:after="0" w:line="240" w:lineRule="auto"/>
        <w:jc w:val="both"/>
        <w:rPr>
          <w:rFonts w:ascii="Times New Roman" w:hAnsi="Times New Roman" w:cs="Times New Roman"/>
        </w:rPr>
      </w:pPr>
      <w:r w:rsidRPr="00597716">
        <w:rPr>
          <w:rFonts w:ascii="Times New Roman" w:hAnsi="Times New Roman" w:cs="Times New Roman"/>
        </w:rPr>
        <w:t>Надати дозвіл гр.  Гладкій Наталі Вікторівні, (</w:t>
      </w:r>
      <w:r w:rsidR="00086601">
        <w:rPr>
          <w:rFonts w:ascii="Times New Roman" w:hAnsi="Times New Roman" w:cs="Times New Roman"/>
        </w:rPr>
        <w:t>_________________________</w:t>
      </w:r>
      <w:r w:rsidRPr="00597716">
        <w:rPr>
          <w:rFonts w:ascii="Times New Roman" w:hAnsi="Times New Roman" w:cs="Times New Roman"/>
        </w:rPr>
        <w:t xml:space="preserve">), що зареєстрована за </w:t>
      </w:r>
      <w:proofErr w:type="spellStart"/>
      <w:r w:rsidRPr="00597716">
        <w:rPr>
          <w:rFonts w:ascii="Times New Roman" w:hAnsi="Times New Roman" w:cs="Times New Roman"/>
        </w:rPr>
        <w:t>адресою</w:t>
      </w:r>
      <w:proofErr w:type="spellEnd"/>
      <w:r w:rsidRPr="00597716">
        <w:rPr>
          <w:rFonts w:ascii="Times New Roman" w:hAnsi="Times New Roman" w:cs="Times New Roman"/>
        </w:rPr>
        <w:t xml:space="preserve">: вул. Садова, буд.10, </w:t>
      </w:r>
      <w:proofErr w:type="spellStart"/>
      <w:r w:rsidRPr="00597716">
        <w:rPr>
          <w:rFonts w:ascii="Times New Roman" w:hAnsi="Times New Roman" w:cs="Times New Roman"/>
        </w:rPr>
        <w:t>кв</w:t>
      </w:r>
      <w:proofErr w:type="spellEnd"/>
      <w:r w:rsidRPr="00597716">
        <w:rPr>
          <w:rFonts w:ascii="Times New Roman" w:hAnsi="Times New Roman" w:cs="Times New Roman"/>
        </w:rPr>
        <w:t xml:space="preserve">. 54, м. Сіверськ, Бахмутський район, Донецька область, на розробку проекту землеустрою щодо відведення земельної ділянки в оренду площею до 4,0000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w:t>
      </w:r>
      <w:proofErr w:type="spellStart"/>
      <w:r w:rsidRPr="00597716">
        <w:rPr>
          <w:rFonts w:ascii="Times New Roman" w:hAnsi="Times New Roman" w:cs="Times New Roman"/>
        </w:rPr>
        <w:t>Різниківка</w:t>
      </w:r>
      <w:proofErr w:type="spellEnd"/>
      <w:r w:rsidRPr="00597716">
        <w:rPr>
          <w:rFonts w:ascii="Times New Roman" w:hAnsi="Times New Roman" w:cs="Times New Roman"/>
        </w:rPr>
        <w:t>).</w:t>
      </w:r>
    </w:p>
    <w:p w14:paraId="09660855" w14:textId="77777777" w:rsidR="00597716" w:rsidRPr="00597716" w:rsidRDefault="00597716" w:rsidP="00597716">
      <w:pPr>
        <w:numPr>
          <w:ilvl w:val="0"/>
          <w:numId w:val="30"/>
        </w:numPr>
        <w:spacing w:after="0" w:line="240" w:lineRule="auto"/>
        <w:ind w:left="0" w:firstLine="709"/>
        <w:jc w:val="both"/>
        <w:rPr>
          <w:rFonts w:ascii="Times New Roman" w:hAnsi="Times New Roman" w:cs="Times New Roman"/>
        </w:rPr>
      </w:pPr>
      <w:r w:rsidRPr="00597716">
        <w:rPr>
          <w:rFonts w:ascii="Times New Roman" w:hAnsi="Times New Roman" w:cs="Times New Roman"/>
        </w:rPr>
        <w:t>Рекомендувати гр. Гладкій Н.В.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2A5A57C2" w14:textId="77777777" w:rsidR="00597716" w:rsidRPr="00597716" w:rsidRDefault="00597716" w:rsidP="00597716">
      <w:pPr>
        <w:ind w:firstLine="709"/>
        <w:jc w:val="both"/>
        <w:rPr>
          <w:rFonts w:ascii="Times New Roman" w:hAnsi="Times New Roman" w:cs="Times New Roman"/>
        </w:rPr>
      </w:pPr>
      <w:r w:rsidRPr="00597716">
        <w:rPr>
          <w:rFonts w:ascii="Times New Roman" w:hAnsi="Times New Roman" w:cs="Times New Roman"/>
        </w:rPr>
        <w:t>3. Контроль за виконанням покласти на постійну комісію з питань житлово-комунального господарства, землекористування та екології (Бабенко).</w:t>
      </w:r>
    </w:p>
    <w:p w14:paraId="66E56DC3" w14:textId="77777777" w:rsidR="00597716" w:rsidRPr="00597716" w:rsidRDefault="00597716" w:rsidP="00597716">
      <w:pPr>
        <w:jc w:val="both"/>
        <w:rPr>
          <w:rFonts w:ascii="Times New Roman" w:hAnsi="Times New Roman" w:cs="Times New Roman"/>
        </w:rPr>
      </w:pPr>
    </w:p>
    <w:p w14:paraId="0AB0CC34" w14:textId="77777777" w:rsidR="00597716" w:rsidRPr="00597716" w:rsidRDefault="00597716" w:rsidP="00597716">
      <w:pPr>
        <w:jc w:val="both"/>
        <w:rPr>
          <w:rFonts w:ascii="Times New Roman" w:hAnsi="Times New Roman" w:cs="Times New Roman"/>
        </w:rPr>
      </w:pPr>
    </w:p>
    <w:p w14:paraId="3B968BC2" w14:textId="77777777" w:rsidR="00597716" w:rsidRPr="00597716" w:rsidRDefault="00597716" w:rsidP="00597716">
      <w:pPr>
        <w:jc w:val="both"/>
        <w:rPr>
          <w:rFonts w:ascii="Times New Roman" w:hAnsi="Times New Roman" w:cs="Times New Roman"/>
        </w:rPr>
      </w:pPr>
    </w:p>
    <w:p w14:paraId="197C530B" w14:textId="77777777" w:rsidR="00597716" w:rsidRPr="00597716" w:rsidRDefault="00597716" w:rsidP="00597716">
      <w:pPr>
        <w:jc w:val="both"/>
        <w:rPr>
          <w:rFonts w:ascii="Times New Roman" w:hAnsi="Times New Roman" w:cs="Times New Roman"/>
        </w:rPr>
      </w:pPr>
    </w:p>
    <w:p w14:paraId="518A7E00"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Міський голова                                                                                             А.О. Черняєв</w:t>
      </w:r>
    </w:p>
    <w:p w14:paraId="491097E5" w14:textId="77777777" w:rsidR="00597716" w:rsidRPr="00597716" w:rsidRDefault="00597716" w:rsidP="00597716">
      <w:pPr>
        <w:jc w:val="both"/>
        <w:rPr>
          <w:rFonts w:ascii="Times New Roman" w:hAnsi="Times New Roman" w:cs="Times New Roman"/>
        </w:rPr>
      </w:pPr>
    </w:p>
    <w:p w14:paraId="1CA01A7D" w14:textId="77777777" w:rsidR="00597716" w:rsidRPr="00597716" w:rsidRDefault="00597716" w:rsidP="00597716">
      <w:pPr>
        <w:jc w:val="both"/>
        <w:rPr>
          <w:rFonts w:ascii="Times New Roman" w:hAnsi="Times New Roman" w:cs="Times New Roman"/>
        </w:rPr>
      </w:pPr>
    </w:p>
    <w:p w14:paraId="4524EF46" w14:textId="77777777" w:rsidR="00597716" w:rsidRPr="00597716" w:rsidRDefault="00597716" w:rsidP="00597716">
      <w:pPr>
        <w:jc w:val="both"/>
        <w:rPr>
          <w:rFonts w:ascii="Times New Roman" w:hAnsi="Times New Roman" w:cs="Times New Roman"/>
        </w:rPr>
      </w:pPr>
    </w:p>
    <w:p w14:paraId="34FC1D4F" w14:textId="77777777" w:rsidR="00597716" w:rsidRPr="00597716" w:rsidRDefault="00597716" w:rsidP="00597716">
      <w:pPr>
        <w:jc w:val="both"/>
        <w:rPr>
          <w:rFonts w:ascii="Times New Roman" w:hAnsi="Times New Roman" w:cs="Times New Roman"/>
        </w:rPr>
      </w:pPr>
    </w:p>
    <w:p w14:paraId="4B862DDA" w14:textId="058890D6" w:rsidR="00597716" w:rsidRPr="00597716" w:rsidRDefault="00597716" w:rsidP="00060E1C">
      <w:pPr>
        <w:rPr>
          <w:rFonts w:ascii="Times New Roman" w:hAnsi="Times New Roman" w:cs="Times New Roman"/>
        </w:rPr>
      </w:pPr>
    </w:p>
    <w:p w14:paraId="632918BD" w14:textId="3AA6F0F0" w:rsidR="00597716" w:rsidRPr="00597716" w:rsidRDefault="00597716" w:rsidP="00060E1C">
      <w:pPr>
        <w:rPr>
          <w:rFonts w:ascii="Times New Roman" w:hAnsi="Times New Roman" w:cs="Times New Roman"/>
        </w:rPr>
      </w:pPr>
    </w:p>
    <w:p w14:paraId="3175FEB4" w14:textId="16B91F3A" w:rsidR="00597716" w:rsidRPr="00597716" w:rsidRDefault="00597716" w:rsidP="00060E1C">
      <w:pPr>
        <w:rPr>
          <w:rFonts w:ascii="Times New Roman" w:hAnsi="Times New Roman" w:cs="Times New Roman"/>
        </w:rPr>
      </w:pPr>
    </w:p>
    <w:p w14:paraId="4994E7FC" w14:textId="70948A8E" w:rsidR="00597716" w:rsidRPr="00597716" w:rsidRDefault="00597716" w:rsidP="00060E1C">
      <w:pPr>
        <w:rPr>
          <w:rFonts w:ascii="Times New Roman" w:hAnsi="Times New Roman" w:cs="Times New Roman"/>
        </w:rPr>
      </w:pPr>
    </w:p>
    <w:p w14:paraId="313FED34" w14:textId="154F5A84" w:rsidR="00597716" w:rsidRDefault="00597716" w:rsidP="00597716">
      <w:pPr>
        <w:ind w:left="6804"/>
        <w:rPr>
          <w:rFonts w:ascii="Times New Roman" w:hAnsi="Times New Roman" w:cs="Times New Roman"/>
        </w:rPr>
      </w:pPr>
    </w:p>
    <w:p w14:paraId="20502D5B" w14:textId="77777777" w:rsidR="00086601" w:rsidRPr="00597716" w:rsidRDefault="00086601" w:rsidP="00597716">
      <w:pPr>
        <w:ind w:left="6804"/>
        <w:rPr>
          <w:rFonts w:ascii="Times New Roman" w:hAnsi="Times New Roman" w:cs="Times New Roman"/>
        </w:rPr>
      </w:pPr>
    </w:p>
    <w:p w14:paraId="7C7BA48D"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lastRenderedPageBreak/>
        <w:t xml:space="preserve">Про надання дозволу на розробку </w:t>
      </w:r>
    </w:p>
    <w:p w14:paraId="2E64AC0F"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проекту землеустрою щодо</w:t>
      </w:r>
    </w:p>
    <w:p w14:paraId="67299895"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 xml:space="preserve">відведення земельної ділянки </w:t>
      </w:r>
    </w:p>
    <w:p w14:paraId="41CF83DD" w14:textId="77777777" w:rsidR="00597716" w:rsidRPr="00597716" w:rsidRDefault="00597716" w:rsidP="00597716">
      <w:pPr>
        <w:rPr>
          <w:rFonts w:ascii="Times New Roman" w:hAnsi="Times New Roman" w:cs="Times New Roman"/>
        </w:rPr>
      </w:pPr>
      <w:r w:rsidRPr="00597716">
        <w:rPr>
          <w:rFonts w:ascii="Times New Roman" w:hAnsi="Times New Roman" w:cs="Times New Roman"/>
        </w:rPr>
        <w:t>в оренду громадянину</w:t>
      </w:r>
    </w:p>
    <w:p w14:paraId="5102992A" w14:textId="77777777" w:rsidR="00597716" w:rsidRPr="00597716" w:rsidRDefault="00597716" w:rsidP="00597716">
      <w:pPr>
        <w:rPr>
          <w:rFonts w:ascii="Times New Roman" w:hAnsi="Times New Roman" w:cs="Times New Roman"/>
          <w:lang w:val="ru-RU"/>
        </w:rPr>
      </w:pPr>
      <w:r w:rsidRPr="00597716">
        <w:rPr>
          <w:rFonts w:ascii="Times New Roman" w:hAnsi="Times New Roman" w:cs="Times New Roman"/>
          <w:lang w:val="ru-RU"/>
        </w:rPr>
        <w:t>Гладкому К.К.</w:t>
      </w:r>
    </w:p>
    <w:p w14:paraId="6BBABEF7" w14:textId="77777777" w:rsidR="00597716" w:rsidRPr="00597716" w:rsidRDefault="00597716" w:rsidP="00597716">
      <w:pPr>
        <w:rPr>
          <w:rFonts w:ascii="Times New Roman" w:hAnsi="Times New Roman" w:cs="Times New Roman"/>
          <w:lang w:val="ru-RU"/>
        </w:rPr>
      </w:pPr>
    </w:p>
    <w:p w14:paraId="763CFA58" w14:textId="77777777" w:rsidR="00597716" w:rsidRPr="00597716" w:rsidRDefault="00597716" w:rsidP="00597716">
      <w:pPr>
        <w:jc w:val="both"/>
        <w:rPr>
          <w:rFonts w:ascii="Times New Roman" w:hAnsi="Times New Roman" w:cs="Times New Roman"/>
        </w:rPr>
      </w:pPr>
    </w:p>
    <w:p w14:paraId="1C5D0279"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заяву </w:t>
      </w:r>
      <w:proofErr w:type="spellStart"/>
      <w:r w:rsidRPr="00597716">
        <w:rPr>
          <w:rFonts w:ascii="Times New Roman" w:hAnsi="Times New Roman" w:cs="Times New Roman"/>
        </w:rPr>
        <w:t>гр.Гладкого</w:t>
      </w:r>
      <w:proofErr w:type="spellEnd"/>
      <w:r w:rsidRPr="00597716">
        <w:rPr>
          <w:rFonts w:ascii="Times New Roman" w:hAnsi="Times New Roman" w:cs="Times New Roman"/>
        </w:rPr>
        <w:t xml:space="preserve"> К.К. від 23.02.2021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3734A337" w14:textId="77777777" w:rsidR="00597716" w:rsidRPr="00597716" w:rsidRDefault="00597716" w:rsidP="00597716">
      <w:pPr>
        <w:jc w:val="both"/>
        <w:rPr>
          <w:rFonts w:ascii="Times New Roman" w:hAnsi="Times New Roman" w:cs="Times New Roman"/>
        </w:rPr>
      </w:pPr>
    </w:p>
    <w:p w14:paraId="796644DA"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636C5129" w14:textId="77777777" w:rsidR="00597716" w:rsidRPr="00597716" w:rsidRDefault="00597716" w:rsidP="00597716">
      <w:pPr>
        <w:ind w:left="630"/>
        <w:jc w:val="both"/>
        <w:rPr>
          <w:rFonts w:ascii="Times New Roman" w:hAnsi="Times New Roman" w:cs="Times New Roman"/>
        </w:rPr>
      </w:pPr>
    </w:p>
    <w:p w14:paraId="4D72765F" w14:textId="3EE8C6C3" w:rsidR="00597716" w:rsidRPr="00597716" w:rsidRDefault="00597716" w:rsidP="00597716">
      <w:pPr>
        <w:numPr>
          <w:ilvl w:val="0"/>
          <w:numId w:val="31"/>
        </w:numPr>
        <w:spacing w:after="0" w:line="240" w:lineRule="auto"/>
        <w:jc w:val="both"/>
        <w:rPr>
          <w:rFonts w:ascii="Times New Roman" w:hAnsi="Times New Roman" w:cs="Times New Roman"/>
        </w:rPr>
      </w:pPr>
      <w:r w:rsidRPr="00597716">
        <w:rPr>
          <w:rFonts w:ascii="Times New Roman" w:hAnsi="Times New Roman" w:cs="Times New Roman"/>
        </w:rPr>
        <w:t xml:space="preserve">Надати дозвіл гр. Гладкому Костянтину Костянтиновичу, (), що зареєстрований за </w:t>
      </w:r>
      <w:proofErr w:type="spellStart"/>
      <w:r w:rsidRPr="00597716">
        <w:rPr>
          <w:rFonts w:ascii="Times New Roman" w:hAnsi="Times New Roman" w:cs="Times New Roman"/>
        </w:rPr>
        <w:t>адресою</w:t>
      </w:r>
      <w:proofErr w:type="spellEnd"/>
      <w:r w:rsidRPr="00597716">
        <w:rPr>
          <w:rFonts w:ascii="Times New Roman" w:hAnsi="Times New Roman" w:cs="Times New Roman"/>
        </w:rPr>
        <w:t>: вул. Садова, буд.10, кв.54  м. Сіверськ, Бахмутський район, Донецька область, на розробку проекту землеустрою щодо відведення земельної ділянки в оренду площею до 4,0000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Свято-Покровське).</w:t>
      </w:r>
    </w:p>
    <w:p w14:paraId="3B340A9B" w14:textId="77777777" w:rsidR="00597716" w:rsidRPr="00597716" w:rsidRDefault="00597716" w:rsidP="00597716">
      <w:pPr>
        <w:numPr>
          <w:ilvl w:val="0"/>
          <w:numId w:val="31"/>
        </w:numPr>
        <w:spacing w:after="0" w:line="240" w:lineRule="auto"/>
        <w:ind w:left="0" w:firstLine="709"/>
        <w:jc w:val="both"/>
        <w:rPr>
          <w:rFonts w:ascii="Times New Roman" w:hAnsi="Times New Roman" w:cs="Times New Roman"/>
        </w:rPr>
      </w:pPr>
      <w:r w:rsidRPr="00597716">
        <w:rPr>
          <w:rFonts w:ascii="Times New Roman" w:hAnsi="Times New Roman" w:cs="Times New Roman"/>
        </w:rPr>
        <w:t>Рекомендувати гр. Гладкому К.К.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5687ABF5" w14:textId="77777777" w:rsidR="00597716" w:rsidRPr="00597716" w:rsidRDefault="00597716" w:rsidP="00597716">
      <w:pPr>
        <w:ind w:firstLine="709"/>
        <w:jc w:val="both"/>
        <w:rPr>
          <w:rFonts w:ascii="Times New Roman" w:hAnsi="Times New Roman" w:cs="Times New Roman"/>
        </w:rPr>
      </w:pPr>
      <w:r w:rsidRPr="00597716">
        <w:rPr>
          <w:rFonts w:ascii="Times New Roman" w:hAnsi="Times New Roman" w:cs="Times New Roman"/>
        </w:rPr>
        <w:t>3. Контроль за виконанням покласти на постійну комісію з питань житлово-комунального господарства, землекористування та екології (Бабенко).</w:t>
      </w:r>
    </w:p>
    <w:p w14:paraId="2DDCB311" w14:textId="77777777" w:rsidR="00597716" w:rsidRPr="00597716" w:rsidRDefault="00597716" w:rsidP="00597716">
      <w:pPr>
        <w:jc w:val="both"/>
        <w:rPr>
          <w:rFonts w:ascii="Times New Roman" w:hAnsi="Times New Roman" w:cs="Times New Roman"/>
        </w:rPr>
      </w:pPr>
    </w:p>
    <w:p w14:paraId="06CE5D95" w14:textId="77777777" w:rsidR="00597716" w:rsidRPr="00597716" w:rsidRDefault="00597716" w:rsidP="00597716">
      <w:pPr>
        <w:jc w:val="both"/>
        <w:rPr>
          <w:rFonts w:ascii="Times New Roman" w:hAnsi="Times New Roman" w:cs="Times New Roman"/>
        </w:rPr>
      </w:pPr>
    </w:p>
    <w:p w14:paraId="35E8DEC4" w14:textId="77777777" w:rsidR="00597716" w:rsidRPr="00597716" w:rsidRDefault="00597716" w:rsidP="00597716">
      <w:pPr>
        <w:jc w:val="both"/>
        <w:rPr>
          <w:rFonts w:ascii="Times New Roman" w:hAnsi="Times New Roman" w:cs="Times New Roman"/>
        </w:rPr>
      </w:pPr>
    </w:p>
    <w:p w14:paraId="41B6E38A" w14:textId="77777777" w:rsidR="00597716" w:rsidRPr="00597716" w:rsidRDefault="00597716" w:rsidP="00597716">
      <w:pPr>
        <w:jc w:val="both"/>
        <w:rPr>
          <w:rFonts w:ascii="Times New Roman" w:hAnsi="Times New Roman" w:cs="Times New Roman"/>
        </w:rPr>
      </w:pPr>
    </w:p>
    <w:p w14:paraId="2043F2E9"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Міський голова                                                                                             А.О. Черняєв</w:t>
      </w:r>
    </w:p>
    <w:p w14:paraId="69CA9CF3" w14:textId="77777777" w:rsidR="00597716" w:rsidRPr="00597716" w:rsidRDefault="00597716" w:rsidP="00597716">
      <w:pPr>
        <w:jc w:val="both"/>
        <w:rPr>
          <w:rFonts w:ascii="Times New Roman" w:hAnsi="Times New Roman" w:cs="Times New Roman"/>
        </w:rPr>
      </w:pPr>
    </w:p>
    <w:p w14:paraId="1CF3FAFC" w14:textId="77777777" w:rsidR="00597716" w:rsidRPr="00597716" w:rsidRDefault="00597716" w:rsidP="00597716">
      <w:pPr>
        <w:jc w:val="both"/>
        <w:rPr>
          <w:rFonts w:ascii="Times New Roman" w:hAnsi="Times New Roman" w:cs="Times New Roman"/>
        </w:rPr>
      </w:pPr>
    </w:p>
    <w:p w14:paraId="56F04DD1" w14:textId="77777777" w:rsidR="00597716" w:rsidRPr="00597716" w:rsidRDefault="00597716" w:rsidP="00597716">
      <w:pPr>
        <w:jc w:val="both"/>
        <w:rPr>
          <w:rFonts w:ascii="Times New Roman" w:hAnsi="Times New Roman" w:cs="Times New Roman"/>
        </w:rPr>
      </w:pPr>
    </w:p>
    <w:p w14:paraId="5BE63493" w14:textId="77777777" w:rsidR="00597716" w:rsidRPr="00597716" w:rsidRDefault="00597716" w:rsidP="00597716">
      <w:pPr>
        <w:jc w:val="both"/>
        <w:rPr>
          <w:rFonts w:ascii="Times New Roman" w:hAnsi="Times New Roman" w:cs="Times New Roman"/>
        </w:rPr>
      </w:pPr>
    </w:p>
    <w:p w14:paraId="0D946BE4" w14:textId="61C56A11" w:rsidR="00597716" w:rsidRPr="00597716" w:rsidRDefault="00597716" w:rsidP="00060E1C">
      <w:pPr>
        <w:rPr>
          <w:rFonts w:ascii="Times New Roman" w:hAnsi="Times New Roman" w:cs="Times New Roman"/>
        </w:rPr>
      </w:pPr>
    </w:p>
    <w:p w14:paraId="6D830AA2" w14:textId="573BCE61" w:rsidR="00597716" w:rsidRPr="00597716" w:rsidRDefault="00597716" w:rsidP="00060E1C">
      <w:pPr>
        <w:rPr>
          <w:rFonts w:ascii="Times New Roman" w:hAnsi="Times New Roman" w:cs="Times New Roman"/>
        </w:rPr>
      </w:pPr>
    </w:p>
    <w:p w14:paraId="2C693DE0" w14:textId="5C777DA9" w:rsidR="00597716" w:rsidRPr="00597716" w:rsidRDefault="00597716" w:rsidP="00060E1C">
      <w:pPr>
        <w:rPr>
          <w:rFonts w:ascii="Times New Roman" w:hAnsi="Times New Roman" w:cs="Times New Roman"/>
        </w:rPr>
      </w:pPr>
    </w:p>
    <w:p w14:paraId="3DC4E8CA" w14:textId="031E045B" w:rsidR="00597716" w:rsidRDefault="00597716" w:rsidP="00597716">
      <w:pPr>
        <w:ind w:hanging="13"/>
        <w:jc w:val="right"/>
        <w:rPr>
          <w:rFonts w:ascii="Times New Roman" w:eastAsia="Times New Roman" w:hAnsi="Times New Roman" w:cs="Times New Roman"/>
          <w:sz w:val="28"/>
          <w:szCs w:val="28"/>
          <w:lang w:eastAsia="ar-SA"/>
        </w:rPr>
      </w:pPr>
    </w:p>
    <w:p w14:paraId="3199BE8C" w14:textId="77777777" w:rsidR="00086601" w:rsidRPr="00597716" w:rsidRDefault="00086601" w:rsidP="00597716">
      <w:pPr>
        <w:ind w:hanging="13"/>
        <w:jc w:val="right"/>
        <w:rPr>
          <w:rFonts w:ascii="Times New Roman" w:eastAsia="Times New Roman" w:hAnsi="Times New Roman" w:cs="Times New Roman"/>
          <w:sz w:val="28"/>
          <w:szCs w:val="28"/>
          <w:lang w:eastAsia="ar-SA"/>
        </w:rPr>
      </w:pPr>
    </w:p>
    <w:p w14:paraId="4623723C" w14:textId="77777777" w:rsidR="00597716" w:rsidRPr="00597716" w:rsidRDefault="00597716" w:rsidP="00597716">
      <w:pPr>
        <w:rPr>
          <w:rFonts w:ascii="Times New Roman" w:hAnsi="Times New Roman" w:cs="Times New Roman"/>
          <w:sz w:val="24"/>
          <w:szCs w:val="24"/>
        </w:rPr>
      </w:pPr>
      <w:r w:rsidRPr="00597716">
        <w:rPr>
          <w:rFonts w:ascii="Times New Roman" w:hAnsi="Times New Roman" w:cs="Times New Roman"/>
          <w:sz w:val="24"/>
          <w:szCs w:val="24"/>
        </w:rPr>
        <w:lastRenderedPageBreak/>
        <w:t>Про затвердження проекту землеустрою</w:t>
      </w:r>
    </w:p>
    <w:p w14:paraId="58E2545E" w14:textId="77777777" w:rsidR="00597716" w:rsidRPr="00597716" w:rsidRDefault="00597716" w:rsidP="00597716">
      <w:pPr>
        <w:rPr>
          <w:rFonts w:ascii="Times New Roman" w:hAnsi="Times New Roman" w:cs="Times New Roman"/>
          <w:sz w:val="24"/>
          <w:szCs w:val="24"/>
        </w:rPr>
      </w:pPr>
      <w:r w:rsidRPr="00597716">
        <w:rPr>
          <w:rFonts w:ascii="Times New Roman" w:hAnsi="Times New Roman" w:cs="Times New Roman"/>
          <w:sz w:val="24"/>
          <w:szCs w:val="24"/>
        </w:rPr>
        <w:t xml:space="preserve">щодо відведення земельної ділянки </w:t>
      </w:r>
    </w:p>
    <w:p w14:paraId="7DCB7B8D" w14:textId="77777777" w:rsidR="00597716" w:rsidRPr="00597716" w:rsidRDefault="00597716" w:rsidP="00597716">
      <w:pPr>
        <w:rPr>
          <w:rFonts w:ascii="Times New Roman" w:hAnsi="Times New Roman" w:cs="Times New Roman"/>
          <w:sz w:val="24"/>
          <w:szCs w:val="24"/>
        </w:rPr>
      </w:pPr>
      <w:r w:rsidRPr="00597716">
        <w:rPr>
          <w:rFonts w:ascii="Times New Roman" w:hAnsi="Times New Roman" w:cs="Times New Roman"/>
          <w:sz w:val="24"/>
          <w:szCs w:val="24"/>
        </w:rPr>
        <w:t xml:space="preserve">у власність громадянці </w:t>
      </w:r>
      <w:proofErr w:type="spellStart"/>
      <w:r w:rsidRPr="00597716">
        <w:rPr>
          <w:rFonts w:ascii="Times New Roman" w:hAnsi="Times New Roman" w:cs="Times New Roman"/>
          <w:sz w:val="24"/>
          <w:szCs w:val="24"/>
        </w:rPr>
        <w:t>Шаповаловій</w:t>
      </w:r>
      <w:proofErr w:type="spellEnd"/>
      <w:r w:rsidRPr="00597716">
        <w:rPr>
          <w:rFonts w:ascii="Times New Roman" w:hAnsi="Times New Roman" w:cs="Times New Roman"/>
          <w:sz w:val="24"/>
          <w:szCs w:val="24"/>
        </w:rPr>
        <w:t xml:space="preserve"> Н.І.</w:t>
      </w:r>
    </w:p>
    <w:p w14:paraId="024FD586" w14:textId="77777777" w:rsidR="00597716" w:rsidRPr="00597716" w:rsidRDefault="00597716" w:rsidP="00597716">
      <w:pPr>
        <w:pStyle w:val="ShapkaDocumentu"/>
        <w:spacing w:after="0"/>
        <w:ind w:left="0"/>
        <w:jc w:val="left"/>
        <w:rPr>
          <w:rFonts w:ascii="Times New Roman" w:hAnsi="Times New Roman"/>
          <w:sz w:val="24"/>
          <w:szCs w:val="24"/>
          <w:lang w:eastAsia="en-US"/>
        </w:rPr>
      </w:pPr>
    </w:p>
    <w:p w14:paraId="4BBF2E8D" w14:textId="77777777" w:rsidR="00597716" w:rsidRPr="00597716" w:rsidRDefault="00597716" w:rsidP="00597716">
      <w:pPr>
        <w:ind w:firstLine="720"/>
        <w:jc w:val="both"/>
        <w:rPr>
          <w:rFonts w:ascii="Times New Roman" w:hAnsi="Times New Roman" w:cs="Times New Roman"/>
          <w:sz w:val="24"/>
          <w:szCs w:val="24"/>
        </w:rPr>
      </w:pPr>
      <w:r w:rsidRPr="00597716">
        <w:rPr>
          <w:rFonts w:ascii="Times New Roman" w:hAnsi="Times New Roman" w:cs="Times New Roman"/>
          <w:sz w:val="24"/>
          <w:szCs w:val="24"/>
        </w:rPr>
        <w:t xml:space="preserve">Розглянувши заяву гр. </w:t>
      </w:r>
      <w:proofErr w:type="spellStart"/>
      <w:r w:rsidRPr="00597716">
        <w:rPr>
          <w:rFonts w:ascii="Times New Roman" w:hAnsi="Times New Roman" w:cs="Times New Roman"/>
          <w:sz w:val="24"/>
          <w:szCs w:val="24"/>
        </w:rPr>
        <w:t>Шаповалової</w:t>
      </w:r>
      <w:proofErr w:type="spellEnd"/>
      <w:r w:rsidRPr="00597716">
        <w:rPr>
          <w:rFonts w:ascii="Times New Roman" w:hAnsi="Times New Roman" w:cs="Times New Roman"/>
          <w:sz w:val="24"/>
          <w:szCs w:val="24"/>
        </w:rPr>
        <w:t xml:space="preserve"> Н.І. від 18.02.2021 про затвердження проекту землеустрою щодо відведення земельної ділянки комунальної власності із земель житлової та громадської забудови для будівництва і обслуговування житлового будинку, господарських будівель і споруд та передачу її у власність гр. </w:t>
      </w:r>
      <w:proofErr w:type="spellStart"/>
      <w:r w:rsidRPr="00597716">
        <w:rPr>
          <w:rFonts w:ascii="Times New Roman" w:hAnsi="Times New Roman" w:cs="Times New Roman"/>
          <w:sz w:val="24"/>
          <w:szCs w:val="24"/>
        </w:rPr>
        <w:t>Шаповаловій</w:t>
      </w:r>
      <w:proofErr w:type="spellEnd"/>
      <w:r w:rsidRPr="00597716">
        <w:rPr>
          <w:rFonts w:ascii="Times New Roman" w:hAnsi="Times New Roman" w:cs="Times New Roman"/>
          <w:sz w:val="24"/>
          <w:szCs w:val="24"/>
        </w:rPr>
        <w:t xml:space="preserve"> Н.І., та надані документи (додаються), на підставі статей 12, 38, 81, 116, 118, 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0069ABE6" w14:textId="77777777" w:rsidR="00597716" w:rsidRPr="00597716" w:rsidRDefault="00597716" w:rsidP="00597716">
      <w:pPr>
        <w:jc w:val="both"/>
        <w:rPr>
          <w:rFonts w:ascii="Times New Roman" w:hAnsi="Times New Roman" w:cs="Times New Roman"/>
          <w:sz w:val="24"/>
          <w:szCs w:val="24"/>
        </w:rPr>
      </w:pPr>
    </w:p>
    <w:p w14:paraId="70F44468" w14:textId="77777777" w:rsidR="00597716" w:rsidRPr="00597716" w:rsidRDefault="00597716" w:rsidP="00597716">
      <w:pPr>
        <w:jc w:val="both"/>
        <w:rPr>
          <w:rFonts w:ascii="Times New Roman" w:hAnsi="Times New Roman" w:cs="Times New Roman"/>
          <w:sz w:val="24"/>
          <w:szCs w:val="24"/>
        </w:rPr>
      </w:pPr>
      <w:r w:rsidRPr="00597716">
        <w:rPr>
          <w:rFonts w:ascii="Times New Roman" w:hAnsi="Times New Roman" w:cs="Times New Roman"/>
          <w:sz w:val="24"/>
          <w:szCs w:val="24"/>
        </w:rPr>
        <w:t>ВИРІШИЛА:</w:t>
      </w:r>
    </w:p>
    <w:p w14:paraId="65F15047" w14:textId="722FD022" w:rsidR="00597716" w:rsidRPr="00597716" w:rsidRDefault="00597716" w:rsidP="00597716">
      <w:pPr>
        <w:ind w:left="120" w:firstLine="600"/>
        <w:jc w:val="both"/>
        <w:rPr>
          <w:rFonts w:ascii="Times New Roman" w:hAnsi="Times New Roman" w:cs="Times New Roman"/>
          <w:sz w:val="24"/>
          <w:szCs w:val="24"/>
        </w:rPr>
      </w:pPr>
      <w:r w:rsidRPr="00597716">
        <w:rPr>
          <w:rFonts w:ascii="Times New Roman" w:hAnsi="Times New Roman" w:cs="Times New Roman"/>
          <w:sz w:val="24"/>
          <w:szCs w:val="24"/>
        </w:rPr>
        <w:t xml:space="preserve">1. Затвердити гр. України </w:t>
      </w:r>
      <w:proofErr w:type="spellStart"/>
      <w:r w:rsidRPr="00597716">
        <w:rPr>
          <w:rFonts w:ascii="Times New Roman" w:hAnsi="Times New Roman" w:cs="Times New Roman"/>
          <w:sz w:val="24"/>
          <w:szCs w:val="24"/>
        </w:rPr>
        <w:t>Шаповаловій</w:t>
      </w:r>
      <w:proofErr w:type="spellEnd"/>
      <w:r w:rsidRPr="00597716">
        <w:rPr>
          <w:rFonts w:ascii="Times New Roman" w:hAnsi="Times New Roman" w:cs="Times New Roman"/>
          <w:sz w:val="24"/>
          <w:szCs w:val="24"/>
        </w:rPr>
        <w:t xml:space="preserve"> Надії Іванівни (), яка мешкає: вул. Травнева, 43, проект землеустрою щодо відведення земельної ділянки комунальної власності із земель житлової та громадської забудови для будівництва і обслуговування жилого будинку, господарських будівель і споруд, кадастровий номер 1420910400:00:002:1707, розташовану за </w:t>
      </w:r>
      <w:proofErr w:type="spellStart"/>
      <w:r w:rsidRPr="00597716">
        <w:rPr>
          <w:rFonts w:ascii="Times New Roman" w:hAnsi="Times New Roman" w:cs="Times New Roman"/>
          <w:sz w:val="24"/>
          <w:szCs w:val="24"/>
        </w:rPr>
        <w:t>адресою</w:t>
      </w:r>
      <w:proofErr w:type="spellEnd"/>
      <w:r w:rsidRPr="00597716">
        <w:rPr>
          <w:rFonts w:ascii="Times New Roman" w:hAnsi="Times New Roman" w:cs="Times New Roman"/>
          <w:sz w:val="24"/>
          <w:szCs w:val="24"/>
        </w:rPr>
        <w:t>: вул. Зарічна, м. Сіверськ,  Бахмутського району Донецької області із земель житлової та громадської забудови, комунальної власності (запас) Сіверської міської ради, для будівництва та обслуговування житлового будинку, господарських будівель і споруд (присадибна ділянка).</w:t>
      </w:r>
    </w:p>
    <w:p w14:paraId="75A19DD0" w14:textId="77777777" w:rsidR="00597716" w:rsidRPr="00597716" w:rsidRDefault="00597716" w:rsidP="00597716">
      <w:pPr>
        <w:ind w:left="120" w:firstLine="600"/>
        <w:jc w:val="both"/>
        <w:rPr>
          <w:rFonts w:ascii="Times New Roman" w:hAnsi="Times New Roman" w:cs="Times New Roman"/>
          <w:sz w:val="24"/>
          <w:szCs w:val="24"/>
        </w:rPr>
      </w:pPr>
      <w:r w:rsidRPr="00597716">
        <w:rPr>
          <w:rFonts w:ascii="Times New Roman" w:hAnsi="Times New Roman" w:cs="Times New Roman"/>
          <w:sz w:val="24"/>
          <w:szCs w:val="24"/>
        </w:rPr>
        <w:t xml:space="preserve">2. Передати у власність гр. </w:t>
      </w:r>
      <w:proofErr w:type="spellStart"/>
      <w:r w:rsidRPr="00597716">
        <w:rPr>
          <w:rFonts w:ascii="Times New Roman" w:hAnsi="Times New Roman" w:cs="Times New Roman"/>
          <w:sz w:val="24"/>
          <w:szCs w:val="24"/>
        </w:rPr>
        <w:t>Шаповаловій</w:t>
      </w:r>
      <w:proofErr w:type="spellEnd"/>
      <w:r w:rsidRPr="00597716">
        <w:rPr>
          <w:rFonts w:ascii="Times New Roman" w:hAnsi="Times New Roman" w:cs="Times New Roman"/>
          <w:sz w:val="24"/>
          <w:szCs w:val="24"/>
        </w:rPr>
        <w:t xml:space="preserve"> Н.І. означену у пункті 1 цього рішення земельну ділянку площею 0,0900 га (кадастровий номер 1420910400:00:002:1707), розташовану за </w:t>
      </w:r>
      <w:proofErr w:type="spellStart"/>
      <w:r w:rsidRPr="00597716">
        <w:rPr>
          <w:rFonts w:ascii="Times New Roman" w:hAnsi="Times New Roman" w:cs="Times New Roman"/>
          <w:sz w:val="24"/>
          <w:szCs w:val="24"/>
        </w:rPr>
        <w:t>адресою</w:t>
      </w:r>
      <w:proofErr w:type="spellEnd"/>
      <w:r w:rsidRPr="00597716">
        <w:rPr>
          <w:rFonts w:ascii="Times New Roman" w:hAnsi="Times New Roman" w:cs="Times New Roman"/>
          <w:sz w:val="24"/>
          <w:szCs w:val="24"/>
        </w:rPr>
        <w:t>: вул. Зарічна, м. Сіверськ, Бахмутського району Донецької області, для будівництва і обслуговування житлового будинку, господарських будівель і споруд із земель житлової та громадської забудови комунальної власності (запас) Сіверської міської ради Бахмутського району Донецької області.</w:t>
      </w:r>
    </w:p>
    <w:p w14:paraId="54303597" w14:textId="77777777" w:rsidR="00597716" w:rsidRPr="00597716" w:rsidRDefault="00597716" w:rsidP="00597716">
      <w:pPr>
        <w:ind w:left="120" w:firstLine="600"/>
        <w:jc w:val="both"/>
        <w:rPr>
          <w:rFonts w:ascii="Times New Roman" w:hAnsi="Times New Roman" w:cs="Times New Roman"/>
          <w:sz w:val="24"/>
          <w:szCs w:val="24"/>
        </w:rPr>
      </w:pPr>
      <w:r w:rsidRPr="00597716">
        <w:rPr>
          <w:rFonts w:ascii="Times New Roman" w:hAnsi="Times New Roman" w:cs="Times New Roman"/>
          <w:sz w:val="24"/>
          <w:szCs w:val="24"/>
        </w:rPr>
        <w:t xml:space="preserve">3. Рекомендувати гр. </w:t>
      </w:r>
      <w:proofErr w:type="spellStart"/>
      <w:r w:rsidRPr="00597716">
        <w:rPr>
          <w:rFonts w:ascii="Times New Roman" w:hAnsi="Times New Roman" w:cs="Times New Roman"/>
          <w:sz w:val="24"/>
          <w:szCs w:val="24"/>
        </w:rPr>
        <w:t>Шаповалоій</w:t>
      </w:r>
      <w:proofErr w:type="spellEnd"/>
      <w:r w:rsidRPr="00597716">
        <w:rPr>
          <w:rFonts w:ascii="Times New Roman" w:hAnsi="Times New Roman" w:cs="Times New Roman"/>
          <w:sz w:val="24"/>
          <w:szCs w:val="24"/>
        </w:rPr>
        <w:t xml:space="preserve"> Н.І. оформити право власності на землю згідно чинного законодавства. </w:t>
      </w:r>
    </w:p>
    <w:p w14:paraId="5884B39A" w14:textId="77777777" w:rsidR="00597716" w:rsidRPr="00597716" w:rsidRDefault="00597716" w:rsidP="00597716">
      <w:pPr>
        <w:ind w:firstLine="709"/>
        <w:jc w:val="both"/>
        <w:rPr>
          <w:rFonts w:ascii="Times New Roman" w:hAnsi="Times New Roman" w:cs="Times New Roman"/>
          <w:sz w:val="24"/>
          <w:szCs w:val="24"/>
        </w:rPr>
      </w:pPr>
      <w:r w:rsidRPr="00597716">
        <w:rPr>
          <w:rFonts w:ascii="Times New Roman" w:hAnsi="Times New Roman" w:cs="Times New Roman"/>
          <w:sz w:val="24"/>
          <w:szCs w:val="24"/>
        </w:rPr>
        <w:t>4. Контроль за виконанням покласти на постійну комісію з питань житлово-комунального господарства, землекористування та екології (Бабенко).</w:t>
      </w:r>
    </w:p>
    <w:p w14:paraId="75EAFB4D" w14:textId="77777777" w:rsidR="00597716" w:rsidRPr="00597716" w:rsidRDefault="00597716" w:rsidP="00597716">
      <w:pPr>
        <w:jc w:val="both"/>
        <w:rPr>
          <w:rFonts w:ascii="Times New Roman" w:hAnsi="Times New Roman" w:cs="Times New Roman"/>
          <w:sz w:val="24"/>
          <w:szCs w:val="24"/>
        </w:rPr>
      </w:pPr>
    </w:p>
    <w:p w14:paraId="52B7A970" w14:textId="77777777" w:rsidR="00597716" w:rsidRPr="00597716" w:rsidRDefault="00597716" w:rsidP="00597716">
      <w:pPr>
        <w:jc w:val="both"/>
        <w:rPr>
          <w:rFonts w:ascii="Times New Roman" w:hAnsi="Times New Roman" w:cs="Times New Roman"/>
          <w:sz w:val="24"/>
          <w:szCs w:val="24"/>
        </w:rPr>
      </w:pPr>
    </w:p>
    <w:p w14:paraId="6AEC2040" w14:textId="77777777" w:rsidR="00597716" w:rsidRPr="00597716" w:rsidRDefault="00597716" w:rsidP="00597716">
      <w:pPr>
        <w:jc w:val="both"/>
        <w:rPr>
          <w:rFonts w:ascii="Times New Roman" w:hAnsi="Times New Roman" w:cs="Times New Roman"/>
          <w:sz w:val="24"/>
          <w:szCs w:val="24"/>
        </w:rPr>
      </w:pPr>
    </w:p>
    <w:p w14:paraId="7F9E2D09" w14:textId="77777777" w:rsidR="00597716" w:rsidRPr="00597716" w:rsidRDefault="00597716" w:rsidP="00597716">
      <w:pPr>
        <w:jc w:val="both"/>
        <w:rPr>
          <w:rFonts w:ascii="Times New Roman" w:hAnsi="Times New Roman" w:cs="Times New Roman"/>
          <w:sz w:val="24"/>
          <w:szCs w:val="24"/>
        </w:rPr>
      </w:pPr>
    </w:p>
    <w:p w14:paraId="7232A0C9" w14:textId="77777777" w:rsidR="00597716" w:rsidRPr="00597716" w:rsidRDefault="00597716" w:rsidP="00597716">
      <w:pPr>
        <w:jc w:val="both"/>
        <w:rPr>
          <w:rFonts w:ascii="Times New Roman" w:hAnsi="Times New Roman" w:cs="Times New Roman"/>
          <w:sz w:val="24"/>
          <w:szCs w:val="24"/>
        </w:rPr>
      </w:pPr>
      <w:r w:rsidRPr="00597716">
        <w:rPr>
          <w:rFonts w:ascii="Times New Roman" w:hAnsi="Times New Roman" w:cs="Times New Roman"/>
          <w:sz w:val="24"/>
          <w:szCs w:val="24"/>
        </w:rPr>
        <w:t>Міський голова                                                                                             А.О. Черняєв</w:t>
      </w:r>
    </w:p>
    <w:p w14:paraId="1B4F3C3A" w14:textId="77777777" w:rsidR="00597716" w:rsidRPr="00597716" w:rsidRDefault="00597716" w:rsidP="00597716">
      <w:pPr>
        <w:jc w:val="both"/>
        <w:rPr>
          <w:rFonts w:ascii="Times New Roman" w:hAnsi="Times New Roman" w:cs="Times New Roman"/>
          <w:sz w:val="24"/>
          <w:szCs w:val="24"/>
        </w:rPr>
      </w:pPr>
    </w:p>
    <w:p w14:paraId="1949567F" w14:textId="2F509FF0" w:rsidR="00597716" w:rsidRDefault="00597716" w:rsidP="00597716">
      <w:pPr>
        <w:ind w:left="6804"/>
        <w:rPr>
          <w:rFonts w:ascii="Times New Roman" w:hAnsi="Times New Roman" w:cs="Times New Roman"/>
        </w:rPr>
      </w:pPr>
    </w:p>
    <w:p w14:paraId="43149021" w14:textId="06EA28F2" w:rsidR="00086601" w:rsidRDefault="00086601" w:rsidP="00597716">
      <w:pPr>
        <w:ind w:left="6804"/>
        <w:rPr>
          <w:rFonts w:ascii="Times New Roman" w:hAnsi="Times New Roman" w:cs="Times New Roman"/>
        </w:rPr>
      </w:pPr>
    </w:p>
    <w:p w14:paraId="60316F0E" w14:textId="77777777" w:rsidR="00086601" w:rsidRPr="00597716" w:rsidRDefault="00086601" w:rsidP="00597716">
      <w:pPr>
        <w:ind w:left="6804"/>
        <w:rPr>
          <w:rFonts w:ascii="Times New Roman" w:hAnsi="Times New Roman" w:cs="Times New Roman"/>
        </w:rPr>
      </w:pPr>
    </w:p>
    <w:p w14:paraId="2D87F4D2" w14:textId="77777777" w:rsidR="00597716" w:rsidRPr="00597716" w:rsidRDefault="00597716" w:rsidP="00597716">
      <w:pPr>
        <w:rPr>
          <w:rFonts w:ascii="Times New Roman" w:hAnsi="Times New Roman" w:cs="Times New Roman"/>
          <w:sz w:val="24"/>
          <w:szCs w:val="24"/>
        </w:rPr>
      </w:pPr>
      <w:r w:rsidRPr="00597716">
        <w:rPr>
          <w:rFonts w:ascii="Times New Roman" w:hAnsi="Times New Roman" w:cs="Times New Roman"/>
          <w:sz w:val="24"/>
          <w:szCs w:val="24"/>
        </w:rPr>
        <w:lastRenderedPageBreak/>
        <w:t>Про внесення змін до договору</w:t>
      </w:r>
    </w:p>
    <w:p w14:paraId="53C7D5FC" w14:textId="77777777" w:rsidR="00597716" w:rsidRPr="00597716" w:rsidRDefault="00597716" w:rsidP="00597716">
      <w:pPr>
        <w:rPr>
          <w:rFonts w:ascii="Times New Roman" w:hAnsi="Times New Roman" w:cs="Times New Roman"/>
          <w:sz w:val="24"/>
          <w:szCs w:val="24"/>
        </w:rPr>
      </w:pPr>
      <w:r w:rsidRPr="00597716">
        <w:rPr>
          <w:rFonts w:ascii="Times New Roman" w:hAnsi="Times New Roman" w:cs="Times New Roman"/>
          <w:sz w:val="24"/>
          <w:szCs w:val="24"/>
        </w:rPr>
        <w:t xml:space="preserve">оренди землі з ТОВ «Тайвань» </w:t>
      </w:r>
    </w:p>
    <w:p w14:paraId="3468F924" w14:textId="77777777" w:rsidR="00597716" w:rsidRPr="00597716" w:rsidRDefault="00597716" w:rsidP="00597716">
      <w:pPr>
        <w:pStyle w:val="ShapkaDocumentu"/>
        <w:spacing w:after="0"/>
        <w:ind w:left="0"/>
        <w:jc w:val="left"/>
        <w:rPr>
          <w:rFonts w:ascii="Times New Roman" w:hAnsi="Times New Roman"/>
          <w:sz w:val="24"/>
          <w:szCs w:val="24"/>
          <w:lang w:eastAsia="en-US"/>
        </w:rPr>
      </w:pPr>
    </w:p>
    <w:p w14:paraId="3A2AB6B1" w14:textId="77777777" w:rsidR="00597716" w:rsidRPr="00597716" w:rsidRDefault="00597716" w:rsidP="00597716">
      <w:pPr>
        <w:ind w:firstLine="720"/>
        <w:jc w:val="both"/>
        <w:rPr>
          <w:rFonts w:ascii="Times New Roman" w:hAnsi="Times New Roman" w:cs="Times New Roman"/>
          <w:sz w:val="24"/>
          <w:szCs w:val="24"/>
        </w:rPr>
      </w:pPr>
      <w:r w:rsidRPr="00597716">
        <w:rPr>
          <w:rFonts w:ascii="Times New Roman" w:hAnsi="Times New Roman" w:cs="Times New Roman"/>
          <w:sz w:val="24"/>
          <w:szCs w:val="24"/>
        </w:rPr>
        <w:t>У зв’язку зі зміною розпорядника нерозподілених та невитребуваних земельних ділянок і земельних часток (паїв), враховуючи статтю 13 Закону України «Про порядок виділення в натурі (на місцевості) земельних ділянок власникам земельних часток (паїв)» статей 12, 93, 148</w:t>
      </w:r>
      <w:r w:rsidRPr="00597716">
        <w:rPr>
          <w:rFonts w:ascii="Times New Roman" w:hAnsi="Times New Roman" w:cs="Times New Roman"/>
          <w:sz w:val="24"/>
          <w:szCs w:val="24"/>
          <w:vertAlign w:val="superscript"/>
        </w:rPr>
        <w:t>1</w:t>
      </w:r>
      <w:r w:rsidRPr="00597716">
        <w:rPr>
          <w:rFonts w:ascii="Times New Roman" w:hAnsi="Times New Roman" w:cs="Times New Roman"/>
          <w:sz w:val="24"/>
          <w:szCs w:val="24"/>
        </w:rPr>
        <w:t xml:space="preserve"> Земельного кодексу України, Закону України «Про оренду землі», керуючись статтею 26 Закону України «Про місцеве самоврядування в Україні», міська рада</w:t>
      </w:r>
    </w:p>
    <w:p w14:paraId="13AF6B43" w14:textId="77777777" w:rsidR="00597716" w:rsidRPr="00597716" w:rsidRDefault="00597716" w:rsidP="00597716">
      <w:pPr>
        <w:ind w:firstLine="720"/>
        <w:jc w:val="both"/>
        <w:rPr>
          <w:rFonts w:ascii="Times New Roman" w:hAnsi="Times New Roman" w:cs="Times New Roman"/>
          <w:sz w:val="24"/>
          <w:szCs w:val="24"/>
        </w:rPr>
      </w:pPr>
    </w:p>
    <w:p w14:paraId="4BB29D57" w14:textId="77777777" w:rsidR="00597716" w:rsidRPr="00597716" w:rsidRDefault="00597716" w:rsidP="00597716">
      <w:pPr>
        <w:jc w:val="both"/>
        <w:rPr>
          <w:rFonts w:ascii="Times New Roman" w:hAnsi="Times New Roman" w:cs="Times New Roman"/>
          <w:sz w:val="24"/>
          <w:szCs w:val="24"/>
        </w:rPr>
      </w:pPr>
      <w:r w:rsidRPr="00597716">
        <w:rPr>
          <w:rFonts w:ascii="Times New Roman" w:hAnsi="Times New Roman" w:cs="Times New Roman"/>
          <w:sz w:val="24"/>
          <w:szCs w:val="24"/>
        </w:rPr>
        <w:t>ВИРІШИЛА:</w:t>
      </w:r>
    </w:p>
    <w:p w14:paraId="1E4AEEB2" w14:textId="77777777" w:rsidR="00597716" w:rsidRPr="00597716" w:rsidRDefault="00597716" w:rsidP="00597716">
      <w:pPr>
        <w:jc w:val="both"/>
        <w:rPr>
          <w:rFonts w:ascii="Times New Roman" w:hAnsi="Times New Roman" w:cs="Times New Roman"/>
          <w:sz w:val="24"/>
          <w:szCs w:val="24"/>
        </w:rPr>
      </w:pPr>
    </w:p>
    <w:p w14:paraId="3BB3DF35" w14:textId="77777777" w:rsidR="00597716" w:rsidRPr="00597716" w:rsidRDefault="00597716" w:rsidP="00597716">
      <w:pPr>
        <w:ind w:firstLine="709"/>
        <w:jc w:val="both"/>
        <w:rPr>
          <w:rFonts w:ascii="Times New Roman" w:hAnsi="Times New Roman" w:cs="Times New Roman"/>
          <w:sz w:val="24"/>
          <w:szCs w:val="24"/>
        </w:rPr>
      </w:pPr>
      <w:r w:rsidRPr="00597716">
        <w:rPr>
          <w:rFonts w:ascii="Times New Roman" w:hAnsi="Times New Roman" w:cs="Times New Roman"/>
          <w:sz w:val="24"/>
          <w:szCs w:val="24"/>
        </w:rPr>
        <w:t xml:space="preserve">1. </w:t>
      </w:r>
      <w:proofErr w:type="spellStart"/>
      <w:r w:rsidRPr="00597716">
        <w:rPr>
          <w:rFonts w:ascii="Times New Roman" w:hAnsi="Times New Roman" w:cs="Times New Roman"/>
          <w:sz w:val="24"/>
          <w:szCs w:val="24"/>
        </w:rPr>
        <w:t>Внести</w:t>
      </w:r>
      <w:proofErr w:type="spellEnd"/>
      <w:r w:rsidRPr="00597716">
        <w:rPr>
          <w:rFonts w:ascii="Times New Roman" w:hAnsi="Times New Roman" w:cs="Times New Roman"/>
          <w:sz w:val="24"/>
          <w:szCs w:val="24"/>
        </w:rPr>
        <w:t xml:space="preserve"> зміни до договору оренди землі, укладеного з орендарем ТОВ «Тайвань» від 06.04.2018, на земельні ділянки загальною площею 29,0667 га, кадастрові номери 1420989200:01:187:0022, 1420989200:01:187:0023, 1420989200:01:187:0021 у зв’язку зі зміною розпорядника нерозподілених та невитребуваних земельних ділянок і земельних часток (паїв), а саме: </w:t>
      </w:r>
    </w:p>
    <w:p w14:paraId="7E86C519" w14:textId="77777777" w:rsidR="00597716" w:rsidRPr="00597716" w:rsidRDefault="00597716" w:rsidP="00597716">
      <w:pPr>
        <w:ind w:left="120" w:firstLine="600"/>
        <w:jc w:val="both"/>
        <w:rPr>
          <w:rFonts w:ascii="Times New Roman" w:hAnsi="Times New Roman" w:cs="Times New Roman"/>
          <w:sz w:val="26"/>
          <w:szCs w:val="26"/>
        </w:rPr>
      </w:pPr>
      <w:r w:rsidRPr="00597716">
        <w:rPr>
          <w:rFonts w:ascii="Times New Roman" w:hAnsi="Times New Roman" w:cs="Times New Roman"/>
          <w:sz w:val="24"/>
          <w:szCs w:val="24"/>
        </w:rPr>
        <w:t>- замінити сторону «Бахмутська районна державна адміністрація» на сторону «Сіверська міська рада Бахмутського району Донецької області»</w:t>
      </w:r>
      <w:r w:rsidRPr="00597716">
        <w:rPr>
          <w:rFonts w:ascii="Times New Roman" w:hAnsi="Times New Roman" w:cs="Times New Roman"/>
          <w:sz w:val="26"/>
          <w:szCs w:val="26"/>
        </w:rPr>
        <w:t xml:space="preserve"> </w:t>
      </w:r>
    </w:p>
    <w:p w14:paraId="13444FEA" w14:textId="77777777" w:rsidR="00597716" w:rsidRPr="00597716" w:rsidRDefault="00597716" w:rsidP="00597716">
      <w:pPr>
        <w:ind w:left="120" w:firstLine="600"/>
        <w:jc w:val="both"/>
        <w:rPr>
          <w:rFonts w:ascii="Times New Roman" w:hAnsi="Times New Roman" w:cs="Times New Roman"/>
          <w:sz w:val="24"/>
          <w:szCs w:val="24"/>
        </w:rPr>
      </w:pPr>
      <w:r w:rsidRPr="00597716">
        <w:rPr>
          <w:rFonts w:ascii="Times New Roman" w:hAnsi="Times New Roman" w:cs="Times New Roman"/>
          <w:sz w:val="24"/>
          <w:szCs w:val="24"/>
        </w:rPr>
        <w:t>2. Затвердити ставку орендної плати:</w:t>
      </w:r>
    </w:p>
    <w:p w14:paraId="3EBA72FD" w14:textId="77777777" w:rsidR="00597716" w:rsidRPr="00597716" w:rsidRDefault="00597716" w:rsidP="00597716">
      <w:pPr>
        <w:ind w:left="120" w:firstLine="600"/>
        <w:jc w:val="both"/>
        <w:rPr>
          <w:rFonts w:ascii="Times New Roman" w:hAnsi="Times New Roman" w:cs="Times New Roman"/>
          <w:sz w:val="24"/>
          <w:szCs w:val="24"/>
        </w:rPr>
      </w:pPr>
      <w:r w:rsidRPr="00597716">
        <w:rPr>
          <w:rFonts w:ascii="Times New Roman" w:hAnsi="Times New Roman" w:cs="Times New Roman"/>
          <w:sz w:val="24"/>
          <w:szCs w:val="24"/>
        </w:rPr>
        <w:t xml:space="preserve">- на земельну ділянку з кадастровим номером 1420989200:01:187:0022 площею 14,4584 га у розмірі  10 (десять) відсотків від нормативної грошової оцінки; </w:t>
      </w:r>
    </w:p>
    <w:p w14:paraId="11DA297B" w14:textId="77777777" w:rsidR="00597716" w:rsidRPr="00597716" w:rsidRDefault="00597716" w:rsidP="00597716">
      <w:pPr>
        <w:ind w:left="120" w:firstLine="600"/>
        <w:jc w:val="both"/>
        <w:rPr>
          <w:rFonts w:ascii="Times New Roman" w:hAnsi="Times New Roman" w:cs="Times New Roman"/>
          <w:sz w:val="24"/>
          <w:szCs w:val="24"/>
        </w:rPr>
      </w:pPr>
      <w:r w:rsidRPr="00597716">
        <w:rPr>
          <w:rFonts w:ascii="Times New Roman" w:hAnsi="Times New Roman" w:cs="Times New Roman"/>
          <w:sz w:val="24"/>
          <w:szCs w:val="24"/>
        </w:rPr>
        <w:t xml:space="preserve">- на земельну ділянку з кадастровим номером 1420989200:01:187:0023 площею 7,0914 га  у розмірі  10 (десять) відсотків від нормативної грошової оцінки; </w:t>
      </w:r>
    </w:p>
    <w:p w14:paraId="797617CA" w14:textId="77777777" w:rsidR="00597716" w:rsidRPr="00597716" w:rsidRDefault="00597716" w:rsidP="00597716">
      <w:pPr>
        <w:ind w:left="120" w:firstLine="600"/>
        <w:jc w:val="both"/>
        <w:rPr>
          <w:rFonts w:ascii="Times New Roman" w:hAnsi="Times New Roman" w:cs="Times New Roman"/>
          <w:sz w:val="24"/>
          <w:szCs w:val="24"/>
        </w:rPr>
      </w:pPr>
      <w:r w:rsidRPr="00597716">
        <w:rPr>
          <w:rFonts w:ascii="Times New Roman" w:hAnsi="Times New Roman" w:cs="Times New Roman"/>
          <w:sz w:val="24"/>
          <w:szCs w:val="24"/>
        </w:rPr>
        <w:t xml:space="preserve">- на земельну ділянку з кадастровим номером 1420989200:01:187:0021 площею 7,5169 га у розмірі  10 (десять) відсотків від нормативної грошової оцінки; </w:t>
      </w:r>
    </w:p>
    <w:p w14:paraId="427BA4DB" w14:textId="77777777" w:rsidR="00597716" w:rsidRPr="00597716" w:rsidRDefault="00597716" w:rsidP="00597716">
      <w:pPr>
        <w:pStyle w:val="rvps2"/>
        <w:shd w:val="clear" w:color="auto" w:fill="FFFFFF"/>
        <w:spacing w:before="0" w:beforeAutospacing="0" w:after="0" w:afterAutospacing="0"/>
        <w:ind w:firstLine="450"/>
        <w:jc w:val="both"/>
        <w:rPr>
          <w:lang w:val="uk-UA"/>
        </w:rPr>
      </w:pPr>
      <w:bookmarkStart w:id="217" w:name="n53"/>
      <w:bookmarkEnd w:id="217"/>
      <w:r w:rsidRPr="00597716">
        <w:rPr>
          <w:lang w:val="uk-UA"/>
        </w:rPr>
        <w:t>3. Відділу земельних відносин, екології та охорони природного середовища (</w:t>
      </w:r>
      <w:proofErr w:type="spellStart"/>
      <w:r w:rsidRPr="00597716">
        <w:rPr>
          <w:lang w:val="uk-UA"/>
        </w:rPr>
        <w:t>Виниченко</w:t>
      </w:r>
      <w:proofErr w:type="spellEnd"/>
      <w:r w:rsidRPr="00597716">
        <w:rPr>
          <w:lang w:val="uk-UA"/>
        </w:rPr>
        <w:t>) підготувати проект додаткової угоди до договору оренди.</w:t>
      </w:r>
    </w:p>
    <w:p w14:paraId="1C7044CC" w14:textId="77777777" w:rsidR="00597716" w:rsidRPr="00597716" w:rsidRDefault="00597716" w:rsidP="00597716">
      <w:pPr>
        <w:pStyle w:val="rvps2"/>
        <w:shd w:val="clear" w:color="auto" w:fill="FFFFFF"/>
        <w:spacing w:before="0" w:beforeAutospacing="0" w:after="0" w:afterAutospacing="0"/>
        <w:ind w:firstLine="450"/>
        <w:jc w:val="both"/>
        <w:rPr>
          <w:lang w:val="uk-UA"/>
        </w:rPr>
      </w:pPr>
      <w:r w:rsidRPr="00597716">
        <w:rPr>
          <w:lang w:val="uk-UA"/>
        </w:rPr>
        <w:t>4. Контроль за виконанням покласти на постійну комісію з питань житлово-комунального господарства, землекористування та екології (Бабенко).</w:t>
      </w:r>
    </w:p>
    <w:p w14:paraId="1A0BF46B" w14:textId="77777777" w:rsidR="00597716" w:rsidRPr="00597716" w:rsidRDefault="00597716" w:rsidP="00597716">
      <w:pPr>
        <w:pStyle w:val="rvps2"/>
        <w:shd w:val="clear" w:color="auto" w:fill="FFFFFF"/>
        <w:spacing w:before="0" w:beforeAutospacing="0" w:after="0" w:afterAutospacing="0"/>
        <w:ind w:firstLine="450"/>
        <w:jc w:val="both"/>
        <w:rPr>
          <w:lang w:val="uk-UA"/>
        </w:rPr>
      </w:pPr>
    </w:p>
    <w:p w14:paraId="57AC6A16" w14:textId="77777777" w:rsidR="00597716" w:rsidRPr="00597716" w:rsidRDefault="00597716" w:rsidP="00597716">
      <w:pPr>
        <w:pStyle w:val="rvps2"/>
        <w:shd w:val="clear" w:color="auto" w:fill="FFFFFF"/>
        <w:spacing w:before="0" w:beforeAutospacing="0" w:after="0" w:afterAutospacing="0"/>
        <w:ind w:firstLine="450"/>
        <w:jc w:val="both"/>
        <w:rPr>
          <w:lang w:val="uk-UA"/>
        </w:rPr>
      </w:pPr>
    </w:p>
    <w:p w14:paraId="0C6EB732" w14:textId="77777777" w:rsidR="00597716" w:rsidRPr="00597716" w:rsidRDefault="00597716" w:rsidP="00597716">
      <w:pPr>
        <w:rPr>
          <w:rFonts w:ascii="Times New Roman" w:hAnsi="Times New Roman" w:cs="Times New Roman"/>
          <w:sz w:val="24"/>
          <w:szCs w:val="24"/>
        </w:rPr>
      </w:pPr>
      <w:r w:rsidRPr="00597716">
        <w:rPr>
          <w:rFonts w:ascii="Times New Roman" w:hAnsi="Times New Roman" w:cs="Times New Roman"/>
          <w:sz w:val="24"/>
          <w:szCs w:val="24"/>
        </w:rPr>
        <w:t>Міський голова</w:t>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r>
      <w:r w:rsidRPr="00597716">
        <w:rPr>
          <w:rFonts w:ascii="Times New Roman" w:hAnsi="Times New Roman" w:cs="Times New Roman"/>
          <w:sz w:val="24"/>
          <w:szCs w:val="24"/>
        </w:rPr>
        <w:tab/>
        <w:t>А.О. Черняєв</w:t>
      </w:r>
    </w:p>
    <w:p w14:paraId="5D84AE07" w14:textId="573795BD" w:rsidR="00597716" w:rsidRPr="00597716" w:rsidRDefault="00597716" w:rsidP="00060E1C">
      <w:pPr>
        <w:rPr>
          <w:rFonts w:ascii="Times New Roman" w:hAnsi="Times New Roman" w:cs="Times New Roman"/>
        </w:rPr>
      </w:pPr>
    </w:p>
    <w:p w14:paraId="0A784530" w14:textId="4302E787" w:rsidR="00597716" w:rsidRPr="00597716" w:rsidRDefault="00597716" w:rsidP="00060E1C">
      <w:pPr>
        <w:rPr>
          <w:rFonts w:ascii="Times New Roman" w:hAnsi="Times New Roman" w:cs="Times New Roman"/>
        </w:rPr>
      </w:pPr>
    </w:p>
    <w:p w14:paraId="6178FC82" w14:textId="797BF897" w:rsidR="00597716" w:rsidRPr="00597716" w:rsidRDefault="00597716" w:rsidP="00060E1C">
      <w:pPr>
        <w:rPr>
          <w:rFonts w:ascii="Times New Roman" w:hAnsi="Times New Roman" w:cs="Times New Roman"/>
        </w:rPr>
      </w:pPr>
    </w:p>
    <w:p w14:paraId="23FCB23E" w14:textId="304EB1E4" w:rsidR="00597716" w:rsidRPr="00597716" w:rsidRDefault="00597716" w:rsidP="00060E1C">
      <w:pPr>
        <w:rPr>
          <w:rFonts w:ascii="Times New Roman" w:hAnsi="Times New Roman" w:cs="Times New Roman"/>
        </w:rPr>
      </w:pPr>
    </w:p>
    <w:p w14:paraId="560B489A" w14:textId="09ED0E72" w:rsidR="00597716" w:rsidRPr="00597716" w:rsidRDefault="00597716" w:rsidP="00060E1C">
      <w:pPr>
        <w:rPr>
          <w:rFonts w:ascii="Times New Roman" w:hAnsi="Times New Roman" w:cs="Times New Roman"/>
        </w:rPr>
      </w:pPr>
    </w:p>
    <w:p w14:paraId="664FDE5D" w14:textId="637E4D31" w:rsidR="00597716" w:rsidRDefault="00597716" w:rsidP="00060E1C">
      <w:pPr>
        <w:rPr>
          <w:rFonts w:ascii="Times New Roman" w:hAnsi="Times New Roman" w:cs="Times New Roman"/>
        </w:rPr>
      </w:pPr>
    </w:p>
    <w:p w14:paraId="7F643A39" w14:textId="77777777" w:rsidR="00086601" w:rsidRPr="00597716" w:rsidRDefault="00086601" w:rsidP="00060E1C">
      <w:pPr>
        <w:rPr>
          <w:rFonts w:ascii="Times New Roman" w:hAnsi="Times New Roman" w:cs="Times New Roman"/>
        </w:rPr>
      </w:pPr>
    </w:p>
    <w:p w14:paraId="6B051977" w14:textId="77777777" w:rsidR="00597716" w:rsidRPr="00597716" w:rsidRDefault="00597716" w:rsidP="00597716">
      <w:pPr>
        <w:ind w:left="6804"/>
        <w:rPr>
          <w:rFonts w:ascii="Times New Roman" w:hAnsi="Times New Roman" w:cs="Times New Roman"/>
        </w:rPr>
      </w:pPr>
    </w:p>
    <w:p w14:paraId="3DAEEA35"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lastRenderedPageBreak/>
        <w:t>Про затвердження проекту землеустрою щодо</w:t>
      </w:r>
    </w:p>
    <w:p w14:paraId="7A5BD661"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відведення земельної ділянки зі зміною цільового</w:t>
      </w:r>
    </w:p>
    <w:p w14:paraId="303C535B"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призначення для продажу права оренди на неї</w:t>
      </w:r>
    </w:p>
    <w:p w14:paraId="15569750"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на земельних торгах</w:t>
      </w:r>
    </w:p>
    <w:p w14:paraId="35F795F4" w14:textId="77777777" w:rsidR="00597716" w:rsidRPr="00597716" w:rsidRDefault="00597716" w:rsidP="00597716">
      <w:pPr>
        <w:jc w:val="both"/>
        <w:rPr>
          <w:rFonts w:ascii="Times New Roman" w:hAnsi="Times New Roman" w:cs="Times New Roman"/>
          <w:i/>
        </w:rPr>
      </w:pPr>
    </w:p>
    <w:p w14:paraId="76408CD3"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 xml:space="preserve">             Розглянувши звернення Виконавця земельних торгів ПП «Фірма «СОМГІЗ»</w:t>
      </w:r>
      <w:r w:rsidRPr="00597716">
        <w:rPr>
          <w:rFonts w:ascii="Times New Roman" w:hAnsi="Times New Roman" w:cs="Times New Roman"/>
          <w:color w:val="FF0000"/>
        </w:rPr>
        <w:t xml:space="preserve"> </w:t>
      </w:r>
      <w:r w:rsidRPr="00597716">
        <w:rPr>
          <w:rFonts w:ascii="Times New Roman" w:hAnsi="Times New Roman" w:cs="Times New Roman"/>
        </w:rPr>
        <w:t>щодо розгляду та затвердження проекту землеустрою щодо відведення  земельної ділянки зі зміною цільового призначення для продажу права оренди на неї на земельних торгах для ведення товарного сільськогосподарського виробництва (КВЦПЗ 01.01), площею 3</w:t>
      </w:r>
      <w:r w:rsidRPr="00597716">
        <w:rPr>
          <w:rFonts w:ascii="Times New Roman" w:hAnsi="Times New Roman" w:cs="Times New Roman"/>
          <w:lang w:eastAsia="uk-UA"/>
        </w:rPr>
        <w:t>,2009га</w:t>
      </w:r>
      <w:r w:rsidRPr="00597716">
        <w:rPr>
          <w:rFonts w:ascii="Times New Roman" w:hAnsi="Times New Roman" w:cs="Times New Roman"/>
        </w:rPr>
        <w:t xml:space="preserve">, що розташована: Донецька обл., Бахмутський район, Сіверська міська рада (за межами населеного пункту); кадастровий номер: 1420910400:00:001:1263, розробленого ФОП </w:t>
      </w:r>
      <w:proofErr w:type="spellStart"/>
      <w:r w:rsidRPr="00597716">
        <w:rPr>
          <w:rFonts w:ascii="Times New Roman" w:hAnsi="Times New Roman" w:cs="Times New Roman"/>
        </w:rPr>
        <w:t>Кропівкіна</w:t>
      </w:r>
      <w:proofErr w:type="spellEnd"/>
      <w:r w:rsidRPr="00597716">
        <w:rPr>
          <w:rFonts w:ascii="Times New Roman" w:hAnsi="Times New Roman" w:cs="Times New Roman"/>
        </w:rPr>
        <w:t xml:space="preserve"> О.В., </w:t>
      </w:r>
      <w:r w:rsidRPr="00597716">
        <w:rPr>
          <w:rFonts w:ascii="Times New Roman" w:hAnsi="Times New Roman" w:cs="Times New Roman"/>
          <w:color w:val="FF0000"/>
        </w:rPr>
        <w:t xml:space="preserve">службову записку начальника відділу земельних відносин, екології та охорони природного середовища </w:t>
      </w:r>
      <w:proofErr w:type="spellStart"/>
      <w:r w:rsidRPr="00597716">
        <w:rPr>
          <w:rFonts w:ascii="Times New Roman" w:hAnsi="Times New Roman" w:cs="Times New Roman"/>
          <w:color w:val="FF0000"/>
        </w:rPr>
        <w:t>Виниченко</w:t>
      </w:r>
      <w:proofErr w:type="spellEnd"/>
      <w:r w:rsidRPr="00597716">
        <w:rPr>
          <w:rFonts w:ascii="Times New Roman" w:hAnsi="Times New Roman" w:cs="Times New Roman"/>
          <w:color w:val="FF0000"/>
        </w:rPr>
        <w:t xml:space="preserve"> В.В. від _____№____ </w:t>
      </w:r>
      <w:r w:rsidRPr="00597716">
        <w:rPr>
          <w:rFonts w:ascii="Times New Roman" w:hAnsi="Times New Roman" w:cs="Times New Roman"/>
        </w:rPr>
        <w:t>, керуючись ст.26 Закону України «Про місцеве самоврядування в Україні», ст.ст.12, 127, 128, 135-139 Земельного кодексу України  міська рада</w:t>
      </w:r>
    </w:p>
    <w:p w14:paraId="25677D08" w14:textId="77777777" w:rsidR="00597716" w:rsidRPr="00597716" w:rsidRDefault="00597716" w:rsidP="00597716">
      <w:pPr>
        <w:jc w:val="both"/>
        <w:rPr>
          <w:rFonts w:ascii="Times New Roman" w:hAnsi="Times New Roman" w:cs="Times New Roman"/>
        </w:rPr>
      </w:pPr>
    </w:p>
    <w:p w14:paraId="0E34517C" w14:textId="77777777" w:rsidR="00597716" w:rsidRPr="00597716" w:rsidRDefault="00597716" w:rsidP="00597716">
      <w:pPr>
        <w:jc w:val="both"/>
        <w:rPr>
          <w:rFonts w:ascii="Times New Roman" w:hAnsi="Times New Roman" w:cs="Times New Roman"/>
        </w:rPr>
      </w:pPr>
      <w:r w:rsidRPr="00597716">
        <w:rPr>
          <w:rFonts w:ascii="Times New Roman" w:hAnsi="Times New Roman" w:cs="Times New Roman"/>
        </w:rPr>
        <w:t>ВИРІШИЛА:</w:t>
      </w:r>
    </w:p>
    <w:p w14:paraId="0826B0A8" w14:textId="77777777" w:rsidR="00597716" w:rsidRPr="00597716" w:rsidRDefault="00597716" w:rsidP="00597716">
      <w:pPr>
        <w:ind w:left="630"/>
        <w:jc w:val="both"/>
        <w:rPr>
          <w:rFonts w:ascii="Times New Roman" w:hAnsi="Times New Roman" w:cs="Times New Roman"/>
        </w:rPr>
      </w:pPr>
    </w:p>
    <w:p w14:paraId="4F53CFC2" w14:textId="77777777" w:rsidR="00597716" w:rsidRPr="00597716" w:rsidRDefault="00597716" w:rsidP="00597716">
      <w:pPr>
        <w:pStyle w:val="af5"/>
        <w:numPr>
          <w:ilvl w:val="0"/>
          <w:numId w:val="32"/>
        </w:numPr>
        <w:jc w:val="both"/>
        <w:rPr>
          <w:rFonts w:ascii="Times New Roman" w:hAnsi="Times New Roman" w:cs="Times New Roman"/>
          <w:sz w:val="24"/>
          <w:szCs w:val="24"/>
          <w:lang w:val="uk-UA"/>
        </w:rPr>
      </w:pPr>
      <w:proofErr w:type="spellStart"/>
      <w:r w:rsidRPr="00597716">
        <w:rPr>
          <w:rFonts w:ascii="Times New Roman" w:hAnsi="Times New Roman" w:cs="Times New Roman"/>
          <w:sz w:val="24"/>
          <w:szCs w:val="24"/>
        </w:rPr>
        <w:t>Затвердити</w:t>
      </w:r>
      <w:proofErr w:type="spellEnd"/>
      <w:r w:rsidRPr="00597716">
        <w:rPr>
          <w:rFonts w:ascii="Times New Roman" w:hAnsi="Times New Roman" w:cs="Times New Roman"/>
          <w:sz w:val="24"/>
          <w:szCs w:val="24"/>
        </w:rPr>
        <w:t xml:space="preserve"> проект </w:t>
      </w:r>
      <w:proofErr w:type="spellStart"/>
      <w:r w:rsidRPr="00597716">
        <w:rPr>
          <w:rFonts w:ascii="Times New Roman" w:hAnsi="Times New Roman" w:cs="Times New Roman"/>
          <w:sz w:val="24"/>
          <w:szCs w:val="24"/>
        </w:rPr>
        <w:t>землеустрою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щодо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відведення</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земельної</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ділянки</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зі</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зміною</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цільового</w:t>
      </w:r>
      <w:proofErr w:type="spellEnd"/>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призначення</w:t>
      </w:r>
      <w:proofErr w:type="spellEnd"/>
      <w:r w:rsidRPr="00597716">
        <w:rPr>
          <w:rFonts w:ascii="Times New Roman" w:hAnsi="Times New Roman" w:cs="Times New Roman"/>
          <w:sz w:val="24"/>
          <w:szCs w:val="24"/>
        </w:rPr>
        <w:t xml:space="preserve"> </w:t>
      </w:r>
      <w:proofErr w:type="gramStart"/>
      <w:r w:rsidRPr="00597716">
        <w:rPr>
          <w:rFonts w:ascii="Times New Roman" w:hAnsi="Times New Roman" w:cs="Times New Roman"/>
          <w:sz w:val="24"/>
          <w:szCs w:val="24"/>
        </w:rPr>
        <w:t>для продажу</w:t>
      </w:r>
      <w:proofErr w:type="gramEnd"/>
      <w:r w:rsidRPr="00597716">
        <w:rPr>
          <w:rFonts w:ascii="Times New Roman" w:hAnsi="Times New Roman" w:cs="Times New Roman"/>
          <w:sz w:val="24"/>
          <w:szCs w:val="24"/>
        </w:rPr>
        <w:t xml:space="preserve"> права </w:t>
      </w:r>
      <w:proofErr w:type="spellStart"/>
      <w:r w:rsidRPr="00597716">
        <w:rPr>
          <w:rFonts w:ascii="Times New Roman" w:hAnsi="Times New Roman" w:cs="Times New Roman"/>
          <w:sz w:val="24"/>
          <w:szCs w:val="24"/>
        </w:rPr>
        <w:t>оренди</w:t>
      </w:r>
      <w:proofErr w:type="spellEnd"/>
      <w:r w:rsidRPr="00597716">
        <w:rPr>
          <w:rFonts w:ascii="Times New Roman" w:hAnsi="Times New Roman" w:cs="Times New Roman"/>
          <w:sz w:val="24"/>
          <w:szCs w:val="24"/>
        </w:rPr>
        <w:t xml:space="preserve"> на </w:t>
      </w:r>
      <w:proofErr w:type="spellStart"/>
      <w:r w:rsidRPr="00597716">
        <w:rPr>
          <w:rFonts w:ascii="Times New Roman" w:hAnsi="Times New Roman" w:cs="Times New Roman"/>
          <w:sz w:val="24"/>
          <w:szCs w:val="24"/>
        </w:rPr>
        <w:t>неї</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на </w:t>
      </w:r>
      <w:proofErr w:type="spellStart"/>
      <w:r w:rsidRPr="00597716">
        <w:rPr>
          <w:rFonts w:ascii="Times New Roman" w:hAnsi="Times New Roman" w:cs="Times New Roman"/>
          <w:sz w:val="24"/>
          <w:szCs w:val="24"/>
        </w:rPr>
        <w:t>земельних</w:t>
      </w:r>
      <w:proofErr w:type="spellEnd"/>
      <w:r w:rsidRPr="00597716">
        <w:rPr>
          <w:rFonts w:ascii="Times New Roman" w:hAnsi="Times New Roman" w:cs="Times New Roman"/>
          <w:sz w:val="24"/>
          <w:szCs w:val="24"/>
        </w:rPr>
        <w:t xml:space="preserve"> торгах для </w:t>
      </w:r>
      <w:proofErr w:type="spellStart"/>
      <w:r w:rsidRPr="00597716">
        <w:rPr>
          <w:rFonts w:ascii="Times New Roman" w:hAnsi="Times New Roman" w:cs="Times New Roman"/>
          <w:sz w:val="24"/>
          <w:szCs w:val="24"/>
        </w:rPr>
        <w:t>ведення</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товарного</w:t>
      </w:r>
      <w:r w:rsidRPr="00597716">
        <w:rPr>
          <w:rFonts w:ascii="Times New Roman" w:hAnsi="Times New Roman" w:cs="Times New Roman"/>
          <w:sz w:val="24"/>
          <w:szCs w:val="24"/>
        </w:rPr>
        <w:t xml:space="preserve"> </w:t>
      </w:r>
      <w:r w:rsidRPr="00597716">
        <w:rPr>
          <w:rFonts w:ascii="Times New Roman" w:hAnsi="Times New Roman" w:cs="Times New Roman"/>
          <w:sz w:val="24"/>
          <w:szCs w:val="24"/>
          <w:lang w:val="uk-UA"/>
        </w:rPr>
        <w:t xml:space="preserve">сільськогосподарського виробництва </w:t>
      </w:r>
      <w:r w:rsidRPr="00597716">
        <w:rPr>
          <w:rFonts w:ascii="Times New Roman" w:hAnsi="Times New Roman" w:cs="Times New Roman"/>
          <w:sz w:val="24"/>
          <w:szCs w:val="24"/>
        </w:rPr>
        <w:t>(КВЦПЗ 01.01),</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площею</w:t>
      </w:r>
      <w:proofErr w:type="spellEnd"/>
      <w:r w:rsidRPr="00597716">
        <w:rPr>
          <w:rFonts w:ascii="Times New Roman" w:hAnsi="Times New Roman" w:cs="Times New Roman"/>
          <w:sz w:val="24"/>
          <w:szCs w:val="24"/>
        </w:rPr>
        <w:t xml:space="preserve"> </w:t>
      </w:r>
      <w:r w:rsidRPr="00597716">
        <w:rPr>
          <w:rFonts w:ascii="Times New Roman" w:hAnsi="Times New Roman" w:cs="Times New Roman"/>
          <w:sz w:val="24"/>
        </w:rPr>
        <w:t>3,2009га</w:t>
      </w:r>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що</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розташована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Донецька</w:t>
      </w:r>
      <w:proofErr w:type="spellEnd"/>
      <w:r w:rsidRPr="00597716">
        <w:rPr>
          <w:rFonts w:ascii="Times New Roman" w:hAnsi="Times New Roman" w:cs="Times New Roman"/>
          <w:sz w:val="24"/>
          <w:szCs w:val="24"/>
        </w:rPr>
        <w:t xml:space="preserve"> обл.,</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Бахмутськи</w:t>
      </w:r>
      <w:proofErr w:type="spellEnd"/>
      <w:r w:rsidRPr="00597716">
        <w:rPr>
          <w:rFonts w:ascii="Times New Roman" w:hAnsi="Times New Roman" w:cs="Times New Roman"/>
          <w:sz w:val="24"/>
          <w:szCs w:val="24"/>
          <w:lang w:val="uk-UA"/>
        </w:rPr>
        <w:t>й</w:t>
      </w:r>
      <w:r w:rsidRPr="00597716">
        <w:rPr>
          <w:rFonts w:ascii="Times New Roman" w:hAnsi="Times New Roman" w:cs="Times New Roman"/>
          <w:sz w:val="24"/>
          <w:szCs w:val="24"/>
        </w:rPr>
        <w:t xml:space="preserve"> район, </w:t>
      </w:r>
      <w:proofErr w:type="spellStart"/>
      <w:r w:rsidRPr="00597716">
        <w:rPr>
          <w:rFonts w:ascii="Times New Roman" w:hAnsi="Times New Roman" w:cs="Times New Roman"/>
          <w:sz w:val="24"/>
          <w:szCs w:val="24"/>
        </w:rPr>
        <w:t>Сіверська</w:t>
      </w:r>
      <w:proofErr w:type="spellEnd"/>
      <w:r w:rsidRPr="00597716">
        <w:rPr>
          <w:rFonts w:ascii="Times New Roman" w:hAnsi="Times New Roman" w:cs="Times New Roman"/>
          <w:sz w:val="24"/>
          <w:szCs w:val="24"/>
        </w:rPr>
        <w:t xml:space="preserve"> </w:t>
      </w:r>
      <w:proofErr w:type="spellStart"/>
      <w:r w:rsidRPr="00597716">
        <w:rPr>
          <w:rFonts w:ascii="Times New Roman" w:hAnsi="Times New Roman" w:cs="Times New Roman"/>
          <w:sz w:val="24"/>
          <w:szCs w:val="24"/>
        </w:rPr>
        <w:t>міська</w:t>
      </w:r>
      <w:proofErr w:type="spellEnd"/>
      <w:r w:rsidRPr="00597716">
        <w:rPr>
          <w:rFonts w:ascii="Times New Roman" w:hAnsi="Times New Roman" w:cs="Times New Roman"/>
          <w:sz w:val="24"/>
          <w:szCs w:val="24"/>
          <w:lang w:val="uk-UA"/>
        </w:rPr>
        <w:t xml:space="preserve"> </w:t>
      </w:r>
      <w:r w:rsidRPr="00597716">
        <w:rPr>
          <w:rFonts w:ascii="Times New Roman" w:hAnsi="Times New Roman" w:cs="Times New Roman"/>
          <w:sz w:val="24"/>
          <w:szCs w:val="24"/>
        </w:rPr>
        <w:t xml:space="preserve">рада (за межами </w:t>
      </w:r>
      <w:proofErr w:type="spellStart"/>
      <w:r w:rsidRPr="00597716">
        <w:rPr>
          <w:rFonts w:ascii="Times New Roman" w:hAnsi="Times New Roman" w:cs="Times New Roman"/>
          <w:sz w:val="24"/>
          <w:szCs w:val="24"/>
        </w:rPr>
        <w:t>населеного</w:t>
      </w:r>
      <w:proofErr w:type="spellEnd"/>
      <w:r w:rsidRPr="00597716">
        <w:rPr>
          <w:rFonts w:ascii="Times New Roman" w:hAnsi="Times New Roman" w:cs="Times New Roman"/>
          <w:sz w:val="24"/>
          <w:szCs w:val="24"/>
        </w:rPr>
        <w:t xml:space="preserve"> пункту);</w:t>
      </w:r>
      <w:r w:rsidRPr="00597716">
        <w:rPr>
          <w:rFonts w:ascii="Times New Roman" w:hAnsi="Times New Roman" w:cs="Times New Roman"/>
          <w:sz w:val="24"/>
          <w:szCs w:val="24"/>
          <w:lang w:val="uk-UA"/>
        </w:rPr>
        <w:t xml:space="preserve"> </w:t>
      </w:r>
      <w:proofErr w:type="spellStart"/>
      <w:r w:rsidRPr="00597716">
        <w:rPr>
          <w:rFonts w:ascii="Times New Roman" w:hAnsi="Times New Roman" w:cs="Times New Roman"/>
          <w:sz w:val="24"/>
          <w:szCs w:val="24"/>
        </w:rPr>
        <w:t>кадастровий</w:t>
      </w:r>
      <w:proofErr w:type="spellEnd"/>
      <w:r w:rsidRPr="00597716">
        <w:rPr>
          <w:rFonts w:ascii="Times New Roman" w:hAnsi="Times New Roman" w:cs="Times New Roman"/>
          <w:sz w:val="24"/>
          <w:szCs w:val="24"/>
        </w:rPr>
        <w:t xml:space="preserve"> номер: 1420910400:00:001:126</w:t>
      </w:r>
      <w:r w:rsidRPr="00597716">
        <w:rPr>
          <w:rFonts w:ascii="Times New Roman" w:hAnsi="Times New Roman" w:cs="Times New Roman"/>
          <w:sz w:val="24"/>
          <w:szCs w:val="24"/>
          <w:lang w:val="uk-UA"/>
        </w:rPr>
        <w:t>3</w:t>
      </w:r>
      <w:r w:rsidRPr="00597716">
        <w:rPr>
          <w:rFonts w:ascii="Times New Roman" w:hAnsi="Times New Roman" w:cs="Times New Roman"/>
          <w:sz w:val="24"/>
          <w:szCs w:val="24"/>
          <w:lang w:val="uk-UA" w:eastAsia="ru-RU"/>
        </w:rPr>
        <w:t>.</w:t>
      </w:r>
    </w:p>
    <w:p w14:paraId="5D561E31" w14:textId="77777777" w:rsidR="00597716" w:rsidRPr="00597716" w:rsidRDefault="00597716" w:rsidP="00597716">
      <w:pPr>
        <w:pStyle w:val="af5"/>
        <w:numPr>
          <w:ilvl w:val="0"/>
          <w:numId w:val="32"/>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Змінити цільове призначення земельної ділянки площею </w:t>
      </w:r>
      <w:r w:rsidRPr="00597716">
        <w:rPr>
          <w:rFonts w:ascii="Times New Roman" w:hAnsi="Times New Roman" w:cs="Times New Roman"/>
          <w:sz w:val="24"/>
          <w:szCs w:val="24"/>
          <w:lang w:val="uk-UA" w:eastAsia="uk-UA"/>
        </w:rPr>
        <w:t>3,2009га</w:t>
      </w:r>
      <w:r w:rsidRPr="00597716">
        <w:rPr>
          <w:rFonts w:ascii="Times New Roman" w:hAnsi="Times New Roman" w:cs="Times New Roman"/>
          <w:sz w:val="24"/>
          <w:szCs w:val="24"/>
          <w:lang w:val="uk-UA"/>
        </w:rPr>
        <w:t>; кадастровий номер: 1420910400:00:001:1263, що розташована: Донецька обл., Бахмутський район, Сіверська міська рада (за межами населеного пункту)  із «</w:t>
      </w:r>
      <w:r w:rsidRPr="00597716">
        <w:rPr>
          <w:rFonts w:ascii="Times New Roman" w:hAnsi="Times New Roman" w:cs="Times New Roman"/>
          <w:color w:val="333333"/>
          <w:sz w:val="24"/>
          <w:szCs w:val="24"/>
          <w:lang w:val="uk-UA"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597716">
        <w:rPr>
          <w:rFonts w:ascii="Times New Roman" w:hAnsi="Times New Roman" w:cs="Times New Roman"/>
          <w:sz w:val="24"/>
          <w:szCs w:val="24"/>
          <w:lang w:val="uk-UA"/>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4BD11A0A" w14:textId="77777777" w:rsidR="00597716" w:rsidRPr="00597716" w:rsidRDefault="00597716" w:rsidP="00597716">
      <w:pPr>
        <w:pStyle w:val="af5"/>
        <w:numPr>
          <w:ilvl w:val="0"/>
          <w:numId w:val="32"/>
        </w:numPr>
        <w:jc w:val="both"/>
        <w:rPr>
          <w:rFonts w:ascii="Times New Roman" w:hAnsi="Times New Roman" w:cs="Times New Roman"/>
          <w:sz w:val="24"/>
          <w:szCs w:val="24"/>
          <w:lang w:val="uk-UA"/>
        </w:rPr>
      </w:pPr>
      <w:r w:rsidRPr="00597716">
        <w:rPr>
          <w:rFonts w:ascii="Times New Roman" w:hAnsi="Times New Roman" w:cs="Times New Roman"/>
          <w:sz w:val="24"/>
          <w:szCs w:val="24"/>
          <w:lang w:val="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2FE0BC1D" w14:textId="77777777" w:rsidR="00597716" w:rsidRPr="00597716" w:rsidRDefault="00597716" w:rsidP="00597716">
      <w:pPr>
        <w:numPr>
          <w:ilvl w:val="0"/>
          <w:numId w:val="32"/>
        </w:numPr>
        <w:spacing w:after="0" w:line="240" w:lineRule="auto"/>
        <w:jc w:val="both"/>
        <w:rPr>
          <w:rFonts w:ascii="Times New Roman" w:hAnsi="Times New Roman" w:cs="Times New Roman"/>
          <w:color w:val="000000"/>
          <w:spacing w:val="-5"/>
        </w:rPr>
      </w:pPr>
      <w:r w:rsidRPr="00597716">
        <w:rPr>
          <w:rFonts w:ascii="Times New Roman" w:hAnsi="Times New Roman" w:cs="Times New Roman"/>
        </w:rPr>
        <w:t xml:space="preserve">Контроль за виконанням даного рішення покласти на </w:t>
      </w:r>
      <w:r w:rsidRPr="00597716">
        <w:rPr>
          <w:rFonts w:ascii="Times New Roman" w:hAnsi="Times New Roman" w:cs="Times New Roman"/>
          <w:color w:val="FF0000"/>
        </w:rPr>
        <w:t>постійну комісію  з питань житлово-комунального господарства, землекористування та екології (Бабенко).</w:t>
      </w:r>
    </w:p>
    <w:p w14:paraId="5B9D6D24" w14:textId="77777777" w:rsidR="00597716" w:rsidRPr="00597716" w:rsidRDefault="00597716" w:rsidP="00597716">
      <w:pPr>
        <w:jc w:val="center"/>
        <w:rPr>
          <w:rFonts w:ascii="Times New Roman" w:hAnsi="Times New Roman" w:cs="Times New Roman"/>
        </w:rPr>
      </w:pPr>
      <w:r w:rsidRPr="00597716">
        <w:rPr>
          <w:rFonts w:ascii="Times New Roman" w:hAnsi="Times New Roman" w:cs="Times New Roman"/>
        </w:rPr>
        <w:t>Міський голова                                                                        А.О. Черняєв</w:t>
      </w:r>
    </w:p>
    <w:p w14:paraId="1910093C" w14:textId="77777777" w:rsidR="00597716" w:rsidRDefault="00597716" w:rsidP="00060E1C"/>
    <w:sectPr w:rsidR="00597716" w:rsidSect="00990B53">
      <w:pgSz w:w="11906" w:h="16838"/>
      <w:pgMar w:top="851" w:right="1418"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59EDEA" w14:textId="77777777" w:rsidR="0093411E" w:rsidRDefault="0093411E">
      <w:pPr>
        <w:spacing w:after="0" w:line="240" w:lineRule="auto"/>
      </w:pPr>
      <w:r>
        <w:separator/>
      </w:r>
    </w:p>
  </w:endnote>
  <w:endnote w:type="continuationSeparator" w:id="0">
    <w:p w14:paraId="681291E2" w14:textId="77777777" w:rsidR="0093411E" w:rsidRDefault="00934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altName w:val="Century Gothic"/>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0E754" w14:textId="77777777" w:rsidR="00597716" w:rsidRDefault="00597716" w:rsidP="00E74781">
    <w:pPr>
      <w:pStyle w:val="a8"/>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14:paraId="3EC7710C" w14:textId="77777777" w:rsidR="00597716" w:rsidRDefault="0059771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54A59A" w14:textId="77777777" w:rsidR="00597716" w:rsidRDefault="00597716" w:rsidP="00E74781">
    <w:pPr>
      <w:pStyle w:val="a8"/>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- 21 -</w:t>
    </w:r>
    <w:r>
      <w:rPr>
        <w:rStyle w:val="af7"/>
      </w:rPr>
      <w:fldChar w:fldCharType="end"/>
    </w:r>
  </w:p>
  <w:p w14:paraId="11620407" w14:textId="77777777" w:rsidR="00597716" w:rsidRDefault="0059771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71EF15" w14:textId="77777777" w:rsidR="0093411E" w:rsidRDefault="0093411E">
      <w:pPr>
        <w:spacing w:after="0" w:line="240" w:lineRule="auto"/>
      </w:pPr>
      <w:r>
        <w:separator/>
      </w:r>
    </w:p>
  </w:footnote>
  <w:footnote w:type="continuationSeparator" w:id="0">
    <w:p w14:paraId="78E6894C" w14:textId="77777777" w:rsidR="0093411E" w:rsidRDefault="009341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decimal"/>
      <w:lvlText w:val="%1."/>
      <w:lvlJc w:val="left"/>
      <w:pPr>
        <w:tabs>
          <w:tab w:val="num" w:pos="720"/>
        </w:tabs>
        <w:ind w:left="720" w:hanging="360"/>
      </w:pPr>
      <w:rPr>
        <w:color w:val="000000"/>
        <w:sz w:val="26"/>
        <w:szCs w:val="26"/>
        <w:lang w:val="uk-UA"/>
      </w:rPr>
    </w:lvl>
  </w:abstractNum>
  <w:abstractNum w:abstractNumId="1" w15:restartNumberingAfterBreak="0">
    <w:nsid w:val="043E63E2"/>
    <w:multiLevelType w:val="hybridMultilevel"/>
    <w:tmpl w:val="AD841B7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9932C1"/>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199E7050"/>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15:restartNumberingAfterBreak="0">
    <w:nsid w:val="1D630FF8"/>
    <w:multiLevelType w:val="hybridMultilevel"/>
    <w:tmpl w:val="AD841B7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D211C2"/>
    <w:multiLevelType w:val="hybridMultilevel"/>
    <w:tmpl w:val="8B720176"/>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6" w15:restartNumberingAfterBreak="0">
    <w:nsid w:val="1F1C3F49"/>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15:restartNumberingAfterBreak="0">
    <w:nsid w:val="23D61114"/>
    <w:multiLevelType w:val="hybridMultilevel"/>
    <w:tmpl w:val="AD841B7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892F41"/>
    <w:multiLevelType w:val="hybridMultilevel"/>
    <w:tmpl w:val="15908BD8"/>
    <w:lvl w:ilvl="0" w:tplc="BE22B2EC">
      <w:start w:val="2"/>
      <w:numFmt w:val="bullet"/>
      <w:lvlText w:val="-"/>
      <w:lvlJc w:val="left"/>
      <w:pPr>
        <w:ind w:left="720" w:hanging="360"/>
      </w:pPr>
      <w:rPr>
        <w:rFonts w:ascii="Times New Roman" w:eastAsia="Times New Roman" w:hAnsi="Times New Roman" w:cs="Times New Roman" w:hint="default"/>
        <w:color w:val="00000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0FB52F4"/>
    <w:multiLevelType w:val="multilevel"/>
    <w:tmpl w:val="4028BF1E"/>
    <w:lvl w:ilvl="0">
      <w:start w:val="2"/>
      <w:numFmt w:val="bullet"/>
      <w:lvlText w:val="-"/>
      <w:lvlJc w:val="left"/>
      <w:pPr>
        <w:tabs>
          <w:tab w:val="num" w:pos="720"/>
        </w:tabs>
        <w:ind w:left="720" w:hanging="360"/>
      </w:pPr>
      <w:rPr>
        <w:rFonts w:ascii="Times New Roman" w:eastAsia="Times New Roman" w:hAnsi="Times New Roman" w:cs="Times New Roman" w:hint="default"/>
        <w:color w:val="00000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1C75ED8"/>
    <w:multiLevelType w:val="multilevel"/>
    <w:tmpl w:val="80B2B420"/>
    <w:lvl w:ilvl="0">
      <w:start w:val="2"/>
      <w:numFmt w:val="bullet"/>
      <w:lvlText w:val="-"/>
      <w:lvlJc w:val="left"/>
      <w:pPr>
        <w:tabs>
          <w:tab w:val="num" w:pos="720"/>
        </w:tabs>
        <w:ind w:left="720" w:hanging="360"/>
      </w:pPr>
      <w:rPr>
        <w:rFonts w:ascii="Times New Roman" w:eastAsia="Times New Roman" w:hAnsi="Times New Roman" w:cs="Times New Roman" w:hint="default"/>
        <w:color w:val="00000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29664A9"/>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386C3FA2"/>
    <w:multiLevelType w:val="hybridMultilevel"/>
    <w:tmpl w:val="AD841B7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434947"/>
    <w:multiLevelType w:val="hybridMultilevel"/>
    <w:tmpl w:val="B816BD84"/>
    <w:lvl w:ilvl="0" w:tplc="282CA74C">
      <w:start w:val="2"/>
      <w:numFmt w:val="bullet"/>
      <w:lvlText w:val="-"/>
      <w:lvlJc w:val="left"/>
      <w:pPr>
        <w:ind w:left="720" w:hanging="360"/>
      </w:pPr>
      <w:rPr>
        <w:rFonts w:ascii="Times New Roman" w:eastAsia="Times New Roman" w:hAnsi="Times New Roman" w:cs="Times New Roman" w:hint="default"/>
        <w:color w:val="00000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425E5690"/>
    <w:multiLevelType w:val="hybridMultilevel"/>
    <w:tmpl w:val="3FF634B8"/>
    <w:lvl w:ilvl="0" w:tplc="BE22B2EC">
      <w:start w:val="2"/>
      <w:numFmt w:val="bullet"/>
      <w:lvlText w:val="-"/>
      <w:lvlJc w:val="left"/>
      <w:pPr>
        <w:ind w:left="720" w:hanging="360"/>
      </w:pPr>
      <w:rPr>
        <w:rFonts w:ascii="Times New Roman" w:eastAsia="Times New Roman" w:hAnsi="Times New Roman" w:cs="Times New Roman" w:hint="default"/>
        <w:color w:val="000000"/>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44693848"/>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6" w15:restartNumberingAfterBreak="0">
    <w:nsid w:val="493F2790"/>
    <w:multiLevelType w:val="multilevel"/>
    <w:tmpl w:val="17FECACA"/>
    <w:lvl w:ilvl="0">
      <w:start w:val="2"/>
      <w:numFmt w:val="bullet"/>
      <w:lvlText w:val="-"/>
      <w:lvlJc w:val="left"/>
      <w:pPr>
        <w:tabs>
          <w:tab w:val="num" w:pos="720"/>
        </w:tabs>
        <w:ind w:left="720" w:hanging="360"/>
      </w:pPr>
      <w:rPr>
        <w:rFonts w:ascii="Times New Roman" w:eastAsia="Times New Roman" w:hAnsi="Times New Roman" w:cs="Times New Roman" w:hint="default"/>
        <w:color w:val="00000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3FA672A"/>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5A2B76B7"/>
    <w:multiLevelType w:val="hybridMultilevel"/>
    <w:tmpl w:val="AD841B7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472091"/>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0" w15:restartNumberingAfterBreak="0">
    <w:nsid w:val="5D7400BA"/>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1" w15:restartNumberingAfterBreak="0">
    <w:nsid w:val="5D8A513E"/>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2" w15:restartNumberingAfterBreak="0">
    <w:nsid w:val="64EF7211"/>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15:restartNumberingAfterBreak="0">
    <w:nsid w:val="67950983"/>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4" w15:restartNumberingAfterBreak="0">
    <w:nsid w:val="69AC33E5"/>
    <w:multiLevelType w:val="hybridMultilevel"/>
    <w:tmpl w:val="41DE30B6"/>
    <w:lvl w:ilvl="0" w:tplc="1FCADCFC">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6ED8187E"/>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6" w15:restartNumberingAfterBreak="0">
    <w:nsid w:val="70677B67"/>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7" w15:restartNumberingAfterBreak="0">
    <w:nsid w:val="752C5A54"/>
    <w:multiLevelType w:val="hybridMultilevel"/>
    <w:tmpl w:val="BCC42712"/>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Times New Roman"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Times New Roman"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Times New Roman" w:hint="default"/>
      </w:rPr>
    </w:lvl>
    <w:lvl w:ilvl="8" w:tplc="04190005">
      <w:start w:val="1"/>
      <w:numFmt w:val="bullet"/>
      <w:lvlText w:val=""/>
      <w:lvlJc w:val="left"/>
      <w:pPr>
        <w:ind w:left="6764" w:hanging="360"/>
      </w:pPr>
      <w:rPr>
        <w:rFonts w:ascii="Wingdings" w:hAnsi="Wingdings" w:hint="default"/>
      </w:rPr>
    </w:lvl>
  </w:abstractNum>
  <w:abstractNum w:abstractNumId="28"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9" w15:restartNumberingAfterBreak="0">
    <w:nsid w:val="79F15828"/>
    <w:multiLevelType w:val="hybridMultilevel"/>
    <w:tmpl w:val="75D009DC"/>
    <w:lvl w:ilvl="0" w:tplc="BE22B2EC">
      <w:start w:val="2"/>
      <w:numFmt w:val="bullet"/>
      <w:lvlText w:val="-"/>
      <w:lvlJc w:val="left"/>
      <w:pPr>
        <w:ind w:left="720" w:hanging="360"/>
      </w:pPr>
      <w:rPr>
        <w:rFonts w:ascii="Times New Roman" w:eastAsia="Times New Roman" w:hAnsi="Times New Roman" w:cs="Times New Roman" w:hint="default"/>
        <w:color w:val="00000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7C577784"/>
    <w:multiLevelType w:val="hybridMultilevel"/>
    <w:tmpl w:val="884EB3F0"/>
    <w:lvl w:ilvl="0" w:tplc="816436BE">
      <w:start w:val="1"/>
      <w:numFmt w:val="decimal"/>
      <w:lvlText w:val="%1)"/>
      <w:lvlJc w:val="left"/>
      <w:pPr>
        <w:ind w:left="1069" w:hanging="360"/>
      </w:pPr>
    </w:lvl>
    <w:lvl w:ilvl="1" w:tplc="20000019">
      <w:start w:val="1"/>
      <w:numFmt w:val="lowerLetter"/>
      <w:lvlText w:val="%2."/>
      <w:lvlJc w:val="left"/>
      <w:pPr>
        <w:ind w:left="1789" w:hanging="360"/>
      </w:pPr>
    </w:lvl>
    <w:lvl w:ilvl="2" w:tplc="2000001B">
      <w:start w:val="1"/>
      <w:numFmt w:val="lowerRoman"/>
      <w:lvlText w:val="%3."/>
      <w:lvlJc w:val="right"/>
      <w:pPr>
        <w:ind w:left="2509" w:hanging="180"/>
      </w:pPr>
    </w:lvl>
    <w:lvl w:ilvl="3" w:tplc="2000000F">
      <w:start w:val="1"/>
      <w:numFmt w:val="decimal"/>
      <w:lvlText w:val="%4."/>
      <w:lvlJc w:val="left"/>
      <w:pPr>
        <w:ind w:left="3229" w:hanging="360"/>
      </w:pPr>
    </w:lvl>
    <w:lvl w:ilvl="4" w:tplc="20000019">
      <w:start w:val="1"/>
      <w:numFmt w:val="lowerLetter"/>
      <w:lvlText w:val="%5."/>
      <w:lvlJc w:val="left"/>
      <w:pPr>
        <w:ind w:left="3949" w:hanging="360"/>
      </w:pPr>
    </w:lvl>
    <w:lvl w:ilvl="5" w:tplc="2000001B">
      <w:start w:val="1"/>
      <w:numFmt w:val="lowerRoman"/>
      <w:lvlText w:val="%6."/>
      <w:lvlJc w:val="right"/>
      <w:pPr>
        <w:ind w:left="4669" w:hanging="180"/>
      </w:pPr>
    </w:lvl>
    <w:lvl w:ilvl="6" w:tplc="2000000F">
      <w:start w:val="1"/>
      <w:numFmt w:val="decimal"/>
      <w:lvlText w:val="%7."/>
      <w:lvlJc w:val="left"/>
      <w:pPr>
        <w:ind w:left="5389" w:hanging="360"/>
      </w:pPr>
    </w:lvl>
    <w:lvl w:ilvl="7" w:tplc="20000019">
      <w:start w:val="1"/>
      <w:numFmt w:val="lowerLetter"/>
      <w:lvlText w:val="%8."/>
      <w:lvlJc w:val="left"/>
      <w:pPr>
        <w:ind w:left="6109" w:hanging="360"/>
      </w:pPr>
    </w:lvl>
    <w:lvl w:ilvl="8" w:tplc="2000001B">
      <w:start w:val="1"/>
      <w:numFmt w:val="lowerRoman"/>
      <w:lvlText w:val="%9."/>
      <w:lvlJc w:val="right"/>
      <w:pPr>
        <w:ind w:left="6829" w:hanging="180"/>
      </w:pPr>
    </w:lvl>
  </w:abstractNum>
  <w:num w:numId="1">
    <w:abstractNumId w:val="27"/>
  </w:num>
  <w:num w:numId="2">
    <w:abstractNumId w:val="13"/>
  </w:num>
  <w:num w:numId="3">
    <w:abstractNumId w:val="8"/>
  </w:num>
  <w:num w:numId="4">
    <w:abstractNumId w:val="10"/>
  </w:num>
  <w:num w:numId="5">
    <w:abstractNumId w:val="29"/>
  </w:num>
  <w:num w:numId="6">
    <w:abstractNumId w:val="14"/>
  </w:num>
  <w:num w:numId="7">
    <w:abstractNumId w:val="9"/>
  </w:num>
  <w:num w:numId="8">
    <w:abstractNumId w:val="1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3"/>
  </w:num>
  <w:num w:numId="16">
    <w:abstractNumId w:val="24"/>
  </w:num>
  <w:num w:numId="17">
    <w:abstractNumId w:val="3"/>
  </w:num>
  <w:num w:numId="18">
    <w:abstractNumId w:val="22"/>
  </w:num>
  <w:num w:numId="19">
    <w:abstractNumId w:val="2"/>
  </w:num>
  <w:num w:numId="20">
    <w:abstractNumId w:val="17"/>
  </w:num>
  <w:num w:numId="21">
    <w:abstractNumId w:val="11"/>
  </w:num>
  <w:num w:numId="22">
    <w:abstractNumId w:val="25"/>
  </w:num>
  <w:num w:numId="23">
    <w:abstractNumId w:val="19"/>
  </w:num>
  <w:num w:numId="24">
    <w:abstractNumId w:val="20"/>
  </w:num>
  <w:num w:numId="25">
    <w:abstractNumId w:val="15"/>
  </w:num>
  <w:num w:numId="26">
    <w:abstractNumId w:val="26"/>
  </w:num>
  <w:num w:numId="27">
    <w:abstractNumId w:val="4"/>
  </w:num>
  <w:num w:numId="28">
    <w:abstractNumId w:val="18"/>
  </w:num>
  <w:num w:numId="29">
    <w:abstractNumId w:val="1"/>
  </w:num>
  <w:num w:numId="30">
    <w:abstractNumId w:val="12"/>
  </w:num>
  <w:num w:numId="31">
    <w:abstractNumId w:val="7"/>
  </w:num>
  <w:num w:numId="32">
    <w:abstractNumId w:val="2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199"/>
    <w:rsid w:val="00060E1C"/>
    <w:rsid w:val="00086601"/>
    <w:rsid w:val="00177B7B"/>
    <w:rsid w:val="002B6BED"/>
    <w:rsid w:val="002E3199"/>
    <w:rsid w:val="003443E8"/>
    <w:rsid w:val="003B1F04"/>
    <w:rsid w:val="003F7C35"/>
    <w:rsid w:val="00597716"/>
    <w:rsid w:val="00831561"/>
    <w:rsid w:val="0091162A"/>
    <w:rsid w:val="00932F24"/>
    <w:rsid w:val="0093411E"/>
    <w:rsid w:val="009639B4"/>
    <w:rsid w:val="00990B53"/>
    <w:rsid w:val="009F4F77"/>
    <w:rsid w:val="009F5B44"/>
    <w:rsid w:val="009F6DA6"/>
    <w:rsid w:val="00B3217C"/>
    <w:rsid w:val="00D40F2C"/>
    <w:rsid w:val="00DE7B1C"/>
    <w:rsid w:val="00E26655"/>
    <w:rsid w:val="00E74781"/>
    <w:rsid w:val="00E827CD"/>
    <w:rsid w:val="00FB4E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1B900F"/>
  <w15:chartTrackingRefBased/>
  <w15:docId w15:val="{3AB94B4D-20F8-478F-9E51-C40BFF4C5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E74781"/>
    <w:pPr>
      <w:keepNext/>
      <w:spacing w:after="0" w:line="240" w:lineRule="auto"/>
      <w:outlineLvl w:val="0"/>
    </w:pPr>
    <w:rPr>
      <w:rFonts w:ascii="Times New Roman" w:eastAsia="Times New Roman" w:hAnsi="Times New Roman" w:cs="Times New Roman"/>
      <w:snapToGrid w:val="0"/>
      <w:sz w:val="28"/>
      <w:szCs w:val="20"/>
      <w:lang w:eastAsia="ru-RU"/>
    </w:rPr>
  </w:style>
  <w:style w:type="paragraph" w:styleId="2">
    <w:name w:val="heading 2"/>
    <w:basedOn w:val="a"/>
    <w:next w:val="a"/>
    <w:link w:val="20"/>
    <w:qFormat/>
    <w:rsid w:val="00E74781"/>
    <w:pPr>
      <w:keepNext/>
      <w:spacing w:after="0" w:line="240" w:lineRule="auto"/>
      <w:jc w:val="center"/>
      <w:outlineLvl w:val="1"/>
    </w:pPr>
    <w:rPr>
      <w:rFonts w:ascii="Times New Roman" w:eastAsia="Times New Roman" w:hAnsi="Times New Roman" w:cs="Times New Roman"/>
      <w:sz w:val="24"/>
      <w:szCs w:val="20"/>
      <w:lang w:eastAsia="ru-RU"/>
    </w:rPr>
  </w:style>
  <w:style w:type="paragraph" w:styleId="3">
    <w:name w:val="heading 3"/>
    <w:basedOn w:val="a"/>
    <w:next w:val="a"/>
    <w:link w:val="30"/>
    <w:qFormat/>
    <w:rsid w:val="00E74781"/>
    <w:pPr>
      <w:keepNext/>
      <w:spacing w:after="0" w:line="240" w:lineRule="auto"/>
      <w:outlineLvl w:val="2"/>
    </w:pPr>
    <w:rPr>
      <w:rFonts w:ascii="Times New Roman" w:eastAsia="Times New Roman" w:hAnsi="Times New Roman" w:cs="Times New Roman"/>
      <w:b/>
      <w:sz w:val="24"/>
      <w:szCs w:val="20"/>
      <w:lang w:eastAsia="ru-RU"/>
    </w:rPr>
  </w:style>
  <w:style w:type="paragraph" w:styleId="4">
    <w:name w:val="heading 4"/>
    <w:basedOn w:val="a"/>
    <w:next w:val="a"/>
    <w:link w:val="40"/>
    <w:qFormat/>
    <w:rsid w:val="00E74781"/>
    <w:pPr>
      <w:keepNext/>
      <w:spacing w:after="0" w:line="240" w:lineRule="auto"/>
      <w:outlineLvl w:val="3"/>
    </w:pPr>
    <w:rPr>
      <w:rFonts w:ascii="Times New Roman" w:eastAsia="Times New Roman" w:hAnsi="Times New Roman" w:cs="Times New Roman"/>
      <w:i/>
      <w:snapToGrid w:val="0"/>
      <w:sz w:val="24"/>
      <w:szCs w:val="20"/>
      <w:lang w:eastAsia="ru-RU"/>
    </w:rPr>
  </w:style>
  <w:style w:type="paragraph" w:styleId="5">
    <w:name w:val="heading 5"/>
    <w:basedOn w:val="a"/>
    <w:next w:val="a"/>
    <w:link w:val="50"/>
    <w:qFormat/>
    <w:rsid w:val="00E74781"/>
    <w:pPr>
      <w:keepNext/>
      <w:spacing w:after="0" w:line="240" w:lineRule="auto"/>
      <w:jc w:val="both"/>
      <w:outlineLvl w:val="4"/>
    </w:pPr>
    <w:rPr>
      <w:rFonts w:ascii="Times New Roman" w:eastAsia="Times New Roman" w:hAnsi="Times New Roman" w:cs="Times New Roman"/>
      <w:sz w:val="24"/>
      <w:szCs w:val="20"/>
      <w:lang w:eastAsia="ru-RU"/>
    </w:rPr>
  </w:style>
  <w:style w:type="paragraph" w:styleId="6">
    <w:name w:val="heading 6"/>
    <w:basedOn w:val="a"/>
    <w:next w:val="a"/>
    <w:link w:val="60"/>
    <w:qFormat/>
    <w:rsid w:val="00E74781"/>
    <w:pPr>
      <w:keepNext/>
      <w:spacing w:after="0" w:line="240" w:lineRule="auto"/>
      <w:jc w:val="center"/>
      <w:outlineLvl w:val="5"/>
    </w:pPr>
    <w:rPr>
      <w:rFonts w:ascii="Times New Roman" w:eastAsia="Times New Roman" w:hAnsi="Times New Roman" w:cs="Times New Roman"/>
      <w:snapToGrid w:val="0"/>
      <w:sz w:val="24"/>
      <w:szCs w:val="20"/>
      <w:lang w:eastAsia="ru-RU"/>
    </w:rPr>
  </w:style>
  <w:style w:type="paragraph" w:styleId="7">
    <w:name w:val="heading 7"/>
    <w:basedOn w:val="a"/>
    <w:next w:val="a"/>
    <w:link w:val="70"/>
    <w:qFormat/>
    <w:rsid w:val="00E74781"/>
    <w:pPr>
      <w:keepNext/>
      <w:spacing w:after="0" w:line="240" w:lineRule="auto"/>
      <w:outlineLvl w:val="6"/>
    </w:pPr>
    <w:rPr>
      <w:rFonts w:ascii="Times New Roman" w:eastAsia="Times New Roman" w:hAnsi="Times New Roman" w:cs="Times New Roman"/>
      <w:b/>
      <w:snapToGrid w:val="0"/>
      <w:sz w:val="24"/>
      <w:szCs w:val="20"/>
      <w:u w:val="single"/>
      <w:lang w:eastAsia="ru-RU"/>
    </w:rPr>
  </w:style>
  <w:style w:type="paragraph" w:styleId="8">
    <w:name w:val="heading 8"/>
    <w:basedOn w:val="a"/>
    <w:next w:val="a"/>
    <w:link w:val="80"/>
    <w:qFormat/>
    <w:rsid w:val="00E74781"/>
    <w:pPr>
      <w:keepNext/>
      <w:spacing w:after="0" w:line="240" w:lineRule="auto"/>
      <w:outlineLvl w:val="7"/>
    </w:pPr>
    <w:rPr>
      <w:rFonts w:ascii="Times New Roman" w:eastAsia="Times New Roman" w:hAnsi="Times New Roman" w:cs="Times New Roman"/>
      <w:i/>
      <w:snapToGrid w:val="0"/>
      <w:color w:val="000000"/>
      <w:sz w:val="24"/>
      <w:szCs w:val="20"/>
      <w:lang w:eastAsia="ru-RU"/>
    </w:rPr>
  </w:style>
  <w:style w:type="paragraph" w:styleId="9">
    <w:name w:val="heading 9"/>
    <w:basedOn w:val="a"/>
    <w:next w:val="a"/>
    <w:link w:val="90"/>
    <w:qFormat/>
    <w:rsid w:val="00E74781"/>
    <w:pPr>
      <w:keepNext/>
      <w:spacing w:after="0" w:line="240" w:lineRule="auto"/>
      <w:outlineLvl w:val="8"/>
    </w:pPr>
    <w:rPr>
      <w:rFonts w:ascii="Times New Roman" w:eastAsia="Times New Roman" w:hAnsi="Times New Roman" w:cs="Times New Roman"/>
      <w:b/>
      <w:snapToGrid w:val="0"/>
      <w:color w:val="00000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443E8"/>
    <w:pPr>
      <w:ind w:left="720"/>
      <w:contextualSpacing/>
    </w:pPr>
  </w:style>
  <w:style w:type="character" w:customStyle="1" w:styleId="20">
    <w:name w:val="Заголовок 2 Знак"/>
    <w:basedOn w:val="a0"/>
    <w:link w:val="2"/>
    <w:rsid w:val="00E74781"/>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E74781"/>
    <w:rPr>
      <w:rFonts w:ascii="Times New Roman" w:eastAsia="Times New Roman" w:hAnsi="Times New Roman" w:cs="Times New Roman"/>
      <w:b/>
      <w:sz w:val="24"/>
      <w:szCs w:val="20"/>
      <w:lang w:eastAsia="ru-RU"/>
    </w:rPr>
  </w:style>
  <w:style w:type="character" w:customStyle="1" w:styleId="50">
    <w:name w:val="Заголовок 5 Знак"/>
    <w:basedOn w:val="a0"/>
    <w:link w:val="5"/>
    <w:rsid w:val="00E74781"/>
    <w:rPr>
      <w:rFonts w:ascii="Times New Roman" w:eastAsia="Times New Roman" w:hAnsi="Times New Roman" w:cs="Times New Roman"/>
      <w:sz w:val="24"/>
      <w:szCs w:val="20"/>
      <w:lang w:eastAsia="ru-RU"/>
    </w:rPr>
  </w:style>
  <w:style w:type="numbering" w:customStyle="1" w:styleId="11">
    <w:name w:val="Немає списку1"/>
    <w:next w:val="a2"/>
    <w:uiPriority w:val="99"/>
    <w:semiHidden/>
    <w:unhideWhenUsed/>
    <w:rsid w:val="00E74781"/>
  </w:style>
  <w:style w:type="character" w:styleId="a4">
    <w:name w:val="Hyperlink"/>
    <w:basedOn w:val="a0"/>
    <w:unhideWhenUsed/>
    <w:rsid w:val="00E74781"/>
    <w:rPr>
      <w:color w:val="0000FF"/>
      <w:u w:val="single"/>
    </w:rPr>
  </w:style>
  <w:style w:type="table" w:styleId="a5">
    <w:name w:val="Table Grid"/>
    <w:basedOn w:val="a1"/>
    <w:uiPriority w:val="39"/>
    <w:rsid w:val="00E74781"/>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nhideWhenUsed/>
    <w:rsid w:val="00E74781"/>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7">
    <w:name w:val="Верхній колонтитул Знак"/>
    <w:basedOn w:val="a0"/>
    <w:link w:val="a6"/>
    <w:rsid w:val="00E74781"/>
    <w:rPr>
      <w:rFonts w:ascii="Times New Roman" w:eastAsia="Times New Roman" w:hAnsi="Times New Roman" w:cs="Times New Roman"/>
      <w:sz w:val="24"/>
      <w:szCs w:val="24"/>
      <w:lang w:val="ru-RU" w:eastAsia="ru-RU"/>
    </w:rPr>
  </w:style>
  <w:style w:type="paragraph" w:styleId="a8">
    <w:name w:val="footer"/>
    <w:basedOn w:val="a"/>
    <w:link w:val="a9"/>
    <w:uiPriority w:val="99"/>
    <w:unhideWhenUsed/>
    <w:rsid w:val="00E74781"/>
    <w:pPr>
      <w:tabs>
        <w:tab w:val="center" w:pos="4677"/>
        <w:tab w:val="right" w:pos="9355"/>
      </w:tabs>
      <w:spacing w:after="0" w:line="240" w:lineRule="auto"/>
    </w:pPr>
    <w:rPr>
      <w:rFonts w:ascii="Times New Roman" w:eastAsia="Times New Roman" w:hAnsi="Times New Roman" w:cs="Times New Roman"/>
      <w:sz w:val="24"/>
      <w:szCs w:val="24"/>
      <w:lang w:val="ru-RU" w:eastAsia="ru-RU"/>
    </w:rPr>
  </w:style>
  <w:style w:type="character" w:customStyle="1" w:styleId="a9">
    <w:name w:val="Нижній колонтитул Знак"/>
    <w:basedOn w:val="a0"/>
    <w:link w:val="a8"/>
    <w:uiPriority w:val="99"/>
    <w:rsid w:val="00E74781"/>
    <w:rPr>
      <w:rFonts w:ascii="Times New Roman" w:eastAsia="Times New Roman" w:hAnsi="Times New Roman" w:cs="Times New Roman"/>
      <w:sz w:val="24"/>
      <w:szCs w:val="24"/>
      <w:lang w:val="ru-RU" w:eastAsia="ru-RU"/>
    </w:rPr>
  </w:style>
  <w:style w:type="paragraph" w:styleId="aa">
    <w:name w:val="Balloon Text"/>
    <w:basedOn w:val="a"/>
    <w:link w:val="ab"/>
    <w:unhideWhenUsed/>
    <w:rsid w:val="00E74781"/>
    <w:pPr>
      <w:spacing w:after="0" w:line="240" w:lineRule="auto"/>
    </w:pPr>
    <w:rPr>
      <w:rFonts w:ascii="Tahoma" w:eastAsia="Times New Roman" w:hAnsi="Tahoma" w:cs="Tahoma"/>
      <w:sz w:val="16"/>
      <w:szCs w:val="16"/>
      <w:lang w:val="ru-RU" w:eastAsia="ru-RU"/>
    </w:rPr>
  </w:style>
  <w:style w:type="character" w:customStyle="1" w:styleId="ab">
    <w:name w:val="Текст у виносці Знак"/>
    <w:basedOn w:val="a0"/>
    <w:link w:val="aa"/>
    <w:rsid w:val="00E74781"/>
    <w:rPr>
      <w:rFonts w:ascii="Tahoma" w:eastAsia="Times New Roman" w:hAnsi="Tahoma" w:cs="Tahoma"/>
      <w:sz w:val="16"/>
      <w:szCs w:val="16"/>
      <w:lang w:val="ru-RU" w:eastAsia="ru-RU"/>
    </w:rPr>
  </w:style>
  <w:style w:type="character" w:styleId="ac">
    <w:name w:val="FollowedHyperlink"/>
    <w:basedOn w:val="a0"/>
    <w:uiPriority w:val="99"/>
    <w:rsid w:val="00E74781"/>
    <w:rPr>
      <w:color w:val="800080"/>
      <w:u w:val="single"/>
    </w:rPr>
  </w:style>
  <w:style w:type="character" w:styleId="ad">
    <w:name w:val="Strong"/>
    <w:basedOn w:val="a0"/>
    <w:uiPriority w:val="22"/>
    <w:qFormat/>
    <w:rsid w:val="00E74781"/>
    <w:rPr>
      <w:b/>
      <w:bCs/>
    </w:rPr>
  </w:style>
  <w:style w:type="character" w:customStyle="1" w:styleId="ae">
    <w:name w:val="Назва Знак"/>
    <w:link w:val="af"/>
    <w:locked/>
    <w:rsid w:val="00E74781"/>
    <w:rPr>
      <w:b/>
      <w:sz w:val="28"/>
      <w:u w:val="single"/>
      <w:lang w:val="uk-UA" w:eastAsia="x-none" w:bidi="ar-SA"/>
    </w:rPr>
  </w:style>
  <w:style w:type="paragraph" w:customStyle="1" w:styleId="af0">
    <w:name w:val="Номер таблиці"/>
    <w:basedOn w:val="a"/>
    <w:next w:val="af"/>
    <w:qFormat/>
    <w:rsid w:val="00E74781"/>
    <w:pPr>
      <w:spacing w:after="0" w:line="240" w:lineRule="auto"/>
      <w:jc w:val="center"/>
    </w:pPr>
    <w:rPr>
      <w:rFonts w:ascii="Times New Roman" w:eastAsia="Times New Roman" w:hAnsi="Times New Roman" w:cs="Times New Roman"/>
      <w:b/>
      <w:sz w:val="28"/>
      <w:szCs w:val="20"/>
      <w:u w:val="single"/>
      <w:lang w:eastAsia="x-none"/>
    </w:rPr>
  </w:style>
  <w:style w:type="paragraph" w:customStyle="1" w:styleId="12">
    <w:name w:val="Обычный1"/>
    <w:rsid w:val="00E74781"/>
    <w:pPr>
      <w:snapToGrid w:val="0"/>
      <w:spacing w:after="0" w:line="240" w:lineRule="auto"/>
    </w:pPr>
    <w:rPr>
      <w:rFonts w:ascii="Times New Roman" w:eastAsia="Times New Roman" w:hAnsi="Times New Roman" w:cs="Times New Roman"/>
      <w:b/>
      <w:sz w:val="28"/>
      <w:szCs w:val="28"/>
      <w:lang w:val="ru-RU" w:eastAsia="ru-RU"/>
    </w:rPr>
  </w:style>
  <w:style w:type="paragraph" w:customStyle="1" w:styleId="13">
    <w:name w:val="Абзац списка1"/>
    <w:basedOn w:val="a"/>
    <w:rsid w:val="00E74781"/>
    <w:pPr>
      <w:ind w:left="720"/>
      <w:contextualSpacing/>
    </w:pPr>
    <w:rPr>
      <w:rFonts w:ascii="Calibri" w:eastAsia="Times New Roman" w:hAnsi="Calibri" w:cs="Times New Roman"/>
      <w:lang w:val="ru-RU"/>
    </w:rPr>
  </w:style>
  <w:style w:type="paragraph" w:customStyle="1" w:styleId="14">
    <w:name w:val="Назва1"/>
    <w:basedOn w:val="a"/>
    <w:next w:val="a"/>
    <w:qFormat/>
    <w:rsid w:val="00E74781"/>
    <w:pPr>
      <w:spacing w:after="0" w:line="240" w:lineRule="auto"/>
      <w:contextualSpacing/>
    </w:pPr>
    <w:rPr>
      <w:b/>
      <w:sz w:val="28"/>
      <w:u w:val="single"/>
      <w:lang w:eastAsia="x-none"/>
    </w:rPr>
  </w:style>
  <w:style w:type="character" w:customStyle="1" w:styleId="af1">
    <w:name w:val="Название Знак"/>
    <w:basedOn w:val="a0"/>
    <w:uiPriority w:val="10"/>
    <w:rsid w:val="00E74781"/>
    <w:rPr>
      <w:rFonts w:ascii="Cambria" w:eastAsia="Times New Roman" w:hAnsi="Cambria" w:cs="Times New Roman"/>
      <w:spacing w:val="-10"/>
      <w:kern w:val="28"/>
      <w:sz w:val="56"/>
      <w:szCs w:val="56"/>
      <w:lang w:eastAsia="ru-RU"/>
    </w:rPr>
  </w:style>
  <w:style w:type="paragraph" w:styleId="15">
    <w:name w:val="toc 1"/>
    <w:basedOn w:val="a"/>
    <w:next w:val="a"/>
    <w:autoRedefine/>
    <w:rsid w:val="00E74781"/>
    <w:pPr>
      <w:widowControl w:val="0"/>
      <w:spacing w:after="0" w:line="249" w:lineRule="auto"/>
      <w:jc w:val="center"/>
    </w:pPr>
    <w:rPr>
      <w:rFonts w:ascii="Times New Roman" w:eastAsia="Times New Roman" w:hAnsi="Times New Roman" w:cs="Times New Roman"/>
      <w:b/>
      <w:sz w:val="28"/>
      <w:szCs w:val="28"/>
      <w:lang w:eastAsia="ru-RU"/>
    </w:rPr>
  </w:style>
  <w:style w:type="paragraph" w:customStyle="1" w:styleId="Normal12">
    <w:name w:val="Normal12"/>
    <w:basedOn w:val="a"/>
    <w:rsid w:val="00E74781"/>
    <w:pPr>
      <w:spacing w:after="120" w:line="240" w:lineRule="auto"/>
    </w:pPr>
    <w:rPr>
      <w:rFonts w:ascii="Times New Roman" w:eastAsia="Times New Roman" w:hAnsi="Times New Roman" w:cs="Times New Roman"/>
      <w:sz w:val="28"/>
      <w:szCs w:val="20"/>
      <w:lang w:val="en-US" w:eastAsia="ru-RU"/>
    </w:rPr>
  </w:style>
  <w:style w:type="paragraph" w:styleId="af2">
    <w:name w:val="Body Text"/>
    <w:aliases w:val="Основной текст Знак Знак Знак,Основной текст Знак Знак Знак Знак Знак Знак Знак Знак Знак,Основной текст Знак Знак Знак Знак Знак Знак Знак Знак Знак Знак,Основной текст Знак1,Iniiaiie oaeno Ciae Ciae Ciae"/>
    <w:basedOn w:val="a"/>
    <w:link w:val="af3"/>
    <w:rsid w:val="00E74781"/>
    <w:pPr>
      <w:spacing w:after="0" w:line="240" w:lineRule="auto"/>
    </w:pPr>
    <w:rPr>
      <w:rFonts w:ascii="Times New Roman" w:eastAsia="Times New Roman" w:hAnsi="Times New Roman" w:cs="Times New Roman"/>
      <w:sz w:val="28"/>
      <w:szCs w:val="20"/>
      <w:lang w:eastAsia="ru-RU"/>
    </w:rPr>
  </w:style>
  <w:style w:type="character" w:customStyle="1" w:styleId="af3">
    <w:name w:val="Основний текст Знак"/>
    <w:aliases w:val="Основной текст Знак Знак Знак Знак,Основной текст Знак Знак Знак Знак Знак Знак Знак Знак Знак Знак1,Основной текст Знак Знак Знак Знак Знак Знак Знак Знак Знак Знак Знак,Основной текст Знак1 Знак,Iniiaiie oaeno Ciae Ciae Ciae Знак"/>
    <w:basedOn w:val="a0"/>
    <w:link w:val="af2"/>
    <w:rsid w:val="00E74781"/>
    <w:rPr>
      <w:rFonts w:ascii="Times New Roman" w:eastAsia="Times New Roman" w:hAnsi="Times New Roman" w:cs="Times New Roman"/>
      <w:sz w:val="28"/>
      <w:szCs w:val="20"/>
      <w:lang w:eastAsia="ru-RU"/>
    </w:rPr>
  </w:style>
  <w:style w:type="paragraph" w:styleId="21">
    <w:name w:val="Body Text Indent 2"/>
    <w:basedOn w:val="a"/>
    <w:link w:val="22"/>
    <w:unhideWhenUsed/>
    <w:rsid w:val="00E74781"/>
    <w:pPr>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ий текст з відступом 2 Знак"/>
    <w:basedOn w:val="a0"/>
    <w:link w:val="21"/>
    <w:uiPriority w:val="99"/>
    <w:semiHidden/>
    <w:rsid w:val="00E74781"/>
    <w:rPr>
      <w:rFonts w:ascii="Times New Roman" w:eastAsia="Times New Roman" w:hAnsi="Times New Roman" w:cs="Times New Roman"/>
      <w:sz w:val="24"/>
      <w:szCs w:val="24"/>
      <w:lang w:val="ru-RU" w:eastAsia="ru-RU"/>
    </w:rPr>
  </w:style>
  <w:style w:type="paragraph" w:customStyle="1" w:styleId="16">
    <w:name w:val="Без интервала1"/>
    <w:rsid w:val="00E74781"/>
    <w:pPr>
      <w:spacing w:after="0" w:line="240" w:lineRule="auto"/>
    </w:pPr>
    <w:rPr>
      <w:rFonts w:ascii="Calibri" w:eastAsia="Times New Roman" w:hAnsi="Calibri" w:cs="Times New Roman"/>
      <w:lang w:val="ru-RU"/>
    </w:rPr>
  </w:style>
  <w:style w:type="paragraph" w:styleId="af4">
    <w:name w:val="Normal (Web)"/>
    <w:basedOn w:val="a"/>
    <w:unhideWhenUsed/>
    <w:rsid w:val="00E7478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5">
    <w:name w:val="No Spacing"/>
    <w:link w:val="af6"/>
    <w:uiPriority w:val="1"/>
    <w:qFormat/>
    <w:rsid w:val="00E74781"/>
    <w:pPr>
      <w:spacing w:after="0" w:line="240" w:lineRule="auto"/>
    </w:pPr>
    <w:rPr>
      <w:lang w:val="ru-RU"/>
    </w:rPr>
  </w:style>
  <w:style w:type="character" w:customStyle="1" w:styleId="hps">
    <w:name w:val="hps"/>
    <w:basedOn w:val="a0"/>
    <w:rsid w:val="00E74781"/>
  </w:style>
  <w:style w:type="character" w:styleId="af7">
    <w:name w:val="page number"/>
    <w:basedOn w:val="a0"/>
    <w:rsid w:val="00E74781"/>
  </w:style>
  <w:style w:type="paragraph" w:customStyle="1" w:styleId="23">
    <w:name w:val="Абзац списка2"/>
    <w:basedOn w:val="a"/>
    <w:rsid w:val="00E74781"/>
    <w:pPr>
      <w:ind w:left="720"/>
      <w:contextualSpacing/>
    </w:pPr>
    <w:rPr>
      <w:rFonts w:ascii="Calibri" w:eastAsia="Times New Roman" w:hAnsi="Calibri" w:cs="Times New Roman"/>
      <w:lang w:val="ru-RU"/>
    </w:rPr>
  </w:style>
  <w:style w:type="character" w:styleId="af8">
    <w:name w:val="annotation reference"/>
    <w:basedOn w:val="a0"/>
    <w:uiPriority w:val="99"/>
    <w:semiHidden/>
    <w:unhideWhenUsed/>
    <w:rsid w:val="00E74781"/>
    <w:rPr>
      <w:sz w:val="16"/>
      <w:szCs w:val="16"/>
    </w:rPr>
  </w:style>
  <w:style w:type="paragraph" w:styleId="af9">
    <w:name w:val="annotation text"/>
    <w:basedOn w:val="a"/>
    <w:link w:val="afa"/>
    <w:uiPriority w:val="99"/>
    <w:semiHidden/>
    <w:unhideWhenUsed/>
    <w:rsid w:val="00E74781"/>
    <w:pPr>
      <w:spacing w:after="0" w:line="240" w:lineRule="auto"/>
    </w:pPr>
    <w:rPr>
      <w:rFonts w:ascii="Times New Roman" w:eastAsia="Times New Roman" w:hAnsi="Times New Roman" w:cs="Times New Roman"/>
      <w:sz w:val="20"/>
      <w:szCs w:val="20"/>
      <w:lang w:val="ru-RU" w:eastAsia="ru-RU"/>
    </w:rPr>
  </w:style>
  <w:style w:type="character" w:customStyle="1" w:styleId="afa">
    <w:name w:val="Текст примітки Знак"/>
    <w:basedOn w:val="a0"/>
    <w:link w:val="af9"/>
    <w:uiPriority w:val="99"/>
    <w:semiHidden/>
    <w:rsid w:val="00E74781"/>
    <w:rPr>
      <w:rFonts w:ascii="Times New Roman" w:eastAsia="Times New Roman" w:hAnsi="Times New Roman" w:cs="Times New Roman"/>
      <w:sz w:val="20"/>
      <w:szCs w:val="20"/>
      <w:lang w:val="ru-RU" w:eastAsia="ru-RU"/>
    </w:rPr>
  </w:style>
  <w:style w:type="paragraph" w:styleId="afb">
    <w:name w:val="annotation subject"/>
    <w:basedOn w:val="af9"/>
    <w:next w:val="af9"/>
    <w:link w:val="afc"/>
    <w:uiPriority w:val="99"/>
    <w:semiHidden/>
    <w:unhideWhenUsed/>
    <w:rsid w:val="00E74781"/>
    <w:rPr>
      <w:b/>
      <w:bCs/>
    </w:rPr>
  </w:style>
  <w:style w:type="character" w:customStyle="1" w:styleId="afc">
    <w:name w:val="Тема примітки Знак"/>
    <w:basedOn w:val="afa"/>
    <w:link w:val="afb"/>
    <w:uiPriority w:val="99"/>
    <w:semiHidden/>
    <w:rsid w:val="00E74781"/>
    <w:rPr>
      <w:rFonts w:ascii="Times New Roman" w:eastAsia="Times New Roman" w:hAnsi="Times New Roman" w:cs="Times New Roman"/>
      <w:b/>
      <w:bCs/>
      <w:sz w:val="20"/>
      <w:szCs w:val="20"/>
      <w:lang w:val="ru-RU" w:eastAsia="ru-RU"/>
    </w:rPr>
  </w:style>
  <w:style w:type="paragraph" w:styleId="af">
    <w:name w:val="Title"/>
    <w:basedOn w:val="a"/>
    <w:next w:val="a"/>
    <w:link w:val="ae"/>
    <w:qFormat/>
    <w:rsid w:val="00E74781"/>
    <w:pPr>
      <w:spacing w:after="0" w:line="240" w:lineRule="auto"/>
      <w:contextualSpacing/>
    </w:pPr>
    <w:rPr>
      <w:b/>
      <w:sz w:val="28"/>
      <w:u w:val="single"/>
      <w:lang w:eastAsia="x-none"/>
    </w:rPr>
  </w:style>
  <w:style w:type="character" w:customStyle="1" w:styleId="17">
    <w:name w:val="Назва Знак1"/>
    <w:basedOn w:val="a0"/>
    <w:uiPriority w:val="10"/>
    <w:rsid w:val="00E74781"/>
    <w:rPr>
      <w:rFonts w:asciiTheme="majorHAnsi" w:eastAsiaTheme="majorEastAsia" w:hAnsiTheme="majorHAnsi" w:cstheme="majorBidi"/>
      <w:spacing w:val="-10"/>
      <w:kern w:val="28"/>
      <w:sz w:val="56"/>
      <w:szCs w:val="56"/>
    </w:rPr>
  </w:style>
  <w:style w:type="character" w:customStyle="1" w:styleId="10">
    <w:name w:val="Заголовок 1 Знак"/>
    <w:basedOn w:val="a0"/>
    <w:link w:val="1"/>
    <w:rsid w:val="00E74781"/>
    <w:rPr>
      <w:rFonts w:ascii="Times New Roman" w:eastAsia="Times New Roman" w:hAnsi="Times New Roman" w:cs="Times New Roman"/>
      <w:snapToGrid w:val="0"/>
      <w:sz w:val="28"/>
      <w:szCs w:val="20"/>
      <w:lang w:eastAsia="ru-RU"/>
    </w:rPr>
  </w:style>
  <w:style w:type="character" w:customStyle="1" w:styleId="40">
    <w:name w:val="Заголовок 4 Знак"/>
    <w:basedOn w:val="a0"/>
    <w:link w:val="4"/>
    <w:rsid w:val="00E74781"/>
    <w:rPr>
      <w:rFonts w:ascii="Times New Roman" w:eastAsia="Times New Roman" w:hAnsi="Times New Roman" w:cs="Times New Roman"/>
      <w:i/>
      <w:snapToGrid w:val="0"/>
      <w:sz w:val="24"/>
      <w:szCs w:val="20"/>
      <w:lang w:eastAsia="ru-RU"/>
    </w:rPr>
  </w:style>
  <w:style w:type="character" w:customStyle="1" w:styleId="60">
    <w:name w:val="Заголовок 6 Знак"/>
    <w:basedOn w:val="a0"/>
    <w:link w:val="6"/>
    <w:rsid w:val="00E74781"/>
    <w:rPr>
      <w:rFonts w:ascii="Times New Roman" w:eastAsia="Times New Roman" w:hAnsi="Times New Roman" w:cs="Times New Roman"/>
      <w:snapToGrid w:val="0"/>
      <w:sz w:val="24"/>
      <w:szCs w:val="20"/>
      <w:lang w:eastAsia="ru-RU"/>
    </w:rPr>
  </w:style>
  <w:style w:type="character" w:customStyle="1" w:styleId="70">
    <w:name w:val="Заголовок 7 Знак"/>
    <w:basedOn w:val="a0"/>
    <w:link w:val="7"/>
    <w:rsid w:val="00E74781"/>
    <w:rPr>
      <w:rFonts w:ascii="Times New Roman" w:eastAsia="Times New Roman" w:hAnsi="Times New Roman" w:cs="Times New Roman"/>
      <w:b/>
      <w:snapToGrid w:val="0"/>
      <w:sz w:val="24"/>
      <w:szCs w:val="20"/>
      <w:u w:val="single"/>
      <w:lang w:eastAsia="ru-RU"/>
    </w:rPr>
  </w:style>
  <w:style w:type="character" w:customStyle="1" w:styleId="80">
    <w:name w:val="Заголовок 8 Знак"/>
    <w:basedOn w:val="a0"/>
    <w:link w:val="8"/>
    <w:rsid w:val="00E74781"/>
    <w:rPr>
      <w:rFonts w:ascii="Times New Roman" w:eastAsia="Times New Roman" w:hAnsi="Times New Roman" w:cs="Times New Roman"/>
      <w:i/>
      <w:snapToGrid w:val="0"/>
      <w:color w:val="000000"/>
      <w:sz w:val="24"/>
      <w:szCs w:val="20"/>
      <w:lang w:eastAsia="ru-RU"/>
    </w:rPr>
  </w:style>
  <w:style w:type="character" w:customStyle="1" w:styleId="90">
    <w:name w:val="Заголовок 9 Знак"/>
    <w:basedOn w:val="a0"/>
    <w:link w:val="9"/>
    <w:rsid w:val="00E74781"/>
    <w:rPr>
      <w:rFonts w:ascii="Times New Roman" w:eastAsia="Times New Roman" w:hAnsi="Times New Roman" w:cs="Times New Roman"/>
      <w:b/>
      <w:snapToGrid w:val="0"/>
      <w:color w:val="000000"/>
      <w:sz w:val="24"/>
      <w:szCs w:val="20"/>
      <w:lang w:eastAsia="ru-RU"/>
    </w:rPr>
  </w:style>
  <w:style w:type="numbering" w:customStyle="1" w:styleId="24">
    <w:name w:val="Немає списку2"/>
    <w:next w:val="a2"/>
    <w:uiPriority w:val="99"/>
    <w:semiHidden/>
    <w:rsid w:val="00E74781"/>
  </w:style>
  <w:style w:type="character" w:styleId="afd">
    <w:name w:val="footnote reference"/>
    <w:semiHidden/>
    <w:rsid w:val="00E74781"/>
    <w:rPr>
      <w:vertAlign w:val="superscript"/>
    </w:rPr>
  </w:style>
  <w:style w:type="character" w:styleId="afe">
    <w:name w:val="endnote reference"/>
    <w:semiHidden/>
    <w:rsid w:val="00E74781"/>
    <w:rPr>
      <w:vertAlign w:val="superscript"/>
    </w:rPr>
  </w:style>
  <w:style w:type="paragraph" w:styleId="aff">
    <w:name w:val="footnote text"/>
    <w:basedOn w:val="a"/>
    <w:link w:val="aff0"/>
    <w:semiHidden/>
    <w:rsid w:val="00E74781"/>
    <w:pPr>
      <w:spacing w:after="0" w:line="240" w:lineRule="auto"/>
    </w:pPr>
    <w:rPr>
      <w:rFonts w:ascii="Courier New" w:eastAsia="Times New Roman" w:hAnsi="Courier New" w:cs="Times New Roman"/>
      <w:snapToGrid w:val="0"/>
      <w:sz w:val="20"/>
      <w:szCs w:val="20"/>
      <w:lang w:val="ru-RU" w:eastAsia="ru-RU"/>
    </w:rPr>
  </w:style>
  <w:style w:type="character" w:customStyle="1" w:styleId="aff0">
    <w:name w:val="Текст виноски Знак"/>
    <w:basedOn w:val="a0"/>
    <w:link w:val="aff"/>
    <w:semiHidden/>
    <w:rsid w:val="00E74781"/>
    <w:rPr>
      <w:rFonts w:ascii="Courier New" w:eastAsia="Times New Roman" w:hAnsi="Courier New" w:cs="Times New Roman"/>
      <w:snapToGrid w:val="0"/>
      <w:sz w:val="20"/>
      <w:szCs w:val="20"/>
      <w:lang w:val="ru-RU" w:eastAsia="ru-RU"/>
    </w:rPr>
  </w:style>
  <w:style w:type="paragraph" w:styleId="aff1">
    <w:name w:val="endnote text"/>
    <w:basedOn w:val="a"/>
    <w:link w:val="aff2"/>
    <w:semiHidden/>
    <w:rsid w:val="00E74781"/>
    <w:pPr>
      <w:spacing w:after="0" w:line="240" w:lineRule="auto"/>
    </w:pPr>
    <w:rPr>
      <w:rFonts w:ascii="Courier New" w:eastAsia="Times New Roman" w:hAnsi="Courier New" w:cs="Times New Roman"/>
      <w:snapToGrid w:val="0"/>
      <w:sz w:val="20"/>
      <w:szCs w:val="20"/>
      <w:lang w:val="ru-RU" w:eastAsia="ru-RU"/>
    </w:rPr>
  </w:style>
  <w:style w:type="character" w:customStyle="1" w:styleId="aff2">
    <w:name w:val="Текст кінцевої виноски Знак"/>
    <w:basedOn w:val="a0"/>
    <w:link w:val="aff1"/>
    <w:semiHidden/>
    <w:rsid w:val="00E74781"/>
    <w:rPr>
      <w:rFonts w:ascii="Courier New" w:eastAsia="Times New Roman" w:hAnsi="Courier New" w:cs="Times New Roman"/>
      <w:snapToGrid w:val="0"/>
      <w:sz w:val="20"/>
      <w:szCs w:val="20"/>
      <w:lang w:val="ru-RU" w:eastAsia="ru-RU"/>
    </w:rPr>
  </w:style>
  <w:style w:type="paragraph" w:customStyle="1" w:styleId="31">
    <w:name w:val="заголовок 3"/>
    <w:basedOn w:val="a"/>
    <w:next w:val="a"/>
    <w:rsid w:val="00E74781"/>
    <w:pPr>
      <w:keepNext/>
      <w:spacing w:after="0" w:line="360" w:lineRule="auto"/>
      <w:jc w:val="center"/>
    </w:pPr>
    <w:rPr>
      <w:rFonts w:ascii="Times New Roman" w:eastAsia="Times New Roman" w:hAnsi="Times New Roman" w:cs="Times New Roman"/>
      <w:sz w:val="24"/>
      <w:szCs w:val="20"/>
      <w:lang w:eastAsia="ru-RU"/>
    </w:rPr>
  </w:style>
  <w:style w:type="paragraph" w:customStyle="1" w:styleId="aff3">
    <w:name w:val="Основной текст с отступом.Подпись к рис."/>
    <w:basedOn w:val="a"/>
    <w:rsid w:val="00E74781"/>
    <w:pPr>
      <w:widowControl w:val="0"/>
      <w:spacing w:before="120" w:after="0" w:line="240" w:lineRule="auto"/>
      <w:ind w:firstLine="567"/>
      <w:jc w:val="both"/>
    </w:pPr>
    <w:rPr>
      <w:rFonts w:ascii="Times New Roman" w:eastAsia="Times New Roman" w:hAnsi="Times New Roman" w:cs="Times New Roman"/>
      <w:sz w:val="26"/>
      <w:szCs w:val="20"/>
      <w:lang w:eastAsia="ru-RU"/>
    </w:rPr>
  </w:style>
  <w:style w:type="paragraph" w:styleId="aff4">
    <w:name w:val="Subtitle"/>
    <w:basedOn w:val="a"/>
    <w:link w:val="aff5"/>
    <w:qFormat/>
    <w:rsid w:val="00E74781"/>
    <w:pPr>
      <w:spacing w:after="0" w:line="240" w:lineRule="auto"/>
      <w:jc w:val="center"/>
    </w:pPr>
    <w:rPr>
      <w:rFonts w:ascii="Times New Roman" w:eastAsia="Times New Roman" w:hAnsi="Times New Roman" w:cs="Times New Roman"/>
      <w:sz w:val="28"/>
      <w:szCs w:val="20"/>
      <w:u w:val="single"/>
      <w:lang w:eastAsia="ru-RU"/>
    </w:rPr>
  </w:style>
  <w:style w:type="character" w:customStyle="1" w:styleId="aff5">
    <w:name w:val="Підзаголовок Знак"/>
    <w:basedOn w:val="a0"/>
    <w:link w:val="aff4"/>
    <w:rsid w:val="00E74781"/>
    <w:rPr>
      <w:rFonts w:ascii="Times New Roman" w:eastAsia="Times New Roman" w:hAnsi="Times New Roman" w:cs="Times New Roman"/>
      <w:sz w:val="28"/>
      <w:szCs w:val="20"/>
      <w:u w:val="single"/>
      <w:lang w:eastAsia="ru-RU"/>
    </w:rPr>
  </w:style>
  <w:style w:type="paragraph" w:styleId="aff6">
    <w:name w:val="Body Text Indent"/>
    <w:basedOn w:val="a"/>
    <w:link w:val="aff7"/>
    <w:uiPriority w:val="99"/>
    <w:semiHidden/>
    <w:unhideWhenUsed/>
    <w:rsid w:val="0091162A"/>
    <w:pPr>
      <w:spacing w:after="120"/>
      <w:ind w:left="283"/>
    </w:pPr>
  </w:style>
  <w:style w:type="character" w:customStyle="1" w:styleId="aff7">
    <w:name w:val="Основний текст з відступом Знак"/>
    <w:basedOn w:val="a0"/>
    <w:link w:val="aff6"/>
    <w:uiPriority w:val="99"/>
    <w:semiHidden/>
    <w:rsid w:val="0091162A"/>
  </w:style>
  <w:style w:type="table" w:customStyle="1" w:styleId="TableGrid">
    <w:name w:val="TableGrid"/>
    <w:rsid w:val="009F6DA6"/>
    <w:pPr>
      <w:spacing w:after="0" w:line="240" w:lineRule="auto"/>
    </w:pPr>
    <w:rPr>
      <w:rFonts w:eastAsiaTheme="minorEastAsia"/>
      <w:lang w:eastAsia="uk-UA"/>
    </w:rPr>
    <w:tblPr>
      <w:tblCellMar>
        <w:top w:w="0" w:type="dxa"/>
        <w:left w:w="0" w:type="dxa"/>
        <w:bottom w:w="0" w:type="dxa"/>
        <w:right w:w="0" w:type="dxa"/>
      </w:tblCellMar>
    </w:tblPr>
  </w:style>
  <w:style w:type="character" w:customStyle="1" w:styleId="rvts23">
    <w:name w:val="rvts23"/>
    <w:basedOn w:val="a0"/>
    <w:rsid w:val="009F6DA6"/>
  </w:style>
  <w:style w:type="character" w:customStyle="1" w:styleId="25">
    <w:name w:val="Стиль2"/>
    <w:basedOn w:val="a0"/>
    <w:uiPriority w:val="1"/>
    <w:rsid w:val="009F6DA6"/>
    <w:rPr>
      <w:rFonts w:ascii="Times New Roman" w:hAnsi="Times New Roman"/>
      <w:b/>
      <w:color w:val="000000" w:themeColor="text1"/>
      <w:sz w:val="24"/>
      <w:u w:val="single"/>
    </w:rPr>
  </w:style>
  <w:style w:type="paragraph" w:customStyle="1" w:styleId="Normal0">
    <w:name w:val="Normal0"/>
    <w:qFormat/>
    <w:rsid w:val="009F6DA6"/>
    <w:pPr>
      <w:spacing w:after="0" w:line="240" w:lineRule="auto"/>
    </w:pPr>
    <w:rPr>
      <w:rFonts w:ascii="Times New Roman" w:eastAsia="Times New Roman" w:hAnsi="Times New Roman" w:cs="Times New Roman"/>
      <w:sz w:val="24"/>
      <w:szCs w:val="24"/>
      <w:lang w:eastAsia="ru-RU"/>
    </w:rPr>
  </w:style>
  <w:style w:type="numbering" w:customStyle="1" w:styleId="110">
    <w:name w:val="Немає списку11"/>
    <w:next w:val="a2"/>
    <w:uiPriority w:val="99"/>
    <w:semiHidden/>
    <w:unhideWhenUsed/>
    <w:rsid w:val="009F6DA6"/>
  </w:style>
  <w:style w:type="paragraph" w:customStyle="1" w:styleId="msonormal0">
    <w:name w:val="msonormal"/>
    <w:basedOn w:val="a"/>
    <w:rsid w:val="009F6DA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0">
    <w:name w:val="rvts0"/>
    <w:basedOn w:val="a0"/>
    <w:rsid w:val="009F6DA6"/>
  </w:style>
  <w:style w:type="paragraph" w:customStyle="1" w:styleId="rvps6">
    <w:name w:val="rvps6"/>
    <w:basedOn w:val="a"/>
    <w:rsid w:val="009F6DA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9F6DA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9F6DA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9F6DA6"/>
  </w:style>
  <w:style w:type="paragraph" w:customStyle="1" w:styleId="font5">
    <w:name w:val="font5"/>
    <w:basedOn w:val="a"/>
    <w:rsid w:val="009F6DA6"/>
    <w:pPr>
      <w:spacing w:before="100" w:beforeAutospacing="1" w:after="100" w:afterAutospacing="1" w:line="240" w:lineRule="auto"/>
    </w:pPr>
    <w:rPr>
      <w:rFonts w:ascii="Times New Roman" w:eastAsia="Times New Roman" w:hAnsi="Times New Roman" w:cs="Times New Roman"/>
      <w:b/>
      <w:bCs/>
      <w:color w:val="000000"/>
      <w:sz w:val="20"/>
      <w:szCs w:val="20"/>
      <w:lang w:eastAsia="uk-UA"/>
    </w:rPr>
  </w:style>
  <w:style w:type="paragraph" w:customStyle="1" w:styleId="font6">
    <w:name w:val="font6"/>
    <w:basedOn w:val="a"/>
    <w:rsid w:val="009F6DA6"/>
    <w:pPr>
      <w:spacing w:before="100" w:beforeAutospacing="1" w:after="100" w:afterAutospacing="1" w:line="240" w:lineRule="auto"/>
    </w:pPr>
    <w:rPr>
      <w:rFonts w:ascii="Times New Roman" w:eastAsia="Times New Roman" w:hAnsi="Times New Roman" w:cs="Times New Roman"/>
      <w:color w:val="000000"/>
      <w:sz w:val="20"/>
      <w:szCs w:val="20"/>
      <w:lang w:eastAsia="uk-UA"/>
    </w:rPr>
  </w:style>
  <w:style w:type="paragraph" w:customStyle="1" w:styleId="font7">
    <w:name w:val="font7"/>
    <w:basedOn w:val="a"/>
    <w:rsid w:val="009F6DA6"/>
    <w:pPr>
      <w:spacing w:before="100" w:beforeAutospacing="1" w:after="100" w:afterAutospacing="1" w:line="240" w:lineRule="auto"/>
    </w:pPr>
    <w:rPr>
      <w:rFonts w:ascii="Times New Roman" w:eastAsia="Times New Roman" w:hAnsi="Times New Roman" w:cs="Times New Roman"/>
      <w:b/>
      <w:bCs/>
      <w:color w:val="0563C1"/>
      <w:sz w:val="20"/>
      <w:szCs w:val="20"/>
      <w:lang w:eastAsia="uk-UA"/>
    </w:rPr>
  </w:style>
  <w:style w:type="paragraph" w:customStyle="1" w:styleId="xl65">
    <w:name w:val="xl65"/>
    <w:basedOn w:val="a"/>
    <w:rsid w:val="009F6DA6"/>
    <w:pPr>
      <w:spacing w:before="100" w:beforeAutospacing="1" w:after="100" w:afterAutospacing="1" w:line="240" w:lineRule="auto"/>
    </w:pPr>
    <w:rPr>
      <w:rFonts w:ascii="Times New Roman" w:eastAsia="Times New Roman" w:hAnsi="Times New Roman" w:cs="Times New Roman"/>
      <w:sz w:val="20"/>
      <w:szCs w:val="20"/>
      <w:lang w:eastAsia="uk-UA"/>
    </w:rPr>
  </w:style>
  <w:style w:type="paragraph" w:customStyle="1" w:styleId="xl66">
    <w:name w:val="xl66"/>
    <w:basedOn w:val="a"/>
    <w:rsid w:val="009F6DA6"/>
    <w:pPr>
      <w:pBdr>
        <w:top w:val="single" w:sz="8" w:space="0" w:color="auto"/>
        <w:left w:val="single" w:sz="8" w:space="0" w:color="auto"/>
        <w:bottom w:val="single" w:sz="8" w:space="0" w:color="auto"/>
        <w:right w:val="single" w:sz="8" w:space="0" w:color="auto"/>
      </w:pBdr>
      <w:shd w:val="clear" w:color="000000" w:fill="00330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uk-UA"/>
    </w:rPr>
  </w:style>
  <w:style w:type="paragraph" w:customStyle="1" w:styleId="xl67">
    <w:name w:val="xl67"/>
    <w:basedOn w:val="a"/>
    <w:rsid w:val="009F6DA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68">
    <w:name w:val="xl68"/>
    <w:basedOn w:val="a"/>
    <w:rsid w:val="009F6DA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69">
    <w:name w:val="xl69"/>
    <w:basedOn w:val="a"/>
    <w:rsid w:val="009F6DA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563C1"/>
      <w:sz w:val="20"/>
      <w:szCs w:val="20"/>
      <w:lang w:eastAsia="uk-UA"/>
    </w:rPr>
  </w:style>
  <w:style w:type="paragraph" w:customStyle="1" w:styleId="xl70">
    <w:name w:val="xl70"/>
    <w:basedOn w:val="a"/>
    <w:rsid w:val="009F6DA6"/>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71">
    <w:name w:val="xl71"/>
    <w:basedOn w:val="a"/>
    <w:rsid w:val="009F6DA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uk-UA"/>
    </w:rPr>
  </w:style>
  <w:style w:type="paragraph" w:customStyle="1" w:styleId="xl72">
    <w:name w:val="xl72"/>
    <w:basedOn w:val="a"/>
    <w:rsid w:val="009F6DA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73">
    <w:name w:val="xl73"/>
    <w:basedOn w:val="a"/>
    <w:rsid w:val="009F6DA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74">
    <w:name w:val="xl74"/>
    <w:basedOn w:val="a"/>
    <w:rsid w:val="009F6DA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75">
    <w:name w:val="xl75"/>
    <w:basedOn w:val="a"/>
    <w:rsid w:val="009F6DA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563C1"/>
      <w:sz w:val="20"/>
      <w:szCs w:val="20"/>
      <w:lang w:eastAsia="uk-UA"/>
    </w:rPr>
  </w:style>
  <w:style w:type="paragraph" w:customStyle="1" w:styleId="xl76">
    <w:name w:val="xl76"/>
    <w:basedOn w:val="a"/>
    <w:rsid w:val="009F6DA6"/>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77">
    <w:name w:val="xl77"/>
    <w:basedOn w:val="a"/>
    <w:rsid w:val="009F6DA6"/>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563C1"/>
      <w:sz w:val="20"/>
      <w:szCs w:val="20"/>
      <w:lang w:eastAsia="uk-UA"/>
    </w:rPr>
  </w:style>
  <w:style w:type="paragraph" w:customStyle="1" w:styleId="xl78">
    <w:name w:val="xl78"/>
    <w:basedOn w:val="a"/>
    <w:rsid w:val="009F6DA6"/>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563C1"/>
      <w:sz w:val="20"/>
      <w:szCs w:val="20"/>
      <w:lang w:eastAsia="uk-UA"/>
    </w:rPr>
  </w:style>
  <w:style w:type="paragraph" w:customStyle="1" w:styleId="xl79">
    <w:name w:val="xl79"/>
    <w:basedOn w:val="a"/>
    <w:rsid w:val="009F6DA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80">
    <w:name w:val="xl80"/>
    <w:basedOn w:val="a"/>
    <w:rsid w:val="009F6DA6"/>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uk-UA"/>
    </w:rPr>
  </w:style>
  <w:style w:type="paragraph" w:customStyle="1" w:styleId="xl81">
    <w:name w:val="xl81"/>
    <w:basedOn w:val="a"/>
    <w:rsid w:val="009F6DA6"/>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82">
    <w:name w:val="xl82"/>
    <w:basedOn w:val="a"/>
    <w:rsid w:val="009F6DA6"/>
    <w:pPr>
      <w:spacing w:before="100" w:beforeAutospacing="1" w:after="100" w:afterAutospacing="1" w:line="240" w:lineRule="auto"/>
    </w:pPr>
    <w:rPr>
      <w:rFonts w:ascii="Times New Roman" w:eastAsia="Times New Roman" w:hAnsi="Times New Roman" w:cs="Times New Roman"/>
      <w:sz w:val="20"/>
      <w:szCs w:val="20"/>
      <w:lang w:eastAsia="uk-UA"/>
    </w:rPr>
  </w:style>
  <w:style w:type="paragraph" w:customStyle="1" w:styleId="xl83">
    <w:name w:val="xl83"/>
    <w:basedOn w:val="a"/>
    <w:rsid w:val="009F6DA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563C1"/>
      <w:sz w:val="20"/>
      <w:szCs w:val="20"/>
      <w:lang w:eastAsia="uk-UA"/>
    </w:rPr>
  </w:style>
  <w:style w:type="paragraph" w:customStyle="1" w:styleId="xl84">
    <w:name w:val="xl84"/>
    <w:basedOn w:val="a"/>
    <w:rsid w:val="009F6DA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85">
    <w:name w:val="xl85"/>
    <w:basedOn w:val="a"/>
    <w:rsid w:val="009F6DA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86">
    <w:name w:val="xl86"/>
    <w:basedOn w:val="a"/>
    <w:rsid w:val="009F6DA6"/>
    <w:pPr>
      <w:spacing w:before="100" w:beforeAutospacing="1" w:after="100" w:afterAutospacing="1" w:line="240" w:lineRule="auto"/>
    </w:pPr>
    <w:rPr>
      <w:rFonts w:ascii="Times New Roman" w:eastAsia="Times New Roman" w:hAnsi="Times New Roman" w:cs="Times New Roman"/>
      <w:b/>
      <w:bCs/>
      <w:sz w:val="20"/>
      <w:szCs w:val="20"/>
      <w:lang w:eastAsia="uk-UA"/>
    </w:rPr>
  </w:style>
  <w:style w:type="paragraph" w:customStyle="1" w:styleId="xl87">
    <w:name w:val="xl87"/>
    <w:basedOn w:val="a"/>
    <w:rsid w:val="009F6DA6"/>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88">
    <w:name w:val="xl88"/>
    <w:basedOn w:val="a"/>
    <w:rsid w:val="009F6DA6"/>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89">
    <w:name w:val="xl89"/>
    <w:basedOn w:val="a"/>
    <w:rsid w:val="009F6DA6"/>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563C1"/>
      <w:sz w:val="20"/>
      <w:szCs w:val="20"/>
      <w:lang w:eastAsia="uk-UA"/>
    </w:rPr>
  </w:style>
  <w:style w:type="paragraph" w:customStyle="1" w:styleId="xl90">
    <w:name w:val="xl90"/>
    <w:basedOn w:val="a"/>
    <w:rsid w:val="009F6DA6"/>
    <w:pPr>
      <w:pBdr>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91">
    <w:name w:val="xl91"/>
    <w:basedOn w:val="a"/>
    <w:rsid w:val="009F6DA6"/>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563C1"/>
      <w:sz w:val="16"/>
      <w:szCs w:val="16"/>
      <w:lang w:eastAsia="uk-UA"/>
    </w:rPr>
  </w:style>
  <w:style w:type="paragraph" w:customStyle="1" w:styleId="xl92">
    <w:name w:val="xl92"/>
    <w:basedOn w:val="a"/>
    <w:rsid w:val="009F6DA6"/>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color w:val="0563C1"/>
      <w:sz w:val="16"/>
      <w:szCs w:val="16"/>
      <w:lang w:eastAsia="uk-UA"/>
    </w:rPr>
  </w:style>
  <w:style w:type="paragraph" w:customStyle="1" w:styleId="xl93">
    <w:name w:val="xl93"/>
    <w:basedOn w:val="a"/>
    <w:rsid w:val="009F6DA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563C1"/>
      <w:sz w:val="16"/>
      <w:szCs w:val="16"/>
      <w:lang w:eastAsia="uk-UA"/>
    </w:rPr>
  </w:style>
  <w:style w:type="paragraph" w:customStyle="1" w:styleId="xl94">
    <w:name w:val="xl94"/>
    <w:basedOn w:val="a"/>
    <w:rsid w:val="009F6DA6"/>
    <w:pPr>
      <w:pBdr>
        <w:top w:val="single" w:sz="8" w:space="0" w:color="auto"/>
        <w:left w:val="single" w:sz="8" w:space="0" w:color="auto"/>
        <w:bottom w:val="single" w:sz="8" w:space="0" w:color="auto"/>
        <w:right w:val="single" w:sz="8" w:space="0" w:color="auto"/>
      </w:pBdr>
      <w:shd w:val="clear" w:color="000000" w:fill="00330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uk-UA"/>
    </w:rPr>
  </w:style>
  <w:style w:type="paragraph" w:customStyle="1" w:styleId="xl95">
    <w:name w:val="xl95"/>
    <w:basedOn w:val="a"/>
    <w:rsid w:val="009F6DA6"/>
    <w:pPr>
      <w:pBdr>
        <w:top w:val="single" w:sz="8" w:space="0" w:color="auto"/>
        <w:bottom w:val="single" w:sz="8"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20"/>
      <w:szCs w:val="20"/>
      <w:lang w:eastAsia="uk-UA"/>
    </w:rPr>
  </w:style>
  <w:style w:type="paragraph" w:customStyle="1" w:styleId="xl96">
    <w:name w:val="xl96"/>
    <w:basedOn w:val="a"/>
    <w:rsid w:val="009F6DA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uk-UA"/>
    </w:rPr>
  </w:style>
  <w:style w:type="paragraph" w:customStyle="1" w:styleId="xl97">
    <w:name w:val="xl97"/>
    <w:basedOn w:val="a"/>
    <w:rsid w:val="009F6DA6"/>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98">
    <w:name w:val="xl98"/>
    <w:basedOn w:val="a"/>
    <w:rsid w:val="009F6DA6"/>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99">
    <w:name w:val="xl99"/>
    <w:basedOn w:val="a"/>
    <w:rsid w:val="009F6DA6"/>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563C1"/>
      <w:sz w:val="20"/>
      <w:szCs w:val="20"/>
      <w:lang w:eastAsia="uk-UA"/>
    </w:rPr>
  </w:style>
  <w:style w:type="paragraph" w:customStyle="1" w:styleId="xl100">
    <w:name w:val="xl100"/>
    <w:basedOn w:val="a"/>
    <w:rsid w:val="009F6DA6"/>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563C1"/>
      <w:sz w:val="20"/>
      <w:szCs w:val="20"/>
      <w:lang w:eastAsia="uk-UA"/>
    </w:rPr>
  </w:style>
  <w:style w:type="paragraph" w:customStyle="1" w:styleId="xl101">
    <w:name w:val="xl101"/>
    <w:basedOn w:val="a"/>
    <w:rsid w:val="009F6DA6"/>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102">
    <w:name w:val="xl102"/>
    <w:basedOn w:val="a"/>
    <w:rsid w:val="009F6DA6"/>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103">
    <w:name w:val="xl103"/>
    <w:basedOn w:val="a"/>
    <w:rsid w:val="009F6DA6"/>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uk-UA"/>
    </w:rPr>
  </w:style>
  <w:style w:type="paragraph" w:customStyle="1" w:styleId="xl104">
    <w:name w:val="xl104"/>
    <w:basedOn w:val="a"/>
    <w:rsid w:val="009F6DA6"/>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105">
    <w:name w:val="xl105"/>
    <w:basedOn w:val="a"/>
    <w:rsid w:val="009F6DA6"/>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563C1"/>
      <w:sz w:val="20"/>
      <w:szCs w:val="20"/>
      <w:lang w:eastAsia="uk-UA"/>
    </w:rPr>
  </w:style>
  <w:style w:type="paragraph" w:customStyle="1" w:styleId="xl106">
    <w:name w:val="xl106"/>
    <w:basedOn w:val="a"/>
    <w:rsid w:val="009F6DA6"/>
    <w:pPr>
      <w:pBdr>
        <w:top w:val="single" w:sz="8" w:space="0" w:color="auto"/>
        <w:left w:val="single" w:sz="8" w:space="0" w:color="auto"/>
        <w:bottom w:val="single" w:sz="8" w:space="0" w:color="auto"/>
      </w:pBdr>
      <w:shd w:val="clear" w:color="000000" w:fill="00330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uk-UA"/>
    </w:rPr>
  </w:style>
  <w:style w:type="paragraph" w:customStyle="1" w:styleId="xl107">
    <w:name w:val="xl107"/>
    <w:basedOn w:val="a"/>
    <w:rsid w:val="009F6DA6"/>
    <w:pPr>
      <w:pBdr>
        <w:top w:val="single" w:sz="8" w:space="0" w:color="auto"/>
        <w:bottom w:val="single" w:sz="8" w:space="0" w:color="auto"/>
        <w:right w:val="single" w:sz="8" w:space="0" w:color="auto"/>
      </w:pBdr>
      <w:shd w:val="clear" w:color="000000" w:fill="003300"/>
      <w:spacing w:before="100" w:beforeAutospacing="1" w:after="100" w:afterAutospacing="1" w:line="240" w:lineRule="auto"/>
      <w:jc w:val="center"/>
      <w:textAlignment w:val="center"/>
    </w:pPr>
    <w:rPr>
      <w:rFonts w:ascii="Times New Roman" w:eastAsia="Times New Roman" w:hAnsi="Times New Roman" w:cs="Times New Roman"/>
      <w:b/>
      <w:bCs/>
      <w:color w:val="FFFFFF"/>
      <w:sz w:val="20"/>
      <w:szCs w:val="20"/>
      <w:lang w:eastAsia="uk-UA"/>
    </w:rPr>
  </w:style>
  <w:style w:type="paragraph" w:customStyle="1" w:styleId="xl108">
    <w:name w:val="xl108"/>
    <w:basedOn w:val="a"/>
    <w:rsid w:val="009F6DA6"/>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customStyle="1" w:styleId="xl109">
    <w:name w:val="xl109"/>
    <w:basedOn w:val="a"/>
    <w:rsid w:val="009F6DA6"/>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uk-UA"/>
    </w:rPr>
  </w:style>
  <w:style w:type="paragraph" w:styleId="aff8">
    <w:name w:val="Block Text"/>
    <w:basedOn w:val="a"/>
    <w:rsid w:val="009F6DA6"/>
    <w:pPr>
      <w:spacing w:after="0" w:line="240" w:lineRule="auto"/>
      <w:ind w:left="284" w:right="-992" w:firstLine="453"/>
      <w:jc w:val="both"/>
    </w:pPr>
    <w:rPr>
      <w:rFonts w:ascii="Times New Roman" w:eastAsia="Times New Roman" w:hAnsi="Times New Roman" w:cs="Times New Roman"/>
      <w:sz w:val="26"/>
      <w:szCs w:val="20"/>
      <w:lang w:eastAsia="ru-RU"/>
    </w:rPr>
  </w:style>
  <w:style w:type="paragraph" w:customStyle="1" w:styleId="18">
    <w:name w:val="Знак Знак1 Знак Знак Знак Знак Знак Знак Знак Знак Знак Знак Знак Знак Знак Знак Знак Знак"/>
    <w:basedOn w:val="a"/>
    <w:rsid w:val="009F6DA6"/>
    <w:pPr>
      <w:spacing w:after="0" w:line="240" w:lineRule="auto"/>
    </w:pPr>
    <w:rPr>
      <w:rFonts w:ascii="Verdana" w:eastAsia="Times New Roman" w:hAnsi="Verdana" w:cs="Verdana"/>
      <w:sz w:val="20"/>
      <w:szCs w:val="20"/>
      <w:lang w:val="en-US"/>
    </w:rPr>
  </w:style>
  <w:style w:type="paragraph" w:customStyle="1" w:styleId="aff9">
    <w:name w:val="Нормальний текст"/>
    <w:basedOn w:val="a"/>
    <w:rsid w:val="009F6DA6"/>
    <w:pPr>
      <w:spacing w:before="120" w:after="0" w:line="240" w:lineRule="auto"/>
      <w:ind w:firstLine="567"/>
    </w:pPr>
    <w:rPr>
      <w:rFonts w:ascii="Antiqua" w:eastAsia="Calibri" w:hAnsi="Antiqua" w:cs="Times New Roman"/>
      <w:sz w:val="26"/>
      <w:szCs w:val="20"/>
      <w:lang w:eastAsia="ru-RU"/>
    </w:rPr>
  </w:style>
  <w:style w:type="character" w:customStyle="1" w:styleId="19">
    <w:name w:val="Основний текст Знак1"/>
    <w:basedOn w:val="a0"/>
    <w:uiPriority w:val="99"/>
    <w:semiHidden/>
    <w:rsid w:val="009F6DA6"/>
  </w:style>
  <w:style w:type="paragraph" w:styleId="affa">
    <w:name w:val="Revision"/>
    <w:hidden/>
    <w:uiPriority w:val="99"/>
    <w:semiHidden/>
    <w:rsid w:val="009F6DA6"/>
    <w:pPr>
      <w:spacing w:after="0" w:line="240" w:lineRule="auto"/>
    </w:pPr>
    <w:rPr>
      <w:rFonts w:ascii="Times New Roman" w:eastAsia="Times New Roman" w:hAnsi="Times New Roman" w:cs="Times New Roman"/>
      <w:color w:val="000000"/>
      <w:sz w:val="28"/>
      <w:lang w:eastAsia="uk-UA"/>
    </w:rPr>
  </w:style>
  <w:style w:type="numbering" w:customStyle="1" w:styleId="120">
    <w:name w:val="Немає списку12"/>
    <w:next w:val="a2"/>
    <w:uiPriority w:val="99"/>
    <w:semiHidden/>
    <w:unhideWhenUsed/>
    <w:rsid w:val="009F6DA6"/>
  </w:style>
  <w:style w:type="paragraph" w:customStyle="1" w:styleId="western">
    <w:name w:val="western"/>
    <w:basedOn w:val="a"/>
    <w:rsid w:val="00990B5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a">
    <w:name w:val="Стиль1"/>
    <w:basedOn w:val="a"/>
    <w:autoRedefine/>
    <w:rsid w:val="00E26655"/>
    <w:pPr>
      <w:tabs>
        <w:tab w:val="left" w:pos="0"/>
      </w:tabs>
      <w:spacing w:after="0" w:line="240" w:lineRule="auto"/>
      <w:ind w:firstLine="360"/>
      <w:jc w:val="both"/>
    </w:pPr>
    <w:rPr>
      <w:rFonts w:ascii="Times New Roman" w:eastAsia="Times New Roman" w:hAnsi="Times New Roman" w:cs="Times New Roman"/>
      <w:bCs/>
      <w:sz w:val="24"/>
      <w:szCs w:val="24"/>
      <w:lang w:eastAsia="ru-RU"/>
    </w:rPr>
  </w:style>
  <w:style w:type="paragraph" w:customStyle="1" w:styleId="ShapkaDocumentu">
    <w:name w:val="Shapka Documentu"/>
    <w:basedOn w:val="a"/>
    <w:rsid w:val="00E26655"/>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apple-converted-space">
    <w:name w:val="apple-converted-space"/>
    <w:basedOn w:val="a0"/>
    <w:rsid w:val="00E26655"/>
  </w:style>
  <w:style w:type="table" w:customStyle="1" w:styleId="1b">
    <w:name w:val="Сетка таблицы1"/>
    <w:basedOn w:val="a1"/>
    <w:next w:val="a5"/>
    <w:uiPriority w:val="39"/>
    <w:rsid w:val="009639B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Без інтервалів Знак"/>
    <w:link w:val="af5"/>
    <w:uiPriority w:val="1"/>
    <w:locked/>
    <w:rsid w:val="00597716"/>
    <w:rPr>
      <w:lang w:val="ru-RU"/>
    </w:rPr>
  </w:style>
  <w:style w:type="paragraph" w:customStyle="1" w:styleId="affb">
    <w:name w:val="Содержимое таблицы"/>
    <w:basedOn w:val="a"/>
    <w:rsid w:val="00597716"/>
    <w:pPr>
      <w:suppressLineNumbers/>
      <w:suppressAutoHyphens/>
      <w:spacing w:after="0" w:line="240" w:lineRule="auto"/>
    </w:pPr>
    <w:rPr>
      <w:rFonts w:ascii="Times New Roman" w:eastAsia="Times New Roman" w:hAnsi="Times New Roman" w:cs="Times New Roman"/>
      <w:sz w:val="24"/>
      <w:szCs w:val="24"/>
      <w:lang w:val="ru-RU" w:eastAsia="zh-CN"/>
    </w:rPr>
  </w:style>
  <w:style w:type="paragraph" w:customStyle="1" w:styleId="WW-">
    <w:name w:val="WW-Заголовок"/>
    <w:basedOn w:val="a"/>
    <w:next w:val="aff4"/>
    <w:rsid w:val="00597716"/>
    <w:pPr>
      <w:suppressAutoHyphens/>
      <w:spacing w:after="0" w:line="240" w:lineRule="auto"/>
      <w:jc w:val="center"/>
    </w:pPr>
    <w:rPr>
      <w:rFonts w:ascii="Times New Roman" w:eastAsia="Times New Roman" w:hAnsi="Times New Roman" w:cs="Times New Roman"/>
      <w:sz w:val="24"/>
      <w:szCs w:val="24"/>
      <w:lang w:val="ru-RU" w:eastAsia="zh-CN"/>
    </w:rPr>
  </w:style>
  <w:style w:type="paragraph" w:customStyle="1" w:styleId="FR4">
    <w:name w:val="FR4"/>
    <w:rsid w:val="00597716"/>
    <w:pPr>
      <w:widowControl w:val="0"/>
      <w:suppressAutoHyphens/>
      <w:autoSpaceDE w:val="0"/>
      <w:spacing w:after="0" w:line="240" w:lineRule="auto"/>
      <w:ind w:firstLine="6160"/>
      <w:jc w:val="both"/>
    </w:pPr>
    <w:rPr>
      <w:rFonts w:ascii="Arial" w:eastAsia="Times New Roman" w:hAnsi="Arial" w:cs="Arial"/>
      <w:sz w:val="36"/>
      <w:szCs w:val="36"/>
      <w:lang w:eastAsia="zh-CN"/>
    </w:rPr>
  </w:style>
  <w:style w:type="paragraph" w:customStyle="1" w:styleId="FR1">
    <w:name w:val="FR1"/>
    <w:rsid w:val="00597716"/>
    <w:pPr>
      <w:widowControl w:val="0"/>
      <w:suppressAutoHyphens/>
      <w:autoSpaceDE w:val="0"/>
      <w:spacing w:before="640" w:after="0" w:line="240" w:lineRule="auto"/>
      <w:ind w:left="200"/>
      <w:jc w:val="center"/>
    </w:pPr>
    <w:rPr>
      <w:rFonts w:ascii="Times New Roman" w:eastAsia="Times New Roman" w:hAnsi="Times New Roman" w:cs="Times New Roman"/>
      <w:b/>
      <w:bCs/>
      <w:sz w:val="64"/>
      <w:szCs w:val="64"/>
      <w:lang w:eastAsia="zh-CN"/>
    </w:rPr>
  </w:style>
  <w:style w:type="paragraph" w:customStyle="1" w:styleId="FR2">
    <w:name w:val="FR2"/>
    <w:rsid w:val="00597716"/>
    <w:pPr>
      <w:widowControl w:val="0"/>
      <w:suppressAutoHyphens/>
      <w:autoSpaceDE w:val="0"/>
      <w:spacing w:after="0" w:line="240" w:lineRule="auto"/>
      <w:ind w:left="200"/>
      <w:jc w:val="center"/>
    </w:pPr>
    <w:rPr>
      <w:rFonts w:ascii="Times New Roman" w:eastAsia="Times New Roman" w:hAnsi="Times New Roman" w:cs="Times New Roman"/>
      <w:sz w:val="56"/>
      <w:szCs w:val="56"/>
      <w:lang w:eastAsia="zh-CN"/>
    </w:rPr>
  </w:style>
  <w:style w:type="paragraph" w:customStyle="1" w:styleId="Style3">
    <w:name w:val="Style3"/>
    <w:basedOn w:val="a"/>
    <w:uiPriority w:val="99"/>
    <w:rsid w:val="00597716"/>
    <w:pPr>
      <w:widowControl w:val="0"/>
      <w:autoSpaceDE w:val="0"/>
      <w:autoSpaceDN w:val="0"/>
      <w:adjustRightInd w:val="0"/>
      <w:spacing w:after="0" w:line="240" w:lineRule="auto"/>
    </w:pPr>
    <w:rPr>
      <w:rFonts w:ascii="Times New Roman" w:eastAsia="Times New Roman" w:hAnsi="Times New Roman" w:cs="Times New Roman"/>
      <w:sz w:val="24"/>
      <w:szCs w:val="24"/>
      <w:lang w:eastAsia="uk-UA"/>
    </w:rPr>
  </w:style>
  <w:style w:type="character" w:customStyle="1" w:styleId="FontStyle12">
    <w:name w:val="Font Style12"/>
    <w:uiPriority w:val="99"/>
    <w:rsid w:val="00597716"/>
    <w:rPr>
      <w:rFonts w:ascii="Times New Roman" w:hAnsi="Times New Roman" w:cs="Times New Roman" w:hint="default"/>
      <w:b/>
      <w:bCs w:val="0"/>
      <w:sz w:val="24"/>
    </w:rPr>
  </w:style>
  <w:style w:type="paragraph" w:customStyle="1" w:styleId="affc">
    <w:name w:val="заголов"/>
    <w:basedOn w:val="a"/>
    <w:rsid w:val="00597716"/>
    <w:pPr>
      <w:widowControl w:val="0"/>
      <w:suppressAutoHyphens/>
      <w:spacing w:after="0" w:line="240" w:lineRule="auto"/>
      <w:jc w:val="center"/>
    </w:pPr>
    <w:rPr>
      <w:rFonts w:ascii="Times New Roman" w:eastAsia="Calibri" w:hAnsi="Times New Roman" w:cs="Times New Roman"/>
      <w:b/>
      <w:kern w:val="2"/>
      <w:sz w:val="24"/>
      <w:szCs w:val="24"/>
      <w:lang w:eastAsia="ar-SA"/>
    </w:rPr>
  </w:style>
  <w:style w:type="paragraph" w:customStyle="1" w:styleId="rvps2">
    <w:name w:val="rvps2"/>
    <w:basedOn w:val="a"/>
    <w:rsid w:val="0059771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4474870">
      <w:bodyDiv w:val="1"/>
      <w:marLeft w:val="0"/>
      <w:marRight w:val="0"/>
      <w:marTop w:val="0"/>
      <w:marBottom w:val="0"/>
      <w:divBdr>
        <w:top w:val="none" w:sz="0" w:space="0" w:color="auto"/>
        <w:left w:val="none" w:sz="0" w:space="0" w:color="auto"/>
        <w:bottom w:val="none" w:sz="0" w:space="0" w:color="auto"/>
        <w:right w:val="none" w:sz="0" w:space="0" w:color="auto"/>
      </w:divBdr>
    </w:div>
    <w:div w:id="1374576398">
      <w:bodyDiv w:val="1"/>
      <w:marLeft w:val="0"/>
      <w:marRight w:val="0"/>
      <w:marTop w:val="0"/>
      <w:marBottom w:val="0"/>
      <w:divBdr>
        <w:top w:val="none" w:sz="0" w:space="0" w:color="auto"/>
        <w:left w:val="none" w:sz="0" w:space="0" w:color="auto"/>
        <w:bottom w:val="none" w:sz="0" w:space="0" w:color="auto"/>
        <w:right w:val="none" w:sz="0" w:space="0" w:color="auto"/>
      </w:divBdr>
    </w:div>
    <w:div w:id="1728607479">
      <w:bodyDiv w:val="1"/>
      <w:marLeft w:val="0"/>
      <w:marRight w:val="0"/>
      <w:marTop w:val="0"/>
      <w:marBottom w:val="0"/>
      <w:divBdr>
        <w:top w:val="none" w:sz="0" w:space="0" w:color="auto"/>
        <w:left w:val="none" w:sz="0" w:space="0" w:color="auto"/>
        <w:bottom w:val="none" w:sz="0" w:space="0" w:color="auto"/>
        <w:right w:val="none" w:sz="0" w:space="0" w:color="auto"/>
      </w:divBdr>
    </w:div>
    <w:div w:id="1850097986">
      <w:bodyDiv w:val="1"/>
      <w:marLeft w:val="0"/>
      <w:marRight w:val="0"/>
      <w:marTop w:val="0"/>
      <w:marBottom w:val="0"/>
      <w:divBdr>
        <w:top w:val="none" w:sz="0" w:space="0" w:color="auto"/>
        <w:left w:val="none" w:sz="0" w:space="0" w:color="auto"/>
        <w:bottom w:val="none" w:sz="0" w:space="0" w:color="auto"/>
        <w:right w:val="none" w:sz="0" w:space="0" w:color="auto"/>
      </w:divBdr>
    </w:div>
    <w:div w:id="1978291441">
      <w:bodyDiv w:val="1"/>
      <w:marLeft w:val="0"/>
      <w:marRight w:val="0"/>
      <w:marTop w:val="0"/>
      <w:marBottom w:val="0"/>
      <w:divBdr>
        <w:top w:val="none" w:sz="0" w:space="0" w:color="auto"/>
        <w:left w:val="none" w:sz="0" w:space="0" w:color="auto"/>
        <w:bottom w:val="none" w:sz="0" w:space="0" w:color="auto"/>
        <w:right w:val="none" w:sz="0" w:space="0" w:color="auto"/>
      </w:divBdr>
    </w:div>
    <w:div w:id="207535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2109-14" TargetMode="External"/><Relationship Id="rId117" Type="http://schemas.openxmlformats.org/officeDocument/2006/relationships/theme" Target="theme/theme1.xml"/><Relationship Id="rId21" Type="http://schemas.openxmlformats.org/officeDocument/2006/relationships/hyperlink" Target="https://zakon.rada.gov.ua/laws/show/2671-19" TargetMode="External"/><Relationship Id="rId42" Type="http://schemas.openxmlformats.org/officeDocument/2006/relationships/hyperlink" Target="https://zakon.rada.gov.ua/laws/show/3551-12" TargetMode="External"/><Relationship Id="rId47" Type="http://schemas.openxmlformats.org/officeDocument/2006/relationships/hyperlink" Target="https://zakon.rada.gov.ua/laws/show/1706-18" TargetMode="External"/><Relationship Id="rId63" Type="http://schemas.openxmlformats.org/officeDocument/2006/relationships/hyperlink" Target="https://zakon.rada.gov.ua/laws/show/2768-14" TargetMode="External"/><Relationship Id="rId68" Type="http://schemas.openxmlformats.org/officeDocument/2006/relationships/hyperlink" Target="https://zakon.rada.gov.ua/laws/show/1875-15" TargetMode="External"/><Relationship Id="rId84" Type="http://schemas.openxmlformats.org/officeDocument/2006/relationships/hyperlink" Target="https://zakon.rada.gov.ua/laws/show/2109-14" TargetMode="External"/><Relationship Id="rId89" Type="http://schemas.openxmlformats.org/officeDocument/2006/relationships/hyperlink" Target="https://zakon.rada.gov.ua/laws/show/2148-19" TargetMode="External"/><Relationship Id="rId112" Type="http://schemas.openxmlformats.org/officeDocument/2006/relationships/hyperlink" Target="https://zakon.rada.gov.ua/laws/show/2402-14" TargetMode="External"/><Relationship Id="rId16" Type="http://schemas.openxmlformats.org/officeDocument/2006/relationships/hyperlink" Target="https://zakon.rada.gov.ua/laws/show/2195-15" TargetMode="External"/><Relationship Id="rId107" Type="http://schemas.openxmlformats.org/officeDocument/2006/relationships/hyperlink" Target="https://zakon.rada.gov.ua/laws/show/1382-15" TargetMode="External"/><Relationship Id="rId11" Type="http://schemas.openxmlformats.org/officeDocument/2006/relationships/hyperlink" Target="https://zakon.rada.gov.ua/laws/show/3551-12" TargetMode="External"/><Relationship Id="rId24" Type="http://schemas.openxmlformats.org/officeDocument/2006/relationships/hyperlink" Target="https://zakon.rada.gov.ua/laws/show/2811-12" TargetMode="External"/><Relationship Id="rId32" Type="http://schemas.openxmlformats.org/officeDocument/2006/relationships/hyperlink" Target="https://zakon.rada.gov.ua/laws/show/1489-14" TargetMode="External"/><Relationship Id="rId37" Type="http://schemas.openxmlformats.org/officeDocument/2006/relationships/hyperlink" Target="https://zakon.rada.gov.ua/laws/show/2961-15" TargetMode="External"/><Relationship Id="rId40" Type="http://schemas.openxmlformats.org/officeDocument/2006/relationships/hyperlink" Target="https://zakon.rada.gov.ua/laws/show/3551-12" TargetMode="External"/><Relationship Id="rId45" Type="http://schemas.openxmlformats.org/officeDocument/2006/relationships/hyperlink" Target="https://zakon.rada.gov.ua/laws/show/3551-12" TargetMode="External"/><Relationship Id="rId53" Type="http://schemas.openxmlformats.org/officeDocument/2006/relationships/hyperlink" Target="https://zakon.rada.gov.ua/laws/show/5492-17" TargetMode="External"/><Relationship Id="rId58" Type="http://schemas.openxmlformats.org/officeDocument/2006/relationships/hyperlink" Target="https://zakon.rada.gov.ua/laws/show/1952-15" TargetMode="External"/><Relationship Id="rId66" Type="http://schemas.openxmlformats.org/officeDocument/2006/relationships/hyperlink" Target="https://zakon.rada.gov.ua/laws/show/2344-14" TargetMode="External"/><Relationship Id="rId74" Type="http://schemas.openxmlformats.org/officeDocument/2006/relationships/hyperlink" Target="https://zakon.rada.gov.ua/laws/show/2195-15" TargetMode="External"/><Relationship Id="rId79" Type="http://schemas.openxmlformats.org/officeDocument/2006/relationships/hyperlink" Target="https://zakon.rada.gov.ua/laws/show/2671-19" TargetMode="External"/><Relationship Id="rId87" Type="http://schemas.openxmlformats.org/officeDocument/2006/relationships/hyperlink" Target="https://zakon.rada.gov.ua/laws/show/2671-19" TargetMode="External"/><Relationship Id="rId102" Type="http://schemas.openxmlformats.org/officeDocument/2006/relationships/hyperlink" Target="https://zakon.rada.gov.ua/laws/show/1584-14" TargetMode="External"/><Relationship Id="rId110" Type="http://schemas.openxmlformats.org/officeDocument/2006/relationships/hyperlink" Target="https://zakon.rada.gov.ua/laws/show/2168-19" TargetMode="External"/><Relationship Id="rId115"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zakon.rada.gov.ua/laws/show/858-15" TargetMode="External"/><Relationship Id="rId82" Type="http://schemas.openxmlformats.org/officeDocument/2006/relationships/hyperlink" Target="https://zakon.rada.gov.ua/laws/show/2811-12" TargetMode="External"/><Relationship Id="rId90" Type="http://schemas.openxmlformats.org/officeDocument/2006/relationships/hyperlink" Target="https://zakon.rada.gov.ua/laws/show/1489-14" TargetMode="External"/><Relationship Id="rId95" Type="http://schemas.openxmlformats.org/officeDocument/2006/relationships/hyperlink" Target="https://zakon.rada.gov.ua/laws/show/2961-15" TargetMode="External"/><Relationship Id="rId19" Type="http://schemas.openxmlformats.org/officeDocument/2006/relationships/hyperlink" Target="https://zakon.rada.gov.ua/laws/show/2947-14" TargetMode="External"/><Relationship Id="rId14" Type="http://schemas.openxmlformats.org/officeDocument/2006/relationships/hyperlink" Target="https://zakon.rada.gov.ua/laws/show/2402-14" TargetMode="External"/><Relationship Id="rId22" Type="http://schemas.openxmlformats.org/officeDocument/2006/relationships/hyperlink" Target="https://zakon.rada.gov.ua/laws/show/435-15" TargetMode="External"/><Relationship Id="rId27" Type="http://schemas.openxmlformats.org/officeDocument/2006/relationships/hyperlink" Target="https://zakon.rada.gov.ua/laws/show/2109-14" TargetMode="External"/><Relationship Id="rId30" Type="http://schemas.openxmlformats.org/officeDocument/2006/relationships/hyperlink" Target="https://zakon.rada.gov.ua/laws/show/3236-17" TargetMode="External"/><Relationship Id="rId35" Type="http://schemas.openxmlformats.org/officeDocument/2006/relationships/hyperlink" Target="https://zakon.rada.gov.ua/laws/show/796-12" TargetMode="External"/><Relationship Id="rId43" Type="http://schemas.openxmlformats.org/officeDocument/2006/relationships/hyperlink" Target="https://zakon.rada.gov.ua/laws/show/1584-14" TargetMode="External"/><Relationship Id="rId48" Type="http://schemas.openxmlformats.org/officeDocument/2006/relationships/hyperlink" Target="http://kharkiv.rocks/reestr/368822" TargetMode="External"/><Relationship Id="rId56" Type="http://schemas.openxmlformats.org/officeDocument/2006/relationships/hyperlink" Target="https://zakon.rada.gov.ua/laws/show/3613-17" TargetMode="External"/><Relationship Id="rId64" Type="http://schemas.openxmlformats.org/officeDocument/2006/relationships/hyperlink" Target="https://zakon.rada.gov.ua/laws/show/1808-15" TargetMode="External"/><Relationship Id="rId69" Type="http://schemas.openxmlformats.org/officeDocument/2006/relationships/hyperlink" Target="https://zakon.rada.gov.ua/laws/show/3551-12" TargetMode="External"/><Relationship Id="rId77" Type="http://schemas.openxmlformats.org/officeDocument/2006/relationships/hyperlink" Target="https://zakon.rada.gov.ua/laws/show/2947-14" TargetMode="External"/><Relationship Id="rId100" Type="http://schemas.openxmlformats.org/officeDocument/2006/relationships/hyperlink" Target="https://zakon.rada.gov.ua/laws/show/3551-12" TargetMode="External"/><Relationship Id="rId105" Type="http://schemas.openxmlformats.org/officeDocument/2006/relationships/hyperlink" Target="https://zakon.rada.gov.ua/laws/show/1706-18" TargetMode="External"/><Relationship Id="rId113" Type="http://schemas.openxmlformats.org/officeDocument/2006/relationships/hyperlink" Target="https://zakon.rada.gov.ua/laws/show/2235-14" TargetMode="External"/><Relationship Id="rId8" Type="http://schemas.openxmlformats.org/officeDocument/2006/relationships/footer" Target="footer1.xml"/><Relationship Id="rId51" Type="http://schemas.openxmlformats.org/officeDocument/2006/relationships/hyperlink" Target="https://zakon.rada.gov.ua/laws/show/1255-15" TargetMode="External"/><Relationship Id="rId72" Type="http://schemas.openxmlformats.org/officeDocument/2006/relationships/hyperlink" Target="https://zakon.rada.gov.ua/laws/show/2402-14" TargetMode="External"/><Relationship Id="rId80" Type="http://schemas.openxmlformats.org/officeDocument/2006/relationships/hyperlink" Target="https://zakon.rada.gov.ua/laws/show/435-15" TargetMode="External"/><Relationship Id="rId85" Type="http://schemas.openxmlformats.org/officeDocument/2006/relationships/hyperlink" Target="https://zakon.rada.gov.ua/laws/show/2109-14" TargetMode="External"/><Relationship Id="rId93" Type="http://schemas.openxmlformats.org/officeDocument/2006/relationships/hyperlink" Target="https://zakon.rada.gov.ua/laws/show/796-12" TargetMode="External"/><Relationship Id="rId98" Type="http://schemas.openxmlformats.org/officeDocument/2006/relationships/hyperlink" Target="https://zakon.rada.gov.ua/laws/show/3551-12" TargetMode="External"/><Relationship Id="rId3" Type="http://schemas.openxmlformats.org/officeDocument/2006/relationships/settings" Target="settings.xml"/><Relationship Id="rId12" Type="http://schemas.openxmlformats.org/officeDocument/2006/relationships/hyperlink" Target="https://zakon.rada.gov.ua/laws/show/2402-14" TargetMode="External"/><Relationship Id="rId17" Type="http://schemas.openxmlformats.org/officeDocument/2006/relationships/hyperlink" Target="https://zakon.rada.gov.ua/laws/show/1584-14" TargetMode="External"/><Relationship Id="rId25" Type="http://schemas.openxmlformats.org/officeDocument/2006/relationships/hyperlink" Target="https://zakon.rada.gov.ua/laws/show/2402-14" TargetMode="External"/><Relationship Id="rId33" Type="http://schemas.openxmlformats.org/officeDocument/2006/relationships/hyperlink" Target="https://zakon.rada.gov.ua/laws/show/875-12" TargetMode="External"/><Relationship Id="rId38" Type="http://schemas.openxmlformats.org/officeDocument/2006/relationships/hyperlink" Target="https://zakon.rada.gov.ua/laws/show/796-12" TargetMode="External"/><Relationship Id="rId46" Type="http://schemas.openxmlformats.org/officeDocument/2006/relationships/hyperlink" Target="https://zakon.rada.gov.ua/laws/show/796-12" TargetMode="External"/><Relationship Id="rId59" Type="http://schemas.openxmlformats.org/officeDocument/2006/relationships/hyperlink" Target="https://zakon.rada.gov.ua/laws/show/3613-17" TargetMode="External"/><Relationship Id="rId67" Type="http://schemas.openxmlformats.org/officeDocument/2006/relationships/hyperlink" Target="https://zakon.rada.gov.ua/laws/show/3353-12" TargetMode="External"/><Relationship Id="rId103" Type="http://schemas.openxmlformats.org/officeDocument/2006/relationships/hyperlink" Target="https://zakon.rada.gov.ua/laws/show/3551-12" TargetMode="External"/><Relationship Id="rId108" Type="http://schemas.openxmlformats.org/officeDocument/2006/relationships/hyperlink" Target="https://zakon.rada.gov.ua/laws/show/2811-12" TargetMode="External"/><Relationship Id="rId116" Type="http://schemas.microsoft.com/office/2011/relationships/people" Target="people.xml"/><Relationship Id="rId20" Type="http://schemas.openxmlformats.org/officeDocument/2006/relationships/hyperlink" Target="https://zakon.rada.gov.ua/laws/show/1549-14" TargetMode="External"/><Relationship Id="rId41" Type="http://schemas.openxmlformats.org/officeDocument/2006/relationships/hyperlink" Target="https://zakon.rada.gov.ua/laws/show/875-12" TargetMode="External"/><Relationship Id="rId54" Type="http://schemas.openxmlformats.org/officeDocument/2006/relationships/hyperlink" Target="https://zakon.rada.gov.ua/laws/show/5492-17" TargetMode="External"/><Relationship Id="rId62" Type="http://schemas.openxmlformats.org/officeDocument/2006/relationships/hyperlink" Target="https://zakon.rada.gov.ua/laws/show/1378-15" TargetMode="External"/><Relationship Id="rId70" Type="http://schemas.openxmlformats.org/officeDocument/2006/relationships/hyperlink" Target="https://zakon.rada.gov.ua/laws/show/2402-14" TargetMode="External"/><Relationship Id="rId75" Type="http://schemas.openxmlformats.org/officeDocument/2006/relationships/hyperlink" Target="https://zakon.rada.gov.ua/laws/show/1584-14" TargetMode="External"/><Relationship Id="rId83" Type="http://schemas.openxmlformats.org/officeDocument/2006/relationships/hyperlink" Target="https://zakon.rada.gov.ua/laws/show/2402-14" TargetMode="External"/><Relationship Id="rId88" Type="http://schemas.openxmlformats.org/officeDocument/2006/relationships/hyperlink" Target="https://zakon.rada.gov.ua/laws/show/3236-17" TargetMode="External"/><Relationship Id="rId91" Type="http://schemas.openxmlformats.org/officeDocument/2006/relationships/hyperlink" Target="https://zakon.rada.gov.ua/laws/show/875-12" TargetMode="External"/><Relationship Id="rId96" Type="http://schemas.openxmlformats.org/officeDocument/2006/relationships/hyperlink" Target="https://zakon.rada.gov.ua/laws/show/796-12" TargetMode="External"/><Relationship Id="rId111" Type="http://schemas.openxmlformats.org/officeDocument/2006/relationships/hyperlink" Target="https://zakon.rada.gov.ua/laws/show/2755-17"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zakon.rada.gov.ua/laws/show/3721-12" TargetMode="External"/><Relationship Id="rId23" Type="http://schemas.openxmlformats.org/officeDocument/2006/relationships/hyperlink" Target="https://zakon.rada.gov.ua/laws/show/1768-14" TargetMode="External"/><Relationship Id="rId28" Type="http://schemas.openxmlformats.org/officeDocument/2006/relationships/hyperlink" Target="https://zakon.rada.gov.ua/laws/show/1727-15" TargetMode="External"/><Relationship Id="rId36" Type="http://schemas.openxmlformats.org/officeDocument/2006/relationships/hyperlink" Target="https://zakon.rada.gov.ua/laws/show/3551-12" TargetMode="External"/><Relationship Id="rId49" Type="http://schemas.openxmlformats.org/officeDocument/2006/relationships/hyperlink" Target="https://zakon.rada.gov.ua/laws/show/755-15" TargetMode="External"/><Relationship Id="rId57" Type="http://schemas.openxmlformats.org/officeDocument/2006/relationships/hyperlink" Target="https://zakon.rada.gov.ua/laws/show/3613-17" TargetMode="External"/><Relationship Id="rId106" Type="http://schemas.openxmlformats.org/officeDocument/2006/relationships/hyperlink" Target="https://zakon.rada.gov.ua/laws/show/2398-17" TargetMode="External"/><Relationship Id="rId114" Type="http://schemas.openxmlformats.org/officeDocument/2006/relationships/hyperlink" Target="https://zakon.rada.gov.ua/laws/show/5492-17" TargetMode="External"/><Relationship Id="rId10" Type="http://schemas.openxmlformats.org/officeDocument/2006/relationships/hyperlink" Target="https://zakon.rada.gov.ua/laws/show/1875-15" TargetMode="External"/><Relationship Id="rId31" Type="http://schemas.openxmlformats.org/officeDocument/2006/relationships/hyperlink" Target="https://zakon.rada.gov.ua/laws/show/2148-19" TargetMode="External"/><Relationship Id="rId44" Type="http://schemas.openxmlformats.org/officeDocument/2006/relationships/hyperlink" Target="https://zakon.rada.gov.ua/laws/show/1584-14" TargetMode="External"/><Relationship Id="rId52" Type="http://schemas.openxmlformats.org/officeDocument/2006/relationships/hyperlink" Target="https://zakon.rada.gov.ua/laws/show/3857-12" TargetMode="External"/><Relationship Id="rId60" Type="http://schemas.openxmlformats.org/officeDocument/2006/relationships/hyperlink" Target="https://zakon.rada.gov.ua/laws/show/2768-14" TargetMode="External"/><Relationship Id="rId65" Type="http://schemas.openxmlformats.org/officeDocument/2006/relationships/hyperlink" Target="https://zakon.rada.gov.ua/laws/show/2768-14" TargetMode="External"/><Relationship Id="rId73" Type="http://schemas.openxmlformats.org/officeDocument/2006/relationships/hyperlink" Target="https://zakon.rada.gov.ua/laws/show/3721-12" TargetMode="External"/><Relationship Id="rId78" Type="http://schemas.openxmlformats.org/officeDocument/2006/relationships/hyperlink" Target="https://zakon.rada.gov.ua/laws/show/1549-14" TargetMode="External"/><Relationship Id="rId81" Type="http://schemas.openxmlformats.org/officeDocument/2006/relationships/hyperlink" Target="https://zakon.rada.gov.ua/laws/show/1768-14" TargetMode="External"/><Relationship Id="rId86" Type="http://schemas.openxmlformats.org/officeDocument/2006/relationships/hyperlink" Target="https://zakon.rada.gov.ua/laws/show/1727-15" TargetMode="External"/><Relationship Id="rId94" Type="http://schemas.openxmlformats.org/officeDocument/2006/relationships/hyperlink" Target="https://zakon.rada.gov.ua/laws/show/3551-12" TargetMode="External"/><Relationship Id="rId99" Type="http://schemas.openxmlformats.org/officeDocument/2006/relationships/hyperlink" Target="https://zakon.rada.gov.ua/laws/show/875-12" TargetMode="External"/><Relationship Id="rId101" Type="http://schemas.openxmlformats.org/officeDocument/2006/relationships/hyperlink" Target="https://zakon.rada.gov.ua/laws/show/1584-14" TargetMode="External"/><Relationship Id="rId4" Type="http://schemas.openxmlformats.org/officeDocument/2006/relationships/webSettings" Target="webSettings.xml"/><Relationship Id="rId9" Type="http://schemas.openxmlformats.org/officeDocument/2006/relationships/footer" Target="footer2.xml"/><Relationship Id="rId13" Type="http://schemas.openxmlformats.org/officeDocument/2006/relationships/hyperlink" Target="https://zakon.rada.gov.ua/laws/show/3551-12" TargetMode="External"/><Relationship Id="rId18" Type="http://schemas.openxmlformats.org/officeDocument/2006/relationships/hyperlink" Target="https://zakon.rada.gov.ua/laws/show/796-12" TargetMode="External"/><Relationship Id="rId39" Type="http://schemas.openxmlformats.org/officeDocument/2006/relationships/hyperlink" Target="https://zakon.rada.gov.ua/laws/show/2961-15" TargetMode="External"/><Relationship Id="rId109" Type="http://schemas.openxmlformats.org/officeDocument/2006/relationships/hyperlink" Target="https://zakon.rada.gov.ua/laws/show/2402-14" TargetMode="External"/><Relationship Id="rId34" Type="http://schemas.openxmlformats.org/officeDocument/2006/relationships/hyperlink" Target="https://zakon.rada.gov.ua/laws/show/796-12" TargetMode="External"/><Relationship Id="rId50" Type="http://schemas.openxmlformats.org/officeDocument/2006/relationships/hyperlink" Target="https://zakon.rada.gov.ua/laws/show/755-15" TargetMode="External"/><Relationship Id="rId55" Type="http://schemas.openxmlformats.org/officeDocument/2006/relationships/hyperlink" Target="https://zakon.rada.gov.ua/laws/show/3613-17" TargetMode="External"/><Relationship Id="rId76" Type="http://schemas.openxmlformats.org/officeDocument/2006/relationships/hyperlink" Target="https://zakon.rada.gov.ua/laws/show/796-12" TargetMode="External"/><Relationship Id="rId97" Type="http://schemas.openxmlformats.org/officeDocument/2006/relationships/hyperlink" Target="https://zakon.rada.gov.ua/laws/show/2961-15" TargetMode="External"/><Relationship Id="rId104" Type="http://schemas.openxmlformats.org/officeDocument/2006/relationships/hyperlink" Target="https://zakon.rada.gov.ua/laws/show/796-12" TargetMode="External"/><Relationship Id="rId7" Type="http://schemas.openxmlformats.org/officeDocument/2006/relationships/hyperlink" Target="mailto:3144600306@mail.gov.ua" TargetMode="External"/><Relationship Id="rId71" Type="http://schemas.openxmlformats.org/officeDocument/2006/relationships/hyperlink" Target="https://zakon.rada.gov.ua/laws/show/3551-12" TargetMode="External"/><Relationship Id="rId92" Type="http://schemas.openxmlformats.org/officeDocument/2006/relationships/hyperlink" Target="https://zakon.rada.gov.ua/laws/show/796-12" TargetMode="External"/><Relationship Id="rId2" Type="http://schemas.openxmlformats.org/officeDocument/2006/relationships/styles" Target="styles.xml"/><Relationship Id="rId29" Type="http://schemas.openxmlformats.org/officeDocument/2006/relationships/hyperlink" Target="https://zakon.rada.gov.ua/laws/show/2671-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35204</Words>
  <Characters>200664</Characters>
  <Application>Microsoft Office Word</Application>
  <DocSecurity>0</DocSecurity>
  <Lines>1672</Lines>
  <Paragraphs>470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2021-03-16T06:57:00Z</dcterms:created>
  <dcterms:modified xsi:type="dcterms:W3CDTF">2021-03-24T09:46:00Z</dcterms:modified>
</cp:coreProperties>
</file>